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E6DA6" w14:textId="77777777" w:rsidR="0059672E" w:rsidRDefault="0059672E">
      <w:pPr>
        <w:pStyle w:val="BodyText"/>
        <w:rPr>
          <w:del w:id="26" w:author="2023 Revisions to CCBHC Cost Report Instructions" w:date="2023-12-07T15:54:00Z"/>
          <w:rFonts w:ascii="Times New Roman"/>
          <w:sz w:val="20"/>
        </w:rPr>
      </w:pPr>
    </w:p>
    <w:p w14:paraId="68215996" w14:textId="77777777" w:rsidR="0059672E" w:rsidRDefault="0059672E">
      <w:pPr>
        <w:pStyle w:val="BodyText"/>
        <w:rPr>
          <w:del w:id="27" w:author="2023 Revisions to CCBHC Cost Report Instructions" w:date="2023-12-07T15:54:00Z"/>
          <w:rFonts w:ascii="Times New Roman"/>
          <w:sz w:val="20"/>
        </w:rPr>
      </w:pPr>
    </w:p>
    <w:p w14:paraId="6276B8FD" w14:textId="77777777" w:rsidR="0059672E" w:rsidRDefault="0059672E">
      <w:pPr>
        <w:pStyle w:val="BodyText"/>
        <w:rPr>
          <w:del w:id="28" w:author="2023 Revisions to CCBHC Cost Report Instructions" w:date="2023-12-07T15:54:00Z"/>
          <w:rFonts w:ascii="Times New Roman"/>
          <w:sz w:val="20"/>
        </w:rPr>
      </w:pPr>
    </w:p>
    <w:p w14:paraId="7FA3B885" w14:textId="77777777" w:rsidR="0059672E" w:rsidRDefault="0059672E">
      <w:pPr>
        <w:pStyle w:val="BodyText"/>
        <w:rPr>
          <w:del w:id="29" w:author="2023 Revisions to CCBHC Cost Report Instructions" w:date="2023-12-07T15:54:00Z"/>
          <w:rFonts w:ascii="Times New Roman"/>
          <w:sz w:val="20"/>
        </w:rPr>
      </w:pPr>
    </w:p>
    <w:p w14:paraId="46EAB4C3" w14:textId="77777777" w:rsidR="0059672E" w:rsidRDefault="0059672E">
      <w:pPr>
        <w:pStyle w:val="BodyText"/>
        <w:rPr>
          <w:del w:id="30" w:author="2023 Revisions to CCBHC Cost Report Instructions" w:date="2023-12-07T15:54:00Z"/>
          <w:rFonts w:ascii="Times New Roman"/>
          <w:sz w:val="20"/>
        </w:rPr>
      </w:pPr>
    </w:p>
    <w:p w14:paraId="4B854FBE" w14:textId="77777777" w:rsidR="00942D5E" w:rsidRDefault="0050054D">
      <w:pPr>
        <w:spacing w:after="17" w:line="250" w:lineRule="auto"/>
        <w:ind w:left="-5" w:right="0"/>
        <w:rPr>
          <w:ins w:id="31" w:author="2023 Revisions to CCBHC Cost Report Instructions" w:date="2023-12-07T15:54:00Z"/>
        </w:rPr>
      </w:pPr>
      <w:r>
        <w:rPr>
          <w:b/>
          <w:sz w:val="44"/>
        </w:rPr>
        <w:t>CERTIFIED</w:t>
      </w:r>
      <w:r>
        <w:rPr>
          <w:b/>
          <w:sz w:val="44"/>
          <w:rPrChange w:id="32" w:author="2023 Revisions to CCBHC Cost Report Instructions" w:date="2023-12-07T15:54:00Z">
            <w:rPr>
              <w:b/>
              <w:spacing w:val="-19"/>
              <w:sz w:val="44"/>
            </w:rPr>
          </w:rPrChange>
        </w:rPr>
        <w:t xml:space="preserve"> </w:t>
      </w:r>
      <w:r>
        <w:rPr>
          <w:b/>
          <w:sz w:val="44"/>
        </w:rPr>
        <w:t>COMMUNITY</w:t>
      </w:r>
      <w:r>
        <w:rPr>
          <w:b/>
          <w:sz w:val="44"/>
          <w:rPrChange w:id="33" w:author="2023 Revisions to CCBHC Cost Report Instructions" w:date="2023-12-07T15:54:00Z">
            <w:rPr>
              <w:b/>
              <w:spacing w:val="-21"/>
              <w:sz w:val="44"/>
            </w:rPr>
          </w:rPrChange>
        </w:rPr>
        <w:t xml:space="preserve"> </w:t>
      </w:r>
      <w:r>
        <w:rPr>
          <w:b/>
          <w:sz w:val="44"/>
        </w:rPr>
        <w:t xml:space="preserve">BEHAVIORAL </w:t>
      </w:r>
    </w:p>
    <w:p w14:paraId="35256CCA" w14:textId="4620C103" w:rsidR="0059672E" w:rsidRPr="00063953" w:rsidRDefault="0050054D" w:rsidP="00063953">
      <w:pPr>
        <w:spacing w:after="99" w:line="250" w:lineRule="auto"/>
        <w:ind w:left="-5" w:right="0"/>
      </w:pPr>
      <w:r>
        <w:rPr>
          <w:b/>
          <w:sz w:val="44"/>
        </w:rPr>
        <w:t xml:space="preserve">HEALTH CLINIC COST REPORT </w:t>
      </w:r>
      <w:r w:rsidRPr="00063953">
        <w:rPr>
          <w:b/>
          <w:sz w:val="44"/>
        </w:rPr>
        <w:t>INSTRUCTIONS</w:t>
      </w:r>
      <w:r w:rsidR="00025E08">
        <w:rPr>
          <w:b/>
          <w:sz w:val="44"/>
        </w:rPr>
        <w:t xml:space="preserve"> </w:t>
      </w:r>
    </w:p>
    <w:p w14:paraId="71997B62" w14:textId="77777777" w:rsidR="00942D5E" w:rsidRDefault="00025E08">
      <w:pPr>
        <w:spacing w:after="0" w:line="259" w:lineRule="auto"/>
        <w:ind w:left="0" w:right="0" w:firstLine="0"/>
        <w:rPr>
          <w:ins w:id="34" w:author="2023 Revisions to CCBHC Cost Report Instructions" w:date="2023-12-07T15:54:00Z"/>
        </w:rPr>
      </w:pPr>
      <w:ins w:id="35" w:author="2023 Revisions to CCBHC Cost Report Instructions" w:date="2023-12-07T15:54:00Z">
        <w:r>
          <w:rPr>
            <w:sz w:val="44"/>
          </w:rPr>
          <w:t xml:space="preserve"> </w:t>
        </w:r>
      </w:ins>
    </w:p>
    <w:p w14:paraId="281F6300" w14:textId="45D6B457" w:rsidR="00942D5E" w:rsidRDefault="0050054D" w:rsidP="00057F7B">
      <w:pPr>
        <w:spacing w:after="10200" w:line="259" w:lineRule="auto"/>
        <w:ind w:left="0" w:right="0" w:firstLine="0"/>
        <w:rPr>
          <w:ins w:id="36" w:author="2023 Revisions to CCBHC Cost Report Instructions" w:date="2023-12-07T15:54:00Z"/>
        </w:rPr>
      </w:pPr>
      <w:r>
        <w:rPr>
          <w:sz w:val="28"/>
        </w:rPr>
        <w:t>January</w:t>
      </w:r>
      <w:ins w:id="37" w:author="2023 Revisions to CCBHC Cost Report Instructions" w:date="2023-12-07T15:54:00Z">
        <w:r w:rsidR="00270E1B">
          <w:rPr>
            <w:sz w:val="28"/>
          </w:rPr>
          <w:t>, 202</w:t>
        </w:r>
      </w:ins>
      <w:r>
        <w:rPr>
          <w:sz w:val="28"/>
        </w:rPr>
        <w:t>4</w:t>
      </w:r>
    </w:p>
    <w:p w14:paraId="5725CF57" w14:textId="77777777" w:rsidR="00172046" w:rsidRDefault="00172046" w:rsidP="00172046">
      <w:pPr>
        <w:spacing w:after="40" w:line="240" w:lineRule="auto"/>
        <w:ind w:left="0" w:right="0" w:firstLine="0"/>
        <w:jc w:val="right"/>
        <w:rPr>
          <w:ins w:id="38" w:author="2023 Revisions to CCBHC Cost Report Instructions" w:date="2023-12-07T15:54:00Z"/>
        </w:rPr>
      </w:pPr>
      <w:ins w:id="39" w:author="2023 Revisions to CCBHC Cost Report Instructions" w:date="2023-12-07T15:54:00Z">
        <w:r>
          <w:rPr>
            <w:sz w:val="16"/>
          </w:rPr>
          <w:t xml:space="preserve">OMB #0398-1148 </w:t>
        </w:r>
      </w:ins>
    </w:p>
    <w:p w14:paraId="60901C5D" w14:textId="77777777" w:rsidR="00172046" w:rsidRDefault="00172046" w:rsidP="00172046">
      <w:pPr>
        <w:spacing w:after="0" w:line="240" w:lineRule="auto"/>
        <w:ind w:left="14" w:right="-14" w:hanging="14"/>
        <w:jc w:val="right"/>
        <w:rPr>
          <w:ins w:id="40" w:author="2023 Revisions to CCBHC Cost Report Instructions" w:date="2023-12-07T15:54:00Z"/>
        </w:rPr>
      </w:pPr>
      <w:ins w:id="41" w:author="2023 Revisions to CCBHC Cost Report Instructions" w:date="2023-12-07T15:54:00Z">
        <w:r>
          <w:rPr>
            <w:sz w:val="16"/>
          </w:rPr>
          <w:t>CMS-10398 (#43)</w:t>
        </w:r>
      </w:ins>
    </w:p>
    <w:p w14:paraId="139CFADF" w14:textId="77777777" w:rsidR="00702DAF" w:rsidRDefault="00702DAF" w:rsidP="00702DAF">
      <w:pPr>
        <w:pStyle w:val="TOCHeading"/>
        <w:pBdr>
          <w:top w:val="none" w:sz="0" w:space="0" w:color="auto"/>
        </w:pBdr>
        <w:rPr>
          <w:ins w:id="42" w:author="2023 Revisions to CCBHC Cost Report Instructions" w:date="2023-12-07T15:54:00Z"/>
          <w:sz w:val="25"/>
          <w:vertAlign w:val="superscript"/>
        </w:rPr>
      </w:pPr>
      <w:ins w:id="43" w:author="2023 Revisions to CCBHC Cost Report Instructions" w:date="2023-12-07T15:54:00Z">
        <w:r>
          <w:lastRenderedPageBreak/>
          <w:t>Contents</w:t>
        </w:r>
      </w:ins>
    </w:p>
    <w:p w14:paraId="085103BF" w14:textId="77777777" w:rsidR="00702DAF" w:rsidRPr="00972024" w:rsidRDefault="00702DAF">
      <w:pPr>
        <w:pStyle w:val="TOC1"/>
        <w:rPr>
          <w:ins w:id="44" w:author="2023 Revisions to CCBHC Cost Report Instructions" w:date="2023-12-07T15:54:00Z"/>
          <w:rFonts w:asciiTheme="minorHAnsi" w:eastAsiaTheme="minorEastAsia" w:hAnsiTheme="minorHAnsi" w:cstheme="minorBidi"/>
          <w:noProof/>
          <w:color w:val="auto"/>
          <w:kern w:val="2"/>
          <w:lang w:eastAsia="en-US"/>
        </w:rPr>
      </w:pPr>
      <w:ins w:id="45" w:author="2023 Revisions to CCBHC Cost Report Instructions" w:date="2023-12-07T15:54:00Z">
        <w:r>
          <w:rPr>
            <w:sz w:val="25"/>
            <w:vertAlign w:val="superscript"/>
          </w:rPr>
          <w:fldChar w:fldCharType="begin"/>
        </w:r>
        <w:r>
          <w:rPr>
            <w:sz w:val="25"/>
            <w:vertAlign w:val="superscript"/>
          </w:rPr>
          <w:instrText xml:space="preserve"> TOC \o "1-3" \h \z \u </w:instrText>
        </w:r>
        <w:r>
          <w:rPr>
            <w:sz w:val="25"/>
            <w:vertAlign w:val="superscript"/>
          </w:rPr>
          <w:fldChar w:fldCharType="separate"/>
        </w:r>
        <w:r>
          <w:fldChar w:fldCharType="begin"/>
        </w:r>
        <w:r>
          <w:instrText>HYPERLINK \l "_Toc148441525"</w:instrText>
        </w:r>
        <w:r>
          <w:fldChar w:fldCharType="separate"/>
        </w:r>
        <w:r w:rsidRPr="00837D67">
          <w:rPr>
            <w:rStyle w:val="Hyperlink"/>
            <w:noProof/>
          </w:rPr>
          <w:t>General Instructions</w:t>
        </w:r>
        <w:r>
          <w:rPr>
            <w:noProof/>
            <w:webHidden/>
          </w:rPr>
          <w:tab/>
        </w:r>
        <w:r>
          <w:rPr>
            <w:noProof/>
            <w:webHidden/>
          </w:rPr>
          <w:fldChar w:fldCharType="begin"/>
        </w:r>
        <w:r>
          <w:rPr>
            <w:noProof/>
            <w:webHidden/>
          </w:rPr>
          <w:instrText xml:space="preserve"> PAGEREF _Toc148441525 \h </w:instrText>
        </w:r>
      </w:ins>
      <w:r>
        <w:rPr>
          <w:noProof/>
          <w:webHidden/>
        </w:rPr>
      </w:r>
      <w:ins w:id="46" w:author="2023 Revisions to CCBHC Cost Report Instructions" w:date="2023-12-07T15:54:00Z">
        <w:r>
          <w:rPr>
            <w:noProof/>
            <w:webHidden/>
          </w:rPr>
          <w:fldChar w:fldCharType="separate"/>
        </w:r>
        <w:r>
          <w:rPr>
            <w:noProof/>
            <w:webHidden/>
          </w:rPr>
          <w:t>7</w:t>
        </w:r>
        <w:r>
          <w:rPr>
            <w:noProof/>
            <w:webHidden/>
          </w:rPr>
          <w:fldChar w:fldCharType="end"/>
        </w:r>
        <w:r>
          <w:rPr>
            <w:noProof/>
          </w:rPr>
          <w:fldChar w:fldCharType="end"/>
        </w:r>
      </w:ins>
    </w:p>
    <w:p w14:paraId="27097BD9" w14:textId="77777777" w:rsidR="00702DAF" w:rsidRPr="00972024" w:rsidRDefault="0050054D">
      <w:pPr>
        <w:pStyle w:val="TOC2"/>
        <w:rPr>
          <w:ins w:id="47" w:author="2023 Revisions to CCBHC Cost Report Instructions" w:date="2023-12-07T15:54:00Z"/>
          <w:rFonts w:asciiTheme="minorHAnsi" w:eastAsiaTheme="minorEastAsia" w:hAnsiTheme="minorHAnsi" w:cstheme="minorBidi"/>
          <w:noProof/>
          <w:color w:val="auto"/>
          <w:kern w:val="2"/>
          <w:lang w:eastAsia="en-US"/>
        </w:rPr>
      </w:pPr>
      <w:ins w:id="48" w:author="2023 Revisions to CCBHC Cost Report Instructions" w:date="2023-12-07T15:54:00Z">
        <w:r>
          <w:fldChar w:fldCharType="begin"/>
        </w:r>
        <w:r>
          <w:instrText>HYPERLINK \l "_Toc148441526"</w:instrText>
        </w:r>
        <w:r>
          <w:fldChar w:fldCharType="separate"/>
        </w:r>
        <w:r w:rsidR="00702DAF" w:rsidRPr="00837D67">
          <w:rPr>
            <w:rStyle w:val="Hyperlink"/>
            <w:noProof/>
          </w:rPr>
          <w:t>Introduction</w:t>
        </w:r>
        <w:r w:rsidR="00702DAF">
          <w:rPr>
            <w:noProof/>
            <w:webHidden/>
          </w:rPr>
          <w:tab/>
        </w:r>
        <w:r w:rsidR="00702DAF">
          <w:rPr>
            <w:noProof/>
            <w:webHidden/>
          </w:rPr>
          <w:fldChar w:fldCharType="begin"/>
        </w:r>
        <w:r w:rsidR="00702DAF">
          <w:rPr>
            <w:noProof/>
            <w:webHidden/>
          </w:rPr>
          <w:instrText xml:space="preserve"> PAGEREF _Toc148441526 \h </w:instrText>
        </w:r>
      </w:ins>
      <w:r w:rsidR="00702DAF">
        <w:rPr>
          <w:noProof/>
          <w:webHidden/>
        </w:rPr>
      </w:r>
      <w:ins w:id="49" w:author="2023 Revisions to CCBHC Cost Report Instructions" w:date="2023-12-07T15:54:00Z">
        <w:r w:rsidR="00702DAF">
          <w:rPr>
            <w:noProof/>
            <w:webHidden/>
          </w:rPr>
          <w:fldChar w:fldCharType="separate"/>
        </w:r>
        <w:r w:rsidR="00702DAF">
          <w:rPr>
            <w:noProof/>
            <w:webHidden/>
          </w:rPr>
          <w:t>7</w:t>
        </w:r>
        <w:r w:rsidR="00702DAF">
          <w:rPr>
            <w:noProof/>
            <w:webHidden/>
          </w:rPr>
          <w:fldChar w:fldCharType="end"/>
        </w:r>
        <w:r>
          <w:rPr>
            <w:noProof/>
          </w:rPr>
          <w:fldChar w:fldCharType="end"/>
        </w:r>
      </w:ins>
    </w:p>
    <w:p w14:paraId="31E0F5EC" w14:textId="77777777" w:rsidR="00702DAF" w:rsidRPr="00972024" w:rsidRDefault="0050054D">
      <w:pPr>
        <w:pStyle w:val="TOC2"/>
        <w:rPr>
          <w:ins w:id="50" w:author="2023 Revisions to CCBHC Cost Report Instructions" w:date="2023-12-07T15:54:00Z"/>
          <w:rFonts w:asciiTheme="minorHAnsi" w:eastAsiaTheme="minorEastAsia" w:hAnsiTheme="minorHAnsi" w:cstheme="minorBidi"/>
          <w:noProof/>
          <w:color w:val="auto"/>
          <w:kern w:val="2"/>
          <w:lang w:eastAsia="en-US"/>
        </w:rPr>
      </w:pPr>
      <w:ins w:id="51" w:author="2023 Revisions to CCBHC Cost Report Instructions" w:date="2023-12-07T15:54:00Z">
        <w:r>
          <w:fldChar w:fldCharType="begin"/>
        </w:r>
        <w:r>
          <w:instrText>HYPERLINK \l "_Toc148441527"</w:instrText>
        </w:r>
        <w:r>
          <w:fldChar w:fldCharType="separate"/>
        </w:r>
        <w:r w:rsidR="00702DAF" w:rsidRPr="00837D67">
          <w:rPr>
            <w:rStyle w:val="Hyperlink"/>
            <w:noProof/>
          </w:rPr>
          <w:t>Instructions for Completing the Cost Report</w:t>
        </w:r>
        <w:r w:rsidR="00702DAF">
          <w:rPr>
            <w:noProof/>
            <w:webHidden/>
          </w:rPr>
          <w:tab/>
        </w:r>
        <w:r w:rsidR="00702DAF">
          <w:rPr>
            <w:noProof/>
            <w:webHidden/>
          </w:rPr>
          <w:fldChar w:fldCharType="begin"/>
        </w:r>
        <w:r w:rsidR="00702DAF">
          <w:rPr>
            <w:noProof/>
            <w:webHidden/>
          </w:rPr>
          <w:instrText xml:space="preserve"> PAGEREF _Toc148441527 \h </w:instrText>
        </w:r>
      </w:ins>
      <w:r w:rsidR="00702DAF">
        <w:rPr>
          <w:noProof/>
          <w:webHidden/>
        </w:rPr>
      </w:r>
      <w:ins w:id="52" w:author="2023 Revisions to CCBHC Cost Report Instructions" w:date="2023-12-07T15:54:00Z">
        <w:r w:rsidR="00702DAF">
          <w:rPr>
            <w:noProof/>
            <w:webHidden/>
          </w:rPr>
          <w:fldChar w:fldCharType="separate"/>
        </w:r>
        <w:r w:rsidR="00702DAF">
          <w:rPr>
            <w:noProof/>
            <w:webHidden/>
          </w:rPr>
          <w:t>7</w:t>
        </w:r>
        <w:r w:rsidR="00702DAF">
          <w:rPr>
            <w:noProof/>
            <w:webHidden/>
          </w:rPr>
          <w:fldChar w:fldCharType="end"/>
        </w:r>
        <w:r>
          <w:rPr>
            <w:noProof/>
          </w:rPr>
          <w:fldChar w:fldCharType="end"/>
        </w:r>
      </w:ins>
    </w:p>
    <w:p w14:paraId="1E471A28" w14:textId="77777777" w:rsidR="00702DAF" w:rsidRPr="00972024" w:rsidRDefault="0050054D">
      <w:pPr>
        <w:pStyle w:val="TOC3"/>
        <w:rPr>
          <w:ins w:id="53" w:author="2023 Revisions to CCBHC Cost Report Instructions" w:date="2023-12-07T15:54:00Z"/>
          <w:rFonts w:asciiTheme="minorHAnsi" w:eastAsiaTheme="minorEastAsia" w:hAnsiTheme="minorHAnsi" w:cstheme="minorBidi"/>
          <w:noProof/>
          <w:color w:val="auto"/>
          <w:kern w:val="2"/>
          <w:lang w:eastAsia="en-US"/>
        </w:rPr>
      </w:pPr>
      <w:ins w:id="54" w:author="2023 Revisions to CCBHC Cost Report Instructions" w:date="2023-12-07T15:54:00Z">
        <w:r>
          <w:fldChar w:fldCharType="begin"/>
        </w:r>
        <w:r>
          <w:instrText>HYPERLINK \l "_Toc148441528"</w:instrText>
        </w:r>
        <w:r>
          <w:fldChar w:fldCharType="separate"/>
        </w:r>
        <w:r w:rsidR="00702DAF" w:rsidRPr="00837D67">
          <w:rPr>
            <w:rStyle w:val="Hyperlink"/>
            <w:noProof/>
          </w:rPr>
          <w:t>PRA Disclosure Statement</w:t>
        </w:r>
        <w:r w:rsidR="00702DAF">
          <w:rPr>
            <w:noProof/>
            <w:webHidden/>
          </w:rPr>
          <w:tab/>
        </w:r>
        <w:r w:rsidR="00702DAF">
          <w:rPr>
            <w:noProof/>
            <w:webHidden/>
          </w:rPr>
          <w:fldChar w:fldCharType="begin"/>
        </w:r>
        <w:r w:rsidR="00702DAF">
          <w:rPr>
            <w:noProof/>
            <w:webHidden/>
          </w:rPr>
          <w:instrText xml:space="preserve"> PAGEREF _Toc148441528 \h </w:instrText>
        </w:r>
      </w:ins>
      <w:r w:rsidR="00702DAF">
        <w:rPr>
          <w:noProof/>
          <w:webHidden/>
        </w:rPr>
      </w:r>
      <w:ins w:id="55" w:author="2023 Revisions to CCBHC Cost Report Instructions" w:date="2023-12-07T15:54:00Z">
        <w:r w:rsidR="00702DAF">
          <w:rPr>
            <w:noProof/>
            <w:webHidden/>
          </w:rPr>
          <w:fldChar w:fldCharType="separate"/>
        </w:r>
        <w:r w:rsidR="00702DAF">
          <w:rPr>
            <w:noProof/>
            <w:webHidden/>
          </w:rPr>
          <w:t>9</w:t>
        </w:r>
        <w:r w:rsidR="00702DAF">
          <w:rPr>
            <w:noProof/>
            <w:webHidden/>
          </w:rPr>
          <w:fldChar w:fldCharType="end"/>
        </w:r>
        <w:r>
          <w:rPr>
            <w:noProof/>
          </w:rPr>
          <w:fldChar w:fldCharType="end"/>
        </w:r>
      </w:ins>
    </w:p>
    <w:p w14:paraId="28C32595" w14:textId="77777777" w:rsidR="00702DAF" w:rsidRPr="00972024" w:rsidRDefault="0050054D">
      <w:pPr>
        <w:pStyle w:val="TOC2"/>
        <w:rPr>
          <w:ins w:id="56" w:author="2023 Revisions to CCBHC Cost Report Instructions" w:date="2023-12-07T15:54:00Z"/>
          <w:rFonts w:asciiTheme="minorHAnsi" w:eastAsiaTheme="minorEastAsia" w:hAnsiTheme="minorHAnsi" w:cstheme="minorBidi"/>
          <w:noProof/>
          <w:color w:val="auto"/>
          <w:kern w:val="2"/>
          <w:lang w:eastAsia="en-US"/>
        </w:rPr>
      </w:pPr>
      <w:ins w:id="57" w:author="2023 Revisions to CCBHC Cost Report Instructions" w:date="2023-12-07T15:54:00Z">
        <w:r>
          <w:fldChar w:fldCharType="begin"/>
        </w:r>
        <w:r>
          <w:instrText>HYPERLINK \l "_Toc148441529"</w:instrText>
        </w:r>
        <w:r>
          <w:fldChar w:fldCharType="separate"/>
        </w:r>
        <w:r w:rsidR="00702DAF" w:rsidRPr="00837D67">
          <w:rPr>
            <w:rStyle w:val="Hyperlink"/>
            <w:noProof/>
          </w:rPr>
          <w:t>Definitions of Selected Terms</w:t>
        </w:r>
        <w:r w:rsidR="00702DAF">
          <w:rPr>
            <w:noProof/>
            <w:webHidden/>
          </w:rPr>
          <w:tab/>
        </w:r>
        <w:r w:rsidR="00702DAF">
          <w:rPr>
            <w:noProof/>
            <w:webHidden/>
          </w:rPr>
          <w:fldChar w:fldCharType="begin"/>
        </w:r>
        <w:r w:rsidR="00702DAF">
          <w:rPr>
            <w:noProof/>
            <w:webHidden/>
          </w:rPr>
          <w:instrText xml:space="preserve"> PAGEREF _Toc148441529 \h </w:instrText>
        </w:r>
      </w:ins>
      <w:r w:rsidR="00702DAF">
        <w:rPr>
          <w:noProof/>
          <w:webHidden/>
        </w:rPr>
      </w:r>
      <w:ins w:id="58" w:author="2023 Revisions to CCBHC Cost Report Instructions" w:date="2023-12-07T15:54:00Z">
        <w:r w:rsidR="00702DAF">
          <w:rPr>
            <w:noProof/>
            <w:webHidden/>
          </w:rPr>
          <w:fldChar w:fldCharType="separate"/>
        </w:r>
        <w:r w:rsidR="00702DAF">
          <w:rPr>
            <w:noProof/>
            <w:webHidden/>
          </w:rPr>
          <w:t>9</w:t>
        </w:r>
        <w:r w:rsidR="00702DAF">
          <w:rPr>
            <w:noProof/>
            <w:webHidden/>
          </w:rPr>
          <w:fldChar w:fldCharType="end"/>
        </w:r>
        <w:r>
          <w:rPr>
            <w:noProof/>
          </w:rPr>
          <w:fldChar w:fldCharType="end"/>
        </w:r>
      </w:ins>
    </w:p>
    <w:p w14:paraId="61858FAE" w14:textId="77777777" w:rsidR="00702DAF" w:rsidRPr="00972024" w:rsidRDefault="0050054D">
      <w:pPr>
        <w:pStyle w:val="TOC1"/>
        <w:rPr>
          <w:ins w:id="59" w:author="2023 Revisions to CCBHC Cost Report Instructions" w:date="2023-12-07T15:54:00Z"/>
          <w:rFonts w:asciiTheme="minorHAnsi" w:eastAsiaTheme="minorEastAsia" w:hAnsiTheme="minorHAnsi" w:cstheme="minorBidi"/>
          <w:noProof/>
          <w:color w:val="auto"/>
          <w:kern w:val="2"/>
          <w:lang w:eastAsia="en-US"/>
        </w:rPr>
      </w:pPr>
      <w:ins w:id="60" w:author="2023 Revisions to CCBHC Cost Report Instructions" w:date="2023-12-07T15:54:00Z">
        <w:r>
          <w:fldChar w:fldCharType="begin"/>
        </w:r>
        <w:r>
          <w:instrText>HYPERLINK \l "_Toc148441530"</w:instrText>
        </w:r>
        <w:r>
          <w:fldChar w:fldCharType="separate"/>
        </w:r>
        <w:r w:rsidR="00702DAF" w:rsidRPr="00837D67">
          <w:rPr>
            <w:rStyle w:val="Hyperlink"/>
            <w:noProof/>
          </w:rPr>
          <w:t>Provider Information Tab</w:t>
        </w:r>
        <w:r w:rsidR="00702DAF">
          <w:rPr>
            <w:noProof/>
            <w:webHidden/>
          </w:rPr>
          <w:tab/>
        </w:r>
        <w:r w:rsidR="00702DAF">
          <w:rPr>
            <w:noProof/>
            <w:webHidden/>
          </w:rPr>
          <w:fldChar w:fldCharType="begin"/>
        </w:r>
        <w:r w:rsidR="00702DAF">
          <w:rPr>
            <w:noProof/>
            <w:webHidden/>
          </w:rPr>
          <w:instrText xml:space="preserve"> PAGEREF _Toc148441530 \h </w:instrText>
        </w:r>
      </w:ins>
      <w:r w:rsidR="00702DAF">
        <w:rPr>
          <w:noProof/>
          <w:webHidden/>
        </w:rPr>
      </w:r>
      <w:ins w:id="61" w:author="2023 Revisions to CCBHC Cost Report Instructions" w:date="2023-12-07T15:54:00Z">
        <w:r w:rsidR="00702DAF">
          <w:rPr>
            <w:noProof/>
            <w:webHidden/>
          </w:rPr>
          <w:fldChar w:fldCharType="separate"/>
        </w:r>
        <w:r w:rsidR="00702DAF">
          <w:rPr>
            <w:noProof/>
            <w:webHidden/>
          </w:rPr>
          <w:t>12</w:t>
        </w:r>
        <w:r w:rsidR="00702DAF">
          <w:rPr>
            <w:noProof/>
            <w:webHidden/>
          </w:rPr>
          <w:fldChar w:fldCharType="end"/>
        </w:r>
        <w:r>
          <w:rPr>
            <w:noProof/>
          </w:rPr>
          <w:fldChar w:fldCharType="end"/>
        </w:r>
      </w:ins>
    </w:p>
    <w:p w14:paraId="5BE5FC26" w14:textId="77777777" w:rsidR="00702DAF" w:rsidRPr="00972024" w:rsidRDefault="0050054D">
      <w:pPr>
        <w:pStyle w:val="TOC2"/>
        <w:rPr>
          <w:ins w:id="62" w:author="2023 Revisions to CCBHC Cost Report Instructions" w:date="2023-12-07T15:54:00Z"/>
          <w:rFonts w:asciiTheme="minorHAnsi" w:eastAsiaTheme="minorEastAsia" w:hAnsiTheme="minorHAnsi" w:cstheme="minorBidi"/>
          <w:noProof/>
          <w:color w:val="auto"/>
          <w:kern w:val="2"/>
          <w:lang w:eastAsia="en-US"/>
        </w:rPr>
      </w:pPr>
      <w:ins w:id="63" w:author="2023 Revisions to CCBHC Cost Report Instructions" w:date="2023-12-07T15:54:00Z">
        <w:r>
          <w:fldChar w:fldCharType="begin"/>
        </w:r>
        <w:r>
          <w:instrText>HYPERLINK \l "_Toc148441531"</w:instrText>
        </w:r>
        <w:r>
          <w:fldChar w:fldCharType="separate"/>
        </w:r>
        <w:r w:rsidR="00702DAF" w:rsidRPr="00837D67">
          <w:rPr>
            <w:rStyle w:val="Hyperlink"/>
            <w:noProof/>
          </w:rPr>
          <w:t>PART 1 – PROVIDER INFORMATION (Consolidated)</w:t>
        </w:r>
        <w:r w:rsidR="00702DAF">
          <w:rPr>
            <w:noProof/>
            <w:webHidden/>
          </w:rPr>
          <w:tab/>
        </w:r>
        <w:r w:rsidR="00702DAF">
          <w:rPr>
            <w:noProof/>
            <w:webHidden/>
          </w:rPr>
          <w:fldChar w:fldCharType="begin"/>
        </w:r>
        <w:r w:rsidR="00702DAF">
          <w:rPr>
            <w:noProof/>
            <w:webHidden/>
          </w:rPr>
          <w:instrText xml:space="preserve"> PAGEREF _Toc148441531 \h </w:instrText>
        </w:r>
      </w:ins>
      <w:r w:rsidR="00702DAF">
        <w:rPr>
          <w:noProof/>
          <w:webHidden/>
        </w:rPr>
      </w:r>
      <w:ins w:id="64" w:author="2023 Revisions to CCBHC Cost Report Instructions" w:date="2023-12-07T15:54:00Z">
        <w:r w:rsidR="00702DAF">
          <w:rPr>
            <w:noProof/>
            <w:webHidden/>
          </w:rPr>
          <w:fldChar w:fldCharType="separate"/>
        </w:r>
        <w:r w:rsidR="00702DAF">
          <w:rPr>
            <w:noProof/>
            <w:webHidden/>
          </w:rPr>
          <w:t>12</w:t>
        </w:r>
        <w:r w:rsidR="00702DAF">
          <w:rPr>
            <w:noProof/>
            <w:webHidden/>
          </w:rPr>
          <w:fldChar w:fldCharType="end"/>
        </w:r>
        <w:r>
          <w:rPr>
            <w:noProof/>
          </w:rPr>
          <w:fldChar w:fldCharType="end"/>
        </w:r>
      </w:ins>
    </w:p>
    <w:p w14:paraId="210713E6" w14:textId="77777777" w:rsidR="00702DAF" w:rsidRPr="00972024" w:rsidRDefault="0050054D">
      <w:pPr>
        <w:pStyle w:val="TOC2"/>
        <w:rPr>
          <w:ins w:id="65" w:author="2023 Revisions to CCBHC Cost Report Instructions" w:date="2023-12-07T15:54:00Z"/>
          <w:rFonts w:asciiTheme="minorHAnsi" w:eastAsiaTheme="minorEastAsia" w:hAnsiTheme="minorHAnsi" w:cstheme="minorBidi"/>
          <w:noProof/>
          <w:color w:val="auto"/>
          <w:kern w:val="2"/>
          <w:lang w:eastAsia="en-US"/>
        </w:rPr>
      </w:pPr>
      <w:ins w:id="66" w:author="2023 Revisions to CCBHC Cost Report Instructions" w:date="2023-12-07T15:54:00Z">
        <w:r>
          <w:fldChar w:fldCharType="begin"/>
        </w:r>
        <w:r>
          <w:instrText>HYPERLINK \l "_Toc148441532"</w:instrText>
        </w:r>
        <w:r>
          <w:fldChar w:fldCharType="separate"/>
        </w:r>
        <w:r w:rsidR="00702DAF" w:rsidRPr="00837D67">
          <w:rPr>
            <w:rStyle w:val="Hyperlink"/>
            <w:noProof/>
          </w:rPr>
          <w:t>PART 2 – PROVIDER INFORMATION FOR CLINICS FILING UNDER CONSOLIDATED COST REPORTING</w:t>
        </w:r>
        <w:r w:rsidR="00702DAF">
          <w:rPr>
            <w:noProof/>
            <w:webHidden/>
          </w:rPr>
          <w:tab/>
        </w:r>
        <w:r w:rsidR="00702DAF">
          <w:rPr>
            <w:noProof/>
            <w:webHidden/>
          </w:rPr>
          <w:fldChar w:fldCharType="begin"/>
        </w:r>
        <w:r w:rsidR="00702DAF">
          <w:rPr>
            <w:noProof/>
            <w:webHidden/>
          </w:rPr>
          <w:instrText xml:space="preserve"> PAGEREF _Toc148441532 \h </w:instrText>
        </w:r>
      </w:ins>
      <w:r w:rsidR="00702DAF">
        <w:rPr>
          <w:noProof/>
          <w:webHidden/>
        </w:rPr>
      </w:r>
      <w:ins w:id="67" w:author="2023 Revisions to CCBHC Cost Report Instructions" w:date="2023-12-07T15:54:00Z">
        <w:r w:rsidR="00702DAF">
          <w:rPr>
            <w:noProof/>
            <w:webHidden/>
          </w:rPr>
          <w:fldChar w:fldCharType="separate"/>
        </w:r>
        <w:r w:rsidR="00702DAF">
          <w:rPr>
            <w:noProof/>
            <w:webHidden/>
          </w:rPr>
          <w:t>14</w:t>
        </w:r>
        <w:r w:rsidR="00702DAF">
          <w:rPr>
            <w:noProof/>
            <w:webHidden/>
          </w:rPr>
          <w:fldChar w:fldCharType="end"/>
        </w:r>
        <w:r>
          <w:rPr>
            <w:noProof/>
          </w:rPr>
          <w:fldChar w:fldCharType="end"/>
        </w:r>
      </w:ins>
    </w:p>
    <w:p w14:paraId="27932D15" w14:textId="77777777" w:rsidR="00702DAF" w:rsidRPr="00972024" w:rsidRDefault="0050054D">
      <w:pPr>
        <w:pStyle w:val="TOC1"/>
        <w:rPr>
          <w:ins w:id="68" w:author="2023 Revisions to CCBHC Cost Report Instructions" w:date="2023-12-07T15:54:00Z"/>
          <w:rFonts w:asciiTheme="minorHAnsi" w:eastAsiaTheme="minorEastAsia" w:hAnsiTheme="minorHAnsi" w:cstheme="minorBidi"/>
          <w:noProof/>
          <w:color w:val="auto"/>
          <w:kern w:val="2"/>
          <w:lang w:eastAsia="en-US"/>
        </w:rPr>
      </w:pPr>
      <w:ins w:id="69" w:author="2023 Revisions to CCBHC Cost Report Instructions" w:date="2023-12-07T15:54:00Z">
        <w:r>
          <w:fldChar w:fldCharType="begin"/>
        </w:r>
        <w:r>
          <w:instrText>HYPERLINK \l "_Toc148441533"</w:instrText>
        </w:r>
        <w:r>
          <w:fldChar w:fldCharType="separate"/>
        </w:r>
        <w:r w:rsidR="00702DAF" w:rsidRPr="00837D67">
          <w:rPr>
            <w:rStyle w:val="Hyperlink"/>
            <w:noProof/>
          </w:rPr>
          <w:t>Trial Balance Tab</w:t>
        </w:r>
        <w:r w:rsidR="00702DAF">
          <w:rPr>
            <w:noProof/>
            <w:webHidden/>
          </w:rPr>
          <w:tab/>
        </w:r>
        <w:r w:rsidR="00702DAF">
          <w:rPr>
            <w:noProof/>
            <w:webHidden/>
          </w:rPr>
          <w:fldChar w:fldCharType="begin"/>
        </w:r>
        <w:r w:rsidR="00702DAF">
          <w:rPr>
            <w:noProof/>
            <w:webHidden/>
          </w:rPr>
          <w:instrText xml:space="preserve"> PAGEREF _Toc148441533 \h </w:instrText>
        </w:r>
      </w:ins>
      <w:r w:rsidR="00702DAF">
        <w:rPr>
          <w:noProof/>
          <w:webHidden/>
        </w:rPr>
      </w:r>
      <w:ins w:id="70" w:author="2023 Revisions to CCBHC Cost Report Instructions" w:date="2023-12-07T15:54:00Z">
        <w:r w:rsidR="00702DAF">
          <w:rPr>
            <w:noProof/>
            <w:webHidden/>
          </w:rPr>
          <w:fldChar w:fldCharType="separate"/>
        </w:r>
        <w:r w:rsidR="00702DAF">
          <w:rPr>
            <w:noProof/>
            <w:webHidden/>
          </w:rPr>
          <w:t>16</w:t>
        </w:r>
        <w:r w:rsidR="00702DAF">
          <w:rPr>
            <w:noProof/>
            <w:webHidden/>
          </w:rPr>
          <w:fldChar w:fldCharType="end"/>
        </w:r>
        <w:r>
          <w:rPr>
            <w:noProof/>
          </w:rPr>
          <w:fldChar w:fldCharType="end"/>
        </w:r>
      </w:ins>
    </w:p>
    <w:p w14:paraId="54353FE4" w14:textId="77777777" w:rsidR="00702DAF" w:rsidRPr="00972024" w:rsidRDefault="0050054D">
      <w:pPr>
        <w:pStyle w:val="TOC2"/>
        <w:rPr>
          <w:ins w:id="71" w:author="2023 Revisions to CCBHC Cost Report Instructions" w:date="2023-12-07T15:54:00Z"/>
          <w:rFonts w:asciiTheme="minorHAnsi" w:eastAsiaTheme="minorEastAsia" w:hAnsiTheme="minorHAnsi" w:cstheme="minorBidi"/>
          <w:noProof/>
          <w:color w:val="auto"/>
          <w:kern w:val="2"/>
          <w:lang w:eastAsia="en-US"/>
        </w:rPr>
      </w:pPr>
      <w:ins w:id="72" w:author="2023 Revisions to CCBHC Cost Report Instructions" w:date="2023-12-07T15:54:00Z">
        <w:r>
          <w:fldChar w:fldCharType="begin"/>
        </w:r>
        <w:r>
          <w:instrText>HYPERLINK \l "_Toc148441534"</w:instrText>
        </w:r>
        <w:r>
          <w:fldChar w:fldCharType="separate"/>
        </w:r>
        <w:r w:rsidR="00702DAF" w:rsidRPr="00837D67">
          <w:rPr>
            <w:rStyle w:val="Hyperlink"/>
            <w:noProof/>
          </w:rPr>
          <w:t>PART 1 – DIRECT CCBHC EXPENSES</w:t>
        </w:r>
        <w:r w:rsidR="00702DAF">
          <w:rPr>
            <w:noProof/>
            <w:webHidden/>
          </w:rPr>
          <w:tab/>
        </w:r>
        <w:r w:rsidR="00702DAF">
          <w:rPr>
            <w:noProof/>
            <w:webHidden/>
          </w:rPr>
          <w:fldChar w:fldCharType="begin"/>
        </w:r>
        <w:r w:rsidR="00702DAF">
          <w:rPr>
            <w:noProof/>
            <w:webHidden/>
          </w:rPr>
          <w:instrText xml:space="preserve"> PAGEREF _Toc148441534 \h </w:instrText>
        </w:r>
      </w:ins>
      <w:r w:rsidR="00702DAF">
        <w:rPr>
          <w:noProof/>
          <w:webHidden/>
        </w:rPr>
      </w:r>
      <w:ins w:id="73" w:author="2023 Revisions to CCBHC Cost Report Instructions" w:date="2023-12-07T15:54:00Z">
        <w:r w:rsidR="00702DAF">
          <w:rPr>
            <w:noProof/>
            <w:webHidden/>
          </w:rPr>
          <w:fldChar w:fldCharType="separate"/>
        </w:r>
        <w:r w:rsidR="00702DAF">
          <w:rPr>
            <w:noProof/>
            <w:webHidden/>
          </w:rPr>
          <w:t>16</w:t>
        </w:r>
        <w:r w:rsidR="00702DAF">
          <w:rPr>
            <w:noProof/>
            <w:webHidden/>
          </w:rPr>
          <w:fldChar w:fldCharType="end"/>
        </w:r>
        <w:r>
          <w:rPr>
            <w:noProof/>
          </w:rPr>
          <w:fldChar w:fldCharType="end"/>
        </w:r>
      </w:ins>
    </w:p>
    <w:p w14:paraId="19E0EFB0" w14:textId="77777777" w:rsidR="00702DAF" w:rsidRPr="00972024" w:rsidRDefault="0050054D">
      <w:pPr>
        <w:pStyle w:val="TOC3"/>
        <w:rPr>
          <w:ins w:id="74" w:author="2023 Revisions to CCBHC Cost Report Instructions" w:date="2023-12-07T15:54:00Z"/>
          <w:rFonts w:asciiTheme="minorHAnsi" w:eastAsiaTheme="minorEastAsia" w:hAnsiTheme="minorHAnsi" w:cstheme="minorBidi"/>
          <w:noProof/>
          <w:color w:val="auto"/>
          <w:kern w:val="2"/>
          <w:lang w:eastAsia="en-US"/>
        </w:rPr>
      </w:pPr>
      <w:ins w:id="75" w:author="2023 Revisions to CCBHC Cost Report Instructions" w:date="2023-12-07T15:54:00Z">
        <w:r>
          <w:fldChar w:fldCharType="begin"/>
        </w:r>
        <w:r>
          <w:instrText>HYPERLINK \l "_Toc148441535"</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_Toc148441535 \h </w:instrText>
        </w:r>
      </w:ins>
      <w:r w:rsidR="00702DAF">
        <w:rPr>
          <w:noProof/>
          <w:webHidden/>
        </w:rPr>
      </w:r>
      <w:ins w:id="76" w:author="2023 Revisions to CCBHC Cost Report Instructions" w:date="2023-12-07T15:54:00Z">
        <w:r w:rsidR="00702DAF">
          <w:rPr>
            <w:noProof/>
            <w:webHidden/>
          </w:rPr>
          <w:fldChar w:fldCharType="separate"/>
        </w:r>
        <w:r w:rsidR="00702DAF">
          <w:rPr>
            <w:noProof/>
            <w:webHidden/>
          </w:rPr>
          <w:t>16</w:t>
        </w:r>
        <w:r w:rsidR="00702DAF">
          <w:rPr>
            <w:noProof/>
            <w:webHidden/>
          </w:rPr>
          <w:fldChar w:fldCharType="end"/>
        </w:r>
        <w:r>
          <w:rPr>
            <w:noProof/>
          </w:rPr>
          <w:fldChar w:fldCharType="end"/>
        </w:r>
      </w:ins>
    </w:p>
    <w:p w14:paraId="6557EEF4" w14:textId="77777777" w:rsidR="00702DAF" w:rsidRPr="00972024" w:rsidRDefault="0050054D">
      <w:pPr>
        <w:pStyle w:val="TOC3"/>
        <w:rPr>
          <w:ins w:id="77" w:author="2023 Revisions to CCBHC Cost Report Instructions" w:date="2023-12-07T15:54:00Z"/>
          <w:rFonts w:asciiTheme="minorHAnsi" w:eastAsiaTheme="minorEastAsia" w:hAnsiTheme="minorHAnsi" w:cstheme="minorBidi"/>
          <w:noProof/>
          <w:color w:val="auto"/>
          <w:kern w:val="2"/>
          <w:lang w:eastAsia="en-US"/>
        </w:rPr>
      </w:pPr>
      <w:ins w:id="78" w:author="2023 Revisions to CCBHC Cost Report Instructions" w:date="2023-12-07T15:54:00Z">
        <w:r>
          <w:fldChar w:fldCharType="begin"/>
        </w:r>
        <w:r>
          <w:instrText>HYPERLINK \l "_Toc148441536"</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_Toc148441536 \h </w:instrText>
        </w:r>
      </w:ins>
      <w:r w:rsidR="00702DAF">
        <w:rPr>
          <w:noProof/>
          <w:webHidden/>
        </w:rPr>
      </w:r>
      <w:ins w:id="79"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7976F36F" w14:textId="77777777" w:rsidR="00702DAF" w:rsidRPr="00972024" w:rsidRDefault="0050054D">
      <w:pPr>
        <w:pStyle w:val="TOC3"/>
        <w:rPr>
          <w:ins w:id="80" w:author="2023 Revisions to CCBHC Cost Report Instructions" w:date="2023-12-07T15:54:00Z"/>
          <w:rFonts w:asciiTheme="minorHAnsi" w:eastAsiaTheme="minorEastAsia" w:hAnsiTheme="minorHAnsi" w:cstheme="minorBidi"/>
          <w:noProof/>
          <w:color w:val="auto"/>
          <w:kern w:val="2"/>
          <w:lang w:eastAsia="en-US"/>
        </w:rPr>
      </w:pPr>
      <w:ins w:id="81" w:author="2023 Revisions to CCBHC Cost Report Instructions" w:date="2023-12-07T15:54:00Z">
        <w:r>
          <w:fldChar w:fldCharType="begin"/>
        </w:r>
        <w:r>
          <w:instrText>HYPERLINK \l "_Toc148441537"</w:instrText>
        </w:r>
        <w:r>
          <w:fldChar w:fldCharType="separate"/>
        </w:r>
        <w:r w:rsidR="00702DAF" w:rsidRPr="00837D67">
          <w:rPr>
            <w:rStyle w:val="Hyperlink"/>
            <w:noProof/>
          </w:rPr>
          <w:t>PART 1A – CCBHC STAFF COSTS</w:t>
        </w:r>
        <w:r w:rsidR="00702DAF">
          <w:rPr>
            <w:noProof/>
            <w:webHidden/>
          </w:rPr>
          <w:tab/>
        </w:r>
        <w:r w:rsidR="00702DAF">
          <w:rPr>
            <w:noProof/>
            <w:webHidden/>
          </w:rPr>
          <w:fldChar w:fldCharType="begin"/>
        </w:r>
        <w:r w:rsidR="00702DAF">
          <w:rPr>
            <w:noProof/>
            <w:webHidden/>
          </w:rPr>
          <w:instrText xml:space="preserve"> PAGEREF _Toc148441537 \h </w:instrText>
        </w:r>
      </w:ins>
      <w:r w:rsidR="00702DAF">
        <w:rPr>
          <w:noProof/>
          <w:webHidden/>
        </w:rPr>
      </w:r>
      <w:ins w:id="82"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6365DFA2" w14:textId="77777777" w:rsidR="00702DAF" w:rsidRPr="00972024" w:rsidRDefault="0050054D">
      <w:pPr>
        <w:pStyle w:val="TOC3"/>
        <w:rPr>
          <w:ins w:id="83" w:author="2023 Revisions to CCBHC Cost Report Instructions" w:date="2023-12-07T15:54:00Z"/>
          <w:rFonts w:asciiTheme="minorHAnsi" w:eastAsiaTheme="minorEastAsia" w:hAnsiTheme="minorHAnsi" w:cstheme="minorBidi"/>
          <w:noProof/>
          <w:color w:val="auto"/>
          <w:kern w:val="2"/>
          <w:lang w:eastAsia="en-US"/>
        </w:rPr>
      </w:pPr>
      <w:ins w:id="84" w:author="2023 Revisions to CCBHC Cost Report Instructions" w:date="2023-12-07T15:54:00Z">
        <w:r>
          <w:fldChar w:fldCharType="begin"/>
        </w:r>
        <w:r>
          <w:instrText>HYPERLINK \l "_Toc148441538"</w:instrText>
        </w:r>
        <w:r>
          <w:fldChar w:fldCharType="separate"/>
        </w:r>
        <w:r w:rsidR="00702DAF" w:rsidRPr="00837D67">
          <w:rPr>
            <w:rStyle w:val="Hyperlink"/>
            <w:noProof/>
          </w:rPr>
          <w:t>PART 1B – CCBHC COSTS UNDER AGREEMENT</w:t>
        </w:r>
        <w:r w:rsidR="00702DAF">
          <w:rPr>
            <w:noProof/>
            <w:webHidden/>
          </w:rPr>
          <w:tab/>
        </w:r>
        <w:r w:rsidR="00702DAF">
          <w:rPr>
            <w:noProof/>
            <w:webHidden/>
          </w:rPr>
          <w:fldChar w:fldCharType="begin"/>
        </w:r>
        <w:r w:rsidR="00702DAF">
          <w:rPr>
            <w:noProof/>
            <w:webHidden/>
          </w:rPr>
          <w:instrText xml:space="preserve"> PAGEREF _Toc148441538 \h </w:instrText>
        </w:r>
      </w:ins>
      <w:r w:rsidR="00702DAF">
        <w:rPr>
          <w:noProof/>
          <w:webHidden/>
        </w:rPr>
      </w:r>
      <w:ins w:id="85"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564142DC" w14:textId="77777777" w:rsidR="00702DAF" w:rsidRPr="00972024" w:rsidRDefault="0050054D">
      <w:pPr>
        <w:pStyle w:val="TOC3"/>
        <w:rPr>
          <w:ins w:id="86" w:author="2023 Revisions to CCBHC Cost Report Instructions" w:date="2023-12-07T15:54:00Z"/>
          <w:rFonts w:asciiTheme="minorHAnsi" w:eastAsiaTheme="minorEastAsia" w:hAnsiTheme="minorHAnsi" w:cstheme="minorBidi"/>
          <w:noProof/>
          <w:color w:val="auto"/>
          <w:kern w:val="2"/>
          <w:lang w:eastAsia="en-US"/>
        </w:rPr>
      </w:pPr>
      <w:ins w:id="87" w:author="2023 Revisions to CCBHC Cost Report Instructions" w:date="2023-12-07T15:54:00Z">
        <w:r>
          <w:fldChar w:fldCharType="begin"/>
        </w:r>
        <w:r>
          <w:instrText>HYPERLINK \l "_Toc148441539"</w:instrText>
        </w:r>
        <w:r>
          <w:fldChar w:fldCharType="separate"/>
        </w:r>
        <w:r w:rsidR="00702DAF" w:rsidRPr="00837D67">
          <w:rPr>
            <w:rStyle w:val="Hyperlink"/>
            <w:noProof/>
          </w:rPr>
          <w:t>PART 1C – OTHER DIRECT CCBHC COSTS</w:t>
        </w:r>
        <w:r w:rsidR="00702DAF">
          <w:rPr>
            <w:noProof/>
            <w:webHidden/>
          </w:rPr>
          <w:tab/>
        </w:r>
        <w:r w:rsidR="00702DAF">
          <w:rPr>
            <w:noProof/>
            <w:webHidden/>
          </w:rPr>
          <w:fldChar w:fldCharType="begin"/>
        </w:r>
        <w:r w:rsidR="00702DAF">
          <w:rPr>
            <w:noProof/>
            <w:webHidden/>
          </w:rPr>
          <w:instrText xml:space="preserve"> PAGEREF _Toc148441539 \h </w:instrText>
        </w:r>
      </w:ins>
      <w:r w:rsidR="00702DAF">
        <w:rPr>
          <w:noProof/>
          <w:webHidden/>
        </w:rPr>
      </w:r>
      <w:ins w:id="88"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20AED92D" w14:textId="77777777" w:rsidR="00702DAF" w:rsidRPr="00972024" w:rsidRDefault="0050054D">
      <w:pPr>
        <w:pStyle w:val="TOC2"/>
        <w:rPr>
          <w:ins w:id="89" w:author="2023 Revisions to CCBHC Cost Report Instructions" w:date="2023-12-07T15:54:00Z"/>
          <w:rFonts w:asciiTheme="minorHAnsi" w:eastAsiaTheme="minorEastAsia" w:hAnsiTheme="minorHAnsi" w:cstheme="minorBidi"/>
          <w:noProof/>
          <w:color w:val="auto"/>
          <w:kern w:val="2"/>
          <w:lang w:eastAsia="en-US"/>
        </w:rPr>
      </w:pPr>
      <w:ins w:id="90" w:author="2023 Revisions to CCBHC Cost Report Instructions" w:date="2023-12-07T15:54:00Z">
        <w:r>
          <w:fldChar w:fldCharType="begin"/>
        </w:r>
        <w:r>
          <w:instrText>HYPERLINK \l "_Toc148441540"</w:instrText>
        </w:r>
        <w:r>
          <w:fldChar w:fldCharType="separate"/>
        </w:r>
        <w:r w:rsidR="00702DAF" w:rsidRPr="00837D67">
          <w:rPr>
            <w:rStyle w:val="Hyperlink"/>
            <w:noProof/>
          </w:rPr>
          <w:t>PART 2 – INDIRECT COSTS</w:t>
        </w:r>
        <w:r w:rsidR="00702DAF">
          <w:rPr>
            <w:noProof/>
            <w:webHidden/>
          </w:rPr>
          <w:tab/>
        </w:r>
        <w:r w:rsidR="00702DAF">
          <w:rPr>
            <w:noProof/>
            <w:webHidden/>
          </w:rPr>
          <w:fldChar w:fldCharType="begin"/>
        </w:r>
        <w:r w:rsidR="00702DAF">
          <w:rPr>
            <w:noProof/>
            <w:webHidden/>
          </w:rPr>
          <w:instrText xml:space="preserve"> PAGEREF _Toc148441540 \h </w:instrText>
        </w:r>
      </w:ins>
      <w:r w:rsidR="00702DAF">
        <w:rPr>
          <w:noProof/>
          <w:webHidden/>
        </w:rPr>
      </w:r>
      <w:ins w:id="91"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6ECE525C" w14:textId="77777777" w:rsidR="00702DAF" w:rsidRPr="00972024" w:rsidRDefault="0050054D">
      <w:pPr>
        <w:pStyle w:val="TOC3"/>
        <w:rPr>
          <w:ins w:id="92" w:author="2023 Revisions to CCBHC Cost Report Instructions" w:date="2023-12-07T15:54:00Z"/>
          <w:rFonts w:asciiTheme="minorHAnsi" w:eastAsiaTheme="minorEastAsia" w:hAnsiTheme="minorHAnsi" w:cstheme="minorBidi"/>
          <w:noProof/>
          <w:color w:val="auto"/>
          <w:kern w:val="2"/>
          <w:lang w:eastAsia="en-US"/>
        </w:rPr>
      </w:pPr>
      <w:ins w:id="93" w:author="2023 Revisions to CCBHC Cost Report Instructions" w:date="2023-12-07T15:54:00Z">
        <w:r>
          <w:fldChar w:fldCharType="begin"/>
        </w:r>
        <w:r>
          <w:instrText>HYPERLINK \l "_Toc148441541"</w:instrText>
        </w:r>
        <w:r>
          <w:fldChar w:fldCharType="separate"/>
        </w:r>
        <w:r w:rsidR="00702DAF" w:rsidRPr="00837D67">
          <w:rPr>
            <w:rStyle w:val="Hyperlink"/>
            <w:noProof/>
          </w:rPr>
          <w:t>PART 2A: SITE COSTS</w:t>
        </w:r>
        <w:r w:rsidR="00702DAF">
          <w:rPr>
            <w:noProof/>
            <w:webHidden/>
          </w:rPr>
          <w:tab/>
        </w:r>
        <w:r w:rsidR="00702DAF">
          <w:rPr>
            <w:noProof/>
            <w:webHidden/>
          </w:rPr>
          <w:fldChar w:fldCharType="begin"/>
        </w:r>
        <w:r w:rsidR="00702DAF">
          <w:rPr>
            <w:noProof/>
            <w:webHidden/>
          </w:rPr>
          <w:instrText xml:space="preserve"> PAGEREF _Toc148441541 \h </w:instrText>
        </w:r>
      </w:ins>
      <w:r w:rsidR="00702DAF">
        <w:rPr>
          <w:noProof/>
          <w:webHidden/>
        </w:rPr>
      </w:r>
      <w:ins w:id="94" w:author="2023 Revisions to CCBHC Cost Report Instructions" w:date="2023-12-07T15:54:00Z">
        <w:r w:rsidR="00702DAF">
          <w:rPr>
            <w:noProof/>
            <w:webHidden/>
          </w:rPr>
          <w:fldChar w:fldCharType="separate"/>
        </w:r>
        <w:r w:rsidR="00702DAF">
          <w:rPr>
            <w:noProof/>
            <w:webHidden/>
          </w:rPr>
          <w:t>17</w:t>
        </w:r>
        <w:r w:rsidR="00702DAF">
          <w:rPr>
            <w:noProof/>
            <w:webHidden/>
          </w:rPr>
          <w:fldChar w:fldCharType="end"/>
        </w:r>
        <w:r>
          <w:rPr>
            <w:noProof/>
          </w:rPr>
          <w:fldChar w:fldCharType="end"/>
        </w:r>
      </w:ins>
    </w:p>
    <w:p w14:paraId="7C3A8A68" w14:textId="77777777" w:rsidR="00702DAF" w:rsidRPr="00972024" w:rsidRDefault="0050054D">
      <w:pPr>
        <w:pStyle w:val="TOC3"/>
        <w:rPr>
          <w:ins w:id="95" w:author="2023 Revisions to CCBHC Cost Report Instructions" w:date="2023-12-07T15:54:00Z"/>
          <w:rFonts w:asciiTheme="minorHAnsi" w:eastAsiaTheme="minorEastAsia" w:hAnsiTheme="minorHAnsi" w:cstheme="minorBidi"/>
          <w:noProof/>
          <w:color w:val="auto"/>
          <w:kern w:val="2"/>
          <w:lang w:eastAsia="en-US"/>
        </w:rPr>
      </w:pPr>
      <w:ins w:id="96" w:author="2023 Revisions to CCBHC Cost Report Instructions" w:date="2023-12-07T15:54:00Z">
        <w:r>
          <w:fldChar w:fldCharType="begin"/>
        </w:r>
        <w:r>
          <w:instrText>HYPERLINK \l "_Toc148441542"</w:instrText>
        </w:r>
        <w:r>
          <w:fldChar w:fldCharType="separate"/>
        </w:r>
        <w:r w:rsidR="00702DAF" w:rsidRPr="00837D67">
          <w:rPr>
            <w:rStyle w:val="Hyperlink"/>
            <w:noProof/>
          </w:rPr>
          <w:t>PART 2B: ADMINISTRATIVE COSTS</w:t>
        </w:r>
        <w:r w:rsidR="00702DAF">
          <w:rPr>
            <w:noProof/>
            <w:webHidden/>
          </w:rPr>
          <w:tab/>
        </w:r>
        <w:r w:rsidR="00702DAF">
          <w:rPr>
            <w:noProof/>
            <w:webHidden/>
          </w:rPr>
          <w:fldChar w:fldCharType="begin"/>
        </w:r>
        <w:r w:rsidR="00702DAF">
          <w:rPr>
            <w:noProof/>
            <w:webHidden/>
          </w:rPr>
          <w:instrText xml:space="preserve"> PAGEREF _Toc148441542 \h </w:instrText>
        </w:r>
      </w:ins>
      <w:r w:rsidR="00702DAF">
        <w:rPr>
          <w:noProof/>
          <w:webHidden/>
        </w:rPr>
      </w:r>
      <w:ins w:id="97" w:author="2023 Revisions to CCBHC Cost Report Instructions" w:date="2023-12-07T15:54:00Z">
        <w:r w:rsidR="00702DAF">
          <w:rPr>
            <w:noProof/>
            <w:webHidden/>
          </w:rPr>
          <w:fldChar w:fldCharType="separate"/>
        </w:r>
        <w:r w:rsidR="00702DAF">
          <w:rPr>
            <w:noProof/>
            <w:webHidden/>
          </w:rPr>
          <w:t>18</w:t>
        </w:r>
        <w:r w:rsidR="00702DAF">
          <w:rPr>
            <w:noProof/>
            <w:webHidden/>
          </w:rPr>
          <w:fldChar w:fldCharType="end"/>
        </w:r>
        <w:r>
          <w:rPr>
            <w:noProof/>
          </w:rPr>
          <w:fldChar w:fldCharType="end"/>
        </w:r>
      </w:ins>
    </w:p>
    <w:p w14:paraId="6CDCA2B4" w14:textId="77777777" w:rsidR="00702DAF" w:rsidRPr="00972024" w:rsidRDefault="0050054D">
      <w:pPr>
        <w:pStyle w:val="TOC2"/>
        <w:rPr>
          <w:ins w:id="98" w:author="2023 Revisions to CCBHC Cost Report Instructions" w:date="2023-12-07T15:54:00Z"/>
          <w:rFonts w:asciiTheme="minorHAnsi" w:eastAsiaTheme="minorEastAsia" w:hAnsiTheme="minorHAnsi" w:cstheme="minorBidi"/>
          <w:noProof/>
          <w:color w:val="auto"/>
          <w:kern w:val="2"/>
          <w:lang w:eastAsia="en-US"/>
        </w:rPr>
      </w:pPr>
      <w:ins w:id="99" w:author="2023 Revisions to CCBHC Cost Report Instructions" w:date="2023-12-07T15:54:00Z">
        <w:r>
          <w:fldChar w:fldCharType="begin"/>
        </w:r>
        <w:r>
          <w:instrText>HYPERLINK \l "_Toc148441543"</w:instrText>
        </w:r>
        <w:r>
          <w:fldChar w:fldCharType="separate"/>
        </w:r>
        <w:r w:rsidR="00702DAF" w:rsidRPr="00837D67">
          <w:rPr>
            <w:rStyle w:val="Hyperlink"/>
            <w:noProof/>
          </w:rPr>
          <w:t>PART 3 – DIRECT COSTS FOR NON-CCBHC SERVICES</w:t>
        </w:r>
        <w:r w:rsidR="00702DAF">
          <w:rPr>
            <w:noProof/>
            <w:webHidden/>
          </w:rPr>
          <w:tab/>
        </w:r>
        <w:r w:rsidR="00702DAF">
          <w:rPr>
            <w:noProof/>
            <w:webHidden/>
          </w:rPr>
          <w:fldChar w:fldCharType="begin"/>
        </w:r>
        <w:r w:rsidR="00702DAF">
          <w:rPr>
            <w:noProof/>
            <w:webHidden/>
          </w:rPr>
          <w:instrText xml:space="preserve"> PAGEREF _Toc148441543 \h </w:instrText>
        </w:r>
      </w:ins>
      <w:r w:rsidR="00702DAF">
        <w:rPr>
          <w:noProof/>
          <w:webHidden/>
        </w:rPr>
      </w:r>
      <w:ins w:id="100" w:author="2023 Revisions to CCBHC Cost Report Instructions" w:date="2023-12-07T15:54:00Z">
        <w:r w:rsidR="00702DAF">
          <w:rPr>
            <w:noProof/>
            <w:webHidden/>
          </w:rPr>
          <w:fldChar w:fldCharType="separate"/>
        </w:r>
        <w:r w:rsidR="00702DAF">
          <w:rPr>
            <w:noProof/>
            <w:webHidden/>
          </w:rPr>
          <w:t>18</w:t>
        </w:r>
        <w:r w:rsidR="00702DAF">
          <w:rPr>
            <w:noProof/>
            <w:webHidden/>
          </w:rPr>
          <w:fldChar w:fldCharType="end"/>
        </w:r>
        <w:r>
          <w:rPr>
            <w:noProof/>
          </w:rPr>
          <w:fldChar w:fldCharType="end"/>
        </w:r>
      </w:ins>
    </w:p>
    <w:p w14:paraId="675AB505" w14:textId="77777777" w:rsidR="00702DAF" w:rsidRPr="00972024" w:rsidRDefault="0050054D">
      <w:pPr>
        <w:pStyle w:val="TOC3"/>
        <w:rPr>
          <w:ins w:id="101" w:author="2023 Revisions to CCBHC Cost Report Instructions" w:date="2023-12-07T15:54:00Z"/>
          <w:rFonts w:asciiTheme="minorHAnsi" w:eastAsiaTheme="minorEastAsia" w:hAnsiTheme="minorHAnsi" w:cstheme="minorBidi"/>
          <w:noProof/>
          <w:color w:val="auto"/>
          <w:kern w:val="2"/>
          <w:lang w:eastAsia="en-US"/>
        </w:rPr>
      </w:pPr>
      <w:ins w:id="102" w:author="2023 Revisions to CCBHC Cost Report Instructions" w:date="2023-12-07T15:54:00Z">
        <w:r>
          <w:fldChar w:fldCharType="begin"/>
        </w:r>
        <w:r>
          <w:instrText>HYPERLINK \l "_Toc148441544"</w:instrText>
        </w:r>
        <w:r>
          <w:fldChar w:fldCharType="separate"/>
        </w:r>
        <w:r w:rsidR="00702DAF" w:rsidRPr="00837D67">
          <w:rPr>
            <w:rStyle w:val="Hyperlink"/>
            <w:noProof/>
          </w:rPr>
          <w:t>PART 3A: DIRECT COSTS FOR SERVICES OTHER THAN CCBHC SERVICES</w:t>
        </w:r>
        <w:r w:rsidR="00702DAF">
          <w:rPr>
            <w:noProof/>
            <w:webHidden/>
          </w:rPr>
          <w:tab/>
        </w:r>
        <w:r w:rsidR="00702DAF">
          <w:rPr>
            <w:noProof/>
            <w:webHidden/>
          </w:rPr>
          <w:fldChar w:fldCharType="begin"/>
        </w:r>
        <w:r w:rsidR="00702DAF">
          <w:rPr>
            <w:noProof/>
            <w:webHidden/>
          </w:rPr>
          <w:instrText xml:space="preserve"> PAGEREF _Toc148441544 \h </w:instrText>
        </w:r>
      </w:ins>
      <w:r w:rsidR="00702DAF">
        <w:rPr>
          <w:noProof/>
          <w:webHidden/>
        </w:rPr>
      </w:r>
      <w:ins w:id="103" w:author="2023 Revisions to CCBHC Cost Report Instructions" w:date="2023-12-07T15:54:00Z">
        <w:r w:rsidR="00702DAF">
          <w:rPr>
            <w:noProof/>
            <w:webHidden/>
          </w:rPr>
          <w:fldChar w:fldCharType="separate"/>
        </w:r>
        <w:r w:rsidR="00702DAF">
          <w:rPr>
            <w:noProof/>
            <w:webHidden/>
          </w:rPr>
          <w:t>18</w:t>
        </w:r>
        <w:r w:rsidR="00702DAF">
          <w:rPr>
            <w:noProof/>
            <w:webHidden/>
          </w:rPr>
          <w:fldChar w:fldCharType="end"/>
        </w:r>
        <w:r>
          <w:rPr>
            <w:noProof/>
          </w:rPr>
          <w:fldChar w:fldCharType="end"/>
        </w:r>
      </w:ins>
    </w:p>
    <w:p w14:paraId="1DDF74BC" w14:textId="77777777" w:rsidR="00702DAF" w:rsidRPr="00972024" w:rsidRDefault="0050054D">
      <w:pPr>
        <w:pStyle w:val="TOC3"/>
        <w:rPr>
          <w:ins w:id="104" w:author="2023 Revisions to CCBHC Cost Report Instructions" w:date="2023-12-07T15:54:00Z"/>
          <w:rFonts w:asciiTheme="minorHAnsi" w:eastAsiaTheme="minorEastAsia" w:hAnsiTheme="minorHAnsi" w:cstheme="minorBidi"/>
          <w:noProof/>
          <w:color w:val="auto"/>
          <w:kern w:val="2"/>
          <w:lang w:eastAsia="en-US"/>
        </w:rPr>
      </w:pPr>
      <w:ins w:id="105" w:author="2023 Revisions to CCBHC Cost Report Instructions" w:date="2023-12-07T15:54:00Z">
        <w:r>
          <w:fldChar w:fldCharType="begin"/>
        </w:r>
        <w:r>
          <w:instrText>HYPERLINK \l "_Toc148441545"</w:instrText>
        </w:r>
        <w:r>
          <w:fldChar w:fldCharType="separate"/>
        </w:r>
        <w:r w:rsidR="00702DAF" w:rsidRPr="00837D67">
          <w:rPr>
            <w:rStyle w:val="Hyperlink"/>
            <w:noProof/>
          </w:rPr>
          <w:t>PART 3B: NON-REIMBURSABLE COSTS</w:t>
        </w:r>
        <w:r w:rsidR="00702DAF">
          <w:rPr>
            <w:noProof/>
            <w:webHidden/>
          </w:rPr>
          <w:tab/>
        </w:r>
        <w:r w:rsidR="00702DAF">
          <w:rPr>
            <w:noProof/>
            <w:webHidden/>
          </w:rPr>
          <w:fldChar w:fldCharType="begin"/>
        </w:r>
        <w:r w:rsidR="00702DAF">
          <w:rPr>
            <w:noProof/>
            <w:webHidden/>
          </w:rPr>
          <w:instrText xml:space="preserve"> PAGEREF _Toc148441545 \h </w:instrText>
        </w:r>
      </w:ins>
      <w:r w:rsidR="00702DAF">
        <w:rPr>
          <w:noProof/>
          <w:webHidden/>
        </w:rPr>
      </w:r>
      <w:ins w:id="106" w:author="2023 Revisions to CCBHC Cost Report Instructions" w:date="2023-12-07T15:54:00Z">
        <w:r w:rsidR="00702DAF">
          <w:rPr>
            <w:noProof/>
            <w:webHidden/>
          </w:rPr>
          <w:fldChar w:fldCharType="separate"/>
        </w:r>
        <w:r w:rsidR="00702DAF">
          <w:rPr>
            <w:noProof/>
            <w:webHidden/>
          </w:rPr>
          <w:t>18</w:t>
        </w:r>
        <w:r w:rsidR="00702DAF">
          <w:rPr>
            <w:noProof/>
            <w:webHidden/>
          </w:rPr>
          <w:fldChar w:fldCharType="end"/>
        </w:r>
        <w:r>
          <w:rPr>
            <w:noProof/>
          </w:rPr>
          <w:fldChar w:fldCharType="end"/>
        </w:r>
      </w:ins>
    </w:p>
    <w:p w14:paraId="208E03B3" w14:textId="77777777" w:rsidR="00702DAF" w:rsidRPr="00972024" w:rsidRDefault="0050054D">
      <w:pPr>
        <w:pStyle w:val="TOC1"/>
        <w:rPr>
          <w:ins w:id="107" w:author="2023 Revisions to CCBHC Cost Report Instructions" w:date="2023-12-07T15:54:00Z"/>
          <w:rFonts w:asciiTheme="minorHAnsi" w:eastAsiaTheme="minorEastAsia" w:hAnsiTheme="minorHAnsi" w:cstheme="minorBidi"/>
          <w:noProof/>
          <w:color w:val="auto"/>
          <w:kern w:val="2"/>
          <w:lang w:eastAsia="en-US"/>
        </w:rPr>
      </w:pPr>
      <w:ins w:id="108" w:author="2023 Revisions to CCBHC Cost Report Instructions" w:date="2023-12-07T15:54:00Z">
        <w:r>
          <w:fldChar w:fldCharType="begin"/>
        </w:r>
        <w:r>
          <w:instrText>HYPERLINK \l "_Toc148441546"</w:instrText>
        </w:r>
        <w:r>
          <w:fldChar w:fldCharType="separate"/>
        </w:r>
        <w:r w:rsidR="00702DAF" w:rsidRPr="00837D67">
          <w:rPr>
            <w:rStyle w:val="Hyperlink"/>
            <w:noProof/>
          </w:rPr>
          <w:t>Trial Balance Crisis Tab</w:t>
        </w:r>
        <w:r w:rsidR="00702DAF">
          <w:rPr>
            <w:noProof/>
            <w:webHidden/>
          </w:rPr>
          <w:tab/>
        </w:r>
        <w:r w:rsidR="00702DAF">
          <w:rPr>
            <w:noProof/>
            <w:webHidden/>
          </w:rPr>
          <w:fldChar w:fldCharType="begin"/>
        </w:r>
        <w:r w:rsidR="00702DAF">
          <w:rPr>
            <w:noProof/>
            <w:webHidden/>
          </w:rPr>
          <w:instrText xml:space="preserve"> PAGEREF _Toc148441546 \h </w:instrText>
        </w:r>
      </w:ins>
      <w:r w:rsidR="00702DAF">
        <w:rPr>
          <w:noProof/>
          <w:webHidden/>
        </w:rPr>
      </w:r>
      <w:ins w:id="109" w:author="2023 Revisions to CCBHC Cost Report Instructions" w:date="2023-12-07T15:54:00Z">
        <w:r w:rsidR="00702DAF">
          <w:rPr>
            <w:noProof/>
            <w:webHidden/>
          </w:rPr>
          <w:fldChar w:fldCharType="separate"/>
        </w:r>
        <w:r w:rsidR="00702DAF">
          <w:rPr>
            <w:noProof/>
            <w:webHidden/>
          </w:rPr>
          <w:t>19</w:t>
        </w:r>
        <w:r w:rsidR="00702DAF">
          <w:rPr>
            <w:noProof/>
            <w:webHidden/>
          </w:rPr>
          <w:fldChar w:fldCharType="end"/>
        </w:r>
        <w:r>
          <w:rPr>
            <w:noProof/>
          </w:rPr>
          <w:fldChar w:fldCharType="end"/>
        </w:r>
      </w:ins>
    </w:p>
    <w:p w14:paraId="0330B4BC" w14:textId="77777777" w:rsidR="00702DAF" w:rsidRPr="00972024" w:rsidRDefault="0050054D">
      <w:pPr>
        <w:pStyle w:val="TOC2"/>
        <w:rPr>
          <w:ins w:id="110" w:author="2023 Revisions to CCBHC Cost Report Instructions" w:date="2023-12-07T15:54:00Z"/>
          <w:rFonts w:asciiTheme="minorHAnsi" w:eastAsiaTheme="minorEastAsia" w:hAnsiTheme="minorHAnsi" w:cstheme="minorBidi"/>
          <w:noProof/>
          <w:color w:val="auto"/>
          <w:kern w:val="2"/>
          <w:lang w:eastAsia="en-US"/>
        </w:rPr>
      </w:pPr>
      <w:ins w:id="111" w:author="2023 Revisions to CCBHC Cost Report Instructions" w:date="2023-12-07T15:54:00Z">
        <w:r>
          <w:fldChar w:fldCharType="begin"/>
        </w:r>
        <w:r>
          <w:instrText>HYPERLINK \l "_Toc148441547"</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_Toc148441547 \h </w:instrText>
        </w:r>
      </w:ins>
      <w:r w:rsidR="00702DAF">
        <w:rPr>
          <w:noProof/>
          <w:webHidden/>
        </w:rPr>
      </w:r>
      <w:ins w:id="112" w:author="2023 Revisions to CCBHC Cost Report Instructions" w:date="2023-12-07T15:54:00Z">
        <w:r w:rsidR="00702DAF">
          <w:rPr>
            <w:noProof/>
            <w:webHidden/>
          </w:rPr>
          <w:fldChar w:fldCharType="separate"/>
        </w:r>
        <w:r w:rsidR="00702DAF">
          <w:rPr>
            <w:noProof/>
            <w:webHidden/>
          </w:rPr>
          <w:t>19</w:t>
        </w:r>
        <w:r w:rsidR="00702DAF">
          <w:rPr>
            <w:noProof/>
            <w:webHidden/>
          </w:rPr>
          <w:fldChar w:fldCharType="end"/>
        </w:r>
        <w:r>
          <w:rPr>
            <w:noProof/>
          </w:rPr>
          <w:fldChar w:fldCharType="end"/>
        </w:r>
      </w:ins>
    </w:p>
    <w:p w14:paraId="7E924771" w14:textId="77777777" w:rsidR="00702DAF" w:rsidRPr="00972024" w:rsidRDefault="0050054D">
      <w:pPr>
        <w:pStyle w:val="TOC1"/>
        <w:rPr>
          <w:ins w:id="113" w:author="2023 Revisions to CCBHC Cost Report Instructions" w:date="2023-12-07T15:54:00Z"/>
          <w:rFonts w:asciiTheme="minorHAnsi" w:eastAsiaTheme="minorEastAsia" w:hAnsiTheme="minorHAnsi" w:cstheme="minorBidi"/>
          <w:noProof/>
          <w:color w:val="auto"/>
          <w:kern w:val="2"/>
          <w:lang w:eastAsia="en-US"/>
        </w:rPr>
      </w:pPr>
      <w:ins w:id="114" w:author="2023 Revisions to CCBHC Cost Report Instructions" w:date="2023-12-07T15:54:00Z">
        <w:r>
          <w:fldChar w:fldCharType="begin"/>
        </w:r>
        <w:r>
          <w:instrText>HYPERLINK \l "_Toc148441548"</w:instrText>
        </w:r>
        <w:r>
          <w:fldChar w:fldCharType="separate"/>
        </w:r>
        <w:r w:rsidR="00702DAF" w:rsidRPr="00837D67">
          <w:rPr>
            <w:rStyle w:val="Hyperlink"/>
            <w:noProof/>
          </w:rPr>
          <w:t>Trial Balance Reclassifications Tab</w:t>
        </w:r>
        <w:r w:rsidR="00702DAF">
          <w:rPr>
            <w:noProof/>
            <w:webHidden/>
          </w:rPr>
          <w:tab/>
        </w:r>
        <w:r w:rsidR="00702DAF">
          <w:rPr>
            <w:noProof/>
            <w:webHidden/>
          </w:rPr>
          <w:fldChar w:fldCharType="begin"/>
        </w:r>
        <w:r w:rsidR="00702DAF">
          <w:rPr>
            <w:noProof/>
            <w:webHidden/>
          </w:rPr>
          <w:instrText xml:space="preserve"> PAGEREF _Toc148441548 \h </w:instrText>
        </w:r>
      </w:ins>
      <w:r w:rsidR="00702DAF">
        <w:rPr>
          <w:noProof/>
          <w:webHidden/>
        </w:rPr>
      </w:r>
      <w:ins w:id="115" w:author="2023 Revisions to CCBHC Cost Report Instructions" w:date="2023-12-07T15:54:00Z">
        <w:r w:rsidR="00702DAF">
          <w:rPr>
            <w:noProof/>
            <w:webHidden/>
          </w:rPr>
          <w:fldChar w:fldCharType="separate"/>
        </w:r>
        <w:r w:rsidR="00702DAF">
          <w:rPr>
            <w:noProof/>
            <w:webHidden/>
          </w:rPr>
          <w:t>20</w:t>
        </w:r>
        <w:r w:rsidR="00702DAF">
          <w:rPr>
            <w:noProof/>
            <w:webHidden/>
          </w:rPr>
          <w:fldChar w:fldCharType="end"/>
        </w:r>
        <w:r>
          <w:rPr>
            <w:noProof/>
          </w:rPr>
          <w:fldChar w:fldCharType="end"/>
        </w:r>
      </w:ins>
    </w:p>
    <w:p w14:paraId="4CCBAE44" w14:textId="77777777" w:rsidR="00702DAF" w:rsidRPr="00972024" w:rsidRDefault="0050054D">
      <w:pPr>
        <w:pStyle w:val="TOC1"/>
        <w:rPr>
          <w:ins w:id="116" w:author="2023 Revisions to CCBHC Cost Report Instructions" w:date="2023-12-07T15:54:00Z"/>
          <w:rFonts w:asciiTheme="minorHAnsi" w:eastAsiaTheme="minorEastAsia" w:hAnsiTheme="minorHAnsi" w:cstheme="minorBidi"/>
          <w:noProof/>
          <w:color w:val="auto"/>
          <w:kern w:val="2"/>
          <w:lang w:eastAsia="en-US"/>
        </w:rPr>
      </w:pPr>
      <w:ins w:id="117" w:author="2023 Revisions to CCBHC Cost Report Instructions" w:date="2023-12-07T15:54:00Z">
        <w:r>
          <w:fldChar w:fldCharType="begin"/>
        </w:r>
        <w:r>
          <w:instrText>HYPERLINK \l "_Toc148441549"</w:instrText>
        </w:r>
        <w:r>
          <w:fldChar w:fldCharType="separate"/>
        </w:r>
        <w:r w:rsidR="00702DAF" w:rsidRPr="00837D67">
          <w:rPr>
            <w:rStyle w:val="Hyperlink"/>
            <w:noProof/>
          </w:rPr>
          <w:t>Trial Balance Adjustments Tab</w:t>
        </w:r>
        <w:r w:rsidR="00702DAF">
          <w:rPr>
            <w:noProof/>
            <w:webHidden/>
          </w:rPr>
          <w:tab/>
        </w:r>
        <w:r w:rsidR="00702DAF">
          <w:rPr>
            <w:noProof/>
            <w:webHidden/>
          </w:rPr>
          <w:fldChar w:fldCharType="begin"/>
        </w:r>
        <w:r w:rsidR="00702DAF">
          <w:rPr>
            <w:noProof/>
            <w:webHidden/>
          </w:rPr>
          <w:instrText xml:space="preserve"> PAGEREF _Toc148441549 \h </w:instrText>
        </w:r>
      </w:ins>
      <w:r w:rsidR="00702DAF">
        <w:rPr>
          <w:noProof/>
          <w:webHidden/>
        </w:rPr>
      </w:r>
      <w:ins w:id="118" w:author="2023 Revisions to CCBHC Cost Report Instructions" w:date="2023-12-07T15:54:00Z">
        <w:r w:rsidR="00702DAF">
          <w:rPr>
            <w:noProof/>
            <w:webHidden/>
          </w:rPr>
          <w:fldChar w:fldCharType="separate"/>
        </w:r>
        <w:r w:rsidR="00702DAF">
          <w:rPr>
            <w:noProof/>
            <w:webHidden/>
          </w:rPr>
          <w:t>21</w:t>
        </w:r>
        <w:r w:rsidR="00702DAF">
          <w:rPr>
            <w:noProof/>
            <w:webHidden/>
          </w:rPr>
          <w:fldChar w:fldCharType="end"/>
        </w:r>
        <w:r>
          <w:rPr>
            <w:noProof/>
          </w:rPr>
          <w:fldChar w:fldCharType="end"/>
        </w:r>
      </w:ins>
    </w:p>
    <w:p w14:paraId="3CE94CFB" w14:textId="77777777" w:rsidR="00702DAF" w:rsidRPr="00972024" w:rsidRDefault="0050054D">
      <w:pPr>
        <w:pStyle w:val="TOC2"/>
        <w:rPr>
          <w:ins w:id="119" w:author="2023 Revisions to CCBHC Cost Report Instructions" w:date="2023-12-07T15:54:00Z"/>
          <w:rFonts w:asciiTheme="minorHAnsi" w:eastAsiaTheme="minorEastAsia" w:hAnsiTheme="minorHAnsi" w:cstheme="minorBidi"/>
          <w:noProof/>
          <w:color w:val="auto"/>
          <w:kern w:val="2"/>
          <w:lang w:eastAsia="en-US"/>
        </w:rPr>
      </w:pPr>
      <w:ins w:id="120" w:author="2023 Revisions to CCBHC Cost Report Instructions" w:date="2023-12-07T15:54:00Z">
        <w:r>
          <w:fldChar w:fldCharType="begin"/>
        </w:r>
        <w:r>
          <w:instrText>HYPERLINK \l "_Toc148441550"</w:instrText>
        </w:r>
        <w:r>
          <w:fldChar w:fldCharType="separate"/>
        </w:r>
        <w:r w:rsidR="00702DAF" w:rsidRPr="00837D67">
          <w:rPr>
            <w:rStyle w:val="Hyperlink"/>
            <w:noProof/>
          </w:rPr>
          <w:t>Certain Line Descriptions</w:t>
        </w:r>
        <w:r w:rsidR="00702DAF">
          <w:rPr>
            <w:noProof/>
            <w:webHidden/>
          </w:rPr>
          <w:tab/>
        </w:r>
        <w:r w:rsidR="00702DAF">
          <w:rPr>
            <w:noProof/>
            <w:webHidden/>
          </w:rPr>
          <w:fldChar w:fldCharType="begin"/>
        </w:r>
        <w:r w:rsidR="00702DAF">
          <w:rPr>
            <w:noProof/>
            <w:webHidden/>
          </w:rPr>
          <w:instrText xml:space="preserve"> PAGEREF _Toc148441550 \h </w:instrText>
        </w:r>
      </w:ins>
      <w:r w:rsidR="00702DAF">
        <w:rPr>
          <w:noProof/>
          <w:webHidden/>
        </w:rPr>
      </w:r>
      <w:ins w:id="121" w:author="2023 Revisions to CCBHC Cost Report Instructions" w:date="2023-12-07T15:54:00Z">
        <w:r w:rsidR="00702DAF">
          <w:rPr>
            <w:noProof/>
            <w:webHidden/>
          </w:rPr>
          <w:fldChar w:fldCharType="separate"/>
        </w:r>
        <w:r w:rsidR="00702DAF">
          <w:rPr>
            <w:noProof/>
            <w:webHidden/>
          </w:rPr>
          <w:t>21</w:t>
        </w:r>
        <w:r w:rsidR="00702DAF">
          <w:rPr>
            <w:noProof/>
            <w:webHidden/>
          </w:rPr>
          <w:fldChar w:fldCharType="end"/>
        </w:r>
        <w:r>
          <w:rPr>
            <w:noProof/>
          </w:rPr>
          <w:fldChar w:fldCharType="end"/>
        </w:r>
      </w:ins>
    </w:p>
    <w:p w14:paraId="5D3B10B3" w14:textId="77777777" w:rsidR="00702DAF" w:rsidRPr="00972024" w:rsidRDefault="0050054D">
      <w:pPr>
        <w:pStyle w:val="TOC2"/>
        <w:rPr>
          <w:ins w:id="122" w:author="2023 Revisions to CCBHC Cost Report Instructions" w:date="2023-12-07T15:54:00Z"/>
          <w:rFonts w:asciiTheme="minorHAnsi" w:eastAsiaTheme="minorEastAsia" w:hAnsiTheme="minorHAnsi" w:cstheme="minorBidi"/>
          <w:noProof/>
          <w:color w:val="auto"/>
          <w:kern w:val="2"/>
          <w:lang w:eastAsia="en-US"/>
        </w:rPr>
      </w:pPr>
      <w:ins w:id="123" w:author="2023 Revisions to CCBHC Cost Report Instructions" w:date="2023-12-07T15:54:00Z">
        <w:r>
          <w:fldChar w:fldCharType="begin"/>
        </w:r>
        <w:r>
          <w:instrText>HYPERLINK \l "_Toc148441551"</w:instrText>
        </w:r>
        <w:r>
          <w:fldChar w:fldCharType="separate"/>
        </w:r>
        <w:r w:rsidR="00702DAF" w:rsidRPr="00837D67">
          <w:rPr>
            <w:rStyle w:val="Hyperlink"/>
            <w:noProof/>
          </w:rPr>
          <w:t>PART 1 – COMMON ADJUSTMENTS</w:t>
        </w:r>
        <w:r w:rsidR="00702DAF">
          <w:rPr>
            <w:noProof/>
            <w:webHidden/>
          </w:rPr>
          <w:tab/>
        </w:r>
        <w:r w:rsidR="00702DAF">
          <w:rPr>
            <w:noProof/>
            <w:webHidden/>
          </w:rPr>
          <w:fldChar w:fldCharType="begin"/>
        </w:r>
        <w:r w:rsidR="00702DAF">
          <w:rPr>
            <w:noProof/>
            <w:webHidden/>
          </w:rPr>
          <w:instrText xml:space="preserve"> PAGEREF _Toc148441551 \h </w:instrText>
        </w:r>
      </w:ins>
      <w:r w:rsidR="00702DAF">
        <w:rPr>
          <w:noProof/>
          <w:webHidden/>
        </w:rPr>
      </w:r>
      <w:ins w:id="124" w:author="2023 Revisions to CCBHC Cost Report Instructions" w:date="2023-12-07T15:54:00Z">
        <w:r w:rsidR="00702DAF">
          <w:rPr>
            <w:noProof/>
            <w:webHidden/>
          </w:rPr>
          <w:fldChar w:fldCharType="separate"/>
        </w:r>
        <w:r w:rsidR="00702DAF">
          <w:rPr>
            <w:noProof/>
            <w:webHidden/>
          </w:rPr>
          <w:t>21</w:t>
        </w:r>
        <w:r w:rsidR="00702DAF">
          <w:rPr>
            <w:noProof/>
            <w:webHidden/>
          </w:rPr>
          <w:fldChar w:fldCharType="end"/>
        </w:r>
        <w:r>
          <w:rPr>
            <w:noProof/>
          </w:rPr>
          <w:fldChar w:fldCharType="end"/>
        </w:r>
      </w:ins>
    </w:p>
    <w:p w14:paraId="3DFC82DC" w14:textId="77777777" w:rsidR="00702DAF" w:rsidRPr="00972024" w:rsidRDefault="0050054D">
      <w:pPr>
        <w:pStyle w:val="TOC2"/>
        <w:rPr>
          <w:ins w:id="125" w:author="2023 Revisions to CCBHC Cost Report Instructions" w:date="2023-12-07T15:54:00Z"/>
          <w:rFonts w:asciiTheme="minorHAnsi" w:eastAsiaTheme="minorEastAsia" w:hAnsiTheme="minorHAnsi" w:cstheme="minorBidi"/>
          <w:noProof/>
          <w:color w:val="auto"/>
          <w:kern w:val="2"/>
          <w:lang w:eastAsia="en-US"/>
        </w:rPr>
      </w:pPr>
      <w:ins w:id="126" w:author="2023 Revisions to CCBHC Cost Report Instructions" w:date="2023-12-07T15:54:00Z">
        <w:r>
          <w:fldChar w:fldCharType="begin"/>
        </w:r>
        <w:r>
          <w:instrText>HYPERLINK \l "_Toc148441552"</w:instrText>
        </w:r>
        <w:r>
          <w:fldChar w:fldCharType="separate"/>
        </w:r>
        <w:r w:rsidR="00702DAF" w:rsidRPr="00837D67">
          <w:rPr>
            <w:rStyle w:val="Hyperlink"/>
            <w:noProof/>
          </w:rPr>
          <w:t>PART 2 – COSTS NOT ALLOWED</w:t>
        </w:r>
        <w:r w:rsidR="00702DAF">
          <w:rPr>
            <w:noProof/>
            <w:webHidden/>
          </w:rPr>
          <w:tab/>
        </w:r>
        <w:r w:rsidR="00702DAF">
          <w:rPr>
            <w:noProof/>
            <w:webHidden/>
          </w:rPr>
          <w:fldChar w:fldCharType="begin"/>
        </w:r>
        <w:r w:rsidR="00702DAF">
          <w:rPr>
            <w:noProof/>
            <w:webHidden/>
          </w:rPr>
          <w:instrText xml:space="preserve"> PAGEREF _Toc148441552 \h </w:instrText>
        </w:r>
      </w:ins>
      <w:r w:rsidR="00702DAF">
        <w:rPr>
          <w:noProof/>
          <w:webHidden/>
        </w:rPr>
      </w:r>
      <w:ins w:id="127" w:author="2023 Revisions to CCBHC Cost Report Instructions" w:date="2023-12-07T15:54:00Z">
        <w:r w:rsidR="00702DAF">
          <w:rPr>
            <w:noProof/>
            <w:webHidden/>
          </w:rPr>
          <w:fldChar w:fldCharType="separate"/>
        </w:r>
        <w:r w:rsidR="00702DAF">
          <w:rPr>
            <w:noProof/>
            <w:webHidden/>
          </w:rPr>
          <w:t>22</w:t>
        </w:r>
        <w:r w:rsidR="00702DAF">
          <w:rPr>
            <w:noProof/>
            <w:webHidden/>
          </w:rPr>
          <w:fldChar w:fldCharType="end"/>
        </w:r>
        <w:r>
          <w:rPr>
            <w:noProof/>
          </w:rPr>
          <w:fldChar w:fldCharType="end"/>
        </w:r>
      </w:ins>
    </w:p>
    <w:p w14:paraId="1B3517FA" w14:textId="77777777" w:rsidR="00702DAF" w:rsidRPr="00972024" w:rsidRDefault="0050054D">
      <w:pPr>
        <w:pStyle w:val="TOC1"/>
        <w:rPr>
          <w:ins w:id="128" w:author="2023 Revisions to CCBHC Cost Report Instructions" w:date="2023-12-07T15:54:00Z"/>
          <w:rFonts w:asciiTheme="minorHAnsi" w:eastAsiaTheme="minorEastAsia" w:hAnsiTheme="minorHAnsi" w:cstheme="minorBidi"/>
          <w:noProof/>
          <w:color w:val="auto"/>
          <w:kern w:val="2"/>
          <w:lang w:eastAsia="en-US"/>
        </w:rPr>
      </w:pPr>
      <w:ins w:id="129" w:author="2023 Revisions to CCBHC Cost Report Instructions" w:date="2023-12-07T15:54:00Z">
        <w:r>
          <w:fldChar w:fldCharType="begin"/>
        </w:r>
        <w:r>
          <w:instrText>HYPERLINK \l "_Toc148441553"</w:instrText>
        </w:r>
        <w:r>
          <w:fldChar w:fldCharType="separate"/>
        </w:r>
        <w:r w:rsidR="00702DAF" w:rsidRPr="00837D67">
          <w:rPr>
            <w:rStyle w:val="Hyperlink"/>
            <w:noProof/>
          </w:rPr>
          <w:t>Anticipated Costs Tab</w:t>
        </w:r>
        <w:r w:rsidR="00702DAF">
          <w:rPr>
            <w:noProof/>
            <w:webHidden/>
          </w:rPr>
          <w:tab/>
        </w:r>
        <w:r w:rsidR="00702DAF">
          <w:rPr>
            <w:noProof/>
            <w:webHidden/>
          </w:rPr>
          <w:fldChar w:fldCharType="begin"/>
        </w:r>
        <w:r w:rsidR="00702DAF">
          <w:rPr>
            <w:noProof/>
            <w:webHidden/>
          </w:rPr>
          <w:instrText xml:space="preserve"> PAGEREF _Toc148441553 \h </w:instrText>
        </w:r>
      </w:ins>
      <w:r w:rsidR="00702DAF">
        <w:rPr>
          <w:noProof/>
          <w:webHidden/>
        </w:rPr>
      </w:r>
      <w:ins w:id="130" w:author="2023 Revisions to CCBHC Cost Report Instructions" w:date="2023-12-07T15:54:00Z">
        <w:r w:rsidR="00702DAF">
          <w:rPr>
            <w:noProof/>
            <w:webHidden/>
          </w:rPr>
          <w:fldChar w:fldCharType="separate"/>
        </w:r>
        <w:r w:rsidR="00702DAF">
          <w:rPr>
            <w:noProof/>
            <w:webHidden/>
          </w:rPr>
          <w:t>23</w:t>
        </w:r>
        <w:r w:rsidR="00702DAF">
          <w:rPr>
            <w:noProof/>
            <w:webHidden/>
          </w:rPr>
          <w:fldChar w:fldCharType="end"/>
        </w:r>
        <w:r>
          <w:rPr>
            <w:noProof/>
          </w:rPr>
          <w:fldChar w:fldCharType="end"/>
        </w:r>
      </w:ins>
    </w:p>
    <w:p w14:paraId="5EE5946E" w14:textId="77777777" w:rsidR="00702DAF" w:rsidRPr="00972024" w:rsidRDefault="0050054D">
      <w:pPr>
        <w:pStyle w:val="TOC2"/>
        <w:rPr>
          <w:ins w:id="131" w:author="2023 Revisions to CCBHC Cost Report Instructions" w:date="2023-12-07T15:54:00Z"/>
          <w:rFonts w:asciiTheme="minorHAnsi" w:eastAsiaTheme="minorEastAsia" w:hAnsiTheme="minorHAnsi" w:cstheme="minorBidi"/>
          <w:noProof/>
          <w:color w:val="auto"/>
          <w:kern w:val="2"/>
          <w:lang w:eastAsia="en-US"/>
        </w:rPr>
      </w:pPr>
      <w:ins w:id="132" w:author="2023 Revisions to CCBHC Cost Report Instructions" w:date="2023-12-07T15:54:00Z">
        <w:r>
          <w:fldChar w:fldCharType="begin"/>
        </w:r>
        <w:r>
          <w:instrText>HYPERLINK \l "_Toc148441554"</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_Toc148441554 \h </w:instrText>
        </w:r>
      </w:ins>
      <w:r w:rsidR="00702DAF">
        <w:rPr>
          <w:noProof/>
          <w:webHidden/>
        </w:rPr>
      </w:r>
      <w:ins w:id="133" w:author="2023 Revisions to CCBHC Cost Report Instructions" w:date="2023-12-07T15:54:00Z">
        <w:r w:rsidR="00702DAF">
          <w:rPr>
            <w:noProof/>
            <w:webHidden/>
          </w:rPr>
          <w:fldChar w:fldCharType="separate"/>
        </w:r>
        <w:r w:rsidR="00702DAF">
          <w:rPr>
            <w:noProof/>
            <w:webHidden/>
          </w:rPr>
          <w:t>23</w:t>
        </w:r>
        <w:r w:rsidR="00702DAF">
          <w:rPr>
            <w:noProof/>
            <w:webHidden/>
          </w:rPr>
          <w:fldChar w:fldCharType="end"/>
        </w:r>
        <w:r>
          <w:rPr>
            <w:noProof/>
          </w:rPr>
          <w:fldChar w:fldCharType="end"/>
        </w:r>
      </w:ins>
    </w:p>
    <w:p w14:paraId="287C2C29" w14:textId="77777777" w:rsidR="00702DAF" w:rsidRPr="00972024" w:rsidRDefault="0050054D">
      <w:pPr>
        <w:pStyle w:val="TOC2"/>
        <w:rPr>
          <w:ins w:id="134" w:author="2023 Revisions to CCBHC Cost Report Instructions" w:date="2023-12-07T15:54:00Z"/>
          <w:rFonts w:asciiTheme="minorHAnsi" w:eastAsiaTheme="minorEastAsia" w:hAnsiTheme="minorHAnsi" w:cstheme="minorBidi"/>
          <w:noProof/>
          <w:color w:val="auto"/>
          <w:kern w:val="2"/>
          <w:lang w:eastAsia="en-US"/>
        </w:rPr>
      </w:pPr>
      <w:ins w:id="135" w:author="2023 Revisions to CCBHC Cost Report Instructions" w:date="2023-12-07T15:54:00Z">
        <w:r>
          <w:fldChar w:fldCharType="begin"/>
        </w:r>
        <w:r>
          <w:instrText>HYPERLINK \l "_Toc148441555"</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_Toc148441555 \h </w:instrText>
        </w:r>
      </w:ins>
      <w:r w:rsidR="00702DAF">
        <w:rPr>
          <w:noProof/>
          <w:webHidden/>
        </w:rPr>
      </w:r>
      <w:ins w:id="136" w:author="2023 Revisions to CCBHC Cost Report Instructions" w:date="2023-12-07T15:54:00Z">
        <w:r w:rsidR="00702DAF">
          <w:rPr>
            <w:noProof/>
            <w:webHidden/>
          </w:rPr>
          <w:fldChar w:fldCharType="separate"/>
        </w:r>
        <w:r w:rsidR="00702DAF">
          <w:rPr>
            <w:noProof/>
            <w:webHidden/>
          </w:rPr>
          <w:t>23</w:t>
        </w:r>
        <w:r w:rsidR="00702DAF">
          <w:rPr>
            <w:noProof/>
            <w:webHidden/>
          </w:rPr>
          <w:fldChar w:fldCharType="end"/>
        </w:r>
        <w:r>
          <w:rPr>
            <w:noProof/>
          </w:rPr>
          <w:fldChar w:fldCharType="end"/>
        </w:r>
      </w:ins>
    </w:p>
    <w:p w14:paraId="3EB6DF76" w14:textId="77777777" w:rsidR="00702DAF" w:rsidRPr="00972024" w:rsidRDefault="0050054D">
      <w:pPr>
        <w:pStyle w:val="TOC1"/>
        <w:rPr>
          <w:ins w:id="137" w:author="2023 Revisions to CCBHC Cost Report Instructions" w:date="2023-12-07T15:54:00Z"/>
          <w:rFonts w:asciiTheme="minorHAnsi" w:eastAsiaTheme="minorEastAsia" w:hAnsiTheme="minorHAnsi" w:cstheme="minorBidi"/>
          <w:noProof/>
          <w:color w:val="auto"/>
          <w:kern w:val="2"/>
          <w:lang w:eastAsia="en-US"/>
        </w:rPr>
      </w:pPr>
      <w:ins w:id="138" w:author="2023 Revisions to CCBHC Cost Report Instructions" w:date="2023-12-07T15:54:00Z">
        <w:r>
          <w:fldChar w:fldCharType="begin"/>
        </w:r>
        <w:r>
          <w:instrText>HYPERLINK \l "_Toc148441556"</w:instrText>
        </w:r>
        <w:r>
          <w:fldChar w:fldCharType="separate"/>
        </w:r>
        <w:r w:rsidR="00702DAF" w:rsidRPr="00837D67">
          <w:rPr>
            <w:rStyle w:val="Hyperlink"/>
            <w:noProof/>
          </w:rPr>
          <w:t>Indirect Cost Allocation Tab</w:t>
        </w:r>
        <w:r w:rsidR="00702DAF">
          <w:rPr>
            <w:noProof/>
            <w:webHidden/>
          </w:rPr>
          <w:tab/>
        </w:r>
        <w:r w:rsidR="00702DAF">
          <w:rPr>
            <w:noProof/>
            <w:webHidden/>
          </w:rPr>
          <w:fldChar w:fldCharType="begin"/>
        </w:r>
        <w:r w:rsidR="00702DAF">
          <w:rPr>
            <w:noProof/>
            <w:webHidden/>
          </w:rPr>
          <w:instrText xml:space="preserve"> PAGEREF _Toc148441556 \h </w:instrText>
        </w:r>
      </w:ins>
      <w:r w:rsidR="00702DAF">
        <w:rPr>
          <w:noProof/>
          <w:webHidden/>
        </w:rPr>
      </w:r>
      <w:ins w:id="139" w:author="2023 Revisions to CCBHC Cost Report Instructions" w:date="2023-12-07T15:54:00Z">
        <w:r w:rsidR="00702DAF">
          <w:rPr>
            <w:noProof/>
            <w:webHidden/>
          </w:rPr>
          <w:fldChar w:fldCharType="separate"/>
        </w:r>
        <w:r w:rsidR="00702DAF">
          <w:rPr>
            <w:noProof/>
            <w:webHidden/>
          </w:rPr>
          <w:t>24</w:t>
        </w:r>
        <w:r w:rsidR="00702DAF">
          <w:rPr>
            <w:noProof/>
            <w:webHidden/>
          </w:rPr>
          <w:fldChar w:fldCharType="end"/>
        </w:r>
        <w:r>
          <w:rPr>
            <w:noProof/>
          </w:rPr>
          <w:fldChar w:fldCharType="end"/>
        </w:r>
      </w:ins>
    </w:p>
    <w:p w14:paraId="08A77F0C" w14:textId="77777777" w:rsidR="00702DAF" w:rsidRPr="00972024" w:rsidRDefault="0050054D">
      <w:pPr>
        <w:pStyle w:val="TOC2"/>
        <w:rPr>
          <w:ins w:id="140" w:author="2023 Revisions to CCBHC Cost Report Instructions" w:date="2023-12-07T15:54:00Z"/>
          <w:rFonts w:asciiTheme="minorHAnsi" w:eastAsiaTheme="minorEastAsia" w:hAnsiTheme="minorHAnsi" w:cstheme="minorBidi"/>
          <w:noProof/>
          <w:color w:val="auto"/>
          <w:kern w:val="2"/>
          <w:lang w:eastAsia="en-US"/>
        </w:rPr>
      </w:pPr>
      <w:ins w:id="141" w:author="2023 Revisions to CCBHC Cost Report Instructions" w:date="2023-12-07T15:54:00Z">
        <w:r>
          <w:fldChar w:fldCharType="begin"/>
        </w:r>
        <w:r>
          <w:instrText>HYPERLINK \l "_Toc148441557"</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_Toc148441557 \h </w:instrText>
        </w:r>
      </w:ins>
      <w:r w:rsidR="00702DAF">
        <w:rPr>
          <w:noProof/>
          <w:webHidden/>
        </w:rPr>
      </w:r>
      <w:ins w:id="142" w:author="2023 Revisions to CCBHC Cost Report Instructions" w:date="2023-12-07T15:54:00Z">
        <w:r w:rsidR="00702DAF">
          <w:rPr>
            <w:noProof/>
            <w:webHidden/>
          </w:rPr>
          <w:fldChar w:fldCharType="separate"/>
        </w:r>
        <w:r w:rsidR="00702DAF">
          <w:rPr>
            <w:noProof/>
            <w:webHidden/>
          </w:rPr>
          <w:t>24</w:t>
        </w:r>
        <w:r w:rsidR="00702DAF">
          <w:rPr>
            <w:noProof/>
            <w:webHidden/>
          </w:rPr>
          <w:fldChar w:fldCharType="end"/>
        </w:r>
        <w:r>
          <w:rPr>
            <w:noProof/>
          </w:rPr>
          <w:fldChar w:fldCharType="end"/>
        </w:r>
      </w:ins>
    </w:p>
    <w:p w14:paraId="1CC1A649" w14:textId="77777777" w:rsidR="00702DAF" w:rsidRPr="00972024" w:rsidRDefault="0050054D">
      <w:pPr>
        <w:pStyle w:val="TOC1"/>
        <w:rPr>
          <w:ins w:id="143" w:author="2023 Revisions to CCBHC Cost Report Instructions" w:date="2023-12-07T15:54:00Z"/>
          <w:rFonts w:asciiTheme="minorHAnsi" w:eastAsiaTheme="minorEastAsia" w:hAnsiTheme="minorHAnsi" w:cstheme="minorBidi"/>
          <w:noProof/>
          <w:color w:val="auto"/>
          <w:kern w:val="2"/>
          <w:lang w:eastAsia="en-US"/>
        </w:rPr>
      </w:pPr>
      <w:ins w:id="144" w:author="2023 Revisions to CCBHC Cost Report Instructions" w:date="2023-12-07T15:54:00Z">
        <w:r>
          <w:lastRenderedPageBreak/>
          <w:fldChar w:fldCharType="begin"/>
        </w:r>
        <w:r>
          <w:instrText>HYPERLINK \l "_Toc148441558"</w:instrText>
        </w:r>
        <w:r>
          <w:fldChar w:fldCharType="separate"/>
        </w:r>
        <w:r w:rsidR="00702DAF" w:rsidRPr="00837D67">
          <w:rPr>
            <w:rStyle w:val="Hyperlink"/>
            <w:noProof/>
          </w:rPr>
          <w:t>Allocation Descriptions Tab</w:t>
        </w:r>
        <w:r w:rsidR="00702DAF">
          <w:rPr>
            <w:noProof/>
            <w:webHidden/>
          </w:rPr>
          <w:tab/>
        </w:r>
        <w:r w:rsidR="00702DAF">
          <w:rPr>
            <w:noProof/>
            <w:webHidden/>
          </w:rPr>
          <w:fldChar w:fldCharType="begin"/>
        </w:r>
        <w:r w:rsidR="00702DAF">
          <w:rPr>
            <w:noProof/>
            <w:webHidden/>
          </w:rPr>
          <w:instrText xml:space="preserve"> PAGEREF _Toc148441558 \h </w:instrText>
        </w:r>
      </w:ins>
      <w:r w:rsidR="00702DAF">
        <w:rPr>
          <w:noProof/>
          <w:webHidden/>
        </w:rPr>
      </w:r>
      <w:ins w:id="145" w:author="2023 Revisions to CCBHC Cost Report Instructions" w:date="2023-12-07T15:54:00Z">
        <w:r w:rsidR="00702DAF">
          <w:rPr>
            <w:noProof/>
            <w:webHidden/>
          </w:rPr>
          <w:fldChar w:fldCharType="separate"/>
        </w:r>
        <w:r w:rsidR="00702DAF">
          <w:rPr>
            <w:noProof/>
            <w:webHidden/>
          </w:rPr>
          <w:t>27</w:t>
        </w:r>
        <w:r w:rsidR="00702DAF">
          <w:rPr>
            <w:noProof/>
            <w:webHidden/>
          </w:rPr>
          <w:fldChar w:fldCharType="end"/>
        </w:r>
        <w:r>
          <w:rPr>
            <w:noProof/>
          </w:rPr>
          <w:fldChar w:fldCharType="end"/>
        </w:r>
      </w:ins>
    </w:p>
    <w:p w14:paraId="4C14F777" w14:textId="77777777" w:rsidR="00702DAF" w:rsidRPr="00972024" w:rsidRDefault="0050054D">
      <w:pPr>
        <w:pStyle w:val="TOC1"/>
        <w:rPr>
          <w:ins w:id="146" w:author="2023 Revisions to CCBHC Cost Report Instructions" w:date="2023-12-07T15:54:00Z"/>
          <w:rFonts w:asciiTheme="minorHAnsi" w:eastAsiaTheme="minorEastAsia" w:hAnsiTheme="minorHAnsi" w:cstheme="minorBidi"/>
          <w:noProof/>
          <w:color w:val="auto"/>
          <w:kern w:val="2"/>
          <w:lang w:eastAsia="en-US"/>
        </w:rPr>
      </w:pPr>
      <w:ins w:id="147" w:author="2023 Revisions to CCBHC Cost Report Instructions" w:date="2023-12-07T15:54:00Z">
        <w:r>
          <w:fldChar w:fldCharType="begin"/>
        </w:r>
        <w:r>
          <w:instrText>HYPERLINK \l "_Toc148441559"</w:instrText>
        </w:r>
        <w:r>
          <w:fldChar w:fldCharType="separate"/>
        </w:r>
        <w:r w:rsidR="00702DAF" w:rsidRPr="00837D67">
          <w:rPr>
            <w:rStyle w:val="Hyperlink"/>
            <w:noProof/>
          </w:rPr>
          <w:t>Daily Visits PPS-1 Tab</w:t>
        </w:r>
        <w:r w:rsidR="00702DAF">
          <w:rPr>
            <w:noProof/>
            <w:webHidden/>
          </w:rPr>
          <w:tab/>
        </w:r>
        <w:r w:rsidR="00702DAF">
          <w:rPr>
            <w:noProof/>
            <w:webHidden/>
          </w:rPr>
          <w:fldChar w:fldCharType="begin"/>
        </w:r>
        <w:r w:rsidR="00702DAF">
          <w:rPr>
            <w:noProof/>
            <w:webHidden/>
          </w:rPr>
          <w:instrText xml:space="preserve"> PAGEREF _Toc148441559 \h </w:instrText>
        </w:r>
      </w:ins>
      <w:r w:rsidR="00702DAF">
        <w:rPr>
          <w:noProof/>
          <w:webHidden/>
        </w:rPr>
      </w:r>
      <w:ins w:id="148" w:author="2023 Revisions to CCBHC Cost Report Instructions" w:date="2023-12-07T15:54:00Z">
        <w:r w:rsidR="00702DAF">
          <w:rPr>
            <w:noProof/>
            <w:webHidden/>
          </w:rPr>
          <w:fldChar w:fldCharType="separate"/>
        </w:r>
        <w:r w:rsidR="00702DAF">
          <w:rPr>
            <w:noProof/>
            <w:webHidden/>
          </w:rPr>
          <w:t>29</w:t>
        </w:r>
        <w:r w:rsidR="00702DAF">
          <w:rPr>
            <w:noProof/>
            <w:webHidden/>
          </w:rPr>
          <w:fldChar w:fldCharType="end"/>
        </w:r>
        <w:r>
          <w:rPr>
            <w:noProof/>
          </w:rPr>
          <w:fldChar w:fldCharType="end"/>
        </w:r>
      </w:ins>
    </w:p>
    <w:p w14:paraId="5B666BDE" w14:textId="77777777" w:rsidR="00702DAF" w:rsidRPr="00972024" w:rsidRDefault="0050054D">
      <w:pPr>
        <w:pStyle w:val="TOC2"/>
        <w:rPr>
          <w:ins w:id="149" w:author="2023 Revisions to CCBHC Cost Report Instructions" w:date="2023-12-07T15:54:00Z"/>
          <w:rFonts w:asciiTheme="minorHAnsi" w:eastAsiaTheme="minorEastAsia" w:hAnsiTheme="minorHAnsi" w:cstheme="minorBidi"/>
          <w:noProof/>
          <w:color w:val="auto"/>
          <w:kern w:val="2"/>
          <w:lang w:eastAsia="en-US"/>
        </w:rPr>
      </w:pPr>
      <w:ins w:id="150" w:author="2023 Revisions to CCBHC Cost Report Instructions" w:date="2023-12-07T15:54:00Z">
        <w:r>
          <w:fldChar w:fldCharType="begin"/>
        </w:r>
        <w:r>
          <w:instrText>HYPERLINK \l "_Toc148441560"</w:instrText>
        </w:r>
        <w:r>
          <w:fldChar w:fldCharType="separate"/>
        </w:r>
        <w:r w:rsidR="00702DAF" w:rsidRPr="00837D67">
          <w:rPr>
            <w:rStyle w:val="Hyperlink"/>
            <w:noProof/>
          </w:rPr>
          <w:t>PATIENT DEMOGRAPHICS CONSOLIDATED</w:t>
        </w:r>
        <w:r w:rsidR="00702DAF">
          <w:rPr>
            <w:noProof/>
            <w:webHidden/>
          </w:rPr>
          <w:tab/>
        </w:r>
        <w:r w:rsidR="00702DAF">
          <w:rPr>
            <w:noProof/>
            <w:webHidden/>
          </w:rPr>
          <w:fldChar w:fldCharType="begin"/>
        </w:r>
        <w:r w:rsidR="00702DAF">
          <w:rPr>
            <w:noProof/>
            <w:webHidden/>
          </w:rPr>
          <w:instrText xml:space="preserve"> PAGEREF _Toc148441560 \h </w:instrText>
        </w:r>
      </w:ins>
      <w:r w:rsidR="00702DAF">
        <w:rPr>
          <w:noProof/>
          <w:webHidden/>
        </w:rPr>
      </w:r>
      <w:ins w:id="151" w:author="2023 Revisions to CCBHC Cost Report Instructions" w:date="2023-12-07T15:54:00Z">
        <w:r w:rsidR="00702DAF">
          <w:rPr>
            <w:noProof/>
            <w:webHidden/>
          </w:rPr>
          <w:fldChar w:fldCharType="separate"/>
        </w:r>
        <w:r w:rsidR="00702DAF">
          <w:rPr>
            <w:noProof/>
            <w:webHidden/>
          </w:rPr>
          <w:t>29</w:t>
        </w:r>
        <w:r w:rsidR="00702DAF">
          <w:rPr>
            <w:noProof/>
            <w:webHidden/>
          </w:rPr>
          <w:fldChar w:fldCharType="end"/>
        </w:r>
        <w:r>
          <w:rPr>
            <w:noProof/>
          </w:rPr>
          <w:fldChar w:fldCharType="end"/>
        </w:r>
      </w:ins>
    </w:p>
    <w:p w14:paraId="0345031C" w14:textId="77777777" w:rsidR="00702DAF" w:rsidRPr="00972024" w:rsidRDefault="0050054D">
      <w:pPr>
        <w:pStyle w:val="TOC3"/>
        <w:rPr>
          <w:ins w:id="152" w:author="2023 Revisions to CCBHC Cost Report Instructions" w:date="2023-12-07T15:54:00Z"/>
          <w:rFonts w:asciiTheme="minorHAnsi" w:eastAsiaTheme="minorEastAsia" w:hAnsiTheme="minorHAnsi" w:cstheme="minorBidi"/>
          <w:noProof/>
          <w:color w:val="auto"/>
          <w:kern w:val="2"/>
          <w:lang w:eastAsia="en-US"/>
        </w:rPr>
      </w:pPr>
      <w:ins w:id="153" w:author="2023 Revisions to CCBHC Cost Report Instructions" w:date="2023-12-07T15:54:00Z">
        <w:r>
          <w:fldChar w:fldCharType="begin"/>
        </w:r>
        <w:r>
          <w:instrText>HYPERLINK \l "_Toc148441561"</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_Toc148441561 \h </w:instrText>
        </w:r>
      </w:ins>
      <w:r w:rsidR="00702DAF">
        <w:rPr>
          <w:noProof/>
          <w:webHidden/>
        </w:rPr>
      </w:r>
      <w:ins w:id="154" w:author="2023 Revisions to CCBHC Cost Report Instructions" w:date="2023-12-07T15:54:00Z">
        <w:r w:rsidR="00702DAF">
          <w:rPr>
            <w:noProof/>
            <w:webHidden/>
          </w:rPr>
          <w:fldChar w:fldCharType="separate"/>
        </w:r>
        <w:r w:rsidR="00702DAF">
          <w:rPr>
            <w:noProof/>
            <w:webHidden/>
          </w:rPr>
          <w:t>29</w:t>
        </w:r>
        <w:r w:rsidR="00702DAF">
          <w:rPr>
            <w:noProof/>
            <w:webHidden/>
          </w:rPr>
          <w:fldChar w:fldCharType="end"/>
        </w:r>
        <w:r>
          <w:rPr>
            <w:noProof/>
          </w:rPr>
          <w:fldChar w:fldCharType="end"/>
        </w:r>
      </w:ins>
    </w:p>
    <w:p w14:paraId="09950C63" w14:textId="77777777" w:rsidR="00702DAF" w:rsidRPr="00972024" w:rsidRDefault="0050054D">
      <w:pPr>
        <w:pStyle w:val="TOC3"/>
        <w:rPr>
          <w:ins w:id="155" w:author="2023 Revisions to CCBHC Cost Report Instructions" w:date="2023-12-07T15:54:00Z"/>
          <w:rFonts w:asciiTheme="minorHAnsi" w:eastAsiaTheme="minorEastAsia" w:hAnsiTheme="minorHAnsi" w:cstheme="minorBidi"/>
          <w:noProof/>
          <w:color w:val="auto"/>
          <w:kern w:val="2"/>
          <w:lang w:eastAsia="en-US"/>
        </w:rPr>
      </w:pPr>
      <w:ins w:id="156" w:author="2023 Revisions to CCBHC Cost Report Instructions" w:date="2023-12-07T15:54:00Z">
        <w:r>
          <w:fldChar w:fldCharType="begin"/>
        </w:r>
        <w:r>
          <w:instrText>HYPERLINK \l "_Toc148441562"</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_Toc148441562 \h </w:instrText>
        </w:r>
      </w:ins>
      <w:r w:rsidR="00702DAF">
        <w:rPr>
          <w:noProof/>
          <w:webHidden/>
        </w:rPr>
      </w:r>
      <w:ins w:id="157" w:author="2023 Revisions to CCBHC Cost Report Instructions" w:date="2023-12-07T15:54:00Z">
        <w:r w:rsidR="00702DAF">
          <w:rPr>
            <w:noProof/>
            <w:webHidden/>
          </w:rPr>
          <w:fldChar w:fldCharType="separate"/>
        </w:r>
        <w:r w:rsidR="00702DAF">
          <w:rPr>
            <w:noProof/>
            <w:webHidden/>
          </w:rPr>
          <w:t>29</w:t>
        </w:r>
        <w:r w:rsidR="00702DAF">
          <w:rPr>
            <w:noProof/>
            <w:webHidden/>
          </w:rPr>
          <w:fldChar w:fldCharType="end"/>
        </w:r>
        <w:r>
          <w:rPr>
            <w:noProof/>
          </w:rPr>
          <w:fldChar w:fldCharType="end"/>
        </w:r>
      </w:ins>
    </w:p>
    <w:p w14:paraId="3608E2D2" w14:textId="77777777" w:rsidR="00702DAF" w:rsidRPr="00972024" w:rsidRDefault="0050054D">
      <w:pPr>
        <w:pStyle w:val="TOC1"/>
        <w:rPr>
          <w:ins w:id="158" w:author="2023 Revisions to CCBHC Cost Report Instructions" w:date="2023-12-07T15:54:00Z"/>
          <w:rFonts w:asciiTheme="minorHAnsi" w:eastAsiaTheme="minorEastAsia" w:hAnsiTheme="minorHAnsi" w:cstheme="minorBidi"/>
          <w:noProof/>
          <w:color w:val="auto"/>
          <w:kern w:val="2"/>
          <w:lang w:eastAsia="en-US"/>
        </w:rPr>
      </w:pPr>
      <w:ins w:id="159" w:author="2023 Revisions to CCBHC Cost Report Instructions" w:date="2023-12-07T15:54:00Z">
        <w:r>
          <w:fldChar w:fldCharType="begin"/>
        </w:r>
        <w:r>
          <w:instrText>HYPERLINK \l "_Toc148441563"</w:instrText>
        </w:r>
        <w:r>
          <w:fldChar w:fldCharType="separate"/>
        </w:r>
        <w:r w:rsidR="00702DAF" w:rsidRPr="00837D67">
          <w:rPr>
            <w:rStyle w:val="Hyperlink"/>
            <w:noProof/>
          </w:rPr>
          <w:t>Monthly Visits PPS-2 Tab</w:t>
        </w:r>
        <w:r w:rsidR="00702DAF">
          <w:rPr>
            <w:noProof/>
            <w:webHidden/>
          </w:rPr>
          <w:tab/>
        </w:r>
        <w:r w:rsidR="00702DAF">
          <w:rPr>
            <w:noProof/>
            <w:webHidden/>
          </w:rPr>
          <w:fldChar w:fldCharType="begin"/>
        </w:r>
        <w:r w:rsidR="00702DAF">
          <w:rPr>
            <w:noProof/>
            <w:webHidden/>
          </w:rPr>
          <w:instrText xml:space="preserve"> PAGEREF _Toc148441563 \h </w:instrText>
        </w:r>
      </w:ins>
      <w:r w:rsidR="00702DAF">
        <w:rPr>
          <w:noProof/>
          <w:webHidden/>
        </w:rPr>
      </w:r>
      <w:ins w:id="160" w:author="2023 Revisions to CCBHC Cost Report Instructions" w:date="2023-12-07T15:54:00Z">
        <w:r w:rsidR="00702DAF">
          <w:rPr>
            <w:noProof/>
            <w:webHidden/>
          </w:rPr>
          <w:fldChar w:fldCharType="separate"/>
        </w:r>
        <w:r w:rsidR="00702DAF">
          <w:rPr>
            <w:noProof/>
            <w:webHidden/>
          </w:rPr>
          <w:t>30</w:t>
        </w:r>
        <w:r w:rsidR="00702DAF">
          <w:rPr>
            <w:noProof/>
            <w:webHidden/>
          </w:rPr>
          <w:fldChar w:fldCharType="end"/>
        </w:r>
        <w:r>
          <w:rPr>
            <w:noProof/>
          </w:rPr>
          <w:fldChar w:fldCharType="end"/>
        </w:r>
      </w:ins>
    </w:p>
    <w:p w14:paraId="0DF26D3F" w14:textId="77777777" w:rsidR="00702DAF" w:rsidRPr="00972024" w:rsidRDefault="0050054D">
      <w:pPr>
        <w:pStyle w:val="TOC2"/>
        <w:rPr>
          <w:ins w:id="161" w:author="2023 Revisions to CCBHC Cost Report Instructions" w:date="2023-12-07T15:54:00Z"/>
          <w:rFonts w:asciiTheme="minorHAnsi" w:eastAsiaTheme="minorEastAsia" w:hAnsiTheme="minorHAnsi" w:cstheme="minorBidi"/>
          <w:noProof/>
          <w:color w:val="auto"/>
          <w:kern w:val="2"/>
          <w:lang w:eastAsia="en-US"/>
        </w:rPr>
      </w:pPr>
      <w:ins w:id="162" w:author="2023 Revisions to CCBHC Cost Report Instructions" w:date="2023-12-07T15:54:00Z">
        <w:r>
          <w:fldChar w:fldCharType="begin"/>
        </w:r>
        <w:r>
          <w:instrText>HYPERLINK \l "_Toc148441564"</w:instrText>
        </w:r>
        <w:r>
          <w:fldChar w:fldCharType="separate"/>
        </w:r>
        <w:r w:rsidR="00702DAF" w:rsidRPr="00837D67">
          <w:rPr>
            <w:rStyle w:val="Hyperlink"/>
            <w:noProof/>
          </w:rPr>
          <w:t>PATIENT DEMOGRAPHICS CONSOLIDATED</w:t>
        </w:r>
        <w:r w:rsidR="00702DAF">
          <w:rPr>
            <w:noProof/>
            <w:webHidden/>
          </w:rPr>
          <w:tab/>
        </w:r>
        <w:r w:rsidR="00702DAF">
          <w:rPr>
            <w:noProof/>
            <w:webHidden/>
          </w:rPr>
          <w:fldChar w:fldCharType="begin"/>
        </w:r>
        <w:r w:rsidR="00702DAF">
          <w:rPr>
            <w:noProof/>
            <w:webHidden/>
          </w:rPr>
          <w:instrText xml:space="preserve"> PAGEREF _Toc148441564 \h </w:instrText>
        </w:r>
      </w:ins>
      <w:r w:rsidR="00702DAF">
        <w:rPr>
          <w:noProof/>
          <w:webHidden/>
        </w:rPr>
      </w:r>
      <w:ins w:id="163" w:author="2023 Revisions to CCBHC Cost Report Instructions" w:date="2023-12-07T15:54:00Z">
        <w:r w:rsidR="00702DAF">
          <w:rPr>
            <w:noProof/>
            <w:webHidden/>
          </w:rPr>
          <w:fldChar w:fldCharType="separate"/>
        </w:r>
        <w:r w:rsidR="00702DAF">
          <w:rPr>
            <w:noProof/>
            <w:webHidden/>
          </w:rPr>
          <w:t>30</w:t>
        </w:r>
        <w:r w:rsidR="00702DAF">
          <w:rPr>
            <w:noProof/>
            <w:webHidden/>
          </w:rPr>
          <w:fldChar w:fldCharType="end"/>
        </w:r>
        <w:r>
          <w:rPr>
            <w:noProof/>
          </w:rPr>
          <w:fldChar w:fldCharType="end"/>
        </w:r>
      </w:ins>
    </w:p>
    <w:p w14:paraId="2855C1B6" w14:textId="77777777" w:rsidR="00702DAF" w:rsidRPr="00972024" w:rsidRDefault="0050054D">
      <w:pPr>
        <w:pStyle w:val="TOC3"/>
        <w:rPr>
          <w:ins w:id="164" w:author="2023 Revisions to CCBHC Cost Report Instructions" w:date="2023-12-07T15:54:00Z"/>
          <w:rFonts w:asciiTheme="minorHAnsi" w:eastAsiaTheme="minorEastAsia" w:hAnsiTheme="minorHAnsi" w:cstheme="minorBidi"/>
          <w:noProof/>
          <w:color w:val="auto"/>
          <w:kern w:val="2"/>
          <w:lang w:eastAsia="en-US"/>
        </w:rPr>
      </w:pPr>
      <w:ins w:id="165" w:author="2023 Revisions to CCBHC Cost Report Instructions" w:date="2023-12-07T15:54:00Z">
        <w:r>
          <w:fldChar w:fldCharType="begin"/>
        </w:r>
        <w:r>
          <w:instrText>HYPERLINK \l "_Toc148441565"</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_Toc148441565 \h </w:instrText>
        </w:r>
      </w:ins>
      <w:r w:rsidR="00702DAF">
        <w:rPr>
          <w:noProof/>
          <w:webHidden/>
        </w:rPr>
      </w:r>
      <w:ins w:id="166" w:author="2023 Revisions to CCBHC Cost Report Instructions" w:date="2023-12-07T15:54:00Z">
        <w:r w:rsidR="00702DAF">
          <w:rPr>
            <w:noProof/>
            <w:webHidden/>
          </w:rPr>
          <w:fldChar w:fldCharType="separate"/>
        </w:r>
        <w:r w:rsidR="00702DAF">
          <w:rPr>
            <w:noProof/>
            <w:webHidden/>
          </w:rPr>
          <w:t>30</w:t>
        </w:r>
        <w:r w:rsidR="00702DAF">
          <w:rPr>
            <w:noProof/>
            <w:webHidden/>
          </w:rPr>
          <w:fldChar w:fldCharType="end"/>
        </w:r>
        <w:r>
          <w:rPr>
            <w:noProof/>
          </w:rPr>
          <w:fldChar w:fldCharType="end"/>
        </w:r>
      </w:ins>
    </w:p>
    <w:p w14:paraId="7CF522F4" w14:textId="77777777" w:rsidR="00702DAF" w:rsidRPr="00972024" w:rsidRDefault="0050054D">
      <w:pPr>
        <w:pStyle w:val="TOC3"/>
        <w:rPr>
          <w:ins w:id="167" w:author="2023 Revisions to CCBHC Cost Report Instructions" w:date="2023-12-07T15:54:00Z"/>
          <w:rFonts w:asciiTheme="minorHAnsi" w:eastAsiaTheme="minorEastAsia" w:hAnsiTheme="minorHAnsi" w:cstheme="minorBidi"/>
          <w:noProof/>
          <w:color w:val="auto"/>
          <w:kern w:val="2"/>
          <w:lang w:eastAsia="en-US"/>
        </w:rPr>
      </w:pPr>
      <w:ins w:id="168" w:author="2023 Revisions to CCBHC Cost Report Instructions" w:date="2023-12-07T15:54:00Z">
        <w:r>
          <w:fldChar w:fldCharType="begin"/>
        </w:r>
        <w:r>
          <w:instrText>HYPERLINK \l "_Toc148441566"</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_Toc148441566 \h </w:instrText>
        </w:r>
      </w:ins>
      <w:r w:rsidR="00702DAF">
        <w:rPr>
          <w:noProof/>
          <w:webHidden/>
        </w:rPr>
      </w:r>
      <w:ins w:id="169" w:author="2023 Revisions to CCBHC Cost Report Instructions" w:date="2023-12-07T15:54:00Z">
        <w:r w:rsidR="00702DAF">
          <w:rPr>
            <w:noProof/>
            <w:webHidden/>
          </w:rPr>
          <w:fldChar w:fldCharType="separate"/>
        </w:r>
        <w:r w:rsidR="00702DAF">
          <w:rPr>
            <w:noProof/>
            <w:webHidden/>
          </w:rPr>
          <w:t>31</w:t>
        </w:r>
        <w:r w:rsidR="00702DAF">
          <w:rPr>
            <w:noProof/>
            <w:webHidden/>
          </w:rPr>
          <w:fldChar w:fldCharType="end"/>
        </w:r>
        <w:r>
          <w:rPr>
            <w:noProof/>
          </w:rPr>
          <w:fldChar w:fldCharType="end"/>
        </w:r>
      </w:ins>
    </w:p>
    <w:p w14:paraId="634AE18D" w14:textId="77777777" w:rsidR="00702DAF" w:rsidRPr="00972024" w:rsidRDefault="0050054D">
      <w:pPr>
        <w:pStyle w:val="TOC1"/>
        <w:rPr>
          <w:ins w:id="170" w:author="2023 Revisions to CCBHC Cost Report Instructions" w:date="2023-12-07T15:54:00Z"/>
          <w:rFonts w:asciiTheme="minorHAnsi" w:eastAsiaTheme="minorEastAsia" w:hAnsiTheme="minorHAnsi" w:cstheme="minorBidi"/>
          <w:noProof/>
          <w:color w:val="auto"/>
          <w:kern w:val="2"/>
          <w:lang w:eastAsia="en-US"/>
        </w:rPr>
      </w:pPr>
      <w:ins w:id="171" w:author="2023 Revisions to CCBHC Cost Report Instructions" w:date="2023-12-07T15:54:00Z">
        <w:r>
          <w:fldChar w:fldCharType="begin"/>
        </w:r>
        <w:r>
          <w:instrText>HYPERLINK \l "_Toc148441567"</w:instrText>
        </w:r>
        <w:r>
          <w:fldChar w:fldCharType="separate"/>
        </w:r>
        <w:r w:rsidR="00702DAF" w:rsidRPr="00837D67">
          <w:rPr>
            <w:rStyle w:val="Hyperlink"/>
            <w:noProof/>
          </w:rPr>
          <w:t>Daily Visits CC PPS-3 Tab</w:t>
        </w:r>
        <w:r w:rsidR="00702DAF">
          <w:rPr>
            <w:noProof/>
            <w:webHidden/>
          </w:rPr>
          <w:tab/>
        </w:r>
        <w:r w:rsidR="00702DAF">
          <w:rPr>
            <w:noProof/>
            <w:webHidden/>
          </w:rPr>
          <w:fldChar w:fldCharType="begin"/>
        </w:r>
        <w:r w:rsidR="00702DAF">
          <w:rPr>
            <w:noProof/>
            <w:webHidden/>
          </w:rPr>
          <w:instrText xml:space="preserve"> PAGEREF _Toc148441567 \h </w:instrText>
        </w:r>
      </w:ins>
      <w:r w:rsidR="00702DAF">
        <w:rPr>
          <w:noProof/>
          <w:webHidden/>
        </w:rPr>
      </w:r>
      <w:ins w:id="172" w:author="2023 Revisions to CCBHC Cost Report Instructions" w:date="2023-12-07T15:54:00Z">
        <w:r w:rsidR="00702DAF">
          <w:rPr>
            <w:noProof/>
            <w:webHidden/>
          </w:rPr>
          <w:fldChar w:fldCharType="separate"/>
        </w:r>
        <w:r w:rsidR="00702DAF">
          <w:rPr>
            <w:noProof/>
            <w:webHidden/>
          </w:rPr>
          <w:t>32</w:t>
        </w:r>
        <w:r w:rsidR="00702DAF">
          <w:rPr>
            <w:noProof/>
            <w:webHidden/>
          </w:rPr>
          <w:fldChar w:fldCharType="end"/>
        </w:r>
        <w:r>
          <w:rPr>
            <w:noProof/>
          </w:rPr>
          <w:fldChar w:fldCharType="end"/>
        </w:r>
      </w:ins>
    </w:p>
    <w:p w14:paraId="4ABBC240" w14:textId="77777777" w:rsidR="00702DAF" w:rsidRPr="00972024" w:rsidRDefault="0050054D">
      <w:pPr>
        <w:pStyle w:val="TOC2"/>
        <w:rPr>
          <w:ins w:id="173" w:author="2023 Revisions to CCBHC Cost Report Instructions" w:date="2023-12-07T15:54:00Z"/>
          <w:rFonts w:asciiTheme="minorHAnsi" w:eastAsiaTheme="minorEastAsia" w:hAnsiTheme="minorHAnsi" w:cstheme="minorBidi"/>
          <w:noProof/>
          <w:color w:val="auto"/>
          <w:kern w:val="2"/>
          <w:lang w:eastAsia="en-US"/>
        </w:rPr>
      </w:pPr>
      <w:ins w:id="174" w:author="2023 Revisions to CCBHC Cost Report Instructions" w:date="2023-12-07T15:54:00Z">
        <w:r>
          <w:fldChar w:fldCharType="begin"/>
        </w:r>
        <w:r>
          <w:instrText>HYPERLINK \l "_Toc148441568"</w:instrText>
        </w:r>
        <w:r>
          <w:fldChar w:fldCharType="separate"/>
        </w:r>
        <w:r w:rsidR="00702DAF" w:rsidRPr="00837D67">
          <w:rPr>
            <w:rStyle w:val="Hyperlink"/>
            <w:noProof/>
          </w:rPr>
          <w:t>PATIENT DEMOGRAPHICS CONSOLIDATED</w:t>
        </w:r>
        <w:r w:rsidR="00702DAF">
          <w:rPr>
            <w:noProof/>
            <w:webHidden/>
          </w:rPr>
          <w:tab/>
        </w:r>
        <w:r w:rsidR="00702DAF">
          <w:rPr>
            <w:noProof/>
            <w:webHidden/>
          </w:rPr>
          <w:fldChar w:fldCharType="begin"/>
        </w:r>
        <w:r w:rsidR="00702DAF">
          <w:rPr>
            <w:noProof/>
            <w:webHidden/>
          </w:rPr>
          <w:instrText xml:space="preserve"> PAGEREF _Toc148441568 \h </w:instrText>
        </w:r>
      </w:ins>
      <w:r w:rsidR="00702DAF">
        <w:rPr>
          <w:noProof/>
          <w:webHidden/>
        </w:rPr>
      </w:r>
      <w:ins w:id="175" w:author="2023 Revisions to CCBHC Cost Report Instructions" w:date="2023-12-07T15:54:00Z">
        <w:r w:rsidR="00702DAF">
          <w:rPr>
            <w:noProof/>
            <w:webHidden/>
          </w:rPr>
          <w:fldChar w:fldCharType="separate"/>
        </w:r>
        <w:r w:rsidR="00702DAF">
          <w:rPr>
            <w:noProof/>
            <w:webHidden/>
          </w:rPr>
          <w:t>32</w:t>
        </w:r>
        <w:r w:rsidR="00702DAF">
          <w:rPr>
            <w:noProof/>
            <w:webHidden/>
          </w:rPr>
          <w:fldChar w:fldCharType="end"/>
        </w:r>
        <w:r>
          <w:rPr>
            <w:noProof/>
          </w:rPr>
          <w:fldChar w:fldCharType="end"/>
        </w:r>
      </w:ins>
    </w:p>
    <w:p w14:paraId="2017FDE6" w14:textId="77777777" w:rsidR="00702DAF" w:rsidRPr="00972024" w:rsidRDefault="0050054D">
      <w:pPr>
        <w:pStyle w:val="TOC3"/>
        <w:rPr>
          <w:ins w:id="176" w:author="2023 Revisions to CCBHC Cost Report Instructions" w:date="2023-12-07T15:54:00Z"/>
          <w:rFonts w:asciiTheme="minorHAnsi" w:eastAsiaTheme="minorEastAsia" w:hAnsiTheme="minorHAnsi" w:cstheme="minorBidi"/>
          <w:noProof/>
          <w:color w:val="auto"/>
          <w:kern w:val="2"/>
          <w:lang w:eastAsia="en-US"/>
        </w:rPr>
      </w:pPr>
      <w:ins w:id="177" w:author="2023 Revisions to CCBHC Cost Report Instructions" w:date="2023-12-07T15:54:00Z">
        <w:r>
          <w:fldChar w:fldCharType="begin"/>
        </w:r>
        <w:r>
          <w:instrText>HYPERLINK \l "_Toc148441569"</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_Toc148441569 \h </w:instrText>
        </w:r>
      </w:ins>
      <w:r w:rsidR="00702DAF">
        <w:rPr>
          <w:noProof/>
          <w:webHidden/>
        </w:rPr>
      </w:r>
      <w:ins w:id="178" w:author="2023 Revisions to CCBHC Cost Report Instructions" w:date="2023-12-07T15:54:00Z">
        <w:r w:rsidR="00702DAF">
          <w:rPr>
            <w:noProof/>
            <w:webHidden/>
          </w:rPr>
          <w:fldChar w:fldCharType="separate"/>
        </w:r>
        <w:r w:rsidR="00702DAF">
          <w:rPr>
            <w:noProof/>
            <w:webHidden/>
          </w:rPr>
          <w:t>32</w:t>
        </w:r>
        <w:r w:rsidR="00702DAF">
          <w:rPr>
            <w:noProof/>
            <w:webHidden/>
          </w:rPr>
          <w:fldChar w:fldCharType="end"/>
        </w:r>
        <w:r>
          <w:rPr>
            <w:noProof/>
          </w:rPr>
          <w:fldChar w:fldCharType="end"/>
        </w:r>
      </w:ins>
    </w:p>
    <w:p w14:paraId="53742291" w14:textId="77777777" w:rsidR="00702DAF" w:rsidRPr="00972024" w:rsidRDefault="0050054D">
      <w:pPr>
        <w:pStyle w:val="TOC3"/>
        <w:rPr>
          <w:ins w:id="179" w:author="2023 Revisions to CCBHC Cost Report Instructions" w:date="2023-12-07T15:54:00Z"/>
          <w:rFonts w:asciiTheme="minorHAnsi" w:eastAsiaTheme="minorEastAsia" w:hAnsiTheme="minorHAnsi" w:cstheme="minorBidi"/>
          <w:noProof/>
          <w:color w:val="auto"/>
          <w:kern w:val="2"/>
          <w:lang w:eastAsia="en-US"/>
        </w:rPr>
      </w:pPr>
      <w:ins w:id="180" w:author="2023 Revisions to CCBHC Cost Report Instructions" w:date="2023-12-07T15:54:00Z">
        <w:r>
          <w:fldChar w:fldCharType="begin"/>
        </w:r>
        <w:r>
          <w:instrText>HYPERLINK \l "_Toc148441570"</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_Toc148441570 \h </w:instrText>
        </w:r>
      </w:ins>
      <w:r w:rsidR="00702DAF">
        <w:rPr>
          <w:noProof/>
          <w:webHidden/>
        </w:rPr>
      </w:r>
      <w:ins w:id="181" w:author="2023 Revisions to CCBHC Cost Report Instructions" w:date="2023-12-07T15:54:00Z">
        <w:r w:rsidR="00702DAF">
          <w:rPr>
            <w:noProof/>
            <w:webHidden/>
          </w:rPr>
          <w:fldChar w:fldCharType="separate"/>
        </w:r>
        <w:r w:rsidR="00702DAF">
          <w:rPr>
            <w:noProof/>
            <w:webHidden/>
          </w:rPr>
          <w:t>32</w:t>
        </w:r>
        <w:r w:rsidR="00702DAF">
          <w:rPr>
            <w:noProof/>
            <w:webHidden/>
          </w:rPr>
          <w:fldChar w:fldCharType="end"/>
        </w:r>
        <w:r>
          <w:rPr>
            <w:noProof/>
          </w:rPr>
          <w:fldChar w:fldCharType="end"/>
        </w:r>
      </w:ins>
    </w:p>
    <w:p w14:paraId="295EEF7E" w14:textId="77777777" w:rsidR="00702DAF" w:rsidRPr="00972024" w:rsidRDefault="0050054D">
      <w:pPr>
        <w:pStyle w:val="TOC1"/>
        <w:rPr>
          <w:ins w:id="182" w:author="2023 Revisions to CCBHC Cost Report Instructions" w:date="2023-12-07T15:54:00Z"/>
          <w:rFonts w:asciiTheme="minorHAnsi" w:eastAsiaTheme="minorEastAsia" w:hAnsiTheme="minorHAnsi" w:cstheme="minorBidi"/>
          <w:noProof/>
          <w:color w:val="auto"/>
          <w:kern w:val="2"/>
          <w:lang w:eastAsia="en-US"/>
        </w:rPr>
      </w:pPr>
      <w:ins w:id="183" w:author="2023 Revisions to CCBHC Cost Report Instructions" w:date="2023-12-07T15:54:00Z">
        <w:r>
          <w:fldChar w:fldCharType="begin"/>
        </w:r>
        <w:r>
          <w:instrText>HYPERLINK \l "_Toc148441571"</w:instrText>
        </w:r>
        <w:r>
          <w:fldChar w:fldCharType="separate"/>
        </w:r>
        <w:r w:rsidR="00702DAF" w:rsidRPr="00837D67">
          <w:rPr>
            <w:rStyle w:val="Hyperlink"/>
            <w:noProof/>
          </w:rPr>
          <w:t>Monthly Visits CC PPS-4 Tab</w:t>
        </w:r>
        <w:r w:rsidR="00702DAF">
          <w:rPr>
            <w:noProof/>
            <w:webHidden/>
          </w:rPr>
          <w:tab/>
        </w:r>
        <w:r w:rsidR="00702DAF">
          <w:rPr>
            <w:noProof/>
            <w:webHidden/>
          </w:rPr>
          <w:fldChar w:fldCharType="begin"/>
        </w:r>
        <w:r w:rsidR="00702DAF">
          <w:rPr>
            <w:noProof/>
            <w:webHidden/>
          </w:rPr>
          <w:instrText xml:space="preserve"> PAGEREF _Toc148441571 \h </w:instrText>
        </w:r>
      </w:ins>
      <w:r w:rsidR="00702DAF">
        <w:rPr>
          <w:noProof/>
          <w:webHidden/>
        </w:rPr>
      </w:r>
      <w:ins w:id="184" w:author="2023 Revisions to CCBHC Cost Report Instructions" w:date="2023-12-07T15:54:00Z">
        <w:r w:rsidR="00702DAF">
          <w:rPr>
            <w:noProof/>
            <w:webHidden/>
          </w:rPr>
          <w:fldChar w:fldCharType="separate"/>
        </w:r>
        <w:r w:rsidR="00702DAF">
          <w:rPr>
            <w:noProof/>
            <w:webHidden/>
          </w:rPr>
          <w:t>33</w:t>
        </w:r>
        <w:r w:rsidR="00702DAF">
          <w:rPr>
            <w:noProof/>
            <w:webHidden/>
          </w:rPr>
          <w:fldChar w:fldCharType="end"/>
        </w:r>
        <w:r>
          <w:rPr>
            <w:noProof/>
          </w:rPr>
          <w:fldChar w:fldCharType="end"/>
        </w:r>
      </w:ins>
    </w:p>
    <w:p w14:paraId="3A166DF2" w14:textId="77777777" w:rsidR="00702DAF" w:rsidRPr="00972024" w:rsidRDefault="0050054D">
      <w:pPr>
        <w:pStyle w:val="TOC2"/>
        <w:rPr>
          <w:ins w:id="185" w:author="2023 Revisions to CCBHC Cost Report Instructions" w:date="2023-12-07T15:54:00Z"/>
          <w:rFonts w:asciiTheme="minorHAnsi" w:eastAsiaTheme="minorEastAsia" w:hAnsiTheme="minorHAnsi" w:cstheme="minorBidi"/>
          <w:noProof/>
          <w:color w:val="auto"/>
          <w:kern w:val="2"/>
          <w:lang w:eastAsia="en-US"/>
        </w:rPr>
      </w:pPr>
      <w:ins w:id="186" w:author="2023 Revisions to CCBHC Cost Report Instructions" w:date="2023-12-07T15:54:00Z">
        <w:r>
          <w:fldChar w:fldCharType="begin"/>
        </w:r>
        <w:r>
          <w:instrText>HYPERLINK \l "_Toc148441572"</w:instrText>
        </w:r>
        <w:r>
          <w:fldChar w:fldCharType="separate"/>
        </w:r>
        <w:r w:rsidR="00702DAF" w:rsidRPr="00837D67">
          <w:rPr>
            <w:rStyle w:val="Hyperlink"/>
            <w:noProof/>
          </w:rPr>
          <w:t>PATIENT DEMOGRAPHICS CONSOLIDATED</w:t>
        </w:r>
        <w:r w:rsidR="00702DAF">
          <w:rPr>
            <w:noProof/>
            <w:webHidden/>
          </w:rPr>
          <w:tab/>
        </w:r>
        <w:r w:rsidR="00702DAF">
          <w:rPr>
            <w:noProof/>
            <w:webHidden/>
          </w:rPr>
          <w:fldChar w:fldCharType="begin"/>
        </w:r>
        <w:r w:rsidR="00702DAF">
          <w:rPr>
            <w:noProof/>
            <w:webHidden/>
          </w:rPr>
          <w:instrText xml:space="preserve"> PAGEREF _Toc148441572 \h </w:instrText>
        </w:r>
      </w:ins>
      <w:r w:rsidR="00702DAF">
        <w:rPr>
          <w:noProof/>
          <w:webHidden/>
        </w:rPr>
      </w:r>
      <w:ins w:id="187" w:author="2023 Revisions to CCBHC Cost Report Instructions" w:date="2023-12-07T15:54:00Z">
        <w:r w:rsidR="00702DAF">
          <w:rPr>
            <w:noProof/>
            <w:webHidden/>
          </w:rPr>
          <w:fldChar w:fldCharType="separate"/>
        </w:r>
        <w:r w:rsidR="00702DAF">
          <w:rPr>
            <w:noProof/>
            <w:webHidden/>
          </w:rPr>
          <w:t>33</w:t>
        </w:r>
        <w:r w:rsidR="00702DAF">
          <w:rPr>
            <w:noProof/>
            <w:webHidden/>
          </w:rPr>
          <w:fldChar w:fldCharType="end"/>
        </w:r>
        <w:r>
          <w:rPr>
            <w:noProof/>
          </w:rPr>
          <w:fldChar w:fldCharType="end"/>
        </w:r>
      </w:ins>
    </w:p>
    <w:p w14:paraId="0984A719" w14:textId="77777777" w:rsidR="00702DAF" w:rsidRPr="00972024" w:rsidRDefault="0050054D">
      <w:pPr>
        <w:pStyle w:val="TOC3"/>
        <w:rPr>
          <w:ins w:id="188" w:author="2023 Revisions to CCBHC Cost Report Instructions" w:date="2023-12-07T15:54:00Z"/>
          <w:rFonts w:asciiTheme="minorHAnsi" w:eastAsiaTheme="minorEastAsia" w:hAnsiTheme="minorHAnsi" w:cstheme="minorBidi"/>
          <w:noProof/>
          <w:color w:val="auto"/>
          <w:kern w:val="2"/>
          <w:lang w:eastAsia="en-US"/>
        </w:rPr>
      </w:pPr>
      <w:ins w:id="189" w:author="2023 Revisions to CCBHC Cost Report Instructions" w:date="2023-12-07T15:54:00Z">
        <w:r>
          <w:fldChar w:fldCharType="begin"/>
        </w:r>
        <w:r>
          <w:instrText>HYPERLINK \l "_Toc148441573"</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_Toc148441573 \h </w:instrText>
        </w:r>
      </w:ins>
      <w:r w:rsidR="00702DAF">
        <w:rPr>
          <w:noProof/>
          <w:webHidden/>
        </w:rPr>
      </w:r>
      <w:ins w:id="190" w:author="2023 Revisions to CCBHC Cost Report Instructions" w:date="2023-12-07T15:54:00Z">
        <w:r w:rsidR="00702DAF">
          <w:rPr>
            <w:noProof/>
            <w:webHidden/>
          </w:rPr>
          <w:fldChar w:fldCharType="separate"/>
        </w:r>
        <w:r w:rsidR="00702DAF">
          <w:rPr>
            <w:noProof/>
            <w:webHidden/>
          </w:rPr>
          <w:t>33</w:t>
        </w:r>
        <w:r w:rsidR="00702DAF">
          <w:rPr>
            <w:noProof/>
            <w:webHidden/>
          </w:rPr>
          <w:fldChar w:fldCharType="end"/>
        </w:r>
        <w:r>
          <w:rPr>
            <w:noProof/>
          </w:rPr>
          <w:fldChar w:fldCharType="end"/>
        </w:r>
      </w:ins>
    </w:p>
    <w:p w14:paraId="410B16D1" w14:textId="77777777" w:rsidR="00702DAF" w:rsidRPr="00972024" w:rsidRDefault="0050054D">
      <w:pPr>
        <w:pStyle w:val="TOC3"/>
        <w:rPr>
          <w:ins w:id="191" w:author="2023 Revisions to CCBHC Cost Report Instructions" w:date="2023-12-07T15:54:00Z"/>
          <w:rFonts w:asciiTheme="minorHAnsi" w:eastAsiaTheme="minorEastAsia" w:hAnsiTheme="minorHAnsi" w:cstheme="minorBidi"/>
          <w:noProof/>
          <w:color w:val="auto"/>
          <w:kern w:val="2"/>
          <w:lang w:eastAsia="en-US"/>
        </w:rPr>
      </w:pPr>
      <w:ins w:id="192" w:author="2023 Revisions to CCBHC Cost Report Instructions" w:date="2023-12-07T15:54:00Z">
        <w:r>
          <w:fldChar w:fldCharType="begin"/>
        </w:r>
        <w:r>
          <w:instrText>HYPERLINK \l "_Toc148441574"</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_Toc148441574 \h </w:instrText>
        </w:r>
      </w:ins>
      <w:r w:rsidR="00702DAF">
        <w:rPr>
          <w:noProof/>
          <w:webHidden/>
        </w:rPr>
      </w:r>
      <w:ins w:id="193" w:author="2023 Revisions to CCBHC Cost Report Instructions" w:date="2023-12-07T15:54:00Z">
        <w:r w:rsidR="00702DAF">
          <w:rPr>
            <w:noProof/>
            <w:webHidden/>
          </w:rPr>
          <w:fldChar w:fldCharType="separate"/>
        </w:r>
        <w:r w:rsidR="00702DAF">
          <w:rPr>
            <w:noProof/>
            <w:webHidden/>
          </w:rPr>
          <w:t>34</w:t>
        </w:r>
        <w:r w:rsidR="00702DAF">
          <w:rPr>
            <w:noProof/>
            <w:webHidden/>
          </w:rPr>
          <w:fldChar w:fldCharType="end"/>
        </w:r>
        <w:r>
          <w:rPr>
            <w:noProof/>
          </w:rPr>
          <w:fldChar w:fldCharType="end"/>
        </w:r>
      </w:ins>
    </w:p>
    <w:p w14:paraId="61771442" w14:textId="77777777" w:rsidR="00702DAF" w:rsidRPr="00972024" w:rsidRDefault="0050054D">
      <w:pPr>
        <w:pStyle w:val="TOC1"/>
        <w:rPr>
          <w:ins w:id="194" w:author="2023 Revisions to CCBHC Cost Report Instructions" w:date="2023-12-07T15:54:00Z"/>
          <w:rFonts w:asciiTheme="minorHAnsi" w:eastAsiaTheme="minorEastAsia" w:hAnsiTheme="minorHAnsi" w:cstheme="minorBidi"/>
          <w:noProof/>
          <w:color w:val="auto"/>
          <w:kern w:val="2"/>
          <w:lang w:eastAsia="en-US"/>
        </w:rPr>
      </w:pPr>
      <w:ins w:id="195" w:author="2023 Revisions to CCBHC Cost Report Instructions" w:date="2023-12-07T15:54:00Z">
        <w:r>
          <w:fldChar w:fldCharType="begin"/>
        </w:r>
        <w:r>
          <w:instrText>HYPERLINK \l "_Toc148441575"</w:instrText>
        </w:r>
        <w:r>
          <w:fldChar w:fldCharType="separate"/>
        </w:r>
        <w:r w:rsidR="00702DAF" w:rsidRPr="00837D67">
          <w:rPr>
            <w:rStyle w:val="Hyperlink"/>
            <w:noProof/>
          </w:rPr>
          <w:t>Services Provided Tab</w:t>
        </w:r>
        <w:r w:rsidR="00702DAF">
          <w:rPr>
            <w:noProof/>
            <w:webHidden/>
          </w:rPr>
          <w:tab/>
        </w:r>
        <w:r w:rsidR="00702DAF">
          <w:rPr>
            <w:noProof/>
            <w:webHidden/>
          </w:rPr>
          <w:fldChar w:fldCharType="begin"/>
        </w:r>
        <w:r w:rsidR="00702DAF">
          <w:rPr>
            <w:noProof/>
            <w:webHidden/>
          </w:rPr>
          <w:instrText xml:space="preserve"> PAGEREF _Toc148441575 \h </w:instrText>
        </w:r>
      </w:ins>
      <w:r w:rsidR="00702DAF">
        <w:rPr>
          <w:noProof/>
          <w:webHidden/>
        </w:rPr>
      </w:r>
      <w:ins w:id="196" w:author="2023 Revisions to CCBHC Cost Report Instructions" w:date="2023-12-07T15:54:00Z">
        <w:r w:rsidR="00702DAF">
          <w:rPr>
            <w:noProof/>
            <w:webHidden/>
          </w:rPr>
          <w:fldChar w:fldCharType="separate"/>
        </w:r>
        <w:r w:rsidR="00702DAF">
          <w:rPr>
            <w:noProof/>
            <w:webHidden/>
          </w:rPr>
          <w:t>35</w:t>
        </w:r>
        <w:r w:rsidR="00702DAF">
          <w:rPr>
            <w:noProof/>
            <w:webHidden/>
          </w:rPr>
          <w:fldChar w:fldCharType="end"/>
        </w:r>
        <w:r>
          <w:rPr>
            <w:noProof/>
          </w:rPr>
          <w:fldChar w:fldCharType="end"/>
        </w:r>
      </w:ins>
    </w:p>
    <w:p w14:paraId="30511AFE" w14:textId="77777777" w:rsidR="00702DAF" w:rsidRPr="00972024" w:rsidRDefault="0050054D">
      <w:pPr>
        <w:pStyle w:val="TOC2"/>
        <w:rPr>
          <w:ins w:id="197" w:author="2023 Revisions to CCBHC Cost Report Instructions" w:date="2023-12-07T15:54:00Z"/>
          <w:rFonts w:asciiTheme="minorHAnsi" w:eastAsiaTheme="minorEastAsia" w:hAnsiTheme="minorHAnsi" w:cstheme="minorBidi"/>
          <w:noProof/>
          <w:color w:val="auto"/>
          <w:kern w:val="2"/>
          <w:lang w:eastAsia="en-US"/>
        </w:rPr>
      </w:pPr>
      <w:ins w:id="198" w:author="2023 Revisions to CCBHC Cost Report Instructions" w:date="2023-12-07T15:54:00Z">
        <w:r>
          <w:fldChar w:fldCharType="begin"/>
        </w:r>
        <w:r>
          <w:instrText>HYPERLINK \l "_Toc148441576"</w:instrText>
        </w:r>
        <w:r>
          <w:fldChar w:fldCharType="separate"/>
        </w:r>
        <w:r w:rsidR="00702DAF" w:rsidRPr="00837D67">
          <w:rPr>
            <w:rStyle w:val="Hyperlink"/>
            <w:noProof/>
          </w:rPr>
          <w:t>PART 1 – SERVICES PROVIDED (Consolidated)</w:t>
        </w:r>
        <w:r w:rsidR="00702DAF">
          <w:rPr>
            <w:noProof/>
            <w:webHidden/>
          </w:rPr>
          <w:tab/>
        </w:r>
        <w:r w:rsidR="00702DAF">
          <w:rPr>
            <w:noProof/>
            <w:webHidden/>
          </w:rPr>
          <w:fldChar w:fldCharType="begin"/>
        </w:r>
        <w:r w:rsidR="00702DAF">
          <w:rPr>
            <w:noProof/>
            <w:webHidden/>
          </w:rPr>
          <w:instrText xml:space="preserve"> PAGEREF _Toc148441576 \h </w:instrText>
        </w:r>
      </w:ins>
      <w:r w:rsidR="00702DAF">
        <w:rPr>
          <w:noProof/>
          <w:webHidden/>
        </w:rPr>
      </w:r>
      <w:ins w:id="199" w:author="2023 Revisions to CCBHC Cost Report Instructions" w:date="2023-12-07T15:54:00Z">
        <w:r w:rsidR="00702DAF">
          <w:rPr>
            <w:noProof/>
            <w:webHidden/>
          </w:rPr>
          <w:fldChar w:fldCharType="separate"/>
        </w:r>
        <w:r w:rsidR="00702DAF">
          <w:rPr>
            <w:noProof/>
            <w:webHidden/>
          </w:rPr>
          <w:t>35</w:t>
        </w:r>
        <w:r w:rsidR="00702DAF">
          <w:rPr>
            <w:noProof/>
            <w:webHidden/>
          </w:rPr>
          <w:fldChar w:fldCharType="end"/>
        </w:r>
        <w:r>
          <w:rPr>
            <w:noProof/>
          </w:rPr>
          <w:fldChar w:fldCharType="end"/>
        </w:r>
      </w:ins>
    </w:p>
    <w:p w14:paraId="32855525" w14:textId="77777777" w:rsidR="00702DAF" w:rsidRPr="00972024" w:rsidRDefault="0050054D">
      <w:pPr>
        <w:pStyle w:val="TOC3"/>
        <w:rPr>
          <w:ins w:id="200" w:author="2023 Revisions to CCBHC Cost Report Instructions" w:date="2023-12-07T15:54:00Z"/>
          <w:rFonts w:asciiTheme="minorHAnsi" w:eastAsiaTheme="minorEastAsia" w:hAnsiTheme="minorHAnsi" w:cstheme="minorBidi"/>
          <w:noProof/>
          <w:color w:val="auto"/>
          <w:kern w:val="2"/>
          <w:lang w:eastAsia="en-US"/>
        </w:rPr>
      </w:pPr>
      <w:ins w:id="201" w:author="2023 Revisions to CCBHC Cost Report Instructions" w:date="2023-12-07T15:54:00Z">
        <w:r>
          <w:fldChar w:fldCharType="begin"/>
        </w:r>
        <w:r>
          <w:instrText>HYPERLINK \l "_Toc148441577"</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_Toc148441577 \h </w:instrText>
        </w:r>
      </w:ins>
      <w:r w:rsidR="00702DAF">
        <w:rPr>
          <w:noProof/>
          <w:webHidden/>
        </w:rPr>
      </w:r>
      <w:ins w:id="202" w:author="2023 Revisions to CCBHC Cost Report Instructions" w:date="2023-12-07T15:54:00Z">
        <w:r w:rsidR="00702DAF">
          <w:rPr>
            <w:noProof/>
            <w:webHidden/>
          </w:rPr>
          <w:fldChar w:fldCharType="separate"/>
        </w:r>
        <w:r w:rsidR="00702DAF">
          <w:rPr>
            <w:noProof/>
            <w:webHidden/>
          </w:rPr>
          <w:t>35</w:t>
        </w:r>
        <w:r w:rsidR="00702DAF">
          <w:rPr>
            <w:noProof/>
            <w:webHidden/>
          </w:rPr>
          <w:fldChar w:fldCharType="end"/>
        </w:r>
        <w:r>
          <w:rPr>
            <w:noProof/>
          </w:rPr>
          <w:fldChar w:fldCharType="end"/>
        </w:r>
      </w:ins>
    </w:p>
    <w:p w14:paraId="4020423C" w14:textId="77777777" w:rsidR="00702DAF" w:rsidRPr="00972024" w:rsidRDefault="0050054D">
      <w:pPr>
        <w:pStyle w:val="TOC3"/>
        <w:rPr>
          <w:ins w:id="203" w:author="2023 Revisions to CCBHC Cost Report Instructions" w:date="2023-12-07T15:54:00Z"/>
          <w:rFonts w:asciiTheme="minorHAnsi" w:eastAsiaTheme="minorEastAsia" w:hAnsiTheme="minorHAnsi" w:cstheme="minorBidi"/>
          <w:noProof/>
          <w:color w:val="auto"/>
          <w:kern w:val="2"/>
          <w:lang w:eastAsia="en-US"/>
        </w:rPr>
      </w:pPr>
      <w:ins w:id="204" w:author="2023 Revisions to CCBHC Cost Report Instructions" w:date="2023-12-07T15:54:00Z">
        <w:r>
          <w:fldChar w:fldCharType="begin"/>
        </w:r>
        <w:r>
          <w:instrText>HYPERLINK \l "_Toc148441578"</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_Toc148441578 \h </w:instrText>
        </w:r>
      </w:ins>
      <w:r w:rsidR="00702DAF">
        <w:rPr>
          <w:noProof/>
          <w:webHidden/>
        </w:rPr>
      </w:r>
      <w:ins w:id="205" w:author="2023 Revisions to CCBHC Cost Report Instructions" w:date="2023-12-07T15:54:00Z">
        <w:r w:rsidR="00702DAF">
          <w:rPr>
            <w:noProof/>
            <w:webHidden/>
          </w:rPr>
          <w:fldChar w:fldCharType="separate"/>
        </w:r>
        <w:r w:rsidR="00702DAF">
          <w:rPr>
            <w:noProof/>
            <w:webHidden/>
          </w:rPr>
          <w:t>35</w:t>
        </w:r>
        <w:r w:rsidR="00702DAF">
          <w:rPr>
            <w:noProof/>
            <w:webHidden/>
          </w:rPr>
          <w:fldChar w:fldCharType="end"/>
        </w:r>
        <w:r>
          <w:rPr>
            <w:noProof/>
          </w:rPr>
          <w:fldChar w:fldCharType="end"/>
        </w:r>
      </w:ins>
    </w:p>
    <w:p w14:paraId="3099D0D0" w14:textId="77777777" w:rsidR="00702DAF" w:rsidRPr="00972024" w:rsidRDefault="0050054D">
      <w:pPr>
        <w:pStyle w:val="TOC2"/>
        <w:rPr>
          <w:ins w:id="206" w:author="2023 Revisions to CCBHC Cost Report Instructions" w:date="2023-12-07T15:54:00Z"/>
          <w:rFonts w:asciiTheme="minorHAnsi" w:eastAsiaTheme="minorEastAsia" w:hAnsiTheme="minorHAnsi" w:cstheme="minorBidi"/>
          <w:noProof/>
          <w:color w:val="auto"/>
          <w:kern w:val="2"/>
          <w:lang w:eastAsia="en-US"/>
        </w:rPr>
      </w:pPr>
      <w:ins w:id="207" w:author="2023 Revisions to CCBHC Cost Report Instructions" w:date="2023-12-07T15:54:00Z">
        <w:r>
          <w:fldChar w:fldCharType="begin"/>
        </w:r>
        <w:r>
          <w:instrText>HYPERLINK \l "_Toc148441579"</w:instrText>
        </w:r>
        <w:r>
          <w:fldChar w:fldCharType="separate"/>
        </w:r>
        <w:r w:rsidR="00702DAF" w:rsidRPr="00837D67">
          <w:rPr>
            <w:rStyle w:val="Hyperlink"/>
            <w:noProof/>
          </w:rPr>
          <w:t>PART 2 – SERVICES PROVIDED BY SITE</w:t>
        </w:r>
        <w:r w:rsidR="00702DAF">
          <w:rPr>
            <w:noProof/>
            <w:webHidden/>
          </w:rPr>
          <w:tab/>
        </w:r>
        <w:r w:rsidR="00702DAF">
          <w:rPr>
            <w:noProof/>
            <w:webHidden/>
          </w:rPr>
          <w:fldChar w:fldCharType="begin"/>
        </w:r>
        <w:r w:rsidR="00702DAF">
          <w:rPr>
            <w:noProof/>
            <w:webHidden/>
          </w:rPr>
          <w:instrText xml:space="preserve"> PAGEREF _Toc148441579 \h </w:instrText>
        </w:r>
      </w:ins>
      <w:r w:rsidR="00702DAF">
        <w:rPr>
          <w:noProof/>
          <w:webHidden/>
        </w:rPr>
      </w:r>
      <w:ins w:id="208" w:author="2023 Revisions to CCBHC Cost Report Instructions" w:date="2023-12-07T15:54:00Z">
        <w:r w:rsidR="00702DAF">
          <w:rPr>
            <w:noProof/>
            <w:webHidden/>
          </w:rPr>
          <w:fldChar w:fldCharType="separate"/>
        </w:r>
        <w:r w:rsidR="00702DAF">
          <w:rPr>
            <w:noProof/>
            <w:webHidden/>
          </w:rPr>
          <w:t>36</w:t>
        </w:r>
        <w:r w:rsidR="00702DAF">
          <w:rPr>
            <w:noProof/>
            <w:webHidden/>
          </w:rPr>
          <w:fldChar w:fldCharType="end"/>
        </w:r>
        <w:r>
          <w:rPr>
            <w:noProof/>
          </w:rPr>
          <w:fldChar w:fldCharType="end"/>
        </w:r>
      </w:ins>
    </w:p>
    <w:p w14:paraId="17EC8D50" w14:textId="77777777" w:rsidR="00702DAF" w:rsidRPr="00972024" w:rsidRDefault="0050054D">
      <w:pPr>
        <w:pStyle w:val="TOC3"/>
        <w:rPr>
          <w:ins w:id="209" w:author="2023 Revisions to CCBHC Cost Report Instructions" w:date="2023-12-07T15:54:00Z"/>
          <w:rFonts w:asciiTheme="minorHAnsi" w:eastAsiaTheme="minorEastAsia" w:hAnsiTheme="minorHAnsi" w:cstheme="minorBidi"/>
          <w:noProof/>
          <w:color w:val="auto"/>
          <w:kern w:val="2"/>
          <w:lang w:eastAsia="en-US"/>
        </w:rPr>
      </w:pPr>
      <w:ins w:id="210" w:author="2023 Revisions to CCBHC Cost Report Instructions" w:date="2023-12-07T15:54:00Z">
        <w:r>
          <w:fldChar w:fldCharType="begin"/>
        </w:r>
        <w:r>
          <w:instrText>HYPERLINK \l "_Toc148441580"</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_Toc148441580 \h </w:instrText>
        </w:r>
      </w:ins>
      <w:r w:rsidR="00702DAF">
        <w:rPr>
          <w:noProof/>
          <w:webHidden/>
        </w:rPr>
      </w:r>
      <w:ins w:id="211" w:author="2023 Revisions to CCBHC Cost Report Instructions" w:date="2023-12-07T15:54:00Z">
        <w:r w:rsidR="00702DAF">
          <w:rPr>
            <w:noProof/>
            <w:webHidden/>
          </w:rPr>
          <w:fldChar w:fldCharType="separate"/>
        </w:r>
        <w:r w:rsidR="00702DAF">
          <w:rPr>
            <w:noProof/>
            <w:webHidden/>
          </w:rPr>
          <w:t>36</w:t>
        </w:r>
        <w:r w:rsidR="00702DAF">
          <w:rPr>
            <w:noProof/>
            <w:webHidden/>
          </w:rPr>
          <w:fldChar w:fldCharType="end"/>
        </w:r>
        <w:r>
          <w:rPr>
            <w:noProof/>
          </w:rPr>
          <w:fldChar w:fldCharType="end"/>
        </w:r>
      </w:ins>
    </w:p>
    <w:p w14:paraId="68F5F00E" w14:textId="77777777" w:rsidR="00702DAF" w:rsidRPr="00972024" w:rsidRDefault="0050054D">
      <w:pPr>
        <w:pStyle w:val="TOC3"/>
        <w:rPr>
          <w:ins w:id="212" w:author="2023 Revisions to CCBHC Cost Report Instructions" w:date="2023-12-07T15:54:00Z"/>
          <w:rFonts w:asciiTheme="minorHAnsi" w:eastAsiaTheme="minorEastAsia" w:hAnsiTheme="minorHAnsi" w:cstheme="minorBidi"/>
          <w:noProof/>
          <w:color w:val="auto"/>
          <w:kern w:val="2"/>
          <w:lang w:eastAsia="en-US"/>
        </w:rPr>
      </w:pPr>
      <w:ins w:id="213" w:author="2023 Revisions to CCBHC Cost Report Instructions" w:date="2023-12-07T15:54:00Z">
        <w:r>
          <w:fldChar w:fldCharType="begin"/>
        </w:r>
        <w:r>
          <w:instrText>HYPERLINK \l "_Toc148441581"</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_Toc148441581 \h </w:instrText>
        </w:r>
      </w:ins>
      <w:r w:rsidR="00702DAF">
        <w:rPr>
          <w:noProof/>
          <w:webHidden/>
        </w:rPr>
      </w:r>
      <w:ins w:id="214" w:author="2023 Revisions to CCBHC Cost Report Instructions" w:date="2023-12-07T15:54:00Z">
        <w:r w:rsidR="00702DAF">
          <w:rPr>
            <w:noProof/>
            <w:webHidden/>
          </w:rPr>
          <w:fldChar w:fldCharType="separate"/>
        </w:r>
        <w:r w:rsidR="00702DAF">
          <w:rPr>
            <w:noProof/>
            <w:webHidden/>
          </w:rPr>
          <w:t>36</w:t>
        </w:r>
        <w:r w:rsidR="00702DAF">
          <w:rPr>
            <w:noProof/>
            <w:webHidden/>
          </w:rPr>
          <w:fldChar w:fldCharType="end"/>
        </w:r>
        <w:r>
          <w:rPr>
            <w:noProof/>
          </w:rPr>
          <w:fldChar w:fldCharType="end"/>
        </w:r>
      </w:ins>
    </w:p>
    <w:p w14:paraId="3E07398E" w14:textId="77777777" w:rsidR="00702DAF" w:rsidRPr="00972024" w:rsidRDefault="0050054D">
      <w:pPr>
        <w:pStyle w:val="TOC1"/>
        <w:rPr>
          <w:ins w:id="215" w:author="2023 Revisions to CCBHC Cost Report Instructions" w:date="2023-12-07T15:54:00Z"/>
          <w:rFonts w:asciiTheme="minorHAnsi" w:eastAsiaTheme="minorEastAsia" w:hAnsiTheme="minorHAnsi" w:cstheme="minorBidi"/>
          <w:noProof/>
          <w:color w:val="auto"/>
          <w:kern w:val="2"/>
          <w:lang w:eastAsia="en-US"/>
        </w:rPr>
      </w:pPr>
      <w:ins w:id="216" w:author="2023 Revisions to CCBHC Cost Report Instructions" w:date="2023-12-07T15:54:00Z">
        <w:r>
          <w:fldChar w:fldCharType="begin"/>
        </w:r>
        <w:r>
          <w:instrText>HYPERLINK \l "_Toc148441582"</w:instrText>
        </w:r>
        <w:r>
          <w:fldChar w:fldCharType="separate"/>
        </w:r>
        <w:r w:rsidR="00702DAF" w:rsidRPr="00837D67">
          <w:rPr>
            <w:rStyle w:val="Hyperlink"/>
            <w:noProof/>
          </w:rPr>
          <w:t>Comments Tab</w:t>
        </w:r>
        <w:r w:rsidR="00702DAF">
          <w:rPr>
            <w:noProof/>
            <w:webHidden/>
          </w:rPr>
          <w:tab/>
        </w:r>
        <w:r w:rsidR="00702DAF">
          <w:rPr>
            <w:noProof/>
            <w:webHidden/>
          </w:rPr>
          <w:fldChar w:fldCharType="begin"/>
        </w:r>
        <w:r w:rsidR="00702DAF">
          <w:rPr>
            <w:noProof/>
            <w:webHidden/>
          </w:rPr>
          <w:instrText xml:space="preserve"> PAGEREF _Toc148441582 \h </w:instrText>
        </w:r>
      </w:ins>
      <w:r w:rsidR="00702DAF">
        <w:rPr>
          <w:noProof/>
          <w:webHidden/>
        </w:rPr>
      </w:r>
      <w:ins w:id="217" w:author="2023 Revisions to CCBHC Cost Report Instructions" w:date="2023-12-07T15:54:00Z">
        <w:r w:rsidR="00702DAF">
          <w:rPr>
            <w:noProof/>
            <w:webHidden/>
          </w:rPr>
          <w:fldChar w:fldCharType="separate"/>
        </w:r>
        <w:r w:rsidR="00702DAF">
          <w:rPr>
            <w:noProof/>
            <w:webHidden/>
          </w:rPr>
          <w:t>37</w:t>
        </w:r>
        <w:r w:rsidR="00702DAF">
          <w:rPr>
            <w:noProof/>
            <w:webHidden/>
          </w:rPr>
          <w:fldChar w:fldCharType="end"/>
        </w:r>
        <w:r>
          <w:rPr>
            <w:noProof/>
          </w:rPr>
          <w:fldChar w:fldCharType="end"/>
        </w:r>
      </w:ins>
    </w:p>
    <w:p w14:paraId="3637C8B7" w14:textId="77777777" w:rsidR="00702DAF" w:rsidRPr="00972024" w:rsidRDefault="0050054D">
      <w:pPr>
        <w:pStyle w:val="TOC1"/>
        <w:rPr>
          <w:ins w:id="218" w:author="2023 Revisions to CCBHC Cost Report Instructions" w:date="2023-12-07T15:54:00Z"/>
          <w:rFonts w:asciiTheme="minorHAnsi" w:eastAsiaTheme="minorEastAsia" w:hAnsiTheme="minorHAnsi" w:cstheme="minorBidi"/>
          <w:noProof/>
          <w:color w:val="auto"/>
          <w:kern w:val="2"/>
          <w:lang w:eastAsia="en-US"/>
        </w:rPr>
      </w:pPr>
      <w:ins w:id="219" w:author="2023 Revisions to CCBHC Cost Report Instructions" w:date="2023-12-07T15:54:00Z">
        <w:r>
          <w:fldChar w:fldCharType="begin"/>
        </w:r>
        <w:r>
          <w:instrText>HYPERLINK \l "_Toc148441583"</w:instrText>
        </w:r>
        <w:r>
          <w:fldChar w:fldCharType="separate"/>
        </w:r>
        <w:r w:rsidR="00702DAF" w:rsidRPr="00837D67">
          <w:rPr>
            <w:rStyle w:val="Hyperlink"/>
            <w:noProof/>
          </w:rPr>
          <w:t>CC PPS-1 Rate Tab</w:t>
        </w:r>
        <w:r w:rsidR="00702DAF">
          <w:rPr>
            <w:noProof/>
            <w:webHidden/>
          </w:rPr>
          <w:tab/>
        </w:r>
        <w:r w:rsidR="00702DAF">
          <w:rPr>
            <w:noProof/>
            <w:webHidden/>
          </w:rPr>
          <w:fldChar w:fldCharType="begin"/>
        </w:r>
        <w:r w:rsidR="00702DAF">
          <w:rPr>
            <w:noProof/>
            <w:webHidden/>
          </w:rPr>
          <w:instrText xml:space="preserve"> PAGEREF _Toc148441583 \h </w:instrText>
        </w:r>
      </w:ins>
      <w:r w:rsidR="00702DAF">
        <w:rPr>
          <w:noProof/>
          <w:webHidden/>
        </w:rPr>
      </w:r>
      <w:ins w:id="220" w:author="2023 Revisions to CCBHC Cost Report Instructions" w:date="2023-12-07T15:54:00Z">
        <w:r w:rsidR="00702DAF">
          <w:rPr>
            <w:noProof/>
            <w:webHidden/>
          </w:rPr>
          <w:fldChar w:fldCharType="separate"/>
        </w:r>
        <w:r w:rsidR="00702DAF">
          <w:rPr>
            <w:noProof/>
            <w:webHidden/>
          </w:rPr>
          <w:t>37</w:t>
        </w:r>
        <w:r w:rsidR="00702DAF">
          <w:rPr>
            <w:noProof/>
            <w:webHidden/>
          </w:rPr>
          <w:fldChar w:fldCharType="end"/>
        </w:r>
        <w:r>
          <w:rPr>
            <w:noProof/>
          </w:rPr>
          <w:fldChar w:fldCharType="end"/>
        </w:r>
      </w:ins>
    </w:p>
    <w:p w14:paraId="151BDCF0" w14:textId="77777777" w:rsidR="00702DAF" w:rsidRPr="00972024" w:rsidRDefault="0050054D">
      <w:pPr>
        <w:pStyle w:val="TOC2"/>
        <w:rPr>
          <w:ins w:id="221" w:author="2023 Revisions to CCBHC Cost Report Instructions" w:date="2023-12-07T15:54:00Z"/>
          <w:rFonts w:asciiTheme="minorHAnsi" w:eastAsiaTheme="minorEastAsia" w:hAnsiTheme="minorHAnsi" w:cstheme="minorBidi"/>
          <w:noProof/>
          <w:color w:val="auto"/>
          <w:kern w:val="2"/>
          <w:lang w:eastAsia="en-US"/>
        </w:rPr>
      </w:pPr>
      <w:ins w:id="222" w:author="2023 Revisions to CCBHC Cost Report Instructions" w:date="2023-12-07T15:54:00Z">
        <w:r>
          <w:fldChar w:fldCharType="begin"/>
        </w:r>
        <w:r>
          <w:instrText xml:space="preserve">HYPERLINK \l </w:instrText>
        </w:r>
        <w:r>
          <w:instrText>"_Toc148441584"</w:instrText>
        </w:r>
        <w:r>
          <w:fldChar w:fldCharType="separate"/>
        </w:r>
        <w:r w:rsidR="00702DAF" w:rsidRPr="00837D67">
          <w:rPr>
            <w:rStyle w:val="Hyperlink"/>
            <w:noProof/>
          </w:rPr>
          <w:t>PART 1 – DETERMINATION OF TOTAL ALLOWABLE COST APPLICABLE TO THE CCBHC</w:t>
        </w:r>
        <w:r w:rsidR="00702DAF">
          <w:rPr>
            <w:noProof/>
            <w:webHidden/>
          </w:rPr>
          <w:tab/>
        </w:r>
        <w:r w:rsidR="00702DAF">
          <w:rPr>
            <w:noProof/>
            <w:webHidden/>
          </w:rPr>
          <w:fldChar w:fldCharType="begin"/>
        </w:r>
        <w:r w:rsidR="00702DAF">
          <w:rPr>
            <w:noProof/>
            <w:webHidden/>
          </w:rPr>
          <w:instrText xml:space="preserve"> PAGEREF _Toc148441584 \h </w:instrText>
        </w:r>
      </w:ins>
      <w:r w:rsidR="00702DAF">
        <w:rPr>
          <w:noProof/>
          <w:webHidden/>
        </w:rPr>
      </w:r>
      <w:ins w:id="223" w:author="2023 Revisions to CCBHC Cost Report Instructions" w:date="2023-12-07T15:54:00Z">
        <w:r w:rsidR="00702DAF">
          <w:rPr>
            <w:noProof/>
            <w:webHidden/>
          </w:rPr>
          <w:fldChar w:fldCharType="separate"/>
        </w:r>
        <w:r w:rsidR="00702DAF">
          <w:rPr>
            <w:noProof/>
            <w:webHidden/>
          </w:rPr>
          <w:t>37</w:t>
        </w:r>
        <w:r w:rsidR="00702DAF">
          <w:rPr>
            <w:noProof/>
            <w:webHidden/>
          </w:rPr>
          <w:fldChar w:fldCharType="end"/>
        </w:r>
        <w:r>
          <w:rPr>
            <w:noProof/>
          </w:rPr>
          <w:fldChar w:fldCharType="end"/>
        </w:r>
      </w:ins>
    </w:p>
    <w:p w14:paraId="68F7AF76" w14:textId="77777777" w:rsidR="00702DAF" w:rsidRPr="00972024" w:rsidRDefault="0050054D">
      <w:pPr>
        <w:pStyle w:val="TOC2"/>
        <w:rPr>
          <w:ins w:id="224" w:author="2023 Revisions to CCBHC Cost Report Instructions" w:date="2023-12-07T15:54:00Z"/>
          <w:rFonts w:asciiTheme="minorHAnsi" w:eastAsiaTheme="minorEastAsia" w:hAnsiTheme="minorHAnsi" w:cstheme="minorBidi"/>
          <w:noProof/>
          <w:color w:val="auto"/>
          <w:kern w:val="2"/>
          <w:lang w:eastAsia="en-US"/>
        </w:rPr>
      </w:pPr>
      <w:ins w:id="225" w:author="2023 Revisions to CCBHC Cost Report Instructions" w:date="2023-12-07T15:54:00Z">
        <w:r>
          <w:fldChar w:fldCharType="begin"/>
        </w:r>
        <w:r>
          <w:instrText xml:space="preserve">HYPERLINK \l </w:instrText>
        </w:r>
        <w:r>
          <w:instrText>"_Toc148441585"</w:instrText>
        </w:r>
        <w:r>
          <w:fldChar w:fldCharType="separate"/>
        </w:r>
        <w:r w:rsidR="00702DAF" w:rsidRPr="00837D67">
          <w:rPr>
            <w:rStyle w:val="Hyperlink"/>
            <w:noProof/>
          </w:rPr>
          <w:t>PART 2 – DETERMINATION OF CC PPS-1 RATE</w:t>
        </w:r>
        <w:r w:rsidR="00702DAF">
          <w:rPr>
            <w:noProof/>
            <w:webHidden/>
          </w:rPr>
          <w:tab/>
        </w:r>
        <w:r w:rsidR="00702DAF">
          <w:rPr>
            <w:noProof/>
            <w:webHidden/>
          </w:rPr>
          <w:fldChar w:fldCharType="begin"/>
        </w:r>
        <w:r w:rsidR="00702DAF">
          <w:rPr>
            <w:noProof/>
            <w:webHidden/>
          </w:rPr>
          <w:instrText xml:space="preserve"> PAGEREF _Toc148441585 \h </w:instrText>
        </w:r>
      </w:ins>
      <w:r w:rsidR="00702DAF">
        <w:rPr>
          <w:noProof/>
          <w:webHidden/>
        </w:rPr>
      </w:r>
      <w:ins w:id="226" w:author="2023 Revisions to CCBHC Cost Report Instructions" w:date="2023-12-07T15:54:00Z">
        <w:r w:rsidR="00702DAF">
          <w:rPr>
            <w:noProof/>
            <w:webHidden/>
          </w:rPr>
          <w:fldChar w:fldCharType="separate"/>
        </w:r>
        <w:r w:rsidR="00702DAF">
          <w:rPr>
            <w:noProof/>
            <w:webHidden/>
          </w:rPr>
          <w:t>37</w:t>
        </w:r>
        <w:r w:rsidR="00702DAF">
          <w:rPr>
            <w:noProof/>
            <w:webHidden/>
          </w:rPr>
          <w:fldChar w:fldCharType="end"/>
        </w:r>
        <w:r>
          <w:rPr>
            <w:noProof/>
          </w:rPr>
          <w:fldChar w:fldCharType="end"/>
        </w:r>
      </w:ins>
    </w:p>
    <w:p w14:paraId="01133EA1" w14:textId="77777777" w:rsidR="00702DAF" w:rsidRPr="00972024" w:rsidRDefault="0050054D">
      <w:pPr>
        <w:pStyle w:val="TOC1"/>
        <w:rPr>
          <w:ins w:id="227" w:author="2023 Revisions to CCBHC Cost Report Instructions" w:date="2023-12-07T15:54:00Z"/>
          <w:rFonts w:asciiTheme="minorHAnsi" w:eastAsiaTheme="minorEastAsia" w:hAnsiTheme="minorHAnsi" w:cstheme="minorBidi"/>
          <w:noProof/>
          <w:color w:val="auto"/>
          <w:kern w:val="2"/>
          <w:lang w:eastAsia="en-US"/>
        </w:rPr>
      </w:pPr>
      <w:ins w:id="228" w:author="2023 Revisions to CCBHC Cost Report Instructions" w:date="2023-12-07T15:54:00Z">
        <w:r>
          <w:fldChar w:fldCharType="begin"/>
        </w:r>
        <w:r>
          <w:instrText>HYPERLINK \l "_Toc148441586"</w:instrText>
        </w:r>
        <w:r>
          <w:fldChar w:fldCharType="separate"/>
        </w:r>
        <w:r w:rsidR="00702DAF" w:rsidRPr="00837D67">
          <w:rPr>
            <w:rStyle w:val="Hyperlink"/>
            <w:noProof/>
          </w:rPr>
          <w:t>CC PPS-2 Rate Tab</w:t>
        </w:r>
        <w:r w:rsidR="00702DAF">
          <w:rPr>
            <w:noProof/>
            <w:webHidden/>
          </w:rPr>
          <w:tab/>
        </w:r>
        <w:r w:rsidR="00702DAF">
          <w:rPr>
            <w:noProof/>
            <w:webHidden/>
          </w:rPr>
          <w:fldChar w:fldCharType="begin"/>
        </w:r>
        <w:r w:rsidR="00702DAF">
          <w:rPr>
            <w:noProof/>
            <w:webHidden/>
          </w:rPr>
          <w:instrText xml:space="preserve"> PAGEREF _Toc148441586 \h </w:instrText>
        </w:r>
      </w:ins>
      <w:r w:rsidR="00702DAF">
        <w:rPr>
          <w:noProof/>
          <w:webHidden/>
        </w:rPr>
      </w:r>
      <w:ins w:id="229" w:author="2023 Revisions to CCBHC Cost Report Instructions" w:date="2023-12-07T15:54:00Z">
        <w:r w:rsidR="00702DAF">
          <w:rPr>
            <w:noProof/>
            <w:webHidden/>
          </w:rPr>
          <w:fldChar w:fldCharType="separate"/>
        </w:r>
        <w:r w:rsidR="00702DAF">
          <w:rPr>
            <w:noProof/>
            <w:webHidden/>
          </w:rPr>
          <w:t>39</w:t>
        </w:r>
        <w:r w:rsidR="00702DAF">
          <w:rPr>
            <w:noProof/>
            <w:webHidden/>
          </w:rPr>
          <w:fldChar w:fldCharType="end"/>
        </w:r>
        <w:r>
          <w:rPr>
            <w:noProof/>
          </w:rPr>
          <w:fldChar w:fldCharType="end"/>
        </w:r>
      </w:ins>
    </w:p>
    <w:p w14:paraId="5A564429" w14:textId="77777777" w:rsidR="00702DAF" w:rsidRPr="00972024" w:rsidRDefault="0050054D">
      <w:pPr>
        <w:pStyle w:val="TOC2"/>
        <w:rPr>
          <w:ins w:id="230" w:author="2023 Revisions to CCBHC Cost Report Instructions" w:date="2023-12-07T15:54:00Z"/>
          <w:rFonts w:asciiTheme="minorHAnsi" w:eastAsiaTheme="minorEastAsia" w:hAnsiTheme="minorHAnsi" w:cstheme="minorBidi"/>
          <w:noProof/>
          <w:color w:val="auto"/>
          <w:kern w:val="2"/>
          <w:lang w:eastAsia="en-US"/>
        </w:rPr>
      </w:pPr>
      <w:ins w:id="231" w:author="2023 Revisions to CCBHC Cost Report Instructions" w:date="2023-12-07T15:54:00Z">
        <w:r>
          <w:fldChar w:fldCharType="begin"/>
        </w:r>
        <w:r>
          <w:instrText>HYPERLINK \l "_Toc148441587"</w:instrText>
        </w:r>
        <w:r>
          <w:fldChar w:fldCharType="separate"/>
        </w:r>
        <w:r w:rsidR="00702DAF" w:rsidRPr="00837D67">
          <w:rPr>
            <w:rStyle w:val="Hyperlink"/>
            <w:noProof/>
          </w:rPr>
          <w:t>PART 1 – COST-TO-CHARGE RATIO ALLOCATION</w:t>
        </w:r>
        <w:r w:rsidR="00702DAF">
          <w:rPr>
            <w:noProof/>
            <w:webHidden/>
          </w:rPr>
          <w:tab/>
        </w:r>
        <w:r w:rsidR="00702DAF">
          <w:rPr>
            <w:noProof/>
            <w:webHidden/>
          </w:rPr>
          <w:fldChar w:fldCharType="begin"/>
        </w:r>
        <w:r w:rsidR="00702DAF">
          <w:rPr>
            <w:noProof/>
            <w:webHidden/>
          </w:rPr>
          <w:instrText xml:space="preserve"> PAGEREF _Toc148441587 \h </w:instrText>
        </w:r>
      </w:ins>
      <w:r w:rsidR="00702DAF">
        <w:rPr>
          <w:noProof/>
          <w:webHidden/>
        </w:rPr>
      </w:r>
      <w:ins w:id="232" w:author="2023 Revisions to CCBHC Cost Report Instructions" w:date="2023-12-07T15:54:00Z">
        <w:r w:rsidR="00702DAF">
          <w:rPr>
            <w:noProof/>
            <w:webHidden/>
          </w:rPr>
          <w:fldChar w:fldCharType="separate"/>
        </w:r>
        <w:r w:rsidR="00702DAF">
          <w:rPr>
            <w:noProof/>
            <w:webHidden/>
          </w:rPr>
          <w:t>39</w:t>
        </w:r>
        <w:r w:rsidR="00702DAF">
          <w:rPr>
            <w:noProof/>
            <w:webHidden/>
          </w:rPr>
          <w:fldChar w:fldCharType="end"/>
        </w:r>
        <w:r>
          <w:rPr>
            <w:noProof/>
          </w:rPr>
          <w:fldChar w:fldCharType="end"/>
        </w:r>
      </w:ins>
    </w:p>
    <w:p w14:paraId="3A81B00A" w14:textId="77777777" w:rsidR="00702DAF" w:rsidRPr="00972024" w:rsidRDefault="0050054D">
      <w:pPr>
        <w:pStyle w:val="TOC3"/>
        <w:rPr>
          <w:ins w:id="233" w:author="2023 Revisions to CCBHC Cost Report Instructions" w:date="2023-12-07T15:54:00Z"/>
          <w:rFonts w:asciiTheme="minorHAnsi" w:eastAsiaTheme="minorEastAsia" w:hAnsiTheme="minorHAnsi" w:cstheme="minorBidi"/>
          <w:noProof/>
          <w:color w:val="auto"/>
          <w:kern w:val="2"/>
          <w:lang w:eastAsia="en-US"/>
        </w:rPr>
      </w:pPr>
      <w:ins w:id="234" w:author="2023 Revisions to CCBHC Cost Report Instructions" w:date="2023-12-07T15:54:00Z">
        <w:r>
          <w:fldChar w:fldCharType="begin"/>
        </w:r>
        <w:r>
          <w:instrText>HYPERLINK \l "_Toc148441588"</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_Toc148441588 \h </w:instrText>
        </w:r>
      </w:ins>
      <w:r w:rsidR="00702DAF">
        <w:rPr>
          <w:noProof/>
          <w:webHidden/>
        </w:rPr>
      </w:r>
      <w:ins w:id="235" w:author="2023 Revisions to CCBHC Cost Report Instructions" w:date="2023-12-07T15:54:00Z">
        <w:r w:rsidR="00702DAF">
          <w:rPr>
            <w:noProof/>
            <w:webHidden/>
          </w:rPr>
          <w:fldChar w:fldCharType="separate"/>
        </w:r>
        <w:r w:rsidR="00702DAF">
          <w:rPr>
            <w:noProof/>
            <w:webHidden/>
          </w:rPr>
          <w:t>39</w:t>
        </w:r>
        <w:r w:rsidR="00702DAF">
          <w:rPr>
            <w:noProof/>
            <w:webHidden/>
          </w:rPr>
          <w:fldChar w:fldCharType="end"/>
        </w:r>
        <w:r>
          <w:rPr>
            <w:noProof/>
          </w:rPr>
          <w:fldChar w:fldCharType="end"/>
        </w:r>
      </w:ins>
    </w:p>
    <w:p w14:paraId="1C4B3817" w14:textId="77777777" w:rsidR="00702DAF" w:rsidRPr="00972024" w:rsidRDefault="0050054D">
      <w:pPr>
        <w:pStyle w:val="TOC3"/>
        <w:rPr>
          <w:ins w:id="236" w:author="2023 Revisions to CCBHC Cost Report Instructions" w:date="2023-12-07T15:54:00Z"/>
          <w:rFonts w:asciiTheme="minorHAnsi" w:eastAsiaTheme="minorEastAsia" w:hAnsiTheme="minorHAnsi" w:cstheme="minorBidi"/>
          <w:noProof/>
          <w:color w:val="auto"/>
          <w:kern w:val="2"/>
          <w:lang w:eastAsia="en-US"/>
        </w:rPr>
      </w:pPr>
      <w:ins w:id="237" w:author="2023 Revisions to CCBHC Cost Report Instructions" w:date="2023-12-07T15:54:00Z">
        <w:r>
          <w:fldChar w:fldCharType="begin"/>
        </w:r>
        <w:r>
          <w:instrText>HYPERLINK \l "_Toc148441589"</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_Toc148441589 \h </w:instrText>
        </w:r>
      </w:ins>
      <w:r w:rsidR="00702DAF">
        <w:rPr>
          <w:noProof/>
          <w:webHidden/>
        </w:rPr>
      </w:r>
      <w:ins w:id="238" w:author="2023 Revisions to CCBHC Cost Report Instructions" w:date="2023-12-07T15:54:00Z">
        <w:r w:rsidR="00702DAF">
          <w:rPr>
            <w:noProof/>
            <w:webHidden/>
          </w:rPr>
          <w:fldChar w:fldCharType="separate"/>
        </w:r>
        <w:r w:rsidR="00702DAF">
          <w:rPr>
            <w:noProof/>
            <w:webHidden/>
          </w:rPr>
          <w:t>40</w:t>
        </w:r>
        <w:r w:rsidR="00702DAF">
          <w:rPr>
            <w:noProof/>
            <w:webHidden/>
          </w:rPr>
          <w:fldChar w:fldCharType="end"/>
        </w:r>
        <w:r>
          <w:rPr>
            <w:noProof/>
          </w:rPr>
          <w:fldChar w:fldCharType="end"/>
        </w:r>
      </w:ins>
    </w:p>
    <w:p w14:paraId="0CB396A3" w14:textId="77777777" w:rsidR="00702DAF" w:rsidRPr="00972024" w:rsidRDefault="0050054D">
      <w:pPr>
        <w:pStyle w:val="TOC2"/>
        <w:rPr>
          <w:ins w:id="239" w:author="2023 Revisions to CCBHC Cost Report Instructions" w:date="2023-12-07T15:54:00Z"/>
          <w:rFonts w:asciiTheme="minorHAnsi" w:eastAsiaTheme="minorEastAsia" w:hAnsiTheme="minorHAnsi" w:cstheme="minorBidi"/>
          <w:noProof/>
          <w:color w:val="auto"/>
          <w:kern w:val="2"/>
          <w:lang w:eastAsia="en-US"/>
        </w:rPr>
      </w:pPr>
      <w:ins w:id="240" w:author="2023 Revisions to CCBHC Cost Report Instructions" w:date="2023-12-07T15:54:00Z">
        <w:r>
          <w:fldChar w:fldCharType="begin"/>
        </w:r>
        <w:r>
          <w:instrText>HYPERLINK \l "_Toc148441590"</w:instrText>
        </w:r>
        <w:r>
          <w:fldChar w:fldCharType="separate"/>
        </w:r>
        <w:r w:rsidR="00702DAF" w:rsidRPr="00837D67">
          <w:rPr>
            <w:rStyle w:val="Hyperlink"/>
            <w:noProof/>
          </w:rPr>
          <w:t>PART 2 – DETERMINATION OF CC PPS-2 RATE</w:t>
        </w:r>
        <w:r w:rsidR="00702DAF">
          <w:rPr>
            <w:noProof/>
            <w:webHidden/>
          </w:rPr>
          <w:tab/>
        </w:r>
        <w:r w:rsidR="00702DAF">
          <w:rPr>
            <w:noProof/>
            <w:webHidden/>
          </w:rPr>
          <w:fldChar w:fldCharType="begin"/>
        </w:r>
        <w:r w:rsidR="00702DAF">
          <w:rPr>
            <w:noProof/>
            <w:webHidden/>
          </w:rPr>
          <w:instrText xml:space="preserve"> PAGEREF _Toc148441590 \h </w:instrText>
        </w:r>
      </w:ins>
      <w:r w:rsidR="00702DAF">
        <w:rPr>
          <w:noProof/>
          <w:webHidden/>
        </w:rPr>
      </w:r>
      <w:ins w:id="241" w:author="2023 Revisions to CCBHC Cost Report Instructions" w:date="2023-12-07T15:54:00Z">
        <w:r w:rsidR="00702DAF">
          <w:rPr>
            <w:noProof/>
            <w:webHidden/>
          </w:rPr>
          <w:fldChar w:fldCharType="separate"/>
        </w:r>
        <w:r w:rsidR="00702DAF">
          <w:rPr>
            <w:noProof/>
            <w:webHidden/>
          </w:rPr>
          <w:t>41</w:t>
        </w:r>
        <w:r w:rsidR="00702DAF">
          <w:rPr>
            <w:noProof/>
            <w:webHidden/>
          </w:rPr>
          <w:fldChar w:fldCharType="end"/>
        </w:r>
        <w:r>
          <w:rPr>
            <w:noProof/>
          </w:rPr>
          <w:fldChar w:fldCharType="end"/>
        </w:r>
      </w:ins>
    </w:p>
    <w:p w14:paraId="60A69B3E" w14:textId="77777777" w:rsidR="00702DAF" w:rsidRPr="00972024" w:rsidRDefault="0050054D">
      <w:pPr>
        <w:pStyle w:val="TOC1"/>
        <w:rPr>
          <w:ins w:id="242" w:author="2023 Revisions to CCBHC Cost Report Instructions" w:date="2023-12-07T15:54:00Z"/>
          <w:rFonts w:asciiTheme="minorHAnsi" w:eastAsiaTheme="minorEastAsia" w:hAnsiTheme="minorHAnsi" w:cstheme="minorBidi"/>
          <w:noProof/>
          <w:color w:val="auto"/>
          <w:kern w:val="2"/>
          <w:lang w:eastAsia="en-US"/>
        </w:rPr>
      </w:pPr>
      <w:ins w:id="243" w:author="2023 Revisions to CCBHC Cost Report Instructions" w:date="2023-12-07T15:54:00Z">
        <w:r>
          <w:fldChar w:fldCharType="begin"/>
        </w:r>
        <w:r>
          <w:instrText>HYPERLINK \l "_Toc148441591"</w:instrText>
        </w:r>
        <w:r>
          <w:fldChar w:fldCharType="separate"/>
        </w:r>
        <w:r w:rsidR="00702DAF" w:rsidRPr="00837D67">
          <w:rPr>
            <w:rStyle w:val="Hyperlink"/>
            <w:noProof/>
          </w:rPr>
          <w:t>CC PPS-3 Rate Tab</w:t>
        </w:r>
        <w:r w:rsidR="00702DAF">
          <w:rPr>
            <w:noProof/>
            <w:webHidden/>
          </w:rPr>
          <w:tab/>
        </w:r>
        <w:r w:rsidR="00702DAF">
          <w:rPr>
            <w:noProof/>
            <w:webHidden/>
          </w:rPr>
          <w:fldChar w:fldCharType="begin"/>
        </w:r>
        <w:r w:rsidR="00702DAF">
          <w:rPr>
            <w:noProof/>
            <w:webHidden/>
          </w:rPr>
          <w:instrText xml:space="preserve"> PAGEREF _Toc148441591 \h </w:instrText>
        </w:r>
      </w:ins>
      <w:r w:rsidR="00702DAF">
        <w:rPr>
          <w:noProof/>
          <w:webHidden/>
        </w:rPr>
      </w:r>
      <w:ins w:id="244" w:author="2023 Revisions to CCBHC Cost Report Instructions" w:date="2023-12-07T15:54:00Z">
        <w:r w:rsidR="00702DAF">
          <w:rPr>
            <w:noProof/>
            <w:webHidden/>
          </w:rPr>
          <w:fldChar w:fldCharType="separate"/>
        </w:r>
        <w:r w:rsidR="00702DAF">
          <w:rPr>
            <w:noProof/>
            <w:webHidden/>
          </w:rPr>
          <w:t>42</w:t>
        </w:r>
        <w:r w:rsidR="00702DAF">
          <w:rPr>
            <w:noProof/>
            <w:webHidden/>
          </w:rPr>
          <w:fldChar w:fldCharType="end"/>
        </w:r>
        <w:r>
          <w:rPr>
            <w:noProof/>
          </w:rPr>
          <w:fldChar w:fldCharType="end"/>
        </w:r>
      </w:ins>
    </w:p>
    <w:p w14:paraId="729E83EB" w14:textId="77777777" w:rsidR="00702DAF" w:rsidRPr="00972024" w:rsidRDefault="0050054D">
      <w:pPr>
        <w:pStyle w:val="TOC2"/>
        <w:rPr>
          <w:ins w:id="245" w:author="2023 Revisions to CCBHC Cost Report Instructions" w:date="2023-12-07T15:54:00Z"/>
          <w:rFonts w:asciiTheme="minorHAnsi" w:eastAsiaTheme="minorEastAsia" w:hAnsiTheme="minorHAnsi" w:cstheme="minorBidi"/>
          <w:noProof/>
          <w:color w:val="auto"/>
          <w:kern w:val="2"/>
          <w:lang w:eastAsia="en-US"/>
        </w:rPr>
      </w:pPr>
      <w:ins w:id="246" w:author="2023 Revisions to CCBHC Cost Report Instructions" w:date="2023-12-07T15:54:00Z">
        <w:r>
          <w:fldChar w:fldCharType="begin"/>
        </w:r>
        <w:r>
          <w:instrText>HYPERLINK \l "_Toc148441592"</w:instrText>
        </w:r>
        <w:r>
          <w:fldChar w:fldCharType="separate"/>
        </w:r>
        <w:r w:rsidR="00702DAF" w:rsidRPr="00837D67">
          <w:rPr>
            <w:rStyle w:val="Hyperlink"/>
            <w:noProof/>
          </w:rPr>
          <w:t>PART 1 – DETERMINATION OF TOTAL ALLOWABLE COST APPLICABLE TO THE CCBHC</w:t>
        </w:r>
        <w:r w:rsidR="00702DAF">
          <w:rPr>
            <w:noProof/>
            <w:webHidden/>
          </w:rPr>
          <w:tab/>
        </w:r>
        <w:r w:rsidR="00702DAF">
          <w:rPr>
            <w:noProof/>
            <w:webHidden/>
          </w:rPr>
          <w:fldChar w:fldCharType="begin"/>
        </w:r>
        <w:r w:rsidR="00702DAF">
          <w:rPr>
            <w:noProof/>
            <w:webHidden/>
          </w:rPr>
          <w:instrText xml:space="preserve"> PAGEREF _Toc148441592 \h </w:instrText>
        </w:r>
      </w:ins>
      <w:r w:rsidR="00702DAF">
        <w:rPr>
          <w:noProof/>
          <w:webHidden/>
        </w:rPr>
      </w:r>
      <w:ins w:id="247" w:author="2023 Revisions to CCBHC Cost Report Instructions" w:date="2023-12-07T15:54:00Z">
        <w:r w:rsidR="00702DAF">
          <w:rPr>
            <w:noProof/>
            <w:webHidden/>
          </w:rPr>
          <w:fldChar w:fldCharType="separate"/>
        </w:r>
        <w:r w:rsidR="00702DAF">
          <w:rPr>
            <w:noProof/>
            <w:webHidden/>
          </w:rPr>
          <w:t>42</w:t>
        </w:r>
        <w:r w:rsidR="00702DAF">
          <w:rPr>
            <w:noProof/>
            <w:webHidden/>
          </w:rPr>
          <w:fldChar w:fldCharType="end"/>
        </w:r>
        <w:r>
          <w:rPr>
            <w:noProof/>
          </w:rPr>
          <w:fldChar w:fldCharType="end"/>
        </w:r>
      </w:ins>
    </w:p>
    <w:p w14:paraId="4637CBE0" w14:textId="77777777" w:rsidR="00702DAF" w:rsidRPr="00972024" w:rsidRDefault="0050054D">
      <w:pPr>
        <w:pStyle w:val="TOC2"/>
        <w:rPr>
          <w:ins w:id="248" w:author="2023 Revisions to CCBHC Cost Report Instructions" w:date="2023-12-07T15:54:00Z"/>
          <w:rFonts w:asciiTheme="minorHAnsi" w:eastAsiaTheme="minorEastAsia" w:hAnsiTheme="minorHAnsi" w:cstheme="minorBidi"/>
          <w:noProof/>
          <w:color w:val="auto"/>
          <w:kern w:val="2"/>
          <w:lang w:eastAsia="en-US"/>
        </w:rPr>
      </w:pPr>
      <w:ins w:id="249" w:author="2023 Revisions to CCBHC Cost Report Instructions" w:date="2023-12-07T15:54:00Z">
        <w:r>
          <w:fldChar w:fldCharType="begin"/>
        </w:r>
        <w:r>
          <w:instrText>HYPERLINK \l "_Toc148441593"</w:instrText>
        </w:r>
        <w:r>
          <w:fldChar w:fldCharType="separate"/>
        </w:r>
        <w:r w:rsidR="00702DAF" w:rsidRPr="00837D67">
          <w:rPr>
            <w:rStyle w:val="Hyperlink"/>
            <w:noProof/>
          </w:rPr>
          <w:t>PART 2 – DETERMINATION OF CC PPS-3 RATE</w:t>
        </w:r>
        <w:r w:rsidR="00702DAF">
          <w:rPr>
            <w:noProof/>
            <w:webHidden/>
          </w:rPr>
          <w:tab/>
        </w:r>
        <w:r w:rsidR="00702DAF">
          <w:rPr>
            <w:noProof/>
            <w:webHidden/>
          </w:rPr>
          <w:fldChar w:fldCharType="begin"/>
        </w:r>
        <w:r w:rsidR="00702DAF">
          <w:rPr>
            <w:noProof/>
            <w:webHidden/>
          </w:rPr>
          <w:instrText xml:space="preserve"> PAGEREF _Toc148441593 \h </w:instrText>
        </w:r>
      </w:ins>
      <w:r w:rsidR="00702DAF">
        <w:rPr>
          <w:noProof/>
          <w:webHidden/>
        </w:rPr>
      </w:r>
      <w:ins w:id="250" w:author="2023 Revisions to CCBHC Cost Report Instructions" w:date="2023-12-07T15:54:00Z">
        <w:r w:rsidR="00702DAF">
          <w:rPr>
            <w:noProof/>
            <w:webHidden/>
          </w:rPr>
          <w:fldChar w:fldCharType="separate"/>
        </w:r>
        <w:r w:rsidR="00702DAF">
          <w:rPr>
            <w:noProof/>
            <w:webHidden/>
          </w:rPr>
          <w:t>42</w:t>
        </w:r>
        <w:r w:rsidR="00702DAF">
          <w:rPr>
            <w:noProof/>
            <w:webHidden/>
          </w:rPr>
          <w:fldChar w:fldCharType="end"/>
        </w:r>
        <w:r>
          <w:rPr>
            <w:noProof/>
          </w:rPr>
          <w:fldChar w:fldCharType="end"/>
        </w:r>
      </w:ins>
    </w:p>
    <w:p w14:paraId="659533CE" w14:textId="77777777" w:rsidR="00702DAF" w:rsidRPr="00972024" w:rsidRDefault="0050054D">
      <w:pPr>
        <w:pStyle w:val="TOC1"/>
        <w:rPr>
          <w:ins w:id="251" w:author="2023 Revisions to CCBHC Cost Report Instructions" w:date="2023-12-07T15:54:00Z"/>
          <w:rFonts w:asciiTheme="minorHAnsi" w:eastAsiaTheme="minorEastAsia" w:hAnsiTheme="minorHAnsi" w:cstheme="minorBidi"/>
          <w:noProof/>
          <w:color w:val="auto"/>
          <w:kern w:val="2"/>
          <w:lang w:eastAsia="en-US"/>
        </w:rPr>
      </w:pPr>
      <w:ins w:id="252" w:author="2023 Revisions to CCBHC Cost Report Instructions" w:date="2023-12-07T15:54:00Z">
        <w:r>
          <w:lastRenderedPageBreak/>
          <w:fldChar w:fldCharType="begin"/>
        </w:r>
        <w:r>
          <w:instrText>HYPERLINK \l "_Toc148441594"</w:instrText>
        </w:r>
        <w:r>
          <w:fldChar w:fldCharType="separate"/>
        </w:r>
        <w:r w:rsidR="00702DAF" w:rsidRPr="00837D67">
          <w:rPr>
            <w:rStyle w:val="Hyperlink"/>
            <w:noProof/>
          </w:rPr>
          <w:t>CC PPS-4 Rate Tab</w:t>
        </w:r>
        <w:r w:rsidR="00702DAF">
          <w:rPr>
            <w:noProof/>
            <w:webHidden/>
          </w:rPr>
          <w:tab/>
        </w:r>
        <w:r w:rsidR="00702DAF">
          <w:rPr>
            <w:noProof/>
            <w:webHidden/>
          </w:rPr>
          <w:fldChar w:fldCharType="begin"/>
        </w:r>
        <w:r w:rsidR="00702DAF">
          <w:rPr>
            <w:noProof/>
            <w:webHidden/>
          </w:rPr>
          <w:instrText xml:space="preserve"> PAGEREF _Toc148441594 \h </w:instrText>
        </w:r>
      </w:ins>
      <w:r w:rsidR="00702DAF">
        <w:rPr>
          <w:noProof/>
          <w:webHidden/>
        </w:rPr>
      </w:r>
      <w:ins w:id="253" w:author="2023 Revisions to CCBHC Cost Report Instructions" w:date="2023-12-07T15:54:00Z">
        <w:r w:rsidR="00702DAF">
          <w:rPr>
            <w:noProof/>
            <w:webHidden/>
          </w:rPr>
          <w:fldChar w:fldCharType="separate"/>
        </w:r>
        <w:r w:rsidR="00702DAF">
          <w:rPr>
            <w:noProof/>
            <w:webHidden/>
          </w:rPr>
          <w:t>43</w:t>
        </w:r>
        <w:r w:rsidR="00702DAF">
          <w:rPr>
            <w:noProof/>
            <w:webHidden/>
          </w:rPr>
          <w:fldChar w:fldCharType="end"/>
        </w:r>
        <w:r>
          <w:rPr>
            <w:noProof/>
          </w:rPr>
          <w:fldChar w:fldCharType="end"/>
        </w:r>
      </w:ins>
    </w:p>
    <w:p w14:paraId="27F1411A" w14:textId="77777777" w:rsidR="00702DAF" w:rsidRPr="00972024" w:rsidRDefault="0050054D">
      <w:pPr>
        <w:pStyle w:val="TOC2"/>
        <w:rPr>
          <w:ins w:id="254" w:author="2023 Revisions to CCBHC Cost Report Instructions" w:date="2023-12-07T15:54:00Z"/>
          <w:rFonts w:asciiTheme="minorHAnsi" w:eastAsiaTheme="minorEastAsia" w:hAnsiTheme="minorHAnsi" w:cstheme="minorBidi"/>
          <w:noProof/>
          <w:color w:val="auto"/>
          <w:kern w:val="2"/>
          <w:lang w:eastAsia="en-US"/>
        </w:rPr>
      </w:pPr>
      <w:ins w:id="255" w:author="2023 Revisions to CCBHC Cost Report Instructions" w:date="2023-12-07T15:54:00Z">
        <w:r>
          <w:fldChar w:fldCharType="begin"/>
        </w:r>
        <w:r>
          <w:instrText>HYPERLINK \l "_Toc148441595"</w:instrText>
        </w:r>
        <w:r>
          <w:fldChar w:fldCharType="separate"/>
        </w:r>
        <w:r w:rsidR="00702DAF" w:rsidRPr="00837D67">
          <w:rPr>
            <w:rStyle w:val="Hyperlink"/>
            <w:noProof/>
          </w:rPr>
          <w:t>PART 1 – COST-TO-CHARGE RATIO ALLOCATION</w:t>
        </w:r>
        <w:r w:rsidR="00702DAF">
          <w:rPr>
            <w:noProof/>
            <w:webHidden/>
          </w:rPr>
          <w:tab/>
        </w:r>
        <w:r w:rsidR="00702DAF">
          <w:rPr>
            <w:noProof/>
            <w:webHidden/>
          </w:rPr>
          <w:fldChar w:fldCharType="begin"/>
        </w:r>
        <w:r w:rsidR="00702DAF">
          <w:rPr>
            <w:noProof/>
            <w:webHidden/>
          </w:rPr>
          <w:instrText xml:space="preserve"> PAGEREF _Toc148441595 \h </w:instrText>
        </w:r>
      </w:ins>
      <w:r w:rsidR="00702DAF">
        <w:rPr>
          <w:noProof/>
          <w:webHidden/>
        </w:rPr>
      </w:r>
      <w:ins w:id="256" w:author="2023 Revisions to CCBHC Cost Report Instructions" w:date="2023-12-07T15:54:00Z">
        <w:r w:rsidR="00702DAF">
          <w:rPr>
            <w:noProof/>
            <w:webHidden/>
          </w:rPr>
          <w:fldChar w:fldCharType="separate"/>
        </w:r>
        <w:r w:rsidR="00702DAF">
          <w:rPr>
            <w:noProof/>
            <w:webHidden/>
          </w:rPr>
          <w:t>43</w:t>
        </w:r>
        <w:r w:rsidR="00702DAF">
          <w:rPr>
            <w:noProof/>
            <w:webHidden/>
          </w:rPr>
          <w:fldChar w:fldCharType="end"/>
        </w:r>
        <w:r>
          <w:rPr>
            <w:noProof/>
          </w:rPr>
          <w:fldChar w:fldCharType="end"/>
        </w:r>
      </w:ins>
    </w:p>
    <w:p w14:paraId="6D5B3F0F" w14:textId="77777777" w:rsidR="00702DAF" w:rsidRPr="00972024" w:rsidRDefault="0050054D">
      <w:pPr>
        <w:pStyle w:val="TOC3"/>
        <w:rPr>
          <w:ins w:id="257" w:author="2023 Revisions to CCBHC Cost Report Instructions" w:date="2023-12-07T15:54:00Z"/>
          <w:rFonts w:asciiTheme="minorHAnsi" w:eastAsiaTheme="minorEastAsia" w:hAnsiTheme="minorHAnsi" w:cstheme="minorBidi"/>
          <w:noProof/>
          <w:color w:val="auto"/>
          <w:kern w:val="2"/>
          <w:lang w:eastAsia="en-US"/>
        </w:rPr>
      </w:pPr>
      <w:ins w:id="258" w:author="2023 Revisions to CCBHC Cost Report Instructions" w:date="2023-12-07T15:54:00Z">
        <w:r>
          <w:fldChar w:fldCharType="begin"/>
        </w:r>
        <w:r>
          <w:instrText>HYPERLINK \l "_Toc148441596"</w:instrText>
        </w:r>
        <w:r>
          <w:fldChar w:fldCharType="separate"/>
        </w:r>
        <w:r w:rsidR="00702DAF" w:rsidRPr="00837D67">
          <w:rPr>
            <w:rStyle w:val="Hyperlink"/>
            <w:noProof/>
          </w:rPr>
          <w:t>Column Descriptions</w:t>
        </w:r>
        <w:r w:rsidR="00702DAF">
          <w:rPr>
            <w:noProof/>
            <w:webHidden/>
          </w:rPr>
          <w:tab/>
        </w:r>
        <w:r w:rsidR="00702DAF">
          <w:rPr>
            <w:noProof/>
            <w:webHidden/>
          </w:rPr>
          <w:fldChar w:fldCharType="begin"/>
        </w:r>
        <w:r w:rsidR="00702DAF">
          <w:rPr>
            <w:noProof/>
            <w:webHidden/>
          </w:rPr>
          <w:instrText xml:space="preserve"> PAGEREF _Toc148441596 \h </w:instrText>
        </w:r>
      </w:ins>
      <w:r w:rsidR="00702DAF">
        <w:rPr>
          <w:noProof/>
          <w:webHidden/>
        </w:rPr>
      </w:r>
      <w:ins w:id="259" w:author="2023 Revisions to CCBHC Cost Report Instructions" w:date="2023-12-07T15:54:00Z">
        <w:r w:rsidR="00702DAF">
          <w:rPr>
            <w:noProof/>
            <w:webHidden/>
          </w:rPr>
          <w:fldChar w:fldCharType="separate"/>
        </w:r>
        <w:r w:rsidR="00702DAF">
          <w:rPr>
            <w:noProof/>
            <w:webHidden/>
          </w:rPr>
          <w:t>43</w:t>
        </w:r>
        <w:r w:rsidR="00702DAF">
          <w:rPr>
            <w:noProof/>
            <w:webHidden/>
          </w:rPr>
          <w:fldChar w:fldCharType="end"/>
        </w:r>
        <w:r>
          <w:rPr>
            <w:noProof/>
          </w:rPr>
          <w:fldChar w:fldCharType="end"/>
        </w:r>
      </w:ins>
    </w:p>
    <w:p w14:paraId="608F20A0" w14:textId="77777777" w:rsidR="00702DAF" w:rsidRPr="00972024" w:rsidRDefault="0050054D">
      <w:pPr>
        <w:pStyle w:val="TOC3"/>
        <w:rPr>
          <w:ins w:id="260" w:author="2023 Revisions to CCBHC Cost Report Instructions" w:date="2023-12-07T15:54:00Z"/>
          <w:rFonts w:asciiTheme="minorHAnsi" w:eastAsiaTheme="minorEastAsia" w:hAnsiTheme="minorHAnsi" w:cstheme="minorBidi"/>
          <w:noProof/>
          <w:color w:val="auto"/>
          <w:kern w:val="2"/>
          <w:lang w:eastAsia="en-US"/>
        </w:rPr>
      </w:pPr>
      <w:ins w:id="261" w:author="2023 Revisions to CCBHC Cost Report Instructions" w:date="2023-12-07T15:54:00Z">
        <w:r>
          <w:fldChar w:fldCharType="begin"/>
        </w:r>
        <w:r>
          <w:instrText>HYPERLINK \l "_Toc148441597"</w:instrText>
        </w:r>
        <w:r>
          <w:fldChar w:fldCharType="separate"/>
        </w:r>
        <w:r w:rsidR="00702DAF" w:rsidRPr="00837D67">
          <w:rPr>
            <w:rStyle w:val="Hyperlink"/>
            <w:noProof/>
          </w:rPr>
          <w:t>Line Descriptions</w:t>
        </w:r>
        <w:r w:rsidR="00702DAF">
          <w:rPr>
            <w:noProof/>
            <w:webHidden/>
          </w:rPr>
          <w:tab/>
        </w:r>
        <w:r w:rsidR="00702DAF">
          <w:rPr>
            <w:noProof/>
            <w:webHidden/>
          </w:rPr>
          <w:fldChar w:fldCharType="begin"/>
        </w:r>
        <w:r w:rsidR="00702DAF">
          <w:rPr>
            <w:noProof/>
            <w:webHidden/>
          </w:rPr>
          <w:instrText xml:space="preserve"> PAGEREF _Toc148441597 \h </w:instrText>
        </w:r>
      </w:ins>
      <w:r w:rsidR="00702DAF">
        <w:rPr>
          <w:noProof/>
          <w:webHidden/>
        </w:rPr>
      </w:r>
      <w:ins w:id="262" w:author="2023 Revisions to CCBHC Cost Report Instructions" w:date="2023-12-07T15:54:00Z">
        <w:r w:rsidR="00702DAF">
          <w:rPr>
            <w:noProof/>
            <w:webHidden/>
          </w:rPr>
          <w:fldChar w:fldCharType="separate"/>
        </w:r>
        <w:r w:rsidR="00702DAF">
          <w:rPr>
            <w:noProof/>
            <w:webHidden/>
          </w:rPr>
          <w:t>44</w:t>
        </w:r>
        <w:r w:rsidR="00702DAF">
          <w:rPr>
            <w:noProof/>
            <w:webHidden/>
          </w:rPr>
          <w:fldChar w:fldCharType="end"/>
        </w:r>
        <w:r>
          <w:rPr>
            <w:noProof/>
          </w:rPr>
          <w:fldChar w:fldCharType="end"/>
        </w:r>
      </w:ins>
    </w:p>
    <w:p w14:paraId="6DE395D4" w14:textId="77777777" w:rsidR="00702DAF" w:rsidRPr="00972024" w:rsidRDefault="0050054D">
      <w:pPr>
        <w:pStyle w:val="TOC2"/>
        <w:rPr>
          <w:ins w:id="263" w:author="2023 Revisions to CCBHC Cost Report Instructions" w:date="2023-12-07T15:54:00Z"/>
          <w:rFonts w:asciiTheme="minorHAnsi" w:eastAsiaTheme="minorEastAsia" w:hAnsiTheme="minorHAnsi" w:cstheme="minorBidi"/>
          <w:noProof/>
          <w:color w:val="auto"/>
          <w:kern w:val="2"/>
          <w:lang w:eastAsia="en-US"/>
        </w:rPr>
      </w:pPr>
      <w:ins w:id="264" w:author="2023 Revisions to CCBHC Cost Report Instructions" w:date="2023-12-07T15:54:00Z">
        <w:r>
          <w:fldChar w:fldCharType="begin"/>
        </w:r>
        <w:r>
          <w:instrText>HYPERLINK \l "_Toc148441598"</w:instrText>
        </w:r>
        <w:r>
          <w:fldChar w:fldCharType="separate"/>
        </w:r>
        <w:r w:rsidR="00702DAF" w:rsidRPr="00837D67">
          <w:rPr>
            <w:rStyle w:val="Hyperlink"/>
            <w:noProof/>
          </w:rPr>
          <w:t>PART 2 – DETERMINATION OF CC PPS-4 RATE</w:t>
        </w:r>
        <w:r w:rsidR="00702DAF">
          <w:rPr>
            <w:noProof/>
            <w:webHidden/>
          </w:rPr>
          <w:tab/>
        </w:r>
        <w:r w:rsidR="00702DAF">
          <w:rPr>
            <w:noProof/>
            <w:webHidden/>
          </w:rPr>
          <w:fldChar w:fldCharType="begin"/>
        </w:r>
        <w:r w:rsidR="00702DAF">
          <w:rPr>
            <w:noProof/>
            <w:webHidden/>
          </w:rPr>
          <w:instrText xml:space="preserve"> PAGEREF _Toc148441598 \h </w:instrText>
        </w:r>
      </w:ins>
      <w:r w:rsidR="00702DAF">
        <w:rPr>
          <w:noProof/>
          <w:webHidden/>
        </w:rPr>
      </w:r>
      <w:ins w:id="265" w:author="2023 Revisions to CCBHC Cost Report Instructions" w:date="2023-12-07T15:54:00Z">
        <w:r w:rsidR="00702DAF">
          <w:rPr>
            <w:noProof/>
            <w:webHidden/>
          </w:rPr>
          <w:fldChar w:fldCharType="separate"/>
        </w:r>
        <w:r w:rsidR="00702DAF">
          <w:rPr>
            <w:noProof/>
            <w:webHidden/>
          </w:rPr>
          <w:t>45</w:t>
        </w:r>
        <w:r w:rsidR="00702DAF">
          <w:rPr>
            <w:noProof/>
            <w:webHidden/>
          </w:rPr>
          <w:fldChar w:fldCharType="end"/>
        </w:r>
        <w:r>
          <w:rPr>
            <w:noProof/>
          </w:rPr>
          <w:fldChar w:fldCharType="end"/>
        </w:r>
      </w:ins>
    </w:p>
    <w:p w14:paraId="4EF7E1F2" w14:textId="77777777" w:rsidR="00702DAF" w:rsidRPr="00972024" w:rsidRDefault="0050054D">
      <w:pPr>
        <w:pStyle w:val="TOC1"/>
        <w:rPr>
          <w:ins w:id="266" w:author="2023 Revisions to CCBHC Cost Report Instructions" w:date="2023-12-07T15:54:00Z"/>
          <w:rFonts w:asciiTheme="minorHAnsi" w:eastAsiaTheme="minorEastAsia" w:hAnsiTheme="minorHAnsi" w:cstheme="minorBidi"/>
          <w:noProof/>
          <w:color w:val="auto"/>
          <w:kern w:val="2"/>
          <w:lang w:eastAsia="en-US"/>
        </w:rPr>
      </w:pPr>
      <w:ins w:id="267" w:author="2023 Revisions to CCBHC Cost Report Instructions" w:date="2023-12-07T15:54:00Z">
        <w:r>
          <w:fldChar w:fldCharType="begin"/>
        </w:r>
        <w:r>
          <w:instrText>HYPERLINK \l "_Toc148441599"</w:instrText>
        </w:r>
        <w:r>
          <w:fldChar w:fldCharType="separate"/>
        </w:r>
        <w:r w:rsidR="00702DAF" w:rsidRPr="00837D67">
          <w:rPr>
            <w:rStyle w:val="Hyperlink"/>
            <w:noProof/>
          </w:rPr>
          <w:t>Certification Tab</w:t>
        </w:r>
        <w:r w:rsidR="00702DAF">
          <w:rPr>
            <w:noProof/>
            <w:webHidden/>
          </w:rPr>
          <w:tab/>
        </w:r>
        <w:r w:rsidR="00702DAF">
          <w:rPr>
            <w:noProof/>
            <w:webHidden/>
          </w:rPr>
          <w:fldChar w:fldCharType="begin"/>
        </w:r>
        <w:r w:rsidR="00702DAF">
          <w:rPr>
            <w:noProof/>
            <w:webHidden/>
          </w:rPr>
          <w:instrText xml:space="preserve"> PAGEREF _Toc148441599 \h </w:instrText>
        </w:r>
      </w:ins>
      <w:r w:rsidR="00702DAF">
        <w:rPr>
          <w:noProof/>
          <w:webHidden/>
        </w:rPr>
      </w:r>
      <w:ins w:id="268" w:author="2023 Revisions to CCBHC Cost Report Instructions" w:date="2023-12-07T15:54:00Z">
        <w:r w:rsidR="00702DAF">
          <w:rPr>
            <w:noProof/>
            <w:webHidden/>
          </w:rPr>
          <w:fldChar w:fldCharType="separate"/>
        </w:r>
        <w:r w:rsidR="00702DAF">
          <w:rPr>
            <w:noProof/>
            <w:webHidden/>
          </w:rPr>
          <w:t>47</w:t>
        </w:r>
        <w:r w:rsidR="00702DAF">
          <w:rPr>
            <w:noProof/>
            <w:webHidden/>
          </w:rPr>
          <w:fldChar w:fldCharType="end"/>
        </w:r>
        <w:r>
          <w:rPr>
            <w:noProof/>
          </w:rPr>
          <w:fldChar w:fldCharType="end"/>
        </w:r>
      </w:ins>
    </w:p>
    <w:p w14:paraId="16A3EB8A" w14:textId="77777777" w:rsidR="00942D5E" w:rsidRDefault="00702DAF">
      <w:pPr>
        <w:tabs>
          <w:tab w:val="right" w:pos="9360"/>
        </w:tabs>
        <w:spacing w:after="3" w:line="265" w:lineRule="auto"/>
        <w:ind w:left="-15" w:right="0" w:firstLine="0"/>
        <w:rPr>
          <w:ins w:id="269" w:author="2023 Revisions to CCBHC Cost Report Instructions" w:date="2023-12-07T15:54:00Z"/>
        </w:rPr>
      </w:pPr>
      <w:ins w:id="270" w:author="2023 Revisions to CCBHC Cost Report Instructions" w:date="2023-12-07T15:54:00Z">
        <w:r>
          <w:rPr>
            <w:sz w:val="25"/>
            <w:vertAlign w:val="superscript"/>
          </w:rPr>
          <w:fldChar w:fldCharType="end"/>
        </w:r>
        <w:r w:rsidR="00025E08">
          <w:rPr>
            <w:sz w:val="25"/>
            <w:vertAlign w:val="superscript"/>
          </w:rPr>
          <w:tab/>
        </w:r>
        <w:r w:rsidR="00025E08">
          <w:rPr>
            <w:sz w:val="20"/>
          </w:rPr>
          <w:t xml:space="preserve"> </w:t>
        </w:r>
      </w:ins>
    </w:p>
    <w:p w14:paraId="298FD2D1" w14:textId="77777777" w:rsidR="00942D5E" w:rsidRDefault="00942D5E">
      <w:pPr>
        <w:rPr>
          <w:ins w:id="271" w:author="2023 Revisions to CCBHC Cost Report Instructions" w:date="2023-12-07T15:54:00Z"/>
        </w:rPr>
        <w:sectPr w:rsidR="00942D5E" w:rsidSect="00502701">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2240" w:h="15840"/>
          <w:pgMar w:top="1440" w:right="1080" w:bottom="1440" w:left="1080" w:header="720" w:footer="720" w:gutter="0"/>
          <w:cols w:space="720"/>
          <w:titlePg/>
          <w:docGrid w:linePitch="299"/>
        </w:sectPr>
      </w:pPr>
    </w:p>
    <w:p w14:paraId="0D9772EC" w14:textId="77777777" w:rsidR="00942D5E" w:rsidRDefault="00025E08" w:rsidP="00172046">
      <w:pPr>
        <w:spacing w:after="0" w:line="240" w:lineRule="auto"/>
        <w:ind w:left="0" w:right="0" w:firstLine="0"/>
        <w:rPr>
          <w:ins w:id="275" w:author="2023 Revisions to CCBHC Cost Report Instructions" w:date="2023-12-07T15:54:00Z"/>
        </w:rPr>
      </w:pPr>
      <w:ins w:id="276" w:author="2023 Revisions to CCBHC Cost Report Instructions" w:date="2023-12-07T15:54:00Z">
        <w:r>
          <w:rPr>
            <w:sz w:val="72"/>
          </w:rPr>
          <w:lastRenderedPageBreak/>
          <w:t>1</w:t>
        </w:r>
      </w:ins>
    </w:p>
    <w:p w14:paraId="77CB53F3" w14:textId="77777777" w:rsidR="0059672E" w:rsidRDefault="0059672E">
      <w:pPr>
        <w:pStyle w:val="BodyText"/>
        <w:spacing w:before="1"/>
        <w:rPr>
          <w:del w:id="277" w:author="2023 Revisions to CCBHC Cost Report Instructions" w:date="2023-12-07T15:54:00Z"/>
          <w:b/>
          <w:sz w:val="68"/>
        </w:rPr>
      </w:pPr>
    </w:p>
    <w:p w14:paraId="4E6097EC" w14:textId="77777777" w:rsidR="0059672E" w:rsidRDefault="0050054D">
      <w:pPr>
        <w:ind w:left="200"/>
        <w:rPr>
          <w:del w:id="278" w:author="2023 Revisions to CCBHC Cost Report Instructions" w:date="2023-12-07T15:54:00Z"/>
          <w:sz w:val="28"/>
        </w:rPr>
      </w:pPr>
      <w:del w:id="279" w:author="2023 Revisions to CCBHC Cost Report Instructions" w:date="2023-12-07T15:54:00Z">
        <w:r>
          <w:rPr>
            <w:sz w:val="28"/>
          </w:rPr>
          <w:delText>NOVEMBER</w:delText>
        </w:r>
        <w:r>
          <w:rPr>
            <w:spacing w:val="-4"/>
            <w:sz w:val="28"/>
          </w:rPr>
          <w:delText xml:space="preserve"> </w:delText>
        </w:r>
        <w:r>
          <w:rPr>
            <w:sz w:val="28"/>
          </w:rPr>
          <w:delText>10,</w:delText>
        </w:r>
        <w:r>
          <w:rPr>
            <w:spacing w:val="-2"/>
            <w:sz w:val="28"/>
          </w:rPr>
          <w:delText xml:space="preserve"> </w:delText>
        </w:r>
        <w:r>
          <w:rPr>
            <w:spacing w:val="-4"/>
            <w:sz w:val="28"/>
          </w:rPr>
          <w:delText>2015</w:delText>
        </w:r>
      </w:del>
    </w:p>
    <w:p w14:paraId="6AB1224E" w14:textId="77777777" w:rsidR="0059672E" w:rsidRDefault="0059672E">
      <w:pPr>
        <w:rPr>
          <w:del w:id="280" w:author="2023 Revisions to CCBHC Cost Report Instructions" w:date="2023-12-07T15:54:00Z"/>
          <w:sz w:val="28"/>
        </w:rPr>
        <w:sectPr w:rsidR="0059672E" w:rsidSect="00D20756">
          <w:type w:val="continuous"/>
          <w:pgSz w:w="12240" w:h="15840"/>
          <w:pgMar w:top="1820" w:right="940" w:bottom="280" w:left="1240" w:header="720" w:footer="720" w:gutter="0"/>
          <w:cols w:space="720"/>
          <w:titlePg/>
        </w:sectPr>
      </w:pPr>
    </w:p>
    <w:p w14:paraId="287E07EB" w14:textId="77777777" w:rsidR="0059672E" w:rsidRDefault="0059672E">
      <w:pPr>
        <w:pStyle w:val="BodyText"/>
        <w:rPr>
          <w:del w:id="281" w:author="2023 Revisions to CCBHC Cost Report Instructions" w:date="2023-12-07T15:54:00Z"/>
          <w:sz w:val="20"/>
        </w:rPr>
      </w:pPr>
    </w:p>
    <w:p w14:paraId="06028656" w14:textId="77777777" w:rsidR="0059672E" w:rsidRDefault="0059672E">
      <w:pPr>
        <w:pStyle w:val="BodyText"/>
        <w:rPr>
          <w:del w:id="282" w:author="2023 Revisions to CCBHC Cost Report Instructions" w:date="2023-12-07T15:54:00Z"/>
          <w:sz w:val="20"/>
        </w:rPr>
      </w:pPr>
    </w:p>
    <w:p w14:paraId="29E83B0E" w14:textId="77777777" w:rsidR="0059672E" w:rsidRDefault="0059672E">
      <w:pPr>
        <w:pStyle w:val="BodyText"/>
        <w:rPr>
          <w:del w:id="283" w:author="2023 Revisions to CCBHC Cost Report Instructions" w:date="2023-12-07T15:54:00Z"/>
          <w:sz w:val="20"/>
        </w:rPr>
      </w:pPr>
    </w:p>
    <w:p w14:paraId="4D2E4933" w14:textId="77777777" w:rsidR="0059672E" w:rsidRDefault="0059672E">
      <w:pPr>
        <w:pStyle w:val="BodyText"/>
        <w:rPr>
          <w:del w:id="284" w:author="2023 Revisions to CCBHC Cost Report Instructions" w:date="2023-12-07T15:54:00Z"/>
          <w:sz w:val="20"/>
        </w:rPr>
      </w:pPr>
    </w:p>
    <w:p w14:paraId="03BAFD73" w14:textId="77777777" w:rsidR="0059672E" w:rsidRDefault="0059672E">
      <w:pPr>
        <w:pStyle w:val="BodyText"/>
        <w:rPr>
          <w:del w:id="285" w:author="2023 Revisions to CCBHC Cost Report Instructions" w:date="2023-12-07T15:54:00Z"/>
          <w:sz w:val="20"/>
        </w:rPr>
      </w:pPr>
    </w:p>
    <w:p w14:paraId="3799E90A" w14:textId="77777777" w:rsidR="0059672E" w:rsidRDefault="0059672E">
      <w:pPr>
        <w:pStyle w:val="BodyText"/>
        <w:spacing w:before="2"/>
        <w:rPr>
          <w:del w:id="286" w:author="2023 Revisions to CCBHC Cost Report Instructions" w:date="2023-12-07T15:54:00Z"/>
          <w:sz w:val="24"/>
        </w:rPr>
      </w:pPr>
    </w:p>
    <w:p w14:paraId="268DEA51" w14:textId="77777777" w:rsidR="0059672E" w:rsidRDefault="0050054D">
      <w:pPr>
        <w:pStyle w:val="Heading2"/>
        <w:spacing w:before="89"/>
        <w:rPr>
          <w:del w:id="287" w:author="2023 Revisions to CCBHC Cost Report Instructions" w:date="2023-12-07T15:54:00Z"/>
        </w:rPr>
      </w:pPr>
      <w:del w:id="288" w:author="2023 Revisions to CCBHC Cost Report Instructions" w:date="2023-12-07T15:54:00Z">
        <w:r>
          <w:rPr>
            <w:spacing w:val="-2"/>
          </w:rPr>
          <w:delText>CONTENTS</w:delText>
        </w:r>
      </w:del>
    </w:p>
    <w:sdt>
      <w:sdtPr>
        <w:id w:val="666526878"/>
        <w:docPartObj>
          <w:docPartGallery w:val="Table of Contents"/>
          <w:docPartUnique/>
        </w:docPartObj>
      </w:sdtPr>
      <w:sdtEndPr/>
      <w:sdtContent>
        <w:p w14:paraId="2D62FC6B" w14:textId="77777777" w:rsidR="0059672E" w:rsidRDefault="0050054D">
          <w:pPr>
            <w:pStyle w:val="TOC1"/>
            <w:numPr>
              <w:ilvl w:val="0"/>
              <w:numId w:val="2"/>
            </w:numPr>
            <w:tabs>
              <w:tab w:val="left" w:pos="558"/>
              <w:tab w:val="left" w:leader="dot" w:pos="8717"/>
            </w:tabs>
            <w:spacing w:before="336"/>
            <w:ind w:left="558" w:hanging="358"/>
            <w:rPr>
              <w:del w:id="289" w:author="2023 Revisions to CCBHC Cost Report Instructions" w:date="2023-12-07T15:54:00Z"/>
            </w:rPr>
          </w:pPr>
          <w:del w:id="290" w:author="2023 Revisions to CCBHC Cost Report Instructions" w:date="2023-12-07T15:54:00Z">
            <w:r>
              <w:fldChar w:fldCharType="begin"/>
            </w:r>
            <w:r>
              <w:delInstrText>HYPERLINK \l "_bookmark0"</w:delInstrText>
            </w:r>
            <w:r>
              <w:fldChar w:fldCharType="separate"/>
            </w:r>
            <w:r>
              <w:delText>General</w:delText>
            </w:r>
            <w:r>
              <w:rPr>
                <w:spacing w:val="-6"/>
              </w:rPr>
              <w:delText xml:space="preserve"> </w:delText>
            </w:r>
            <w:r>
              <w:rPr>
                <w:spacing w:val="-2"/>
              </w:rPr>
              <w:delText>Instructions</w:delText>
            </w:r>
            <w:r>
              <w:tab/>
            </w:r>
            <w:r>
              <w:rPr>
                <w:spacing w:val="-10"/>
              </w:rPr>
              <w:delText>1</w:delText>
            </w:r>
            <w:r>
              <w:rPr>
                <w:spacing w:val="-10"/>
              </w:rPr>
              <w:fldChar w:fldCharType="end"/>
            </w:r>
          </w:del>
        </w:p>
        <w:p w14:paraId="497A6A4A" w14:textId="77777777" w:rsidR="0059672E" w:rsidRDefault="0050054D">
          <w:pPr>
            <w:pStyle w:val="TOC3"/>
            <w:tabs>
              <w:tab w:val="left" w:leader="dot" w:pos="8717"/>
            </w:tabs>
            <w:ind w:left="1107"/>
            <w:rPr>
              <w:del w:id="291" w:author="2023 Revisions to CCBHC Cost Report Instructions" w:date="2023-12-07T15:54:00Z"/>
            </w:rPr>
          </w:pPr>
          <w:del w:id="292" w:author="2023 Revisions to CCBHC Cost Report Instructions" w:date="2023-12-07T15:54:00Z">
            <w:r>
              <w:delText>─</w:delText>
            </w:r>
            <w:r>
              <w:rPr>
                <w:spacing w:val="46"/>
              </w:rPr>
              <w:delText xml:space="preserve"> </w:delText>
            </w:r>
            <w:r>
              <w:fldChar w:fldCharType="begin"/>
            </w:r>
            <w:r>
              <w:delInstrText>HYPERLINK \l "_bookmark1"</w:delInstrText>
            </w:r>
            <w:r>
              <w:fldChar w:fldCharType="separate"/>
            </w:r>
            <w:r>
              <w:rPr>
                <w:spacing w:val="-2"/>
              </w:rPr>
              <w:delText>Introduction</w:delText>
            </w:r>
            <w:r>
              <w:tab/>
            </w:r>
            <w:r>
              <w:rPr>
                <w:spacing w:val="-10"/>
              </w:rPr>
              <w:delText>1</w:delText>
            </w:r>
            <w:r>
              <w:rPr>
                <w:spacing w:val="-10"/>
              </w:rPr>
              <w:fldChar w:fldCharType="end"/>
            </w:r>
          </w:del>
        </w:p>
        <w:p w14:paraId="784C756B" w14:textId="77777777" w:rsidR="0059672E" w:rsidRDefault="0050054D">
          <w:pPr>
            <w:pStyle w:val="TOC3"/>
            <w:tabs>
              <w:tab w:val="left" w:leader="dot" w:pos="8717"/>
            </w:tabs>
            <w:spacing w:before="48"/>
            <w:ind w:left="1107"/>
            <w:rPr>
              <w:del w:id="293" w:author="2023 Revisions to CCBHC Cost Report Instructions" w:date="2023-12-07T15:54:00Z"/>
            </w:rPr>
          </w:pPr>
          <w:del w:id="294" w:author="2023 Revisions to CCBHC Cost Report Instructions" w:date="2023-12-07T15:54:00Z">
            <w:r>
              <w:delText>─</w:delText>
            </w:r>
            <w:r>
              <w:rPr>
                <w:spacing w:val="40"/>
              </w:rPr>
              <w:delText xml:space="preserve"> </w:delText>
            </w:r>
            <w:r>
              <w:fldChar w:fldCharType="begin"/>
            </w:r>
            <w:r>
              <w:delInstrText>HYPERLINK \l "_bookmark2"</w:delInstrText>
            </w:r>
            <w:r>
              <w:fldChar w:fldCharType="separate"/>
            </w:r>
            <w:r>
              <w:delText>Instructions</w:delText>
            </w:r>
            <w:r>
              <w:rPr>
                <w:spacing w:val="-7"/>
              </w:rPr>
              <w:delText xml:space="preserve"> </w:delText>
            </w:r>
            <w:r>
              <w:delText>for</w:delText>
            </w:r>
            <w:r>
              <w:rPr>
                <w:spacing w:val="-2"/>
              </w:rPr>
              <w:delText xml:space="preserve"> </w:delText>
            </w:r>
            <w:r>
              <w:delText>Completing</w:delText>
            </w:r>
            <w:r>
              <w:rPr>
                <w:spacing w:val="-3"/>
              </w:rPr>
              <w:delText xml:space="preserve"> </w:delText>
            </w:r>
            <w:r>
              <w:delText>the</w:delText>
            </w:r>
            <w:r>
              <w:rPr>
                <w:spacing w:val="-5"/>
              </w:rPr>
              <w:delText xml:space="preserve"> </w:delText>
            </w:r>
            <w:r>
              <w:delText>Cost</w:delText>
            </w:r>
            <w:r>
              <w:rPr>
                <w:spacing w:val="-3"/>
              </w:rPr>
              <w:delText xml:space="preserve"> </w:delText>
            </w:r>
            <w:r>
              <w:rPr>
                <w:spacing w:val="-2"/>
              </w:rPr>
              <w:delText>Report</w:delText>
            </w:r>
            <w:r>
              <w:tab/>
            </w:r>
            <w:r>
              <w:rPr>
                <w:spacing w:val="-10"/>
              </w:rPr>
              <w:delText>1</w:delText>
            </w:r>
            <w:r>
              <w:rPr>
                <w:spacing w:val="-10"/>
              </w:rPr>
              <w:fldChar w:fldCharType="end"/>
            </w:r>
          </w:del>
        </w:p>
        <w:p w14:paraId="2841703A" w14:textId="77777777" w:rsidR="0059672E" w:rsidRDefault="0050054D">
          <w:pPr>
            <w:pStyle w:val="TOC3"/>
            <w:tabs>
              <w:tab w:val="left" w:leader="dot" w:pos="8717"/>
            </w:tabs>
            <w:ind w:left="1107"/>
            <w:rPr>
              <w:del w:id="295" w:author="2023 Revisions to CCBHC Cost Report Instructions" w:date="2023-12-07T15:54:00Z"/>
            </w:rPr>
          </w:pPr>
          <w:del w:id="296" w:author="2023 Revisions to CCBHC Cost Report Instructions" w:date="2023-12-07T15:54:00Z">
            <w:r>
              <w:delText>─</w:delText>
            </w:r>
            <w:r>
              <w:rPr>
                <w:spacing w:val="40"/>
              </w:rPr>
              <w:delText xml:space="preserve"> </w:delText>
            </w:r>
            <w:r>
              <w:fldChar w:fldCharType="begin"/>
            </w:r>
            <w:r>
              <w:delInstrText>HYPERLINK \l "_bookmark3"</w:delInstrText>
            </w:r>
            <w:r>
              <w:fldChar w:fldCharType="separate"/>
            </w:r>
            <w:r>
              <w:delText>PRA</w:delText>
            </w:r>
            <w:r>
              <w:rPr>
                <w:spacing w:val="-3"/>
              </w:rPr>
              <w:delText xml:space="preserve"> </w:delText>
            </w:r>
            <w:r>
              <w:delText>Disclosure</w:delText>
            </w:r>
            <w:r>
              <w:rPr>
                <w:spacing w:val="-2"/>
              </w:rPr>
              <w:delText xml:space="preserve"> Statement</w:delText>
            </w:r>
            <w:r>
              <w:tab/>
            </w:r>
            <w:r>
              <w:rPr>
                <w:spacing w:val="-10"/>
              </w:rPr>
              <w:delText>3</w:delText>
            </w:r>
            <w:r>
              <w:rPr>
                <w:spacing w:val="-10"/>
              </w:rPr>
              <w:fldChar w:fldCharType="end"/>
            </w:r>
          </w:del>
        </w:p>
        <w:p w14:paraId="717B1957" w14:textId="77777777" w:rsidR="0059672E" w:rsidRDefault="0050054D">
          <w:pPr>
            <w:pStyle w:val="TOC1"/>
            <w:numPr>
              <w:ilvl w:val="0"/>
              <w:numId w:val="2"/>
            </w:numPr>
            <w:tabs>
              <w:tab w:val="left" w:pos="558"/>
              <w:tab w:val="left" w:leader="dot" w:pos="8717"/>
            </w:tabs>
            <w:ind w:left="558" w:hanging="358"/>
            <w:rPr>
              <w:del w:id="297" w:author="2023 Revisions to CCBHC Cost Report Instructions" w:date="2023-12-07T15:54:00Z"/>
            </w:rPr>
          </w:pPr>
          <w:del w:id="298" w:author="2023 Revisions to CCBHC Cost Report Instructions" w:date="2023-12-07T15:54:00Z">
            <w:r>
              <w:fldChar w:fldCharType="begin"/>
            </w:r>
            <w:r>
              <w:delInstrText>HYPERLINK \l "_bookmark4"</w:delInstrText>
            </w:r>
            <w:r>
              <w:fldChar w:fldCharType="separate"/>
            </w:r>
            <w:r>
              <w:delText>Provider</w:delText>
            </w:r>
            <w:r>
              <w:rPr>
                <w:spacing w:val="-7"/>
              </w:rPr>
              <w:delText xml:space="preserve"> </w:delText>
            </w:r>
            <w:r>
              <w:delText>Information</w:delText>
            </w:r>
            <w:r>
              <w:rPr>
                <w:spacing w:val="-9"/>
              </w:rPr>
              <w:delText xml:space="preserve"> </w:delText>
            </w:r>
            <w:r>
              <w:rPr>
                <w:spacing w:val="-5"/>
              </w:rPr>
              <w:delText>Tab</w:delText>
            </w:r>
            <w:r>
              <w:tab/>
            </w:r>
            <w:r>
              <w:rPr>
                <w:spacing w:val="-10"/>
              </w:rPr>
              <w:delText>4</w:delText>
            </w:r>
            <w:r>
              <w:rPr>
                <w:spacing w:val="-10"/>
              </w:rPr>
              <w:fldChar w:fldCharType="end"/>
            </w:r>
          </w:del>
        </w:p>
        <w:p w14:paraId="1A880842" w14:textId="77777777" w:rsidR="0059672E" w:rsidRDefault="0050054D">
          <w:pPr>
            <w:pStyle w:val="TOC2"/>
            <w:numPr>
              <w:ilvl w:val="1"/>
              <w:numId w:val="2"/>
            </w:numPr>
            <w:tabs>
              <w:tab w:val="left" w:pos="918"/>
              <w:tab w:val="left" w:leader="dot" w:pos="8717"/>
            </w:tabs>
            <w:ind w:left="918" w:hanging="272"/>
            <w:rPr>
              <w:del w:id="299" w:author="2023 Revisions to CCBHC Cost Report Instructions" w:date="2023-12-07T15:54:00Z"/>
            </w:rPr>
          </w:pPr>
          <w:del w:id="300" w:author="2023 Revisions to CCBHC Cost Report Instructions" w:date="2023-12-07T15:54:00Z">
            <w:r>
              <w:fldChar w:fldCharType="begin"/>
            </w:r>
            <w:r>
              <w:delInstrText>HYPERLINK \l "_bookmark5"</w:delInstrText>
            </w:r>
            <w:r>
              <w:fldChar w:fldCharType="separate"/>
            </w:r>
            <w:r>
              <w:delText>PART</w:delText>
            </w:r>
            <w:r>
              <w:rPr>
                <w:spacing w:val="-2"/>
              </w:rPr>
              <w:delText xml:space="preserve"> </w:delText>
            </w:r>
            <w:r>
              <w:delText>1</w:delText>
            </w:r>
            <w:r>
              <w:rPr>
                <w:spacing w:val="-5"/>
              </w:rPr>
              <w:delText xml:space="preserve"> </w:delText>
            </w:r>
            <w:r>
              <w:delText>–</w:delText>
            </w:r>
            <w:r>
              <w:rPr>
                <w:spacing w:val="-4"/>
              </w:rPr>
              <w:delText xml:space="preserve"> </w:delText>
            </w:r>
            <w:r>
              <w:delText>PROVIDER</w:delText>
            </w:r>
            <w:r>
              <w:rPr>
                <w:spacing w:val="-4"/>
              </w:rPr>
              <w:delText xml:space="preserve"> </w:delText>
            </w:r>
            <w:r>
              <w:delText>INFORMATION</w:delText>
            </w:r>
            <w:r>
              <w:rPr>
                <w:spacing w:val="-6"/>
              </w:rPr>
              <w:delText xml:space="preserve"> </w:delText>
            </w:r>
            <w:r>
              <w:rPr>
                <w:spacing w:val="-2"/>
              </w:rPr>
              <w:delText>(Consolidated)</w:delText>
            </w:r>
            <w:r>
              <w:tab/>
            </w:r>
            <w:r>
              <w:rPr>
                <w:spacing w:val="-10"/>
              </w:rPr>
              <w:delText>4</w:delText>
            </w:r>
            <w:r>
              <w:rPr>
                <w:spacing w:val="-10"/>
              </w:rPr>
              <w:fldChar w:fldCharType="end"/>
            </w:r>
          </w:del>
        </w:p>
        <w:p w14:paraId="6FB183F2" w14:textId="77777777" w:rsidR="0059672E" w:rsidRDefault="0050054D">
          <w:pPr>
            <w:pStyle w:val="TOC2"/>
            <w:numPr>
              <w:ilvl w:val="1"/>
              <w:numId w:val="2"/>
            </w:numPr>
            <w:tabs>
              <w:tab w:val="left" w:pos="917"/>
              <w:tab w:val="left" w:pos="1006"/>
              <w:tab w:val="left" w:leader="dot" w:pos="8717"/>
            </w:tabs>
            <w:spacing w:line="285" w:lineRule="auto"/>
            <w:ind w:right="507" w:hanging="361"/>
            <w:rPr>
              <w:del w:id="301" w:author="2023 Revisions to CCBHC Cost Report Instructions" w:date="2023-12-07T15:54:00Z"/>
            </w:rPr>
          </w:pPr>
          <w:del w:id="302" w:author="2023 Revisions to CCBHC Cost Report Instructions" w:date="2023-12-07T15:54:00Z">
            <w:r>
              <w:fldChar w:fldCharType="begin"/>
            </w:r>
            <w:r>
              <w:delInstrText>HYPERLINK \l "_bookmark6"</w:delInstrText>
            </w:r>
            <w:r>
              <w:fldChar w:fldCharType="separate"/>
            </w:r>
            <w:r>
              <w:delText>PART</w:delText>
            </w:r>
            <w:r>
              <w:rPr>
                <w:spacing w:val="-1"/>
              </w:rPr>
              <w:delText xml:space="preserve"> </w:delText>
            </w:r>
            <w:r>
              <w:delText>2</w:delText>
            </w:r>
            <w:r>
              <w:rPr>
                <w:spacing w:val="-6"/>
              </w:rPr>
              <w:delText xml:space="preserve"> </w:delText>
            </w:r>
            <w:r>
              <w:delText>–</w:delText>
            </w:r>
            <w:r>
              <w:rPr>
                <w:spacing w:val="-4"/>
              </w:rPr>
              <w:delText xml:space="preserve"> </w:delText>
            </w:r>
            <w:r>
              <w:delText>PROVIDER</w:delText>
            </w:r>
            <w:r>
              <w:rPr>
                <w:spacing w:val="-4"/>
              </w:rPr>
              <w:delText xml:space="preserve"> </w:delText>
            </w:r>
            <w:r>
              <w:delText>INFORMATION</w:delText>
            </w:r>
            <w:r>
              <w:rPr>
                <w:spacing w:val="-7"/>
              </w:rPr>
              <w:delText xml:space="preserve"> </w:delText>
            </w:r>
            <w:r>
              <w:delText>FOR</w:delText>
            </w:r>
            <w:r>
              <w:rPr>
                <w:spacing w:val="-7"/>
              </w:rPr>
              <w:delText xml:space="preserve"> </w:delText>
            </w:r>
            <w:r>
              <w:delText>CLINICS</w:delText>
            </w:r>
            <w:r>
              <w:rPr>
                <w:spacing w:val="-4"/>
              </w:rPr>
              <w:delText xml:space="preserve"> </w:delText>
            </w:r>
            <w:r>
              <w:delText>FILING</w:delText>
            </w:r>
            <w:r>
              <w:rPr>
                <w:spacing w:val="-4"/>
              </w:rPr>
              <w:delText xml:space="preserve"> </w:delText>
            </w:r>
            <w:r>
              <w:delText>UNDER</w:delText>
            </w:r>
            <w:r>
              <w:rPr>
                <w:spacing w:val="-4"/>
              </w:rPr>
              <w:delText xml:space="preserve"> </w:delText>
            </w:r>
            <w:r>
              <w:delText>CONSOLIDATED</w:delText>
            </w:r>
            <w:r>
              <w:fldChar w:fldCharType="end"/>
            </w:r>
            <w:r>
              <w:delText xml:space="preserve"> </w:delText>
            </w:r>
            <w:r>
              <w:fldChar w:fldCharType="begin"/>
            </w:r>
            <w:r>
              <w:delInstrText>HYPERLINK \l "_bookmark6"</w:delInstrText>
            </w:r>
            <w:r>
              <w:fldChar w:fldCharType="separate"/>
            </w:r>
            <w:r>
              <w:delText>COST REPORTING</w:delText>
            </w:r>
            <w:r>
              <w:tab/>
            </w:r>
            <w:r>
              <w:rPr>
                <w:spacing w:val="-10"/>
              </w:rPr>
              <w:delText>6</w:delText>
            </w:r>
            <w:r>
              <w:rPr>
                <w:spacing w:val="-10"/>
              </w:rPr>
              <w:fldChar w:fldCharType="end"/>
            </w:r>
          </w:del>
        </w:p>
        <w:p w14:paraId="081FCF0F" w14:textId="77777777" w:rsidR="0059672E" w:rsidRDefault="0050054D">
          <w:pPr>
            <w:pStyle w:val="TOC1"/>
            <w:numPr>
              <w:ilvl w:val="0"/>
              <w:numId w:val="2"/>
            </w:numPr>
            <w:tabs>
              <w:tab w:val="left" w:pos="557"/>
              <w:tab w:val="left" w:leader="dot" w:pos="8717"/>
            </w:tabs>
            <w:spacing w:before="298"/>
            <w:ind w:left="557" w:hanging="358"/>
            <w:rPr>
              <w:del w:id="303" w:author="2023 Revisions to CCBHC Cost Report Instructions" w:date="2023-12-07T15:54:00Z"/>
            </w:rPr>
          </w:pPr>
          <w:del w:id="304" w:author="2023 Revisions to CCBHC Cost Report Instructions" w:date="2023-12-07T15:54:00Z">
            <w:r>
              <w:fldChar w:fldCharType="begin"/>
            </w:r>
            <w:r>
              <w:delInstrText>HYPERLINK \l "_bookmark7"</w:delInstrText>
            </w:r>
            <w:r>
              <w:fldChar w:fldCharType="separate"/>
            </w:r>
            <w:r>
              <w:delText>Trial</w:delText>
            </w:r>
            <w:r>
              <w:rPr>
                <w:spacing w:val="-5"/>
              </w:rPr>
              <w:delText xml:space="preserve"> </w:delText>
            </w:r>
            <w:r>
              <w:delText>Balance</w:delText>
            </w:r>
            <w:r>
              <w:rPr>
                <w:spacing w:val="-7"/>
              </w:rPr>
              <w:delText xml:space="preserve"> </w:delText>
            </w:r>
            <w:r>
              <w:rPr>
                <w:spacing w:val="-5"/>
              </w:rPr>
              <w:delText>Tab</w:delText>
            </w:r>
            <w:r>
              <w:tab/>
            </w:r>
            <w:r>
              <w:rPr>
                <w:spacing w:val="-10"/>
              </w:rPr>
              <w:delText>8</w:delText>
            </w:r>
            <w:r>
              <w:rPr>
                <w:spacing w:val="-10"/>
              </w:rPr>
              <w:fldChar w:fldCharType="end"/>
            </w:r>
          </w:del>
        </w:p>
        <w:p w14:paraId="4757148B" w14:textId="77777777" w:rsidR="0059672E" w:rsidRDefault="0050054D">
          <w:pPr>
            <w:pStyle w:val="TOC2"/>
            <w:numPr>
              <w:ilvl w:val="1"/>
              <w:numId w:val="2"/>
            </w:numPr>
            <w:tabs>
              <w:tab w:val="left" w:pos="917"/>
              <w:tab w:val="left" w:leader="dot" w:pos="8716"/>
            </w:tabs>
            <w:ind w:left="917" w:hanging="272"/>
            <w:rPr>
              <w:del w:id="305" w:author="2023 Revisions to CCBHC Cost Report Instructions" w:date="2023-12-07T15:54:00Z"/>
            </w:rPr>
          </w:pPr>
          <w:del w:id="306" w:author="2023 Revisions to CCBHC Cost Report Instructions" w:date="2023-12-07T15:54:00Z">
            <w:r>
              <w:fldChar w:fldCharType="begin"/>
            </w:r>
            <w:r>
              <w:delInstrText>HYPERLINK \l "_bookmark8"</w:delInstrText>
            </w:r>
            <w:r>
              <w:fldChar w:fldCharType="separate"/>
            </w:r>
            <w:r>
              <w:delText>PART</w:delText>
            </w:r>
            <w:r>
              <w:rPr>
                <w:spacing w:val="-2"/>
              </w:rPr>
              <w:delText xml:space="preserve"> </w:delText>
            </w:r>
            <w:r>
              <w:delText>1</w:delText>
            </w:r>
            <w:r>
              <w:rPr>
                <w:spacing w:val="-6"/>
              </w:rPr>
              <w:delText xml:space="preserve"> </w:delText>
            </w:r>
            <w:r>
              <w:delText>–</w:delText>
            </w:r>
            <w:r>
              <w:rPr>
                <w:spacing w:val="-5"/>
              </w:rPr>
              <w:delText xml:space="preserve"> </w:delText>
            </w:r>
            <w:r>
              <w:delText>DIRECT</w:delText>
            </w:r>
            <w:r>
              <w:rPr>
                <w:spacing w:val="-1"/>
              </w:rPr>
              <w:delText xml:space="preserve"> </w:delText>
            </w:r>
            <w:r>
              <w:delText>CCBHC</w:delText>
            </w:r>
            <w:r>
              <w:rPr>
                <w:spacing w:val="-4"/>
              </w:rPr>
              <w:delText xml:space="preserve"> </w:delText>
            </w:r>
            <w:r>
              <w:rPr>
                <w:spacing w:val="-2"/>
              </w:rPr>
              <w:delText>EXPENSES</w:delText>
            </w:r>
            <w:r>
              <w:tab/>
            </w:r>
            <w:r>
              <w:rPr>
                <w:spacing w:val="-10"/>
              </w:rPr>
              <w:delText>8</w:delText>
            </w:r>
            <w:r>
              <w:rPr>
                <w:spacing w:val="-10"/>
              </w:rPr>
              <w:fldChar w:fldCharType="end"/>
            </w:r>
          </w:del>
        </w:p>
        <w:p w14:paraId="72BBE4C5" w14:textId="77777777" w:rsidR="0059672E" w:rsidRDefault="0050054D">
          <w:pPr>
            <w:pStyle w:val="TOC3"/>
            <w:tabs>
              <w:tab w:val="left" w:leader="dot" w:pos="8716"/>
            </w:tabs>
            <w:rPr>
              <w:del w:id="307" w:author="2023 Revisions to CCBHC Cost Report Instructions" w:date="2023-12-07T15:54:00Z"/>
            </w:rPr>
          </w:pPr>
          <w:del w:id="308" w:author="2023 Revisions to CCBHC Cost Report Instructions" w:date="2023-12-07T15:54:00Z">
            <w:r>
              <w:delText>─</w:delText>
            </w:r>
            <w:r>
              <w:rPr>
                <w:spacing w:val="42"/>
              </w:rPr>
              <w:delText xml:space="preserve"> </w:delText>
            </w:r>
            <w:r>
              <w:fldChar w:fldCharType="begin"/>
            </w:r>
            <w:r>
              <w:delInstrText>HYPERLINK \l "_bookmark9"</w:delInstrText>
            </w:r>
            <w:r>
              <w:fldChar w:fldCharType="separate"/>
            </w:r>
            <w:r>
              <w:delText>Column</w:delText>
            </w:r>
            <w:r>
              <w:rPr>
                <w:spacing w:val="-2"/>
              </w:rPr>
              <w:delText xml:space="preserve"> Descriptions</w:delText>
            </w:r>
            <w:r>
              <w:tab/>
            </w:r>
            <w:r>
              <w:rPr>
                <w:spacing w:val="-10"/>
              </w:rPr>
              <w:delText>8</w:delText>
            </w:r>
            <w:r>
              <w:rPr>
                <w:spacing w:val="-10"/>
              </w:rPr>
              <w:fldChar w:fldCharType="end"/>
            </w:r>
          </w:del>
        </w:p>
        <w:p w14:paraId="2D445653" w14:textId="77777777" w:rsidR="0059672E" w:rsidRDefault="0050054D">
          <w:pPr>
            <w:pStyle w:val="TOC3"/>
            <w:tabs>
              <w:tab w:val="left" w:leader="dot" w:pos="8716"/>
            </w:tabs>
            <w:rPr>
              <w:del w:id="309" w:author="2023 Revisions to CCBHC Cost Report Instructions" w:date="2023-12-07T15:54:00Z"/>
            </w:rPr>
          </w:pPr>
          <w:del w:id="310" w:author="2023 Revisions to CCBHC Cost Report Instructions" w:date="2023-12-07T15:54:00Z">
            <w:r>
              <w:delText>─</w:delText>
            </w:r>
            <w:r>
              <w:rPr>
                <w:spacing w:val="43"/>
              </w:rPr>
              <w:delText xml:space="preserve"> </w:delText>
            </w:r>
            <w:r>
              <w:fldChar w:fldCharType="begin"/>
            </w:r>
            <w:r>
              <w:delInstrText>HYPERLINK \l "_bookmark10"</w:delInstrText>
            </w:r>
            <w:r>
              <w:fldChar w:fldCharType="separate"/>
            </w:r>
            <w:r>
              <w:delText>Line</w:delText>
            </w:r>
            <w:r>
              <w:rPr>
                <w:spacing w:val="-1"/>
              </w:rPr>
              <w:delText xml:space="preserve"> </w:delText>
            </w:r>
            <w:r>
              <w:rPr>
                <w:spacing w:val="-2"/>
              </w:rPr>
              <w:delText>Descriptions</w:delText>
            </w:r>
            <w:r>
              <w:tab/>
            </w:r>
            <w:r>
              <w:rPr>
                <w:spacing w:val="-10"/>
              </w:rPr>
              <w:delText>9</w:delText>
            </w:r>
            <w:r>
              <w:rPr>
                <w:spacing w:val="-10"/>
              </w:rPr>
              <w:fldChar w:fldCharType="end"/>
            </w:r>
          </w:del>
        </w:p>
        <w:p w14:paraId="31B07243" w14:textId="77777777" w:rsidR="0059672E" w:rsidRDefault="0050054D">
          <w:pPr>
            <w:pStyle w:val="TOC2"/>
            <w:numPr>
              <w:ilvl w:val="1"/>
              <w:numId w:val="2"/>
            </w:numPr>
            <w:tabs>
              <w:tab w:val="left" w:pos="917"/>
              <w:tab w:val="left" w:leader="dot" w:pos="8716"/>
            </w:tabs>
            <w:ind w:left="917" w:hanging="272"/>
            <w:rPr>
              <w:del w:id="311" w:author="2023 Revisions to CCBHC Cost Report Instructions" w:date="2023-12-07T15:54:00Z"/>
            </w:rPr>
          </w:pPr>
          <w:del w:id="312" w:author="2023 Revisions to CCBHC Cost Report Instructions" w:date="2023-12-07T15:54:00Z">
            <w:r>
              <w:fldChar w:fldCharType="begin"/>
            </w:r>
            <w:r>
              <w:delInstrText>HYPERLINK \l "_bookmark11"</w:delInstrText>
            </w:r>
            <w:r>
              <w:fldChar w:fldCharType="separate"/>
            </w:r>
            <w:r>
              <w:delText>PART 2</w:delText>
            </w:r>
            <w:r>
              <w:rPr>
                <w:spacing w:val="-5"/>
              </w:rPr>
              <w:delText xml:space="preserve"> </w:delText>
            </w:r>
            <w:r>
              <w:delText>–</w:delText>
            </w:r>
            <w:r>
              <w:rPr>
                <w:spacing w:val="-5"/>
              </w:rPr>
              <w:delText xml:space="preserve"> </w:delText>
            </w:r>
            <w:r>
              <w:delText>INDIRECT</w:delText>
            </w:r>
            <w:r>
              <w:rPr>
                <w:spacing w:val="-2"/>
              </w:rPr>
              <w:delText xml:space="preserve"> </w:delText>
            </w:r>
            <w:r>
              <w:rPr>
                <w:spacing w:val="-4"/>
              </w:rPr>
              <w:delText>COSTS</w:delText>
            </w:r>
            <w:r>
              <w:tab/>
            </w:r>
            <w:r>
              <w:rPr>
                <w:spacing w:val="-10"/>
              </w:rPr>
              <w:delText>9</w:delText>
            </w:r>
            <w:r>
              <w:rPr>
                <w:spacing w:val="-10"/>
              </w:rPr>
              <w:fldChar w:fldCharType="end"/>
            </w:r>
          </w:del>
        </w:p>
        <w:p w14:paraId="591C5273" w14:textId="77777777" w:rsidR="0059672E" w:rsidRDefault="0050054D">
          <w:pPr>
            <w:pStyle w:val="TOC2"/>
            <w:numPr>
              <w:ilvl w:val="1"/>
              <w:numId w:val="2"/>
            </w:numPr>
            <w:tabs>
              <w:tab w:val="left" w:pos="917"/>
              <w:tab w:val="left" w:leader="dot" w:pos="8594"/>
            </w:tabs>
            <w:ind w:left="917" w:hanging="272"/>
            <w:rPr>
              <w:del w:id="313" w:author="2023 Revisions to CCBHC Cost Report Instructions" w:date="2023-12-07T15:54:00Z"/>
            </w:rPr>
          </w:pPr>
          <w:del w:id="314" w:author="2023 Revisions to CCBHC Cost Report Instructions" w:date="2023-12-07T15:54:00Z">
            <w:r>
              <w:fldChar w:fldCharType="begin"/>
            </w:r>
            <w:r>
              <w:delInstrText>HYPERLINK \l "_bookmark12"</w:delInstrText>
            </w:r>
            <w:r>
              <w:fldChar w:fldCharType="separate"/>
            </w:r>
            <w:r>
              <w:delText>PART</w:delText>
            </w:r>
            <w:r>
              <w:rPr>
                <w:spacing w:val="-4"/>
              </w:rPr>
              <w:delText xml:space="preserve"> </w:delText>
            </w:r>
            <w:r>
              <w:delText>3</w:delText>
            </w:r>
            <w:r>
              <w:rPr>
                <w:spacing w:val="-7"/>
              </w:rPr>
              <w:delText xml:space="preserve"> </w:delText>
            </w:r>
            <w:r>
              <w:delText>–</w:delText>
            </w:r>
            <w:r>
              <w:rPr>
                <w:spacing w:val="-4"/>
              </w:rPr>
              <w:delText xml:space="preserve"> </w:delText>
            </w:r>
            <w:r>
              <w:delText>DIRECT</w:delText>
            </w:r>
            <w:r>
              <w:rPr>
                <w:spacing w:val="-2"/>
              </w:rPr>
              <w:delText xml:space="preserve"> </w:delText>
            </w:r>
            <w:r>
              <w:delText>COSTS</w:delText>
            </w:r>
            <w:r>
              <w:rPr>
                <w:spacing w:val="-4"/>
              </w:rPr>
              <w:delText xml:space="preserve"> </w:delText>
            </w:r>
            <w:r>
              <w:delText>FOR</w:delText>
            </w:r>
            <w:r>
              <w:rPr>
                <w:spacing w:val="-5"/>
              </w:rPr>
              <w:delText xml:space="preserve"> </w:delText>
            </w:r>
            <w:r>
              <w:delText>NON-CCBHC</w:delText>
            </w:r>
            <w:r>
              <w:rPr>
                <w:spacing w:val="-4"/>
              </w:rPr>
              <w:delText xml:space="preserve"> </w:delText>
            </w:r>
            <w:r>
              <w:rPr>
                <w:spacing w:val="-2"/>
              </w:rPr>
              <w:delText>SERVICES</w:delText>
            </w:r>
            <w:r>
              <w:tab/>
            </w:r>
            <w:r>
              <w:rPr>
                <w:spacing w:val="-5"/>
              </w:rPr>
              <w:delText>10</w:delText>
            </w:r>
            <w:r>
              <w:rPr>
                <w:spacing w:val="-5"/>
              </w:rPr>
              <w:fldChar w:fldCharType="end"/>
            </w:r>
          </w:del>
        </w:p>
        <w:p w14:paraId="2E93E503" w14:textId="77777777" w:rsidR="0059672E" w:rsidRDefault="0050054D">
          <w:pPr>
            <w:pStyle w:val="TOC1"/>
            <w:numPr>
              <w:ilvl w:val="0"/>
              <w:numId w:val="2"/>
            </w:numPr>
            <w:tabs>
              <w:tab w:val="left" w:pos="557"/>
              <w:tab w:val="left" w:leader="dot" w:pos="8594"/>
            </w:tabs>
            <w:ind w:left="557" w:hanging="358"/>
            <w:rPr>
              <w:del w:id="315" w:author="2023 Revisions to CCBHC Cost Report Instructions" w:date="2023-12-07T15:54:00Z"/>
            </w:rPr>
          </w:pPr>
          <w:del w:id="316" w:author="2023 Revisions to CCBHC Cost Report Instructions" w:date="2023-12-07T15:54:00Z">
            <w:r>
              <w:fldChar w:fldCharType="begin"/>
            </w:r>
            <w:r>
              <w:delInstrText>HYPERLINK \l "_bookmark13"</w:delInstrText>
            </w:r>
            <w:r>
              <w:fldChar w:fldCharType="separate"/>
            </w:r>
            <w:r>
              <w:delText>Trial</w:delText>
            </w:r>
            <w:r>
              <w:rPr>
                <w:spacing w:val="-8"/>
              </w:rPr>
              <w:delText xml:space="preserve"> </w:delText>
            </w:r>
            <w:r>
              <w:delText>Balance</w:delText>
            </w:r>
            <w:r>
              <w:rPr>
                <w:spacing w:val="-9"/>
              </w:rPr>
              <w:delText xml:space="preserve"> </w:delText>
            </w:r>
            <w:r>
              <w:delText>Reclassifications</w:delText>
            </w:r>
            <w:r>
              <w:rPr>
                <w:spacing w:val="-8"/>
              </w:rPr>
              <w:delText xml:space="preserve"> </w:delText>
            </w:r>
            <w:r>
              <w:rPr>
                <w:spacing w:val="-5"/>
              </w:rPr>
              <w:delText>Tab</w:delText>
            </w:r>
            <w:r>
              <w:tab/>
            </w:r>
            <w:r>
              <w:rPr>
                <w:spacing w:val="-5"/>
              </w:rPr>
              <w:delText>11</w:delText>
            </w:r>
            <w:r>
              <w:rPr>
                <w:spacing w:val="-5"/>
              </w:rPr>
              <w:fldChar w:fldCharType="end"/>
            </w:r>
          </w:del>
        </w:p>
        <w:p w14:paraId="7AC578C1" w14:textId="77777777" w:rsidR="0059672E" w:rsidRDefault="0050054D">
          <w:pPr>
            <w:pStyle w:val="TOC1"/>
            <w:numPr>
              <w:ilvl w:val="0"/>
              <w:numId w:val="2"/>
            </w:numPr>
            <w:tabs>
              <w:tab w:val="left" w:pos="556"/>
              <w:tab w:val="left" w:leader="dot" w:pos="8593"/>
            </w:tabs>
            <w:ind w:left="556" w:hanging="358"/>
            <w:rPr>
              <w:del w:id="317" w:author="2023 Revisions to CCBHC Cost Report Instructions" w:date="2023-12-07T15:54:00Z"/>
            </w:rPr>
          </w:pPr>
          <w:del w:id="318" w:author="2023 Revisions to CCBHC Cost Report Instructions" w:date="2023-12-07T15:54:00Z">
            <w:r>
              <w:fldChar w:fldCharType="begin"/>
            </w:r>
            <w:r>
              <w:delInstrText>HYPERLINK \l "_bookmark14"</w:delInstrText>
            </w:r>
            <w:r>
              <w:fldChar w:fldCharType="separate"/>
            </w:r>
            <w:r>
              <w:delText>Trial</w:delText>
            </w:r>
            <w:r>
              <w:rPr>
                <w:spacing w:val="-7"/>
              </w:rPr>
              <w:delText xml:space="preserve"> </w:delText>
            </w:r>
            <w:r>
              <w:delText>Balance</w:delText>
            </w:r>
            <w:r>
              <w:rPr>
                <w:spacing w:val="-8"/>
              </w:rPr>
              <w:delText xml:space="preserve"> </w:delText>
            </w:r>
            <w:r>
              <w:delText>Adjustments</w:delText>
            </w:r>
            <w:r>
              <w:rPr>
                <w:spacing w:val="-7"/>
              </w:rPr>
              <w:delText xml:space="preserve"> </w:delText>
            </w:r>
            <w:r>
              <w:rPr>
                <w:spacing w:val="-5"/>
              </w:rPr>
              <w:delText>Tab</w:delText>
            </w:r>
            <w:r>
              <w:tab/>
            </w:r>
            <w:r>
              <w:rPr>
                <w:spacing w:val="-5"/>
              </w:rPr>
              <w:delText>12</w:delText>
            </w:r>
            <w:r>
              <w:rPr>
                <w:spacing w:val="-5"/>
              </w:rPr>
              <w:fldChar w:fldCharType="end"/>
            </w:r>
          </w:del>
        </w:p>
        <w:p w14:paraId="04B68E0F" w14:textId="77777777" w:rsidR="0059672E" w:rsidRDefault="0050054D">
          <w:pPr>
            <w:pStyle w:val="TOC3"/>
            <w:tabs>
              <w:tab w:val="left" w:leader="dot" w:pos="8593"/>
            </w:tabs>
            <w:ind w:left="1105"/>
            <w:rPr>
              <w:del w:id="319" w:author="2023 Revisions to CCBHC Cost Report Instructions" w:date="2023-12-07T15:54:00Z"/>
            </w:rPr>
          </w:pPr>
          <w:del w:id="320" w:author="2023 Revisions to CCBHC Cost Report Instructions" w:date="2023-12-07T15:54:00Z">
            <w:r>
              <w:delText>─</w:delText>
            </w:r>
            <w:r>
              <w:rPr>
                <w:spacing w:val="41"/>
              </w:rPr>
              <w:delText xml:space="preserve"> </w:delText>
            </w:r>
            <w:r>
              <w:fldChar w:fldCharType="begin"/>
            </w:r>
            <w:r>
              <w:delInstrText>HYPERLINK \l "_bookmark15"</w:delInstrText>
            </w:r>
            <w:r>
              <w:fldChar w:fldCharType="separate"/>
            </w:r>
            <w:r>
              <w:delText>Certain</w:delText>
            </w:r>
            <w:r>
              <w:rPr>
                <w:spacing w:val="-2"/>
              </w:rPr>
              <w:delText xml:space="preserve"> </w:delText>
            </w:r>
            <w:r>
              <w:delText>Line</w:delText>
            </w:r>
            <w:r>
              <w:rPr>
                <w:spacing w:val="-2"/>
              </w:rPr>
              <w:delText xml:space="preserve"> Descriptions</w:delText>
            </w:r>
            <w:r>
              <w:tab/>
            </w:r>
            <w:r>
              <w:rPr>
                <w:spacing w:val="-5"/>
              </w:rPr>
              <w:delText>12</w:delText>
            </w:r>
            <w:r>
              <w:rPr>
                <w:spacing w:val="-5"/>
              </w:rPr>
              <w:fldChar w:fldCharType="end"/>
            </w:r>
          </w:del>
        </w:p>
        <w:p w14:paraId="6A74985C" w14:textId="77777777" w:rsidR="0059672E" w:rsidRDefault="0050054D">
          <w:pPr>
            <w:pStyle w:val="TOC2"/>
            <w:numPr>
              <w:ilvl w:val="1"/>
              <w:numId w:val="2"/>
            </w:numPr>
            <w:tabs>
              <w:tab w:val="left" w:pos="917"/>
              <w:tab w:val="left" w:leader="dot" w:pos="8594"/>
            </w:tabs>
            <w:ind w:left="917" w:hanging="272"/>
            <w:rPr>
              <w:del w:id="321" w:author="2023 Revisions to CCBHC Cost Report Instructions" w:date="2023-12-07T15:54:00Z"/>
            </w:rPr>
          </w:pPr>
          <w:del w:id="322" w:author="2023 Revisions to CCBHC Cost Report Instructions" w:date="2023-12-07T15:54:00Z">
            <w:r>
              <w:fldChar w:fldCharType="begin"/>
            </w:r>
            <w:r>
              <w:delInstrText xml:space="preserve">HYPERLINK \l </w:delInstrText>
            </w:r>
            <w:r>
              <w:delInstrText>"_bookmark16"</w:delInstrText>
            </w:r>
            <w:r>
              <w:fldChar w:fldCharType="separate"/>
            </w:r>
            <w:r>
              <w:delText>PART</w:delText>
            </w:r>
            <w:r>
              <w:rPr>
                <w:spacing w:val="-1"/>
              </w:rPr>
              <w:delText xml:space="preserve"> </w:delText>
            </w:r>
            <w:r>
              <w:delText>1</w:delText>
            </w:r>
            <w:r>
              <w:rPr>
                <w:spacing w:val="-5"/>
              </w:rPr>
              <w:delText xml:space="preserve"> </w:delText>
            </w:r>
            <w:r>
              <w:delText>–</w:delText>
            </w:r>
            <w:r>
              <w:rPr>
                <w:spacing w:val="-3"/>
              </w:rPr>
              <w:delText xml:space="preserve"> </w:delText>
            </w:r>
            <w:r>
              <w:delText>COMMON</w:delText>
            </w:r>
            <w:r>
              <w:rPr>
                <w:spacing w:val="-2"/>
              </w:rPr>
              <w:delText xml:space="preserve"> ADJUSTMENTS</w:delText>
            </w:r>
            <w:r>
              <w:tab/>
            </w:r>
            <w:r>
              <w:rPr>
                <w:spacing w:val="-5"/>
              </w:rPr>
              <w:delText>12</w:delText>
            </w:r>
            <w:r>
              <w:rPr>
                <w:spacing w:val="-5"/>
              </w:rPr>
              <w:fldChar w:fldCharType="end"/>
            </w:r>
          </w:del>
        </w:p>
        <w:p w14:paraId="1605E322" w14:textId="77777777" w:rsidR="0059672E" w:rsidRDefault="0050054D">
          <w:pPr>
            <w:pStyle w:val="TOC2"/>
            <w:numPr>
              <w:ilvl w:val="1"/>
              <w:numId w:val="2"/>
            </w:numPr>
            <w:tabs>
              <w:tab w:val="left" w:pos="917"/>
              <w:tab w:val="left" w:leader="dot" w:pos="8594"/>
            </w:tabs>
            <w:ind w:left="917" w:hanging="272"/>
            <w:rPr>
              <w:del w:id="323" w:author="2023 Revisions to CCBHC Cost Report Instructions" w:date="2023-12-07T15:54:00Z"/>
            </w:rPr>
          </w:pPr>
          <w:del w:id="324" w:author="2023 Revisions to CCBHC Cost Report Instructions" w:date="2023-12-07T15:54:00Z">
            <w:r>
              <w:fldChar w:fldCharType="begin"/>
            </w:r>
            <w:r>
              <w:delInstrText>HYPERLINK \l "_bookmark17"</w:delInstrText>
            </w:r>
            <w:r>
              <w:fldChar w:fldCharType="separate"/>
            </w:r>
            <w:r>
              <w:delText>PART 2</w:delText>
            </w:r>
            <w:r>
              <w:rPr>
                <w:spacing w:val="-4"/>
              </w:rPr>
              <w:delText xml:space="preserve"> </w:delText>
            </w:r>
            <w:r>
              <w:delText>–</w:delText>
            </w:r>
            <w:r>
              <w:rPr>
                <w:spacing w:val="-2"/>
              </w:rPr>
              <w:delText xml:space="preserve"> </w:delText>
            </w:r>
            <w:r>
              <w:delText>COSTS</w:delText>
            </w:r>
            <w:r>
              <w:rPr>
                <w:spacing w:val="-4"/>
              </w:rPr>
              <w:delText xml:space="preserve"> </w:delText>
            </w:r>
            <w:r>
              <w:delText>NOT</w:delText>
            </w:r>
            <w:r>
              <w:rPr>
                <w:spacing w:val="-4"/>
              </w:rPr>
              <w:delText xml:space="preserve"> </w:delText>
            </w:r>
            <w:r>
              <w:rPr>
                <w:spacing w:val="-2"/>
              </w:rPr>
              <w:delText>ALLOWED</w:delText>
            </w:r>
            <w:r>
              <w:tab/>
            </w:r>
            <w:r>
              <w:rPr>
                <w:spacing w:val="-5"/>
              </w:rPr>
              <w:delText>13</w:delText>
            </w:r>
            <w:r>
              <w:rPr>
                <w:spacing w:val="-5"/>
              </w:rPr>
              <w:fldChar w:fldCharType="end"/>
            </w:r>
          </w:del>
        </w:p>
        <w:p w14:paraId="7AE73D6E" w14:textId="77777777" w:rsidR="0059672E" w:rsidRDefault="0050054D">
          <w:pPr>
            <w:pStyle w:val="TOC1"/>
            <w:numPr>
              <w:ilvl w:val="0"/>
              <w:numId w:val="2"/>
            </w:numPr>
            <w:tabs>
              <w:tab w:val="left" w:pos="557"/>
              <w:tab w:val="left" w:leader="dot" w:pos="8594"/>
            </w:tabs>
            <w:ind w:left="557" w:hanging="358"/>
            <w:rPr>
              <w:del w:id="325" w:author="2023 Revisions to CCBHC Cost Report Instructions" w:date="2023-12-07T15:54:00Z"/>
            </w:rPr>
          </w:pPr>
          <w:del w:id="326" w:author="2023 Revisions to CCBHC Cost Report Instructions" w:date="2023-12-07T15:54:00Z">
            <w:r>
              <w:fldChar w:fldCharType="begin"/>
            </w:r>
            <w:r>
              <w:delInstrText>HYPERLINK \l "_bookmark18"</w:delInstrText>
            </w:r>
            <w:r>
              <w:fldChar w:fldCharType="separate"/>
            </w:r>
            <w:r>
              <w:delText>Anticipated</w:delText>
            </w:r>
            <w:r>
              <w:rPr>
                <w:spacing w:val="-7"/>
              </w:rPr>
              <w:delText xml:space="preserve"> </w:delText>
            </w:r>
            <w:r>
              <w:delText>Costs</w:delText>
            </w:r>
            <w:r>
              <w:rPr>
                <w:spacing w:val="-7"/>
              </w:rPr>
              <w:delText xml:space="preserve"> </w:delText>
            </w:r>
            <w:r>
              <w:rPr>
                <w:spacing w:val="-5"/>
              </w:rPr>
              <w:delText>Tab</w:delText>
            </w:r>
            <w:r>
              <w:tab/>
            </w:r>
            <w:r>
              <w:rPr>
                <w:spacing w:val="-5"/>
              </w:rPr>
              <w:delText>14</w:delText>
            </w:r>
            <w:r>
              <w:rPr>
                <w:spacing w:val="-5"/>
              </w:rPr>
              <w:fldChar w:fldCharType="end"/>
            </w:r>
          </w:del>
        </w:p>
        <w:p w14:paraId="142C9A00" w14:textId="77777777" w:rsidR="0059672E" w:rsidRDefault="0050054D">
          <w:pPr>
            <w:pStyle w:val="TOC3"/>
            <w:tabs>
              <w:tab w:val="left" w:leader="dot" w:pos="8594"/>
            </w:tabs>
            <w:rPr>
              <w:del w:id="327" w:author="2023 Revisions to CCBHC Cost Report Instructions" w:date="2023-12-07T15:54:00Z"/>
            </w:rPr>
          </w:pPr>
          <w:del w:id="328" w:author="2023 Revisions to CCBHC Cost Report Instructions" w:date="2023-12-07T15:54:00Z">
            <w:r>
              <w:delText>─</w:delText>
            </w:r>
            <w:r>
              <w:rPr>
                <w:spacing w:val="42"/>
              </w:rPr>
              <w:delText xml:space="preserve"> </w:delText>
            </w:r>
            <w:r>
              <w:fldChar w:fldCharType="begin"/>
            </w:r>
            <w:r>
              <w:delInstrText>HYPERLINK \l "_bookmark19"</w:delInstrText>
            </w:r>
            <w:r>
              <w:fldChar w:fldCharType="separate"/>
            </w:r>
            <w:r>
              <w:delText>Column</w:delText>
            </w:r>
            <w:r>
              <w:rPr>
                <w:spacing w:val="-2"/>
              </w:rPr>
              <w:delText xml:space="preserve"> Descriptions</w:delText>
            </w:r>
            <w:r>
              <w:tab/>
            </w:r>
            <w:r>
              <w:rPr>
                <w:spacing w:val="-5"/>
              </w:rPr>
              <w:delText>14</w:delText>
            </w:r>
            <w:r>
              <w:rPr>
                <w:spacing w:val="-5"/>
              </w:rPr>
              <w:fldChar w:fldCharType="end"/>
            </w:r>
          </w:del>
        </w:p>
        <w:p w14:paraId="0E1CC15A" w14:textId="77777777" w:rsidR="0059672E" w:rsidRDefault="0050054D">
          <w:pPr>
            <w:pStyle w:val="TOC3"/>
            <w:tabs>
              <w:tab w:val="left" w:leader="dot" w:pos="8594"/>
            </w:tabs>
            <w:rPr>
              <w:del w:id="329" w:author="2023 Revisions to CCBHC Cost Report Instructions" w:date="2023-12-07T15:54:00Z"/>
            </w:rPr>
          </w:pPr>
          <w:del w:id="330" w:author="2023 Revisions to CCBHC Cost Report Instructions" w:date="2023-12-07T15:54:00Z">
            <w:r>
              <w:delText>─</w:delText>
            </w:r>
            <w:r>
              <w:rPr>
                <w:spacing w:val="43"/>
              </w:rPr>
              <w:delText xml:space="preserve"> </w:delText>
            </w:r>
            <w:r>
              <w:fldChar w:fldCharType="begin"/>
            </w:r>
            <w:r>
              <w:delInstrText>HYPERLINK \l "_bookmark20"</w:delInstrText>
            </w:r>
            <w:r>
              <w:fldChar w:fldCharType="separate"/>
            </w:r>
            <w:r>
              <w:delText>Line</w:delText>
            </w:r>
            <w:r>
              <w:rPr>
                <w:spacing w:val="-1"/>
              </w:rPr>
              <w:delText xml:space="preserve"> </w:delText>
            </w:r>
            <w:r>
              <w:rPr>
                <w:spacing w:val="-2"/>
              </w:rPr>
              <w:delText>Descriptions</w:delText>
            </w:r>
            <w:r>
              <w:tab/>
            </w:r>
            <w:r>
              <w:rPr>
                <w:spacing w:val="-5"/>
              </w:rPr>
              <w:delText>14</w:delText>
            </w:r>
            <w:r>
              <w:rPr>
                <w:spacing w:val="-5"/>
              </w:rPr>
              <w:fldChar w:fldCharType="end"/>
            </w:r>
          </w:del>
        </w:p>
        <w:p w14:paraId="00325AE3" w14:textId="77777777" w:rsidR="0059672E" w:rsidRDefault="0050054D">
          <w:pPr>
            <w:pStyle w:val="TOC1"/>
            <w:numPr>
              <w:ilvl w:val="0"/>
              <w:numId w:val="2"/>
            </w:numPr>
            <w:tabs>
              <w:tab w:val="left" w:pos="557"/>
              <w:tab w:val="left" w:leader="dot" w:pos="8594"/>
            </w:tabs>
            <w:ind w:left="557" w:hanging="358"/>
            <w:rPr>
              <w:del w:id="331" w:author="2023 Revisions to CCBHC Cost Report Instructions" w:date="2023-12-07T15:54:00Z"/>
            </w:rPr>
          </w:pPr>
          <w:del w:id="332" w:author="2023 Revisions to CCBHC Cost Report Instructions" w:date="2023-12-07T15:54:00Z">
            <w:r>
              <w:fldChar w:fldCharType="begin"/>
            </w:r>
            <w:r>
              <w:delInstrText>HYPERLINK \l "_bookmark21"</w:delInstrText>
            </w:r>
            <w:r>
              <w:fldChar w:fldCharType="separate"/>
            </w:r>
            <w:r>
              <w:delText>Indirect</w:delText>
            </w:r>
            <w:r>
              <w:rPr>
                <w:spacing w:val="-6"/>
              </w:rPr>
              <w:delText xml:space="preserve"> </w:delText>
            </w:r>
            <w:r>
              <w:delText>Cost</w:delText>
            </w:r>
            <w:r>
              <w:rPr>
                <w:spacing w:val="-5"/>
              </w:rPr>
              <w:delText xml:space="preserve"> </w:delText>
            </w:r>
            <w:r>
              <w:delText>Allocation</w:delText>
            </w:r>
            <w:r>
              <w:rPr>
                <w:spacing w:val="-7"/>
              </w:rPr>
              <w:delText xml:space="preserve"> </w:delText>
            </w:r>
            <w:r>
              <w:rPr>
                <w:spacing w:val="-5"/>
              </w:rPr>
              <w:delText>Tab</w:delText>
            </w:r>
            <w:r>
              <w:tab/>
            </w:r>
            <w:r>
              <w:rPr>
                <w:spacing w:val="-5"/>
              </w:rPr>
              <w:delText>15</w:delText>
            </w:r>
            <w:r>
              <w:rPr>
                <w:spacing w:val="-5"/>
              </w:rPr>
              <w:fldChar w:fldCharType="end"/>
            </w:r>
          </w:del>
        </w:p>
        <w:p w14:paraId="26D56AFE" w14:textId="77777777" w:rsidR="0059672E" w:rsidRDefault="0050054D">
          <w:pPr>
            <w:pStyle w:val="TOC3"/>
            <w:tabs>
              <w:tab w:val="left" w:leader="dot" w:pos="8594"/>
            </w:tabs>
            <w:rPr>
              <w:del w:id="333" w:author="2023 Revisions to CCBHC Cost Report Instructions" w:date="2023-12-07T15:54:00Z"/>
            </w:rPr>
          </w:pPr>
          <w:del w:id="334" w:author="2023 Revisions to CCBHC Cost Report Instructions" w:date="2023-12-07T15:54:00Z">
            <w:r>
              <w:delText>─</w:delText>
            </w:r>
            <w:r>
              <w:rPr>
                <w:spacing w:val="43"/>
              </w:rPr>
              <w:delText xml:space="preserve"> </w:delText>
            </w:r>
            <w:r>
              <w:fldChar w:fldCharType="begin"/>
            </w:r>
            <w:r>
              <w:delInstrText>HYPERLINK \l "_bookmark22"</w:delInstrText>
            </w:r>
            <w:r>
              <w:fldChar w:fldCharType="separate"/>
            </w:r>
            <w:r>
              <w:delText>Line</w:delText>
            </w:r>
            <w:r>
              <w:rPr>
                <w:spacing w:val="-1"/>
              </w:rPr>
              <w:delText xml:space="preserve"> </w:delText>
            </w:r>
            <w:r>
              <w:rPr>
                <w:spacing w:val="-2"/>
              </w:rPr>
              <w:delText>Descriptions</w:delText>
            </w:r>
            <w:r>
              <w:tab/>
            </w:r>
            <w:r>
              <w:rPr>
                <w:spacing w:val="-5"/>
              </w:rPr>
              <w:delText>15</w:delText>
            </w:r>
            <w:r>
              <w:rPr>
                <w:spacing w:val="-5"/>
              </w:rPr>
              <w:fldChar w:fldCharType="end"/>
            </w:r>
          </w:del>
        </w:p>
        <w:p w14:paraId="64765269" w14:textId="77777777" w:rsidR="0059672E" w:rsidRDefault="0050054D">
          <w:pPr>
            <w:pStyle w:val="TOC1"/>
            <w:numPr>
              <w:ilvl w:val="0"/>
              <w:numId w:val="2"/>
            </w:numPr>
            <w:tabs>
              <w:tab w:val="left" w:pos="558"/>
              <w:tab w:val="left" w:leader="dot" w:pos="8595"/>
            </w:tabs>
            <w:ind w:left="558" w:hanging="359"/>
            <w:rPr>
              <w:del w:id="335" w:author="2023 Revisions to CCBHC Cost Report Instructions" w:date="2023-12-07T15:54:00Z"/>
            </w:rPr>
          </w:pPr>
          <w:del w:id="336" w:author="2023 Revisions to CCBHC Cost Report Instructions" w:date="2023-12-07T15:54:00Z">
            <w:r>
              <w:fldChar w:fldCharType="begin"/>
            </w:r>
            <w:r>
              <w:delInstrText>HYPERLINK \l "_bookmark24"</w:delInstrText>
            </w:r>
            <w:r>
              <w:fldChar w:fldCharType="separate"/>
            </w:r>
            <w:r>
              <w:delText>Allocation</w:delText>
            </w:r>
            <w:r>
              <w:rPr>
                <w:spacing w:val="-10"/>
              </w:rPr>
              <w:delText xml:space="preserve"> </w:delText>
            </w:r>
            <w:r>
              <w:delText>Descriptions</w:delText>
            </w:r>
            <w:r>
              <w:rPr>
                <w:spacing w:val="-11"/>
              </w:rPr>
              <w:delText xml:space="preserve"> </w:delText>
            </w:r>
            <w:r>
              <w:rPr>
                <w:spacing w:val="-5"/>
              </w:rPr>
              <w:delText>Tab</w:delText>
            </w:r>
            <w:r>
              <w:tab/>
            </w:r>
            <w:r>
              <w:rPr>
                <w:spacing w:val="-5"/>
              </w:rPr>
              <w:delText>18</w:delText>
            </w:r>
            <w:r>
              <w:rPr>
                <w:spacing w:val="-5"/>
              </w:rPr>
              <w:fldChar w:fldCharType="end"/>
            </w:r>
          </w:del>
        </w:p>
        <w:p w14:paraId="2A4480F4" w14:textId="77777777" w:rsidR="0059672E" w:rsidRDefault="0050054D">
          <w:pPr>
            <w:pStyle w:val="TOC1"/>
            <w:numPr>
              <w:ilvl w:val="0"/>
              <w:numId w:val="2"/>
            </w:numPr>
            <w:tabs>
              <w:tab w:val="left" w:pos="558"/>
              <w:tab w:val="left" w:leader="dot" w:pos="8595"/>
            </w:tabs>
            <w:ind w:left="558" w:hanging="358"/>
            <w:rPr>
              <w:del w:id="337" w:author="2023 Revisions to CCBHC Cost Report Instructions" w:date="2023-12-07T15:54:00Z"/>
            </w:rPr>
          </w:pPr>
          <w:del w:id="338" w:author="2023 Revisions to CCBHC Cost Report Instructions" w:date="2023-12-07T15:54:00Z">
            <w:r>
              <w:fldChar w:fldCharType="begin"/>
            </w:r>
            <w:r>
              <w:delInstrText>HYPERLINK \l "_bookmark26"</w:delInstrText>
            </w:r>
            <w:r>
              <w:fldChar w:fldCharType="separate"/>
            </w:r>
            <w:r>
              <w:delText>Daily</w:delText>
            </w:r>
            <w:r>
              <w:rPr>
                <w:spacing w:val="-8"/>
              </w:rPr>
              <w:delText xml:space="preserve"> </w:delText>
            </w:r>
            <w:r>
              <w:delText>Visits</w:delText>
            </w:r>
            <w:r>
              <w:rPr>
                <w:spacing w:val="-3"/>
              </w:rPr>
              <w:delText xml:space="preserve"> </w:delText>
            </w:r>
            <w:r>
              <w:rPr>
                <w:spacing w:val="-5"/>
              </w:rPr>
              <w:delText>Tab</w:delText>
            </w:r>
            <w:r>
              <w:tab/>
            </w:r>
            <w:r>
              <w:rPr>
                <w:spacing w:val="-5"/>
              </w:rPr>
              <w:delText>19</w:delText>
            </w:r>
            <w:r>
              <w:rPr>
                <w:spacing w:val="-5"/>
              </w:rPr>
              <w:fldChar w:fldCharType="end"/>
            </w:r>
          </w:del>
        </w:p>
        <w:p w14:paraId="2113DF51" w14:textId="77777777" w:rsidR="0059672E" w:rsidRDefault="0050054D">
          <w:pPr>
            <w:pStyle w:val="TOC3"/>
            <w:tabs>
              <w:tab w:val="left" w:leader="dot" w:pos="8595"/>
            </w:tabs>
            <w:ind w:left="1107"/>
            <w:rPr>
              <w:del w:id="339" w:author="2023 Revisions to CCBHC Cost Report Instructions" w:date="2023-12-07T15:54:00Z"/>
            </w:rPr>
          </w:pPr>
          <w:del w:id="340" w:author="2023 Revisions to CCBHC Cost Report Instructions" w:date="2023-12-07T15:54:00Z">
            <w:r>
              <w:delText>─</w:delText>
            </w:r>
            <w:r>
              <w:rPr>
                <w:spacing w:val="38"/>
              </w:rPr>
              <w:delText xml:space="preserve"> </w:delText>
            </w:r>
            <w:r>
              <w:fldChar w:fldCharType="begin"/>
            </w:r>
            <w:r>
              <w:delInstrText>HYPERLINK \l "_bookmark27"</w:delInstrText>
            </w:r>
            <w:r>
              <w:fldChar w:fldCharType="separate"/>
            </w:r>
            <w:r>
              <w:delText>PATIENT</w:delText>
            </w:r>
            <w:r>
              <w:rPr>
                <w:spacing w:val="-2"/>
              </w:rPr>
              <w:delText xml:space="preserve"> </w:delText>
            </w:r>
            <w:r>
              <w:delText>DEMOGRAPHICS</w:delText>
            </w:r>
            <w:r>
              <w:rPr>
                <w:spacing w:val="-4"/>
              </w:rPr>
              <w:delText xml:space="preserve"> </w:delText>
            </w:r>
            <w:r>
              <w:rPr>
                <w:spacing w:val="-2"/>
              </w:rPr>
              <w:delText>CONSOLIDATED</w:delText>
            </w:r>
            <w:r>
              <w:tab/>
            </w:r>
            <w:r>
              <w:rPr>
                <w:spacing w:val="-5"/>
              </w:rPr>
              <w:delText>19</w:delText>
            </w:r>
            <w:r>
              <w:rPr>
                <w:spacing w:val="-5"/>
              </w:rPr>
              <w:fldChar w:fldCharType="end"/>
            </w:r>
          </w:del>
        </w:p>
      </w:sdtContent>
    </w:sdt>
    <w:p w14:paraId="126AF5A1" w14:textId="77777777" w:rsidR="0059672E" w:rsidRDefault="0059672E">
      <w:pPr>
        <w:rPr>
          <w:del w:id="341" w:author="2023 Revisions to CCBHC Cost Report Instructions" w:date="2023-12-07T15:54:00Z"/>
        </w:rPr>
        <w:sectPr w:rsidR="0059672E">
          <w:headerReference w:type="default" r:id="rId19"/>
          <w:footerReference w:type="default" r:id="rId20"/>
          <w:pgSz w:w="12240" w:h="15840"/>
          <w:pgMar w:top="1340" w:right="940" w:bottom="680" w:left="1240" w:header="542" w:footer="492" w:gutter="0"/>
          <w:pgNumType w:start="1"/>
          <w:cols w:space="720"/>
        </w:sectPr>
      </w:pPr>
    </w:p>
    <w:p w14:paraId="2C5DD4BE" w14:textId="77777777" w:rsidR="0059672E" w:rsidRDefault="0059672E">
      <w:pPr>
        <w:pStyle w:val="BodyText"/>
        <w:rPr>
          <w:del w:id="342" w:author="2023 Revisions to CCBHC Cost Report Instructions" w:date="2023-12-07T15:54:00Z"/>
          <w:sz w:val="24"/>
        </w:rPr>
      </w:pPr>
    </w:p>
    <w:p w14:paraId="26B739CB" w14:textId="77777777" w:rsidR="0059672E" w:rsidRDefault="0059672E">
      <w:pPr>
        <w:pStyle w:val="BodyText"/>
        <w:rPr>
          <w:del w:id="343" w:author="2023 Revisions to CCBHC Cost Report Instructions" w:date="2023-12-07T15:54:00Z"/>
          <w:sz w:val="24"/>
        </w:rPr>
      </w:pPr>
    </w:p>
    <w:p w14:paraId="5E30E022" w14:textId="77777777" w:rsidR="0059672E" w:rsidRDefault="0059672E">
      <w:pPr>
        <w:pStyle w:val="BodyText"/>
        <w:rPr>
          <w:del w:id="344" w:author="2023 Revisions to CCBHC Cost Report Instructions" w:date="2023-12-07T15:54:00Z"/>
          <w:sz w:val="24"/>
        </w:rPr>
      </w:pPr>
    </w:p>
    <w:p w14:paraId="14136BD2" w14:textId="77777777" w:rsidR="0059672E" w:rsidRDefault="0059672E">
      <w:pPr>
        <w:pStyle w:val="BodyText"/>
        <w:rPr>
          <w:del w:id="345" w:author="2023 Revisions to CCBHC Cost Report Instructions" w:date="2023-12-07T15:54:00Z"/>
          <w:sz w:val="24"/>
        </w:rPr>
      </w:pPr>
    </w:p>
    <w:p w14:paraId="481C073E" w14:textId="77777777" w:rsidR="0059672E" w:rsidRDefault="0059672E">
      <w:pPr>
        <w:pStyle w:val="BodyText"/>
        <w:rPr>
          <w:del w:id="346" w:author="2023 Revisions to CCBHC Cost Report Instructions" w:date="2023-12-07T15:54:00Z"/>
          <w:sz w:val="24"/>
        </w:rPr>
      </w:pPr>
    </w:p>
    <w:p w14:paraId="764EB8F3" w14:textId="77777777" w:rsidR="0059672E" w:rsidRDefault="0050054D">
      <w:pPr>
        <w:pStyle w:val="BodyText"/>
        <w:tabs>
          <w:tab w:val="left" w:leader="dot" w:pos="8595"/>
        </w:tabs>
        <w:spacing w:before="175"/>
        <w:ind w:left="1107"/>
        <w:rPr>
          <w:del w:id="347" w:author="2023 Revisions to CCBHC Cost Report Instructions" w:date="2023-12-07T15:54:00Z"/>
        </w:rPr>
      </w:pPr>
      <w:del w:id="348" w:author="2023 Revisions to CCBHC Cost Report Instructions" w:date="2023-12-07T15:54:00Z">
        <w:r>
          <w:delText>─</w:delText>
        </w:r>
        <w:r>
          <w:rPr>
            <w:spacing w:val="42"/>
          </w:rPr>
          <w:delText xml:space="preserve"> </w:delText>
        </w:r>
        <w:r>
          <w:fldChar w:fldCharType="begin"/>
        </w:r>
        <w:r>
          <w:delInstrText xml:space="preserve">HYPERLINK \l </w:delInstrText>
        </w:r>
        <w:r>
          <w:delInstrText>"_bookmark28"</w:delInstrText>
        </w:r>
        <w:r>
          <w:fldChar w:fldCharType="separate"/>
        </w:r>
        <w:r>
          <w:delText>Column</w:delText>
        </w:r>
        <w:r>
          <w:rPr>
            <w:spacing w:val="-2"/>
          </w:rPr>
          <w:delText xml:space="preserve"> Descriptions</w:delText>
        </w:r>
        <w:r>
          <w:tab/>
        </w:r>
        <w:r>
          <w:rPr>
            <w:spacing w:val="-5"/>
          </w:rPr>
          <w:delText>19</w:delText>
        </w:r>
        <w:r>
          <w:rPr>
            <w:spacing w:val="-5"/>
          </w:rPr>
          <w:fldChar w:fldCharType="end"/>
        </w:r>
      </w:del>
    </w:p>
    <w:p w14:paraId="451A43E7" w14:textId="77777777" w:rsidR="0059672E" w:rsidRDefault="0050054D">
      <w:pPr>
        <w:pStyle w:val="BodyText"/>
        <w:tabs>
          <w:tab w:val="left" w:leader="dot" w:pos="8595"/>
        </w:tabs>
        <w:spacing w:before="47"/>
        <w:ind w:left="1107"/>
        <w:rPr>
          <w:del w:id="349" w:author="2023 Revisions to CCBHC Cost Report Instructions" w:date="2023-12-07T15:54:00Z"/>
        </w:rPr>
      </w:pPr>
      <w:del w:id="350" w:author="2023 Revisions to CCBHC Cost Report Instructions" w:date="2023-12-07T15:54:00Z">
        <w:r>
          <w:delText>─</w:delText>
        </w:r>
        <w:r>
          <w:rPr>
            <w:spacing w:val="43"/>
          </w:rPr>
          <w:delText xml:space="preserve"> </w:delText>
        </w:r>
        <w:r>
          <w:fldChar w:fldCharType="begin"/>
        </w:r>
        <w:r>
          <w:delInstrText>HYPERLINK \l "_bookmark29"</w:delInstrText>
        </w:r>
        <w:r>
          <w:fldChar w:fldCharType="separate"/>
        </w:r>
        <w:r>
          <w:delText>Line</w:delText>
        </w:r>
        <w:r>
          <w:rPr>
            <w:spacing w:val="-1"/>
          </w:rPr>
          <w:delText xml:space="preserve"> </w:delText>
        </w:r>
        <w:r>
          <w:rPr>
            <w:spacing w:val="-2"/>
          </w:rPr>
          <w:delText>Descriptions</w:delText>
        </w:r>
        <w:r>
          <w:tab/>
        </w:r>
        <w:r>
          <w:rPr>
            <w:spacing w:val="-5"/>
          </w:rPr>
          <w:delText>19</w:delText>
        </w:r>
        <w:r>
          <w:rPr>
            <w:spacing w:val="-5"/>
          </w:rPr>
          <w:fldChar w:fldCharType="end"/>
        </w:r>
      </w:del>
    </w:p>
    <w:p w14:paraId="1BABD80D" w14:textId="77777777" w:rsidR="0059672E" w:rsidRDefault="0050054D">
      <w:pPr>
        <w:pStyle w:val="ListParagraph"/>
        <w:numPr>
          <w:ilvl w:val="0"/>
          <w:numId w:val="2"/>
        </w:numPr>
        <w:tabs>
          <w:tab w:val="left" w:pos="558"/>
          <w:tab w:val="left" w:leader="dot" w:pos="8595"/>
        </w:tabs>
        <w:ind w:left="558" w:hanging="358"/>
        <w:rPr>
          <w:del w:id="351" w:author="2023 Revisions to CCBHC Cost Report Instructions" w:date="2023-12-07T15:54:00Z"/>
        </w:rPr>
      </w:pPr>
      <w:del w:id="352" w:author="2023 Revisions to CCBHC Cost Report Instructions" w:date="2023-12-07T15:54:00Z">
        <w:r>
          <w:fldChar w:fldCharType="begin"/>
        </w:r>
        <w:r>
          <w:delInstrText>HYPERLINK \l "_bookmark30"</w:delInstrText>
        </w:r>
        <w:r>
          <w:fldChar w:fldCharType="separate"/>
        </w:r>
        <w:r>
          <w:delText>Monthly</w:delText>
        </w:r>
        <w:r>
          <w:rPr>
            <w:spacing w:val="-9"/>
          </w:rPr>
          <w:delText xml:space="preserve"> </w:delText>
        </w:r>
        <w:r>
          <w:delText>Visits</w:delText>
        </w:r>
        <w:r>
          <w:rPr>
            <w:spacing w:val="-3"/>
          </w:rPr>
          <w:delText xml:space="preserve"> </w:delText>
        </w:r>
        <w:r>
          <w:rPr>
            <w:spacing w:val="-5"/>
          </w:rPr>
          <w:delText>Tab</w:delText>
        </w:r>
        <w:r>
          <w:tab/>
        </w:r>
        <w:r>
          <w:rPr>
            <w:spacing w:val="-5"/>
          </w:rPr>
          <w:delText>20</w:delText>
        </w:r>
        <w:r>
          <w:rPr>
            <w:spacing w:val="-5"/>
          </w:rPr>
          <w:fldChar w:fldCharType="end"/>
        </w:r>
      </w:del>
    </w:p>
    <w:p w14:paraId="2A8C2A1D" w14:textId="77777777" w:rsidR="0059672E" w:rsidRDefault="0050054D">
      <w:pPr>
        <w:pStyle w:val="BodyText"/>
        <w:tabs>
          <w:tab w:val="left" w:leader="dot" w:pos="8595"/>
        </w:tabs>
        <w:spacing w:before="47"/>
        <w:ind w:left="1107"/>
        <w:rPr>
          <w:del w:id="353" w:author="2023 Revisions to CCBHC Cost Report Instructions" w:date="2023-12-07T15:54:00Z"/>
        </w:rPr>
      </w:pPr>
      <w:del w:id="354" w:author="2023 Revisions to CCBHC Cost Report Instructions" w:date="2023-12-07T15:54:00Z">
        <w:r>
          <w:delText>─</w:delText>
        </w:r>
        <w:r>
          <w:rPr>
            <w:spacing w:val="38"/>
          </w:rPr>
          <w:delText xml:space="preserve"> </w:delText>
        </w:r>
        <w:r>
          <w:fldChar w:fldCharType="begin"/>
        </w:r>
        <w:r>
          <w:delInstrText>HYPERLINK \l "_bookmark31"</w:delInstrText>
        </w:r>
        <w:r>
          <w:fldChar w:fldCharType="separate"/>
        </w:r>
        <w:r>
          <w:delText>PATIENT</w:delText>
        </w:r>
        <w:r>
          <w:rPr>
            <w:spacing w:val="-2"/>
          </w:rPr>
          <w:delText xml:space="preserve"> </w:delText>
        </w:r>
        <w:r>
          <w:delText>DEMOGRAPHICS</w:delText>
        </w:r>
        <w:r>
          <w:rPr>
            <w:spacing w:val="-4"/>
          </w:rPr>
          <w:delText xml:space="preserve"> </w:delText>
        </w:r>
        <w:r>
          <w:rPr>
            <w:spacing w:val="-2"/>
          </w:rPr>
          <w:delText>CONSOLIDATED</w:delText>
        </w:r>
        <w:r>
          <w:tab/>
        </w:r>
        <w:r>
          <w:rPr>
            <w:spacing w:val="-5"/>
          </w:rPr>
          <w:delText>20</w:delText>
        </w:r>
        <w:r>
          <w:rPr>
            <w:spacing w:val="-5"/>
          </w:rPr>
          <w:fldChar w:fldCharType="end"/>
        </w:r>
      </w:del>
    </w:p>
    <w:p w14:paraId="5E3867A3" w14:textId="77777777" w:rsidR="0059672E" w:rsidRDefault="0050054D">
      <w:pPr>
        <w:pStyle w:val="BodyText"/>
        <w:tabs>
          <w:tab w:val="left" w:leader="dot" w:pos="8595"/>
        </w:tabs>
        <w:spacing w:before="47"/>
        <w:ind w:left="1107"/>
        <w:rPr>
          <w:del w:id="355" w:author="2023 Revisions to CCBHC Cost Report Instructions" w:date="2023-12-07T15:54:00Z"/>
        </w:rPr>
      </w:pPr>
      <w:del w:id="356" w:author="2023 Revisions to CCBHC Cost Report Instructions" w:date="2023-12-07T15:54:00Z">
        <w:r>
          <w:delText>─</w:delText>
        </w:r>
        <w:r>
          <w:rPr>
            <w:spacing w:val="42"/>
          </w:rPr>
          <w:delText xml:space="preserve"> </w:delText>
        </w:r>
        <w:r>
          <w:fldChar w:fldCharType="begin"/>
        </w:r>
        <w:r>
          <w:delInstrText>HYPERLINK \l "_bookmark32"</w:delInstrText>
        </w:r>
        <w:r>
          <w:fldChar w:fldCharType="separate"/>
        </w:r>
        <w:r>
          <w:delText>Column</w:delText>
        </w:r>
        <w:r>
          <w:rPr>
            <w:spacing w:val="-2"/>
          </w:rPr>
          <w:delText xml:space="preserve"> Descriptions</w:delText>
        </w:r>
        <w:r>
          <w:tab/>
        </w:r>
        <w:r>
          <w:rPr>
            <w:spacing w:val="-5"/>
          </w:rPr>
          <w:delText>20</w:delText>
        </w:r>
        <w:r>
          <w:rPr>
            <w:spacing w:val="-5"/>
          </w:rPr>
          <w:fldChar w:fldCharType="end"/>
        </w:r>
      </w:del>
    </w:p>
    <w:p w14:paraId="34ECAE89" w14:textId="77777777" w:rsidR="0059672E" w:rsidRDefault="0050054D">
      <w:pPr>
        <w:pStyle w:val="BodyText"/>
        <w:tabs>
          <w:tab w:val="left" w:leader="dot" w:pos="8595"/>
        </w:tabs>
        <w:spacing w:before="47"/>
        <w:ind w:left="1107"/>
        <w:rPr>
          <w:del w:id="357" w:author="2023 Revisions to CCBHC Cost Report Instructions" w:date="2023-12-07T15:54:00Z"/>
        </w:rPr>
      </w:pPr>
      <w:del w:id="358" w:author="2023 Revisions to CCBHC Cost Report Instructions" w:date="2023-12-07T15:54:00Z">
        <w:r>
          <w:delText>─</w:delText>
        </w:r>
        <w:r>
          <w:rPr>
            <w:spacing w:val="43"/>
          </w:rPr>
          <w:delText xml:space="preserve"> </w:delText>
        </w:r>
        <w:r>
          <w:fldChar w:fldCharType="begin"/>
        </w:r>
        <w:r>
          <w:delInstrText>HYPERLINK \l "_bookmark33"</w:delInstrText>
        </w:r>
        <w:r>
          <w:fldChar w:fldCharType="separate"/>
        </w:r>
        <w:r>
          <w:delText>Line</w:delText>
        </w:r>
        <w:r>
          <w:rPr>
            <w:spacing w:val="-1"/>
          </w:rPr>
          <w:delText xml:space="preserve"> </w:delText>
        </w:r>
        <w:r>
          <w:rPr>
            <w:spacing w:val="-2"/>
          </w:rPr>
          <w:delText>Descriptions</w:delText>
        </w:r>
        <w:r>
          <w:tab/>
        </w:r>
        <w:r>
          <w:rPr>
            <w:spacing w:val="-5"/>
          </w:rPr>
          <w:delText>21</w:delText>
        </w:r>
        <w:r>
          <w:rPr>
            <w:spacing w:val="-5"/>
          </w:rPr>
          <w:fldChar w:fldCharType="end"/>
        </w:r>
      </w:del>
    </w:p>
    <w:p w14:paraId="76F07AD5" w14:textId="77777777" w:rsidR="0059672E" w:rsidRDefault="0050054D">
      <w:pPr>
        <w:pStyle w:val="ListParagraph"/>
        <w:numPr>
          <w:ilvl w:val="0"/>
          <w:numId w:val="2"/>
        </w:numPr>
        <w:tabs>
          <w:tab w:val="left" w:pos="558"/>
          <w:tab w:val="left" w:leader="dot" w:pos="8595"/>
        </w:tabs>
        <w:ind w:left="558" w:hanging="358"/>
        <w:rPr>
          <w:del w:id="359" w:author="2023 Revisions to CCBHC Cost Report Instructions" w:date="2023-12-07T15:54:00Z"/>
        </w:rPr>
      </w:pPr>
      <w:del w:id="360" w:author="2023 Revisions to CCBHC Cost Report Instructions" w:date="2023-12-07T15:54:00Z">
        <w:r>
          <w:fldChar w:fldCharType="begin"/>
        </w:r>
        <w:r>
          <w:delInstrText>HYPERLINK \l "_bookmark34"</w:delInstrText>
        </w:r>
        <w:r>
          <w:fldChar w:fldCharType="separate"/>
        </w:r>
        <w:r>
          <w:delText>Services</w:delText>
        </w:r>
        <w:r>
          <w:rPr>
            <w:spacing w:val="-8"/>
          </w:rPr>
          <w:delText xml:space="preserve"> </w:delText>
        </w:r>
        <w:r>
          <w:delText>Provided</w:delText>
        </w:r>
        <w:r>
          <w:rPr>
            <w:spacing w:val="-8"/>
          </w:rPr>
          <w:delText xml:space="preserve"> </w:delText>
        </w:r>
        <w:r>
          <w:rPr>
            <w:spacing w:val="-5"/>
          </w:rPr>
          <w:delText>Tab</w:delText>
        </w:r>
        <w:r>
          <w:tab/>
        </w:r>
        <w:r>
          <w:rPr>
            <w:spacing w:val="-5"/>
          </w:rPr>
          <w:delText>23</w:delText>
        </w:r>
        <w:r>
          <w:rPr>
            <w:spacing w:val="-5"/>
          </w:rPr>
          <w:fldChar w:fldCharType="end"/>
        </w:r>
      </w:del>
    </w:p>
    <w:p w14:paraId="02A53F02" w14:textId="77777777" w:rsidR="0059672E" w:rsidRDefault="0050054D">
      <w:pPr>
        <w:pStyle w:val="ListParagraph"/>
        <w:numPr>
          <w:ilvl w:val="1"/>
          <w:numId w:val="2"/>
        </w:numPr>
        <w:tabs>
          <w:tab w:val="left" w:pos="918"/>
          <w:tab w:val="left" w:leader="dot" w:pos="8595"/>
        </w:tabs>
        <w:spacing w:before="47"/>
        <w:ind w:left="918" w:hanging="272"/>
        <w:rPr>
          <w:del w:id="361" w:author="2023 Revisions to CCBHC Cost Report Instructions" w:date="2023-12-07T15:54:00Z"/>
        </w:rPr>
      </w:pPr>
      <w:del w:id="362" w:author="2023 Revisions to CCBHC Cost Report Instructions" w:date="2023-12-07T15:54:00Z">
        <w:r>
          <w:fldChar w:fldCharType="begin"/>
        </w:r>
        <w:r>
          <w:delInstrText>HYPERLINK \l "_bookmark35"</w:delInstrText>
        </w:r>
        <w:r>
          <w:fldChar w:fldCharType="separate"/>
        </w:r>
        <w:r>
          <w:delText>PART</w:delText>
        </w:r>
        <w:r>
          <w:rPr>
            <w:spacing w:val="-1"/>
          </w:rPr>
          <w:delText xml:space="preserve"> </w:delText>
        </w:r>
        <w:r>
          <w:delText>1</w:delText>
        </w:r>
        <w:r>
          <w:rPr>
            <w:spacing w:val="-6"/>
          </w:rPr>
          <w:delText xml:space="preserve"> </w:delText>
        </w:r>
        <w:r>
          <w:delText>–</w:delText>
        </w:r>
        <w:r>
          <w:rPr>
            <w:spacing w:val="-4"/>
          </w:rPr>
          <w:delText xml:space="preserve"> </w:delText>
        </w:r>
        <w:r>
          <w:delText>SERVICES</w:delText>
        </w:r>
        <w:r>
          <w:rPr>
            <w:spacing w:val="-4"/>
          </w:rPr>
          <w:delText xml:space="preserve"> </w:delText>
        </w:r>
        <w:r>
          <w:delText>PROVIDED</w:delText>
        </w:r>
        <w:r>
          <w:rPr>
            <w:spacing w:val="-3"/>
          </w:rPr>
          <w:delText xml:space="preserve"> </w:delText>
        </w:r>
        <w:r>
          <w:rPr>
            <w:spacing w:val="-2"/>
          </w:rPr>
          <w:delText>(Consolidated)</w:delText>
        </w:r>
        <w:r>
          <w:tab/>
        </w:r>
        <w:r>
          <w:rPr>
            <w:spacing w:val="-5"/>
          </w:rPr>
          <w:delText>23</w:delText>
        </w:r>
        <w:r>
          <w:rPr>
            <w:spacing w:val="-5"/>
          </w:rPr>
          <w:fldChar w:fldCharType="end"/>
        </w:r>
      </w:del>
    </w:p>
    <w:p w14:paraId="186EEC7F" w14:textId="77777777" w:rsidR="0059672E" w:rsidRDefault="0050054D">
      <w:pPr>
        <w:pStyle w:val="BodyText"/>
        <w:tabs>
          <w:tab w:val="left" w:leader="dot" w:pos="8595"/>
        </w:tabs>
        <w:spacing w:before="47"/>
        <w:ind w:left="1107"/>
        <w:rPr>
          <w:del w:id="363" w:author="2023 Revisions to CCBHC Cost Report Instructions" w:date="2023-12-07T15:54:00Z"/>
        </w:rPr>
      </w:pPr>
      <w:del w:id="364" w:author="2023 Revisions to CCBHC Cost Report Instructions" w:date="2023-12-07T15:54:00Z">
        <w:r>
          <w:delText>─</w:delText>
        </w:r>
        <w:r>
          <w:rPr>
            <w:spacing w:val="42"/>
          </w:rPr>
          <w:delText xml:space="preserve"> </w:delText>
        </w:r>
        <w:r>
          <w:fldChar w:fldCharType="begin"/>
        </w:r>
        <w:r>
          <w:delInstrText>HYPERLINK \l "_bookmark36"</w:delInstrText>
        </w:r>
        <w:r>
          <w:fldChar w:fldCharType="separate"/>
        </w:r>
        <w:r>
          <w:delText>Column</w:delText>
        </w:r>
        <w:r>
          <w:rPr>
            <w:spacing w:val="-2"/>
          </w:rPr>
          <w:delText xml:space="preserve"> Descriptions</w:delText>
        </w:r>
        <w:r>
          <w:tab/>
        </w:r>
        <w:r>
          <w:rPr>
            <w:spacing w:val="-5"/>
          </w:rPr>
          <w:delText>23</w:delText>
        </w:r>
        <w:r>
          <w:rPr>
            <w:spacing w:val="-5"/>
          </w:rPr>
          <w:fldChar w:fldCharType="end"/>
        </w:r>
      </w:del>
    </w:p>
    <w:p w14:paraId="72738387" w14:textId="77777777" w:rsidR="0059672E" w:rsidRDefault="0050054D">
      <w:pPr>
        <w:pStyle w:val="BodyText"/>
        <w:tabs>
          <w:tab w:val="left" w:leader="dot" w:pos="8595"/>
        </w:tabs>
        <w:spacing w:before="47"/>
        <w:ind w:left="1107"/>
        <w:rPr>
          <w:del w:id="365" w:author="2023 Revisions to CCBHC Cost Report Instructions" w:date="2023-12-07T15:54:00Z"/>
        </w:rPr>
      </w:pPr>
      <w:del w:id="366" w:author="2023 Revisions to CCBHC Cost Report Instructions" w:date="2023-12-07T15:54:00Z">
        <w:r>
          <w:delText>─</w:delText>
        </w:r>
        <w:r>
          <w:rPr>
            <w:spacing w:val="43"/>
          </w:rPr>
          <w:delText xml:space="preserve"> </w:delText>
        </w:r>
        <w:r>
          <w:fldChar w:fldCharType="begin"/>
        </w:r>
        <w:r>
          <w:delInstrText>HYPERLINK \l "_bookmark37"</w:delInstrText>
        </w:r>
        <w:r>
          <w:fldChar w:fldCharType="separate"/>
        </w:r>
        <w:r>
          <w:delText>Line</w:delText>
        </w:r>
        <w:r>
          <w:rPr>
            <w:spacing w:val="-1"/>
          </w:rPr>
          <w:delText xml:space="preserve"> </w:delText>
        </w:r>
        <w:r>
          <w:rPr>
            <w:spacing w:val="-2"/>
          </w:rPr>
          <w:delText>Descriptions</w:delText>
        </w:r>
        <w:r>
          <w:tab/>
        </w:r>
        <w:r>
          <w:rPr>
            <w:spacing w:val="-5"/>
          </w:rPr>
          <w:delText>23</w:delText>
        </w:r>
        <w:r>
          <w:rPr>
            <w:spacing w:val="-5"/>
          </w:rPr>
          <w:fldChar w:fldCharType="end"/>
        </w:r>
      </w:del>
    </w:p>
    <w:p w14:paraId="5489B625" w14:textId="77777777" w:rsidR="0059672E" w:rsidRDefault="0050054D">
      <w:pPr>
        <w:pStyle w:val="ListParagraph"/>
        <w:numPr>
          <w:ilvl w:val="1"/>
          <w:numId w:val="2"/>
        </w:numPr>
        <w:tabs>
          <w:tab w:val="left" w:pos="919"/>
          <w:tab w:val="left" w:leader="dot" w:pos="8595"/>
        </w:tabs>
        <w:spacing w:before="47"/>
        <w:ind w:left="919" w:hanging="272"/>
        <w:rPr>
          <w:del w:id="367" w:author="2023 Revisions to CCBHC Cost Report Instructions" w:date="2023-12-07T15:54:00Z"/>
        </w:rPr>
      </w:pPr>
      <w:del w:id="368" w:author="2023 Revisions to CCBHC Cost Report Instructions" w:date="2023-12-07T15:54:00Z">
        <w:r>
          <w:fldChar w:fldCharType="begin"/>
        </w:r>
        <w:r>
          <w:delInstrText>HYPERLINK \l "_bookmark38"</w:delInstrText>
        </w:r>
        <w:r>
          <w:fldChar w:fldCharType="separate"/>
        </w:r>
        <w:r>
          <w:delText>PART</w:delText>
        </w:r>
        <w:r>
          <w:rPr>
            <w:spacing w:val="-1"/>
          </w:rPr>
          <w:delText xml:space="preserve"> </w:delText>
        </w:r>
        <w:r>
          <w:delText>2</w:delText>
        </w:r>
        <w:r>
          <w:rPr>
            <w:spacing w:val="-5"/>
          </w:rPr>
          <w:delText xml:space="preserve"> </w:delText>
        </w:r>
        <w:r>
          <w:delText>–</w:delText>
        </w:r>
        <w:r>
          <w:rPr>
            <w:spacing w:val="-4"/>
          </w:rPr>
          <w:delText xml:space="preserve"> </w:delText>
        </w:r>
        <w:r>
          <w:delText>SERVICES</w:delText>
        </w:r>
        <w:r>
          <w:rPr>
            <w:spacing w:val="-3"/>
          </w:rPr>
          <w:delText xml:space="preserve"> </w:delText>
        </w:r>
        <w:r>
          <w:delText>PROVIDED</w:delText>
        </w:r>
        <w:r>
          <w:rPr>
            <w:spacing w:val="-3"/>
          </w:rPr>
          <w:delText xml:space="preserve"> </w:delText>
        </w:r>
        <w:r>
          <w:delText>BY</w:delText>
        </w:r>
        <w:r>
          <w:rPr>
            <w:spacing w:val="-3"/>
          </w:rPr>
          <w:delText xml:space="preserve"> </w:delText>
        </w:r>
        <w:r>
          <w:rPr>
            <w:spacing w:val="-4"/>
          </w:rPr>
          <w:delText>SITE</w:delText>
        </w:r>
        <w:r>
          <w:tab/>
        </w:r>
        <w:r>
          <w:rPr>
            <w:spacing w:val="-5"/>
          </w:rPr>
          <w:delText>24</w:delText>
        </w:r>
        <w:r>
          <w:rPr>
            <w:spacing w:val="-5"/>
          </w:rPr>
          <w:fldChar w:fldCharType="end"/>
        </w:r>
      </w:del>
    </w:p>
    <w:p w14:paraId="421D9D0E" w14:textId="77777777" w:rsidR="0059672E" w:rsidRDefault="0050054D">
      <w:pPr>
        <w:pStyle w:val="BodyText"/>
        <w:tabs>
          <w:tab w:val="left" w:leader="dot" w:pos="8596"/>
        </w:tabs>
        <w:spacing w:before="47"/>
        <w:ind w:left="1108"/>
        <w:rPr>
          <w:del w:id="369" w:author="2023 Revisions to CCBHC Cost Report Instructions" w:date="2023-12-07T15:54:00Z"/>
        </w:rPr>
      </w:pPr>
      <w:del w:id="370" w:author="2023 Revisions to CCBHC Cost Report Instructions" w:date="2023-12-07T15:54:00Z">
        <w:r>
          <w:delText>─</w:delText>
        </w:r>
        <w:r>
          <w:rPr>
            <w:spacing w:val="42"/>
          </w:rPr>
          <w:delText xml:space="preserve"> </w:delText>
        </w:r>
        <w:r>
          <w:fldChar w:fldCharType="begin"/>
        </w:r>
        <w:r>
          <w:delInstrText>HYPERLINK \l "_bookmark39"</w:delInstrText>
        </w:r>
        <w:r>
          <w:fldChar w:fldCharType="separate"/>
        </w:r>
        <w:r>
          <w:delText>Column</w:delText>
        </w:r>
        <w:r>
          <w:rPr>
            <w:spacing w:val="-2"/>
          </w:rPr>
          <w:delText xml:space="preserve"> Descriptions</w:delText>
        </w:r>
        <w:r>
          <w:tab/>
        </w:r>
        <w:r>
          <w:rPr>
            <w:spacing w:val="-5"/>
          </w:rPr>
          <w:delText>24</w:delText>
        </w:r>
        <w:r>
          <w:rPr>
            <w:spacing w:val="-5"/>
          </w:rPr>
          <w:fldChar w:fldCharType="end"/>
        </w:r>
      </w:del>
    </w:p>
    <w:p w14:paraId="051F0658" w14:textId="77777777" w:rsidR="0059672E" w:rsidRDefault="0050054D">
      <w:pPr>
        <w:pStyle w:val="BodyText"/>
        <w:tabs>
          <w:tab w:val="left" w:leader="dot" w:pos="8596"/>
        </w:tabs>
        <w:spacing w:before="47"/>
        <w:ind w:left="1108"/>
        <w:rPr>
          <w:del w:id="371" w:author="2023 Revisions to CCBHC Cost Report Instructions" w:date="2023-12-07T15:54:00Z"/>
        </w:rPr>
      </w:pPr>
      <w:del w:id="372" w:author="2023 Revisions to CCBHC Cost Report Instructions" w:date="2023-12-07T15:54:00Z">
        <w:r>
          <w:delText>─</w:delText>
        </w:r>
        <w:r>
          <w:rPr>
            <w:spacing w:val="43"/>
          </w:rPr>
          <w:delText xml:space="preserve"> </w:delText>
        </w:r>
        <w:r>
          <w:fldChar w:fldCharType="begin"/>
        </w:r>
        <w:r>
          <w:delInstrText>HYPERLINK \l "_bookmark40"</w:delInstrText>
        </w:r>
        <w:r>
          <w:fldChar w:fldCharType="separate"/>
        </w:r>
        <w:r>
          <w:delText>Line</w:delText>
        </w:r>
        <w:r>
          <w:rPr>
            <w:spacing w:val="-1"/>
          </w:rPr>
          <w:delText xml:space="preserve"> </w:delText>
        </w:r>
        <w:r>
          <w:rPr>
            <w:spacing w:val="-2"/>
          </w:rPr>
          <w:delText>Descriptions</w:delText>
        </w:r>
        <w:r>
          <w:tab/>
        </w:r>
        <w:r>
          <w:rPr>
            <w:spacing w:val="-5"/>
          </w:rPr>
          <w:delText>24</w:delText>
        </w:r>
        <w:r>
          <w:rPr>
            <w:spacing w:val="-5"/>
          </w:rPr>
          <w:fldChar w:fldCharType="end"/>
        </w:r>
      </w:del>
    </w:p>
    <w:p w14:paraId="124312CC" w14:textId="77777777" w:rsidR="0059672E" w:rsidRDefault="0050054D">
      <w:pPr>
        <w:pStyle w:val="ListParagraph"/>
        <w:numPr>
          <w:ilvl w:val="0"/>
          <w:numId w:val="2"/>
        </w:numPr>
        <w:tabs>
          <w:tab w:val="left" w:pos="559"/>
          <w:tab w:val="left" w:leader="dot" w:pos="8595"/>
        </w:tabs>
        <w:ind w:hanging="358"/>
        <w:rPr>
          <w:del w:id="373" w:author="2023 Revisions to CCBHC Cost Report Instructions" w:date="2023-12-07T15:54:00Z"/>
        </w:rPr>
      </w:pPr>
      <w:del w:id="374" w:author="2023 Revisions to CCBHC Cost Report Instructions" w:date="2023-12-07T15:54:00Z">
        <w:r>
          <w:fldChar w:fldCharType="begin"/>
        </w:r>
        <w:r>
          <w:delInstrText>HYPERLINK \l "_bookmark41"</w:delInstrText>
        </w:r>
        <w:r>
          <w:fldChar w:fldCharType="separate"/>
        </w:r>
        <w:r>
          <w:delText>Comments</w:delText>
        </w:r>
        <w:r>
          <w:rPr>
            <w:spacing w:val="-8"/>
          </w:rPr>
          <w:delText xml:space="preserve"> </w:delText>
        </w:r>
        <w:r>
          <w:rPr>
            <w:spacing w:val="-5"/>
          </w:rPr>
          <w:delText>Tab</w:delText>
        </w:r>
        <w:r>
          <w:tab/>
        </w:r>
        <w:r>
          <w:rPr>
            <w:spacing w:val="-5"/>
          </w:rPr>
          <w:delText>25</w:delText>
        </w:r>
        <w:r>
          <w:rPr>
            <w:spacing w:val="-5"/>
          </w:rPr>
          <w:fldChar w:fldCharType="end"/>
        </w:r>
      </w:del>
    </w:p>
    <w:p w14:paraId="3234D1C2" w14:textId="77777777" w:rsidR="0059672E" w:rsidRDefault="0050054D">
      <w:pPr>
        <w:pStyle w:val="ListParagraph"/>
        <w:numPr>
          <w:ilvl w:val="0"/>
          <w:numId w:val="2"/>
        </w:numPr>
        <w:tabs>
          <w:tab w:val="left" w:pos="558"/>
          <w:tab w:val="left" w:leader="dot" w:pos="8595"/>
        </w:tabs>
        <w:ind w:left="558" w:hanging="358"/>
        <w:rPr>
          <w:del w:id="375" w:author="2023 Revisions to CCBHC Cost Report Instructions" w:date="2023-12-07T15:54:00Z"/>
        </w:rPr>
      </w:pPr>
      <w:del w:id="376" w:author="2023 Revisions to CCBHC Cost Report Instructions" w:date="2023-12-07T15:54:00Z">
        <w:r>
          <w:fldChar w:fldCharType="begin"/>
        </w:r>
        <w:r>
          <w:delInstrText>HYPERLINK \l "_bookmark42"</w:delInstrText>
        </w:r>
        <w:r>
          <w:fldChar w:fldCharType="separate"/>
        </w:r>
        <w:r>
          <w:delText>CC</w:delText>
        </w:r>
        <w:r>
          <w:rPr>
            <w:spacing w:val="-5"/>
          </w:rPr>
          <w:delText xml:space="preserve"> </w:delText>
        </w:r>
        <w:r>
          <w:delText>PPS-1</w:delText>
        </w:r>
        <w:r>
          <w:rPr>
            <w:spacing w:val="-2"/>
          </w:rPr>
          <w:delText xml:space="preserve"> </w:delText>
        </w:r>
        <w:r>
          <w:delText>Rate</w:delText>
        </w:r>
        <w:r>
          <w:rPr>
            <w:spacing w:val="-6"/>
          </w:rPr>
          <w:delText xml:space="preserve"> </w:delText>
        </w:r>
        <w:r>
          <w:rPr>
            <w:spacing w:val="-5"/>
          </w:rPr>
          <w:delText>Tab</w:delText>
        </w:r>
        <w:r>
          <w:tab/>
        </w:r>
        <w:r>
          <w:rPr>
            <w:spacing w:val="-5"/>
          </w:rPr>
          <w:delText>26</w:delText>
        </w:r>
        <w:r>
          <w:rPr>
            <w:spacing w:val="-5"/>
          </w:rPr>
          <w:fldChar w:fldCharType="end"/>
        </w:r>
      </w:del>
    </w:p>
    <w:p w14:paraId="2F5FDB6A" w14:textId="77777777" w:rsidR="0059672E" w:rsidRDefault="0050054D">
      <w:pPr>
        <w:pStyle w:val="ListParagraph"/>
        <w:numPr>
          <w:ilvl w:val="1"/>
          <w:numId w:val="2"/>
        </w:numPr>
        <w:tabs>
          <w:tab w:val="left" w:pos="918"/>
          <w:tab w:val="left" w:pos="1007"/>
          <w:tab w:val="left" w:leader="dot" w:pos="8595"/>
        </w:tabs>
        <w:spacing w:before="47" w:line="285" w:lineRule="auto"/>
        <w:ind w:left="1007" w:right="822" w:hanging="361"/>
        <w:rPr>
          <w:del w:id="377" w:author="2023 Revisions to CCBHC Cost Report Instructions" w:date="2023-12-07T15:54:00Z"/>
        </w:rPr>
      </w:pPr>
      <w:del w:id="378" w:author="2023 Revisions to CCBHC Cost Report Instructions" w:date="2023-12-07T15:54:00Z">
        <w:r>
          <w:fldChar w:fldCharType="begin"/>
        </w:r>
        <w:r>
          <w:delInstrText>HYPERLINK \l "_bookmark43"</w:delInstrText>
        </w:r>
        <w:r>
          <w:fldChar w:fldCharType="separate"/>
        </w:r>
        <w:r>
          <w:delText>PART 1</w:delText>
        </w:r>
        <w:r>
          <w:rPr>
            <w:spacing w:val="-5"/>
          </w:rPr>
          <w:delText xml:space="preserve"> </w:delText>
        </w:r>
        <w:r>
          <w:delText>–</w:delText>
        </w:r>
        <w:r>
          <w:rPr>
            <w:spacing w:val="-3"/>
          </w:rPr>
          <w:delText xml:space="preserve"> </w:delText>
        </w:r>
        <w:r>
          <w:delText>DETERMINATION</w:delText>
        </w:r>
        <w:r>
          <w:rPr>
            <w:spacing w:val="-6"/>
          </w:rPr>
          <w:delText xml:space="preserve"> </w:delText>
        </w:r>
        <w:r>
          <w:delText>OF</w:delText>
        </w:r>
        <w:r>
          <w:rPr>
            <w:spacing w:val="-7"/>
          </w:rPr>
          <w:delText xml:space="preserve"> </w:delText>
        </w:r>
        <w:r>
          <w:delText>TOTAL</w:delText>
        </w:r>
        <w:r>
          <w:rPr>
            <w:spacing w:val="-5"/>
          </w:rPr>
          <w:delText xml:space="preserve"> </w:delText>
        </w:r>
        <w:r>
          <w:delText>ALLOWABLE</w:delText>
        </w:r>
        <w:r>
          <w:rPr>
            <w:spacing w:val="-3"/>
          </w:rPr>
          <w:delText xml:space="preserve"> </w:delText>
        </w:r>
        <w:r>
          <w:delText>COST</w:delText>
        </w:r>
        <w:r>
          <w:rPr>
            <w:spacing w:val="-3"/>
          </w:rPr>
          <w:delText xml:space="preserve"> </w:delText>
        </w:r>
        <w:r>
          <w:delText>APPLICABLE</w:delText>
        </w:r>
        <w:r>
          <w:rPr>
            <w:spacing w:val="-3"/>
          </w:rPr>
          <w:delText xml:space="preserve"> </w:delText>
        </w:r>
        <w:r>
          <w:delText>TO</w:delText>
        </w:r>
        <w:r>
          <w:rPr>
            <w:spacing w:val="-6"/>
          </w:rPr>
          <w:delText xml:space="preserve"> </w:delText>
        </w:r>
        <w:r>
          <w:delText>THE</w:delText>
        </w:r>
        <w:r>
          <w:fldChar w:fldCharType="end"/>
        </w:r>
        <w:r>
          <w:delText xml:space="preserve"> </w:delText>
        </w:r>
        <w:r>
          <w:fldChar w:fldCharType="begin"/>
        </w:r>
        <w:r>
          <w:delInstrText>HYPERLINK \l "_bookmark43"</w:delInstrText>
        </w:r>
        <w:r>
          <w:fldChar w:fldCharType="separate"/>
        </w:r>
        <w:r>
          <w:rPr>
            <w:spacing w:val="-2"/>
          </w:rPr>
          <w:delText>CCBHC</w:delText>
        </w:r>
        <w:r>
          <w:tab/>
        </w:r>
        <w:r>
          <w:rPr>
            <w:spacing w:val="-6"/>
          </w:rPr>
          <w:delText>26</w:delText>
        </w:r>
        <w:r>
          <w:rPr>
            <w:spacing w:val="-6"/>
          </w:rPr>
          <w:fldChar w:fldCharType="end"/>
        </w:r>
      </w:del>
    </w:p>
    <w:p w14:paraId="0B71467B" w14:textId="77777777" w:rsidR="0059672E" w:rsidRDefault="0050054D">
      <w:pPr>
        <w:pStyle w:val="ListParagraph"/>
        <w:numPr>
          <w:ilvl w:val="1"/>
          <w:numId w:val="2"/>
        </w:numPr>
        <w:tabs>
          <w:tab w:val="left" w:pos="919"/>
          <w:tab w:val="left" w:leader="dot" w:pos="8595"/>
        </w:tabs>
        <w:spacing w:line="251" w:lineRule="exact"/>
        <w:ind w:left="919" w:hanging="272"/>
        <w:rPr>
          <w:del w:id="379" w:author="2023 Revisions to CCBHC Cost Report Instructions" w:date="2023-12-07T15:54:00Z"/>
        </w:rPr>
      </w:pPr>
      <w:del w:id="380" w:author="2023 Revisions to CCBHC Cost Report Instructions" w:date="2023-12-07T15:54:00Z">
        <w:r>
          <w:fldChar w:fldCharType="begin"/>
        </w:r>
        <w:r>
          <w:delInstrText>HYPERLINK \l "_bookmark44"</w:delInstrText>
        </w:r>
        <w:r>
          <w:fldChar w:fldCharType="separate"/>
        </w:r>
        <w:r>
          <w:delText>PART 2</w:delText>
        </w:r>
        <w:r>
          <w:rPr>
            <w:spacing w:val="-5"/>
          </w:rPr>
          <w:delText xml:space="preserve"> </w:delText>
        </w:r>
        <w:r>
          <w:delText>–</w:delText>
        </w:r>
        <w:r>
          <w:rPr>
            <w:spacing w:val="-3"/>
          </w:rPr>
          <w:delText xml:space="preserve"> </w:delText>
        </w:r>
        <w:r>
          <w:delText>DETERMINATION</w:delText>
        </w:r>
        <w:r>
          <w:rPr>
            <w:spacing w:val="-5"/>
          </w:rPr>
          <w:delText xml:space="preserve"> </w:delText>
        </w:r>
        <w:r>
          <w:delText>OF</w:delText>
        </w:r>
        <w:r>
          <w:rPr>
            <w:spacing w:val="-5"/>
          </w:rPr>
          <w:delText xml:space="preserve"> </w:delText>
        </w:r>
        <w:r>
          <w:delText>CC</w:delText>
        </w:r>
        <w:r>
          <w:rPr>
            <w:spacing w:val="-3"/>
          </w:rPr>
          <w:delText xml:space="preserve"> </w:delText>
        </w:r>
        <w:r>
          <w:delText>PPS-1</w:delText>
        </w:r>
        <w:r>
          <w:rPr>
            <w:spacing w:val="-2"/>
          </w:rPr>
          <w:delText xml:space="preserve"> </w:delText>
        </w:r>
        <w:r>
          <w:rPr>
            <w:spacing w:val="-4"/>
          </w:rPr>
          <w:delText>RATE</w:delText>
        </w:r>
        <w:r>
          <w:tab/>
        </w:r>
        <w:r>
          <w:rPr>
            <w:spacing w:val="-7"/>
          </w:rPr>
          <w:delText>26</w:delText>
        </w:r>
        <w:r>
          <w:rPr>
            <w:spacing w:val="-7"/>
          </w:rPr>
          <w:fldChar w:fldCharType="end"/>
        </w:r>
      </w:del>
    </w:p>
    <w:p w14:paraId="13A98F6A" w14:textId="77777777" w:rsidR="0059672E" w:rsidRDefault="0050054D">
      <w:pPr>
        <w:pStyle w:val="ListParagraph"/>
        <w:numPr>
          <w:ilvl w:val="0"/>
          <w:numId w:val="2"/>
        </w:numPr>
        <w:tabs>
          <w:tab w:val="left" w:pos="558"/>
          <w:tab w:val="left" w:leader="dot" w:pos="8595"/>
        </w:tabs>
        <w:ind w:left="558" w:hanging="358"/>
        <w:rPr>
          <w:del w:id="381" w:author="2023 Revisions to CCBHC Cost Report Instructions" w:date="2023-12-07T15:54:00Z"/>
        </w:rPr>
      </w:pPr>
      <w:del w:id="382" w:author="2023 Revisions to CCBHC Cost Report Instructions" w:date="2023-12-07T15:54:00Z">
        <w:r>
          <w:fldChar w:fldCharType="begin"/>
        </w:r>
        <w:r>
          <w:delInstrText>HYPERLINK \l "_bookmark45"</w:delInstrText>
        </w:r>
        <w:r>
          <w:fldChar w:fldCharType="separate"/>
        </w:r>
        <w:r>
          <w:delText>CC</w:delText>
        </w:r>
        <w:r>
          <w:rPr>
            <w:spacing w:val="-5"/>
          </w:rPr>
          <w:delText xml:space="preserve"> </w:delText>
        </w:r>
        <w:r>
          <w:delText>PPS-2</w:delText>
        </w:r>
        <w:r>
          <w:rPr>
            <w:spacing w:val="-2"/>
          </w:rPr>
          <w:delText xml:space="preserve"> </w:delText>
        </w:r>
        <w:r>
          <w:delText>Rate</w:delText>
        </w:r>
        <w:r>
          <w:rPr>
            <w:spacing w:val="-6"/>
          </w:rPr>
          <w:delText xml:space="preserve"> </w:delText>
        </w:r>
        <w:r>
          <w:rPr>
            <w:spacing w:val="-5"/>
          </w:rPr>
          <w:delText>Tab</w:delText>
        </w:r>
        <w:r>
          <w:tab/>
        </w:r>
        <w:r>
          <w:rPr>
            <w:spacing w:val="-5"/>
          </w:rPr>
          <w:delText>27</w:delText>
        </w:r>
        <w:r>
          <w:rPr>
            <w:spacing w:val="-5"/>
          </w:rPr>
          <w:fldChar w:fldCharType="end"/>
        </w:r>
      </w:del>
    </w:p>
    <w:p w14:paraId="6AEF87DB" w14:textId="77777777" w:rsidR="0059672E" w:rsidRDefault="0050054D">
      <w:pPr>
        <w:pStyle w:val="ListParagraph"/>
        <w:numPr>
          <w:ilvl w:val="1"/>
          <w:numId w:val="2"/>
        </w:numPr>
        <w:tabs>
          <w:tab w:val="left" w:pos="919"/>
          <w:tab w:val="left" w:leader="dot" w:pos="8595"/>
        </w:tabs>
        <w:spacing w:before="47"/>
        <w:ind w:left="919" w:hanging="272"/>
        <w:rPr>
          <w:del w:id="383" w:author="2023 Revisions to CCBHC Cost Report Instructions" w:date="2023-12-07T15:54:00Z"/>
        </w:rPr>
      </w:pPr>
      <w:del w:id="384" w:author="2023 Revisions to CCBHC Cost Report Instructions" w:date="2023-12-07T15:54:00Z">
        <w:r>
          <w:fldChar w:fldCharType="begin"/>
        </w:r>
        <w:r>
          <w:delInstrText xml:space="preserve">HYPERLINK \l </w:delInstrText>
        </w:r>
        <w:r>
          <w:delInstrText>"_bookmark46"</w:delInstrText>
        </w:r>
        <w:r>
          <w:fldChar w:fldCharType="separate"/>
        </w:r>
        <w:r>
          <w:delText>PART</w:delText>
        </w:r>
        <w:r>
          <w:rPr>
            <w:spacing w:val="-3"/>
          </w:rPr>
          <w:delText xml:space="preserve"> </w:delText>
        </w:r>
        <w:r>
          <w:delText>1</w:delText>
        </w:r>
        <w:r>
          <w:rPr>
            <w:spacing w:val="-7"/>
          </w:rPr>
          <w:delText xml:space="preserve"> </w:delText>
        </w:r>
        <w:r>
          <w:delText>–</w:delText>
        </w:r>
        <w:r>
          <w:rPr>
            <w:spacing w:val="-5"/>
          </w:rPr>
          <w:delText xml:space="preserve"> </w:delText>
        </w:r>
        <w:r>
          <w:delText>COST-TO-CHARGE</w:delText>
        </w:r>
        <w:r>
          <w:rPr>
            <w:spacing w:val="-5"/>
          </w:rPr>
          <w:delText xml:space="preserve"> </w:delText>
        </w:r>
        <w:r>
          <w:delText>RATIO</w:delText>
        </w:r>
        <w:r>
          <w:rPr>
            <w:spacing w:val="-3"/>
          </w:rPr>
          <w:delText xml:space="preserve"> </w:delText>
        </w:r>
        <w:r>
          <w:rPr>
            <w:spacing w:val="-2"/>
          </w:rPr>
          <w:delText>ALLOCATION</w:delText>
        </w:r>
        <w:r>
          <w:tab/>
        </w:r>
        <w:r>
          <w:rPr>
            <w:spacing w:val="-5"/>
          </w:rPr>
          <w:delText>27</w:delText>
        </w:r>
        <w:r>
          <w:rPr>
            <w:spacing w:val="-5"/>
          </w:rPr>
          <w:fldChar w:fldCharType="end"/>
        </w:r>
      </w:del>
    </w:p>
    <w:p w14:paraId="023BDF2A" w14:textId="77777777" w:rsidR="0059672E" w:rsidRDefault="0050054D">
      <w:pPr>
        <w:pStyle w:val="BodyText"/>
        <w:tabs>
          <w:tab w:val="left" w:leader="dot" w:pos="8596"/>
        </w:tabs>
        <w:spacing w:before="47"/>
        <w:ind w:left="1108"/>
        <w:rPr>
          <w:del w:id="385" w:author="2023 Revisions to CCBHC Cost Report Instructions" w:date="2023-12-07T15:54:00Z"/>
        </w:rPr>
      </w:pPr>
      <w:del w:id="386" w:author="2023 Revisions to CCBHC Cost Report Instructions" w:date="2023-12-07T15:54:00Z">
        <w:r>
          <w:delText>─</w:delText>
        </w:r>
        <w:r>
          <w:rPr>
            <w:spacing w:val="42"/>
          </w:rPr>
          <w:delText xml:space="preserve"> </w:delText>
        </w:r>
        <w:r>
          <w:fldChar w:fldCharType="begin"/>
        </w:r>
        <w:r>
          <w:delInstrText>HYPERLINK \l "_bookmark47"</w:delInstrText>
        </w:r>
        <w:r>
          <w:fldChar w:fldCharType="separate"/>
        </w:r>
        <w:r>
          <w:delText>Column</w:delText>
        </w:r>
        <w:r>
          <w:rPr>
            <w:spacing w:val="-2"/>
          </w:rPr>
          <w:delText xml:space="preserve"> Descriptions</w:delText>
        </w:r>
        <w:r>
          <w:tab/>
        </w:r>
        <w:r>
          <w:rPr>
            <w:spacing w:val="-5"/>
          </w:rPr>
          <w:delText>27</w:delText>
        </w:r>
        <w:r>
          <w:rPr>
            <w:spacing w:val="-5"/>
          </w:rPr>
          <w:fldChar w:fldCharType="end"/>
        </w:r>
      </w:del>
    </w:p>
    <w:p w14:paraId="4DECF273" w14:textId="77777777" w:rsidR="0059672E" w:rsidRDefault="0050054D">
      <w:pPr>
        <w:pStyle w:val="BodyText"/>
        <w:tabs>
          <w:tab w:val="left" w:leader="dot" w:pos="8596"/>
        </w:tabs>
        <w:spacing w:before="47"/>
        <w:ind w:left="1108"/>
        <w:rPr>
          <w:del w:id="387" w:author="2023 Revisions to CCBHC Cost Report Instructions" w:date="2023-12-07T15:54:00Z"/>
        </w:rPr>
      </w:pPr>
      <w:del w:id="388" w:author="2023 Revisions to CCBHC Cost Report Instructions" w:date="2023-12-07T15:54:00Z">
        <w:r>
          <w:delText>─</w:delText>
        </w:r>
        <w:r>
          <w:rPr>
            <w:spacing w:val="43"/>
          </w:rPr>
          <w:delText xml:space="preserve"> </w:delText>
        </w:r>
        <w:r>
          <w:fldChar w:fldCharType="begin"/>
        </w:r>
        <w:r>
          <w:delInstrText>HYPERLINK \l "_bookmark48"</w:delInstrText>
        </w:r>
        <w:r>
          <w:fldChar w:fldCharType="separate"/>
        </w:r>
        <w:r>
          <w:delText>Line</w:delText>
        </w:r>
        <w:r>
          <w:rPr>
            <w:spacing w:val="-1"/>
          </w:rPr>
          <w:delText xml:space="preserve"> </w:delText>
        </w:r>
        <w:r>
          <w:rPr>
            <w:spacing w:val="-2"/>
          </w:rPr>
          <w:delText>Descriptions</w:delText>
        </w:r>
        <w:r>
          <w:tab/>
        </w:r>
        <w:r>
          <w:rPr>
            <w:spacing w:val="-5"/>
          </w:rPr>
          <w:delText>28</w:delText>
        </w:r>
        <w:r>
          <w:rPr>
            <w:spacing w:val="-5"/>
          </w:rPr>
          <w:fldChar w:fldCharType="end"/>
        </w:r>
      </w:del>
    </w:p>
    <w:p w14:paraId="161DF55B" w14:textId="77777777" w:rsidR="0059672E" w:rsidRDefault="0050054D">
      <w:pPr>
        <w:pStyle w:val="ListParagraph"/>
        <w:numPr>
          <w:ilvl w:val="1"/>
          <w:numId w:val="2"/>
        </w:numPr>
        <w:tabs>
          <w:tab w:val="left" w:pos="919"/>
          <w:tab w:val="left" w:leader="dot" w:pos="8596"/>
        </w:tabs>
        <w:spacing w:before="48"/>
        <w:ind w:left="919" w:hanging="272"/>
        <w:rPr>
          <w:del w:id="389" w:author="2023 Revisions to CCBHC Cost Report Instructions" w:date="2023-12-07T15:54:00Z"/>
        </w:rPr>
      </w:pPr>
      <w:del w:id="390" w:author="2023 Revisions to CCBHC Cost Report Instructions" w:date="2023-12-07T15:54:00Z">
        <w:r>
          <w:fldChar w:fldCharType="begin"/>
        </w:r>
        <w:r>
          <w:delInstrText>HYPERLINK \l "_bookmark49"</w:delInstrText>
        </w:r>
        <w:r>
          <w:fldChar w:fldCharType="separate"/>
        </w:r>
        <w:r>
          <w:delText>PART 2</w:delText>
        </w:r>
        <w:r>
          <w:rPr>
            <w:spacing w:val="-5"/>
          </w:rPr>
          <w:delText xml:space="preserve"> </w:delText>
        </w:r>
        <w:r>
          <w:delText>–</w:delText>
        </w:r>
        <w:r>
          <w:rPr>
            <w:spacing w:val="-3"/>
          </w:rPr>
          <w:delText xml:space="preserve"> </w:delText>
        </w:r>
        <w:r>
          <w:delText>DETERMINATION</w:delText>
        </w:r>
        <w:r>
          <w:rPr>
            <w:spacing w:val="-5"/>
          </w:rPr>
          <w:delText xml:space="preserve"> </w:delText>
        </w:r>
        <w:r>
          <w:delText>OF</w:delText>
        </w:r>
        <w:r>
          <w:rPr>
            <w:spacing w:val="-5"/>
          </w:rPr>
          <w:delText xml:space="preserve"> </w:delText>
        </w:r>
        <w:r>
          <w:delText>CC</w:delText>
        </w:r>
        <w:r>
          <w:rPr>
            <w:spacing w:val="-3"/>
          </w:rPr>
          <w:delText xml:space="preserve"> </w:delText>
        </w:r>
        <w:r>
          <w:delText>PPS-2</w:delText>
        </w:r>
        <w:r>
          <w:rPr>
            <w:spacing w:val="-2"/>
          </w:rPr>
          <w:delText xml:space="preserve"> </w:delText>
        </w:r>
        <w:r>
          <w:rPr>
            <w:spacing w:val="-4"/>
          </w:rPr>
          <w:delText>RATE</w:delText>
        </w:r>
        <w:r>
          <w:tab/>
        </w:r>
        <w:r>
          <w:rPr>
            <w:spacing w:val="-5"/>
          </w:rPr>
          <w:delText>29</w:delText>
        </w:r>
        <w:r>
          <w:rPr>
            <w:spacing w:val="-5"/>
          </w:rPr>
          <w:fldChar w:fldCharType="end"/>
        </w:r>
      </w:del>
    </w:p>
    <w:p w14:paraId="165A6ACB" w14:textId="77777777" w:rsidR="0059672E" w:rsidRDefault="0050054D">
      <w:pPr>
        <w:pStyle w:val="ListParagraph"/>
        <w:numPr>
          <w:ilvl w:val="0"/>
          <w:numId w:val="2"/>
        </w:numPr>
        <w:tabs>
          <w:tab w:val="left" w:pos="559"/>
          <w:tab w:val="left" w:leader="dot" w:pos="8595"/>
        </w:tabs>
        <w:spacing w:before="346"/>
        <w:ind w:hanging="358"/>
        <w:rPr>
          <w:del w:id="391" w:author="2023 Revisions to CCBHC Cost Report Instructions" w:date="2023-12-07T15:54:00Z"/>
        </w:rPr>
      </w:pPr>
      <w:del w:id="392" w:author="2023 Revisions to CCBHC Cost Report Instructions" w:date="2023-12-07T15:54:00Z">
        <w:r>
          <w:fldChar w:fldCharType="begin"/>
        </w:r>
        <w:r>
          <w:delInstrText>HYPERLINK \l "_bookmark50"</w:delInstrText>
        </w:r>
        <w:r>
          <w:fldChar w:fldCharType="separate"/>
        </w:r>
        <w:r>
          <w:delText>Certification</w:delText>
        </w:r>
        <w:r>
          <w:rPr>
            <w:spacing w:val="-12"/>
          </w:rPr>
          <w:delText xml:space="preserve"> </w:delText>
        </w:r>
        <w:r>
          <w:rPr>
            <w:spacing w:val="-5"/>
          </w:rPr>
          <w:delText>Tab</w:delText>
        </w:r>
        <w:r>
          <w:tab/>
        </w:r>
        <w:r>
          <w:rPr>
            <w:spacing w:val="-5"/>
          </w:rPr>
          <w:delText>30</w:delText>
        </w:r>
        <w:r>
          <w:rPr>
            <w:spacing w:val="-5"/>
          </w:rPr>
          <w:fldChar w:fldCharType="end"/>
        </w:r>
      </w:del>
    </w:p>
    <w:p w14:paraId="25BFB335" w14:textId="77777777" w:rsidR="0059672E" w:rsidRDefault="0059672E">
      <w:pPr>
        <w:rPr>
          <w:del w:id="393" w:author="2023 Revisions to CCBHC Cost Report Instructions" w:date="2023-12-07T15:54:00Z"/>
        </w:rPr>
        <w:sectPr w:rsidR="0059672E">
          <w:pgSz w:w="12240" w:h="15840"/>
          <w:pgMar w:top="1340" w:right="940" w:bottom="680" w:left="1240" w:header="542" w:footer="492" w:gutter="0"/>
          <w:cols w:space="720"/>
        </w:sectPr>
      </w:pPr>
    </w:p>
    <w:p w14:paraId="464ABA57" w14:textId="77777777" w:rsidR="0059672E" w:rsidRDefault="0050054D">
      <w:pPr>
        <w:pStyle w:val="Heading1"/>
        <w:tabs>
          <w:tab w:val="left" w:pos="8959"/>
        </w:tabs>
        <w:rPr>
          <w:del w:id="394" w:author="2023 Revisions to CCBHC Cost Report Instructions" w:date="2023-12-07T15:54:00Z"/>
        </w:rPr>
      </w:pPr>
      <w:del w:id="395" w:author="2023 Revisions to CCBHC Cost Report Instructions" w:date="2023-12-07T15:54:00Z">
        <w:r>
          <w:rPr>
            <w:spacing w:val="-10"/>
            <w:u w:val="single"/>
          </w:rPr>
          <w:delText>1</w:delText>
        </w:r>
        <w:r>
          <w:rPr>
            <w:u w:val="single"/>
          </w:rPr>
          <w:tab/>
        </w:r>
      </w:del>
    </w:p>
    <w:p w14:paraId="3BDB7D63" w14:textId="01485CE7" w:rsidR="0059672E" w:rsidRDefault="0050054D">
      <w:pPr>
        <w:pStyle w:val="Heading1"/>
        <w:pPrChange w:id="396" w:author="2023 Revisions to CCBHC Cost Report Instructions" w:date="2023-12-07T15:54:00Z">
          <w:pPr>
            <w:pStyle w:val="Heading2"/>
          </w:pPr>
        </w:pPrChange>
      </w:pPr>
      <w:bookmarkStart w:id="397" w:name="General_Instructions"/>
      <w:bookmarkStart w:id="398" w:name="_bookmark0"/>
      <w:bookmarkStart w:id="399" w:name="_Toc148441525"/>
      <w:bookmarkEnd w:id="397"/>
      <w:bookmarkEnd w:id="398"/>
      <w:r>
        <w:t>General</w:t>
      </w:r>
      <w:r>
        <w:rPr>
          <w:rPrChange w:id="400" w:author="2023 Revisions to CCBHC Cost Report Instructions" w:date="2023-12-07T15:54:00Z">
            <w:rPr>
              <w:b/>
              <w:i/>
              <w:spacing w:val="-5"/>
              <w:sz w:val="28"/>
            </w:rPr>
          </w:rPrChange>
        </w:rPr>
        <w:t xml:space="preserve"> </w:t>
      </w:r>
      <w:r w:rsidRPr="00057F7B">
        <w:rPr>
          <w:rPrChange w:id="401" w:author="2023 Revisions to CCBHC Cost Report Instructions" w:date="2023-12-07T15:54:00Z">
            <w:rPr>
              <w:b/>
              <w:i/>
              <w:spacing w:val="-2"/>
              <w:sz w:val="28"/>
            </w:rPr>
          </w:rPrChange>
        </w:rPr>
        <w:t>Instructions</w:t>
      </w:r>
      <w:bookmarkEnd w:id="399"/>
      <w:ins w:id="402" w:author="2023 Revisions to CCBHC Cost Report Instructions" w:date="2023-12-07T15:54:00Z">
        <w:r w:rsidR="00025E08">
          <w:t xml:space="preserve"> </w:t>
        </w:r>
      </w:ins>
    </w:p>
    <w:p w14:paraId="6E661A60" w14:textId="5020C57C" w:rsidR="0059672E" w:rsidRDefault="0050054D">
      <w:pPr>
        <w:pStyle w:val="Heading2"/>
        <w:pPrChange w:id="403" w:author="2023 Revisions to CCBHC Cost Report Instructions" w:date="2023-12-07T15:54:00Z">
          <w:pPr>
            <w:pStyle w:val="Heading5"/>
            <w:spacing w:before="188"/>
          </w:pPr>
        </w:pPrChange>
      </w:pPr>
      <w:bookmarkStart w:id="404" w:name="Introduction"/>
      <w:bookmarkStart w:id="405" w:name="_bookmark1"/>
      <w:bookmarkStart w:id="406" w:name="_Toc147503584"/>
      <w:bookmarkStart w:id="407" w:name="_Toc148441526"/>
      <w:bookmarkEnd w:id="404"/>
      <w:bookmarkEnd w:id="405"/>
      <w:r w:rsidRPr="00057F7B">
        <w:rPr>
          <w:rPrChange w:id="408" w:author="2023 Revisions to CCBHC Cost Report Instructions" w:date="2023-12-07T15:54:00Z">
            <w:rPr>
              <w:bCs w:val="0"/>
              <w:iCs w:val="0"/>
              <w:spacing w:val="-2"/>
            </w:rPr>
          </w:rPrChange>
        </w:rPr>
        <w:t>Introduction</w:t>
      </w:r>
      <w:bookmarkEnd w:id="406"/>
      <w:bookmarkEnd w:id="407"/>
      <w:ins w:id="409" w:author="2023 Revisions to CCBHC Cost Report Instructions" w:date="2023-12-07T15:54:00Z">
        <w:r w:rsidR="00025E08">
          <w:t xml:space="preserve"> </w:t>
        </w:r>
      </w:ins>
    </w:p>
    <w:p w14:paraId="5E0EC5CA" w14:textId="7A27A06D" w:rsidR="0059672E" w:rsidRDefault="0050054D">
      <w:pPr>
        <w:pStyle w:val="BodyText"/>
        <w:pPrChange w:id="410" w:author="2023 Revisions to CCBHC Cost Report Instructions" w:date="2023-12-07T15:54:00Z">
          <w:pPr>
            <w:pStyle w:val="BodyText"/>
            <w:spacing w:before="88" w:line="247" w:lineRule="auto"/>
            <w:ind w:left="199" w:right="163"/>
          </w:pPr>
        </w:pPrChange>
      </w:pPr>
      <w:r>
        <w:t xml:space="preserve">This document provides guidance to CCBHCs on how to use the Certified Community Behavioral Health Clinic (CCBHC) cost report for the </w:t>
      </w:r>
      <w:ins w:id="411" w:author="2023 Revisions to CCBHC Cost Report Instructions" w:date="2023-12-07T15:54:00Z">
        <w:r w:rsidR="00257401">
          <w:t>four</w:t>
        </w:r>
      </w:ins>
      <w:del w:id="412" w:author="2023 Revisions to CCBHC Cost Report Instructions" w:date="2023-12-07T15:54:00Z">
        <w:r>
          <w:delText>two</w:delText>
        </w:r>
      </w:del>
      <w:r>
        <w:t xml:space="preserve"> Certified Clinic Prospective Payment System (CC PPS) rate methodologies—CC PPS-1</w:t>
      </w:r>
      <w:ins w:id="413" w:author="2023 Revisions to CCBHC Cost Report Instructions" w:date="2023-12-07T15:54:00Z">
        <w:r w:rsidR="00257401">
          <w:t>, CC PPS-2, CC PPS-3</w:t>
        </w:r>
      </w:ins>
      <w:r>
        <w:t xml:space="preserve"> and CC PPS-</w:t>
      </w:r>
      <w:ins w:id="414" w:author="2023 Revisions to CCBHC Cost Report Instructions" w:date="2023-12-07T15:54:00Z">
        <w:r w:rsidR="00257401">
          <w:t>4</w:t>
        </w:r>
        <w:r w:rsidR="00025E08">
          <w:t xml:space="preserve">. </w:t>
        </w:r>
      </w:ins>
      <w:del w:id="415" w:author="2023 Revisions to CCBHC Cost Report Instructions" w:date="2023-12-07T15:54:00Z">
        <w:r>
          <w:delText>2.</w:delText>
        </w:r>
      </w:del>
      <w:r>
        <w:rPr>
          <w:rPrChange w:id="416" w:author="2023 Revisions to CCBHC Cost Report Instructions" w:date="2023-12-07T15:54:00Z">
            <w:rPr>
              <w:spacing w:val="40"/>
            </w:rPr>
          </w:rPrChange>
        </w:rPr>
        <w:t xml:space="preserve"> </w:t>
      </w:r>
      <w:r>
        <w:t>The cost report may be used to determine the clinic-specific PPS rate and to annually report demonstration costs.</w:t>
      </w:r>
      <w:r>
        <w:rPr>
          <w:rPrChange w:id="417" w:author="2023 Revisions to CCBHC Cost Report Instructions" w:date="2023-12-07T15:54:00Z">
            <w:rPr>
              <w:spacing w:val="40"/>
            </w:rPr>
          </w:rPrChange>
        </w:rPr>
        <w:t xml:space="preserve"> </w:t>
      </w:r>
      <w:ins w:id="418" w:author="2023 Revisions to CCBHC Cost Report Instructions" w:date="2023-12-07T15:54:00Z">
        <w:r w:rsidR="00025E08">
          <w:t xml:space="preserve"> </w:t>
        </w:r>
      </w:ins>
      <w:r>
        <w:t>These payment rates were provided</w:t>
      </w:r>
      <w:r>
        <w:rPr>
          <w:rPrChange w:id="419" w:author="2023 Revisions to CCBHC Cost Report Instructions" w:date="2023-12-07T15:54:00Z">
            <w:rPr>
              <w:spacing w:val="-3"/>
            </w:rPr>
          </w:rPrChange>
        </w:rPr>
        <w:t xml:space="preserve"> </w:t>
      </w:r>
      <w:r>
        <w:t>through</w:t>
      </w:r>
      <w:r>
        <w:rPr>
          <w:rPrChange w:id="420" w:author="2023 Revisions to CCBHC Cost Report Instructions" w:date="2023-12-07T15:54:00Z">
            <w:rPr>
              <w:spacing w:val="-5"/>
            </w:rPr>
          </w:rPrChange>
        </w:rPr>
        <w:t xml:space="preserve"> </w:t>
      </w:r>
      <w:r>
        <w:t>the</w:t>
      </w:r>
      <w:r>
        <w:rPr>
          <w:rPrChange w:id="421" w:author="2023 Revisions to CCBHC Cost Report Instructions" w:date="2023-12-07T15:54:00Z">
            <w:rPr>
              <w:spacing w:val="-4"/>
            </w:rPr>
          </w:rPrChange>
        </w:rPr>
        <w:t xml:space="preserve"> </w:t>
      </w:r>
      <w:r>
        <w:t>Demonstration</w:t>
      </w:r>
      <w:r>
        <w:rPr>
          <w:rPrChange w:id="422" w:author="2023 Revisions to CCBHC Cost Report Instructions" w:date="2023-12-07T15:54:00Z">
            <w:rPr>
              <w:spacing w:val="-5"/>
            </w:rPr>
          </w:rPrChange>
        </w:rPr>
        <w:t xml:space="preserve"> </w:t>
      </w:r>
      <w:r>
        <w:t>Program</w:t>
      </w:r>
      <w:r>
        <w:rPr>
          <w:rPrChange w:id="423" w:author="2023 Revisions to CCBHC Cost Report Instructions" w:date="2023-12-07T15:54:00Z">
            <w:rPr>
              <w:spacing w:val="-4"/>
            </w:rPr>
          </w:rPrChange>
        </w:rPr>
        <w:t xml:space="preserve"> </w:t>
      </w:r>
      <w:r>
        <w:t>to</w:t>
      </w:r>
      <w:r>
        <w:rPr>
          <w:rPrChange w:id="424" w:author="2023 Revisions to CCBHC Cost Report Instructions" w:date="2023-12-07T15:54:00Z">
            <w:rPr>
              <w:spacing w:val="-5"/>
            </w:rPr>
          </w:rPrChange>
        </w:rPr>
        <w:t xml:space="preserve"> </w:t>
      </w:r>
      <w:r>
        <w:t>Improve</w:t>
      </w:r>
      <w:r>
        <w:rPr>
          <w:rPrChange w:id="425" w:author="2023 Revisions to CCBHC Cost Report Instructions" w:date="2023-12-07T15:54:00Z">
            <w:rPr>
              <w:spacing w:val="-3"/>
            </w:rPr>
          </w:rPrChange>
        </w:rPr>
        <w:t xml:space="preserve"> </w:t>
      </w:r>
      <w:r>
        <w:t>Community</w:t>
      </w:r>
      <w:r>
        <w:rPr>
          <w:rPrChange w:id="426" w:author="2023 Revisions to CCBHC Cost Report Instructions" w:date="2023-12-07T15:54:00Z">
            <w:rPr>
              <w:spacing w:val="-5"/>
            </w:rPr>
          </w:rPrChange>
        </w:rPr>
        <w:t xml:space="preserve"> </w:t>
      </w:r>
      <w:r>
        <w:t>Mental</w:t>
      </w:r>
      <w:r>
        <w:rPr>
          <w:rPrChange w:id="427" w:author="2023 Revisions to CCBHC Cost Report Instructions" w:date="2023-12-07T15:54:00Z">
            <w:rPr>
              <w:spacing w:val="-3"/>
            </w:rPr>
          </w:rPrChange>
        </w:rPr>
        <w:t xml:space="preserve"> </w:t>
      </w:r>
      <w:r>
        <w:t>Health</w:t>
      </w:r>
      <w:r>
        <w:rPr>
          <w:rPrChange w:id="428" w:author="2023 Revisions to CCBHC Cost Report Instructions" w:date="2023-12-07T15:54:00Z">
            <w:rPr>
              <w:spacing w:val="-3"/>
            </w:rPr>
          </w:rPrChange>
        </w:rPr>
        <w:t xml:space="preserve"> </w:t>
      </w:r>
      <w:r>
        <w:t>Services,</w:t>
      </w:r>
      <w:r>
        <w:rPr>
          <w:rPrChange w:id="429" w:author="2023 Revisions to CCBHC Cost Report Instructions" w:date="2023-12-07T15:54:00Z">
            <w:rPr>
              <w:spacing w:val="-1"/>
            </w:rPr>
          </w:rPrChange>
        </w:rPr>
        <w:t xml:space="preserve"> </w:t>
      </w:r>
      <w:r>
        <w:t>which was created under Section 223 of the Protecting Access to Medicare Act of 2014.</w:t>
      </w:r>
      <w:ins w:id="430" w:author="2023 Revisions to CCBHC Cost Report Instructions" w:date="2023-12-07T15:54:00Z">
        <w:r w:rsidR="00025E08">
          <w:t xml:space="preserve"> </w:t>
        </w:r>
      </w:ins>
    </w:p>
    <w:p w14:paraId="77C6CC64" w14:textId="77777777" w:rsidR="0059672E" w:rsidRDefault="0059672E">
      <w:pPr>
        <w:pStyle w:val="BodyText"/>
        <w:spacing w:before="9"/>
        <w:rPr>
          <w:del w:id="431" w:author="2023 Revisions to CCBHC Cost Report Instructions" w:date="2023-12-07T15:54:00Z"/>
          <w:sz w:val="25"/>
        </w:rPr>
      </w:pPr>
    </w:p>
    <w:p w14:paraId="209C1BC1" w14:textId="5D425F3F" w:rsidR="0059672E" w:rsidRDefault="0050054D">
      <w:pPr>
        <w:pStyle w:val="Heading2"/>
        <w:pPrChange w:id="432" w:author="2023 Revisions to CCBHC Cost Report Instructions" w:date="2023-12-07T15:54:00Z">
          <w:pPr>
            <w:pStyle w:val="Heading5"/>
            <w:spacing w:before="0"/>
          </w:pPr>
        </w:pPrChange>
      </w:pPr>
      <w:bookmarkStart w:id="433" w:name="Instructions_for_Completing_the_Cost_Rep"/>
      <w:bookmarkStart w:id="434" w:name="_bookmark2"/>
      <w:bookmarkStart w:id="435" w:name="_Toc147503585"/>
      <w:bookmarkStart w:id="436" w:name="_Toc148441527"/>
      <w:bookmarkEnd w:id="433"/>
      <w:bookmarkEnd w:id="434"/>
      <w:r>
        <w:t>Instructions</w:t>
      </w:r>
      <w:r>
        <w:rPr>
          <w:rPrChange w:id="437" w:author="2023 Revisions to CCBHC Cost Report Instructions" w:date="2023-12-07T15:54:00Z">
            <w:rPr>
              <w:bCs w:val="0"/>
              <w:iCs w:val="0"/>
              <w:spacing w:val="-7"/>
            </w:rPr>
          </w:rPrChange>
        </w:rPr>
        <w:t xml:space="preserve"> </w:t>
      </w:r>
      <w:r>
        <w:t>for</w:t>
      </w:r>
      <w:r>
        <w:rPr>
          <w:rPrChange w:id="438" w:author="2023 Revisions to CCBHC Cost Report Instructions" w:date="2023-12-07T15:54:00Z">
            <w:rPr>
              <w:bCs w:val="0"/>
              <w:iCs w:val="0"/>
              <w:spacing w:val="-4"/>
            </w:rPr>
          </w:rPrChange>
        </w:rPr>
        <w:t xml:space="preserve"> </w:t>
      </w:r>
      <w:r>
        <w:t>Completing</w:t>
      </w:r>
      <w:r>
        <w:rPr>
          <w:rPrChange w:id="439" w:author="2023 Revisions to CCBHC Cost Report Instructions" w:date="2023-12-07T15:54:00Z">
            <w:rPr>
              <w:bCs w:val="0"/>
              <w:iCs w:val="0"/>
              <w:spacing w:val="-6"/>
            </w:rPr>
          </w:rPrChange>
        </w:rPr>
        <w:t xml:space="preserve"> </w:t>
      </w:r>
      <w:r>
        <w:t>the</w:t>
      </w:r>
      <w:r>
        <w:rPr>
          <w:rPrChange w:id="440" w:author="2023 Revisions to CCBHC Cost Report Instructions" w:date="2023-12-07T15:54:00Z">
            <w:rPr>
              <w:bCs w:val="0"/>
              <w:iCs w:val="0"/>
              <w:spacing w:val="-7"/>
            </w:rPr>
          </w:rPrChange>
        </w:rPr>
        <w:t xml:space="preserve"> </w:t>
      </w:r>
      <w:r>
        <w:t>Cost</w:t>
      </w:r>
      <w:r>
        <w:rPr>
          <w:rPrChange w:id="441" w:author="2023 Revisions to CCBHC Cost Report Instructions" w:date="2023-12-07T15:54:00Z">
            <w:rPr>
              <w:bCs w:val="0"/>
              <w:iCs w:val="0"/>
              <w:spacing w:val="-2"/>
            </w:rPr>
          </w:rPrChange>
        </w:rPr>
        <w:t xml:space="preserve"> Report</w:t>
      </w:r>
      <w:bookmarkEnd w:id="435"/>
      <w:bookmarkEnd w:id="436"/>
      <w:ins w:id="442" w:author="2023 Revisions to CCBHC Cost Report Instructions" w:date="2023-12-07T15:54:00Z">
        <w:r w:rsidR="00025E08">
          <w:t xml:space="preserve"> </w:t>
        </w:r>
      </w:ins>
    </w:p>
    <w:p w14:paraId="1FE185AB" w14:textId="564CD238" w:rsidR="0059672E" w:rsidRDefault="0050054D">
      <w:pPr>
        <w:pStyle w:val="BodyText"/>
        <w:pPrChange w:id="443" w:author="2023 Revisions to CCBHC Cost Report Instructions" w:date="2023-12-07T15:54:00Z">
          <w:pPr>
            <w:pStyle w:val="BodyText"/>
            <w:spacing w:before="88"/>
            <w:ind w:left="200"/>
          </w:pPr>
        </w:pPrChange>
      </w:pPr>
      <w:r>
        <w:t>The</w:t>
      </w:r>
      <w:r>
        <w:rPr>
          <w:rPrChange w:id="444" w:author="2023 Revisions to CCBHC Cost Report Instructions" w:date="2023-12-07T15:54:00Z">
            <w:rPr>
              <w:spacing w:val="-5"/>
            </w:rPr>
          </w:rPrChange>
        </w:rPr>
        <w:t xml:space="preserve"> </w:t>
      </w:r>
      <w:r>
        <w:t>cost</w:t>
      </w:r>
      <w:r>
        <w:rPr>
          <w:rPrChange w:id="445" w:author="2023 Revisions to CCBHC Cost Report Instructions" w:date="2023-12-07T15:54:00Z">
            <w:rPr>
              <w:spacing w:val="-3"/>
            </w:rPr>
          </w:rPrChange>
        </w:rPr>
        <w:t xml:space="preserve"> </w:t>
      </w:r>
      <w:r>
        <w:t>report</w:t>
      </w:r>
      <w:r>
        <w:rPr>
          <w:rPrChange w:id="446" w:author="2023 Revisions to CCBHC Cost Report Instructions" w:date="2023-12-07T15:54:00Z">
            <w:rPr>
              <w:spacing w:val="-4"/>
            </w:rPr>
          </w:rPrChange>
        </w:rPr>
        <w:t xml:space="preserve"> </w:t>
      </w:r>
      <w:r>
        <w:t>contains</w:t>
      </w:r>
      <w:r>
        <w:rPr>
          <w:rPrChange w:id="447" w:author="2023 Revisions to CCBHC Cost Report Instructions" w:date="2023-12-07T15:54:00Z">
            <w:rPr>
              <w:spacing w:val="-4"/>
            </w:rPr>
          </w:rPrChange>
        </w:rPr>
        <w:t xml:space="preserve"> </w:t>
      </w:r>
      <w:r>
        <w:t>tabs</w:t>
      </w:r>
      <w:r>
        <w:rPr>
          <w:rPrChange w:id="448" w:author="2023 Revisions to CCBHC Cost Report Instructions" w:date="2023-12-07T15:54:00Z">
            <w:rPr>
              <w:spacing w:val="-2"/>
            </w:rPr>
          </w:rPrChange>
        </w:rPr>
        <w:t xml:space="preserve"> </w:t>
      </w:r>
      <w:r>
        <w:t>as</w:t>
      </w:r>
      <w:r>
        <w:rPr>
          <w:rPrChange w:id="449" w:author="2023 Revisions to CCBHC Cost Report Instructions" w:date="2023-12-07T15:54:00Z">
            <w:rPr>
              <w:spacing w:val="-5"/>
            </w:rPr>
          </w:rPrChange>
        </w:rPr>
        <w:t xml:space="preserve"> </w:t>
      </w:r>
      <w:r>
        <w:t>described</w:t>
      </w:r>
      <w:r>
        <w:rPr>
          <w:rPrChange w:id="450" w:author="2023 Revisions to CCBHC Cost Report Instructions" w:date="2023-12-07T15:54:00Z">
            <w:rPr>
              <w:spacing w:val="-3"/>
            </w:rPr>
          </w:rPrChange>
        </w:rPr>
        <w:t xml:space="preserve"> </w:t>
      </w:r>
      <w:r>
        <w:t>in</w:t>
      </w:r>
      <w:r>
        <w:rPr>
          <w:rPrChange w:id="451" w:author="2023 Revisions to CCBHC Cost Report Instructions" w:date="2023-12-07T15:54:00Z">
            <w:rPr>
              <w:spacing w:val="-5"/>
            </w:rPr>
          </w:rPrChange>
        </w:rPr>
        <w:t xml:space="preserve"> </w:t>
      </w:r>
      <w:r>
        <w:t>Table</w:t>
      </w:r>
      <w:r>
        <w:rPr>
          <w:rPrChange w:id="452" w:author="2023 Revisions to CCBHC Cost Report Instructions" w:date="2023-12-07T15:54:00Z">
            <w:rPr>
              <w:spacing w:val="-3"/>
            </w:rPr>
          </w:rPrChange>
        </w:rPr>
        <w:t xml:space="preserve"> </w:t>
      </w:r>
      <w:r>
        <w:t>1:</w:t>
      </w:r>
      <w:r>
        <w:rPr>
          <w:rPrChange w:id="453" w:author="2023 Revisions to CCBHC Cost Report Instructions" w:date="2023-12-07T15:54:00Z">
            <w:rPr>
              <w:spacing w:val="-7"/>
            </w:rPr>
          </w:rPrChange>
        </w:rPr>
        <w:t xml:space="preserve"> </w:t>
      </w:r>
      <w:r>
        <w:t>Worksheet</w:t>
      </w:r>
      <w:r>
        <w:rPr>
          <w:rPrChange w:id="454" w:author="2023 Revisions to CCBHC Cost Report Instructions" w:date="2023-12-07T15:54:00Z">
            <w:rPr>
              <w:spacing w:val="-3"/>
            </w:rPr>
          </w:rPrChange>
        </w:rPr>
        <w:t xml:space="preserve"> </w:t>
      </w:r>
      <w:r>
        <w:rPr>
          <w:rPrChange w:id="455" w:author="2023 Revisions to CCBHC Cost Report Instructions" w:date="2023-12-07T15:54:00Z">
            <w:rPr>
              <w:spacing w:val="-2"/>
            </w:rPr>
          </w:rPrChange>
        </w:rPr>
        <w:t>Contents:</w:t>
      </w:r>
      <w:ins w:id="456" w:author="2023 Revisions to CCBHC Cost Report Instructions" w:date="2023-12-07T15:54:00Z">
        <w:r w:rsidR="00025E08">
          <w:t xml:space="preserve"> </w:t>
        </w:r>
      </w:ins>
    </w:p>
    <w:p w14:paraId="29D1C0B2" w14:textId="5C29A27B" w:rsidR="0059672E" w:rsidRDefault="0050054D">
      <w:pPr>
        <w:pStyle w:val="Caption"/>
        <w:rPr>
          <w:b w:val="0"/>
          <w:rPrChange w:id="457" w:author="2023 Revisions to CCBHC Cost Report Instructions" w:date="2023-12-07T15:54:00Z">
            <w:rPr>
              <w:b/>
              <w:sz w:val="20"/>
            </w:rPr>
          </w:rPrChange>
        </w:rPr>
        <w:pPrChange w:id="458" w:author="2023 Revisions to CCBHC Cost Report Instructions" w:date="2023-12-07T15:54:00Z">
          <w:pPr>
            <w:spacing w:before="147"/>
            <w:ind w:left="200"/>
          </w:pPr>
        </w:pPrChange>
      </w:pPr>
      <w:r>
        <w:rPr>
          <w:rPrChange w:id="459" w:author="2023 Revisions to CCBHC Cost Report Instructions" w:date="2023-12-07T15:54:00Z">
            <w:rPr>
              <w:iCs/>
              <w:color w:val="000000"/>
              <w:sz w:val="20"/>
            </w:rPr>
          </w:rPrChange>
        </w:rPr>
        <w:t>Table</w:t>
      </w:r>
      <w:r>
        <w:rPr>
          <w:rPrChange w:id="460" w:author="2023 Revisions to CCBHC Cost Report Instructions" w:date="2023-12-07T15:54:00Z">
            <w:rPr>
              <w:iCs/>
              <w:color w:val="000000"/>
              <w:spacing w:val="-8"/>
              <w:sz w:val="20"/>
            </w:rPr>
          </w:rPrChange>
        </w:rPr>
        <w:t xml:space="preserve"> </w:t>
      </w:r>
      <w:r>
        <w:rPr>
          <w:rPrChange w:id="461" w:author="2023 Revisions to CCBHC Cost Report Instructions" w:date="2023-12-07T15:54:00Z">
            <w:rPr>
              <w:iCs/>
              <w:color w:val="000000"/>
              <w:sz w:val="20"/>
            </w:rPr>
          </w:rPrChange>
        </w:rPr>
        <w:t>1:</w:t>
      </w:r>
      <w:r>
        <w:rPr>
          <w:rPrChange w:id="462" w:author="2023 Revisions to CCBHC Cost Report Instructions" w:date="2023-12-07T15:54:00Z">
            <w:rPr>
              <w:iCs/>
              <w:color w:val="000000"/>
              <w:spacing w:val="-8"/>
              <w:sz w:val="20"/>
            </w:rPr>
          </w:rPrChange>
        </w:rPr>
        <w:t xml:space="preserve"> </w:t>
      </w:r>
      <w:r>
        <w:rPr>
          <w:rPrChange w:id="463" w:author="2023 Revisions to CCBHC Cost Report Instructions" w:date="2023-12-07T15:54:00Z">
            <w:rPr>
              <w:iCs/>
              <w:color w:val="000000"/>
              <w:sz w:val="20"/>
            </w:rPr>
          </w:rPrChange>
        </w:rPr>
        <w:t>Worksheet</w:t>
      </w:r>
      <w:r>
        <w:rPr>
          <w:rPrChange w:id="464" w:author="2023 Revisions to CCBHC Cost Report Instructions" w:date="2023-12-07T15:54:00Z">
            <w:rPr>
              <w:iCs/>
              <w:color w:val="000000"/>
              <w:spacing w:val="-7"/>
              <w:sz w:val="20"/>
            </w:rPr>
          </w:rPrChange>
        </w:rPr>
        <w:t xml:space="preserve"> </w:t>
      </w:r>
      <w:r>
        <w:rPr>
          <w:rPrChange w:id="465" w:author="2023 Revisions to CCBHC Cost Report Instructions" w:date="2023-12-07T15:54:00Z">
            <w:rPr>
              <w:iCs/>
              <w:color w:val="000000"/>
              <w:spacing w:val="-2"/>
              <w:sz w:val="20"/>
            </w:rPr>
          </w:rPrChange>
        </w:rPr>
        <w:t>Contents</w:t>
      </w:r>
      <w:ins w:id="466" w:author="2023 Revisions to CCBHC Cost Report Instructions" w:date="2023-12-07T15:54:00Z">
        <w:r w:rsidR="00025E08">
          <w:t xml:space="preserve"> </w:t>
        </w:r>
      </w:ins>
    </w:p>
    <w:p w14:paraId="6EDA42C1" w14:textId="77777777" w:rsidR="0059672E" w:rsidRDefault="0059672E">
      <w:pPr>
        <w:pStyle w:val="BodyText"/>
        <w:spacing w:before="7"/>
        <w:rPr>
          <w:del w:id="467" w:author="2023 Revisions to CCBHC Cost Report Instructions" w:date="2023-12-07T15:54:00Z"/>
          <w:b/>
        </w:rPr>
      </w:pPr>
    </w:p>
    <w:tbl>
      <w:tblPr>
        <w:tblStyle w:val="TableGrid"/>
        <w:tblW w:w="5000" w:type="pct"/>
        <w:jc w:val="center"/>
        <w:tblInd w:w="0" w:type="dxa"/>
        <w:tblLayout w:type="fixed"/>
        <w:tblCellMar>
          <w:top w:w="16" w:type="dxa"/>
          <w:left w:w="115" w:type="dxa"/>
          <w:right w:w="87" w:type="dxa"/>
        </w:tblCellMar>
        <w:tblLook w:val="04A0" w:firstRow="1" w:lastRow="0" w:firstColumn="1" w:lastColumn="0" w:noHBand="0" w:noVBand="1"/>
        <w:tblPrChange w:id="468" w:author="2023 Revisions to CCBHC Cost Report Instructions" w:date="2023-12-07T15:54:00Z">
          <w:tblPr>
            <w:tblW w:w="0" w:type="auto"/>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PrChange>
      </w:tblPr>
      <w:tblGrid>
        <w:gridCol w:w="117"/>
        <w:gridCol w:w="1955"/>
        <w:gridCol w:w="117"/>
        <w:gridCol w:w="1771"/>
        <w:gridCol w:w="2566"/>
        <w:gridCol w:w="1792"/>
        <w:gridCol w:w="1642"/>
        <w:gridCol w:w="90"/>
        <w:tblGridChange w:id="469">
          <w:tblGrid>
            <w:gridCol w:w="571"/>
            <w:gridCol w:w="493"/>
            <w:gridCol w:w="1008"/>
            <w:gridCol w:w="803"/>
            <w:gridCol w:w="968"/>
            <w:gridCol w:w="2488"/>
            <w:gridCol w:w="78"/>
            <w:gridCol w:w="1792"/>
            <w:gridCol w:w="146"/>
            <w:gridCol w:w="1496"/>
            <w:gridCol w:w="232"/>
          </w:tblGrid>
        </w:tblGridChange>
      </w:tblGrid>
      <w:tr w:rsidR="0059672E" w14:paraId="3B64331F" w14:textId="77777777" w:rsidTr="00C02F57">
        <w:trPr>
          <w:cantSplit/>
          <w:tblHeader/>
          <w:jc w:val="center"/>
          <w:trPrChange w:id="470" w:author="2023 Revisions to CCBHC Cost Report Instructions" w:date="2023-12-07T15:54:00Z">
            <w:trPr>
              <w:gridBefore w:val="1"/>
              <w:trHeight w:val="652"/>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471" w:author="2023 Revisions to CCBHC Cost Report Instructions" w:date="2023-12-07T15:54:00Z">
              <w:tcPr>
                <w:tcW w:w="2304" w:type="dxa"/>
                <w:tcBorders>
                  <w:top w:val="nil"/>
                  <w:bottom w:val="nil"/>
                </w:tcBorders>
                <w:shd w:val="clear" w:color="auto" w:fill="000000"/>
              </w:tcPr>
            </w:tcPrChange>
          </w:tcPr>
          <w:p w14:paraId="463FDB00" w14:textId="77777777" w:rsidR="0059672E" w:rsidRDefault="0050054D">
            <w:pPr>
              <w:spacing w:before="20" w:after="20" w:line="240" w:lineRule="auto"/>
              <w:ind w:left="0" w:right="28" w:firstLine="0"/>
              <w:jc w:val="center"/>
              <w:rPr>
                <w:rPrChange w:id="472" w:author="2023 Revisions to CCBHC Cost Report Instructions" w:date="2023-12-07T15:54:00Z">
                  <w:rPr>
                    <w:b/>
                  </w:rPr>
                </w:rPrChange>
              </w:rPr>
              <w:pPrChange w:id="473" w:author="2023 Revisions to CCBHC Cost Report Instructions" w:date="2023-12-07T15:54:00Z">
                <w:pPr>
                  <w:pStyle w:val="TableParagraph"/>
                  <w:spacing w:before="201"/>
                  <w:ind w:left="626"/>
                </w:pPr>
              </w:pPrChange>
            </w:pPr>
            <w:r>
              <w:rPr>
                <w:b/>
                <w:rPrChange w:id="474" w:author="2023 Revisions to CCBHC Cost Report Instructions" w:date="2023-12-07T15:54:00Z">
                  <w:rPr>
                    <w:b/>
                    <w:color w:val="FFFFFF"/>
                  </w:rPr>
                </w:rPrChange>
              </w:rPr>
              <w:t>Tab</w:t>
            </w:r>
            <w:r>
              <w:rPr>
                <w:b/>
                <w:rPrChange w:id="475" w:author="2023 Revisions to CCBHC Cost Report Instructions" w:date="2023-12-07T15:54:00Z">
                  <w:rPr>
                    <w:b/>
                    <w:color w:val="FFFFFF"/>
                    <w:spacing w:val="-4"/>
                  </w:rPr>
                </w:rPrChange>
              </w:rPr>
              <w:t xml:space="preserve"> Name</w:t>
            </w:r>
          </w:p>
        </w:tc>
        <w:tc>
          <w:tcPr>
            <w:tcW w:w="1811" w:type="dxa"/>
            <w:gridSpan w:val="2"/>
            <w:tcBorders>
              <w:top w:val="single" w:sz="4" w:space="0" w:color="000000"/>
              <w:left w:val="single" w:sz="4" w:space="0" w:color="000000"/>
              <w:bottom w:val="single" w:sz="4" w:space="0" w:color="000000"/>
              <w:right w:val="single" w:sz="4" w:space="0" w:color="000000"/>
            </w:tcBorders>
            <w:vAlign w:val="center"/>
            <w:tcPrChange w:id="476"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4082AE5F" w14:textId="6BFECDE0" w:rsidR="00C02F57" w:rsidRDefault="00C02F57" w:rsidP="00C02F57">
            <w:pPr>
              <w:spacing w:before="20" w:after="20"/>
              <w:ind w:right="29"/>
              <w:jc w:val="center"/>
              <w:rPr>
                <w:b/>
              </w:rPr>
            </w:pPr>
            <w:ins w:id="477" w:author="2023 Revisions to CCBHC Cost Report Instructions" w:date="2023-12-07T15:54:00Z">
              <w:r>
                <w:rPr>
                  <w:b/>
                </w:rPr>
                <w:t>Tab Color</w:t>
              </w:r>
            </w:ins>
          </w:p>
        </w:tc>
        <w:tc>
          <w:tcPr>
            <w:tcW w:w="2627" w:type="dxa"/>
            <w:tcBorders>
              <w:top w:val="single" w:sz="4" w:space="0" w:color="000000"/>
              <w:left w:val="single" w:sz="4" w:space="0" w:color="000000"/>
              <w:bottom w:val="single" w:sz="4" w:space="0" w:color="000000"/>
              <w:right w:val="single" w:sz="4" w:space="0" w:color="000000"/>
            </w:tcBorders>
            <w:vAlign w:val="center"/>
            <w:tcPrChange w:id="478" w:author="2023 Revisions to CCBHC Cost Report Instructions" w:date="2023-12-07T15:54:00Z">
              <w:tcPr>
                <w:tcW w:w="3456" w:type="dxa"/>
                <w:gridSpan w:val="2"/>
                <w:tcBorders>
                  <w:top w:val="nil"/>
                  <w:bottom w:val="nil"/>
                </w:tcBorders>
                <w:shd w:val="clear" w:color="auto" w:fill="000000"/>
              </w:tcPr>
            </w:tcPrChange>
          </w:tcPr>
          <w:p w14:paraId="1AC176A1" w14:textId="0DC093B1" w:rsidR="0059672E" w:rsidRDefault="0050054D">
            <w:pPr>
              <w:spacing w:before="20" w:after="20" w:line="240" w:lineRule="auto"/>
              <w:ind w:left="0" w:right="29" w:firstLine="0"/>
              <w:jc w:val="center"/>
              <w:rPr>
                <w:rPrChange w:id="479" w:author="2023 Revisions to CCBHC Cost Report Instructions" w:date="2023-12-07T15:54:00Z">
                  <w:rPr>
                    <w:b/>
                  </w:rPr>
                </w:rPrChange>
              </w:rPr>
              <w:pPrChange w:id="480" w:author="2023 Revisions to CCBHC Cost Report Instructions" w:date="2023-12-07T15:54:00Z">
                <w:pPr>
                  <w:pStyle w:val="TableParagraph"/>
                  <w:spacing w:before="201"/>
                  <w:ind w:left="1273" w:right="1266"/>
                  <w:jc w:val="center"/>
                </w:pPr>
              </w:pPrChange>
            </w:pPr>
            <w:r>
              <w:rPr>
                <w:b/>
                <w:rPrChange w:id="481" w:author="2023 Revisions to CCBHC Cost Report Instructions" w:date="2023-12-07T15:54:00Z">
                  <w:rPr>
                    <w:b/>
                    <w:color w:val="FFFFFF"/>
                    <w:spacing w:val="-2"/>
                  </w:rPr>
                </w:rPrChange>
              </w:rPr>
              <w:t>Purpose</w:t>
            </w:r>
          </w:p>
        </w:tc>
        <w:tc>
          <w:tcPr>
            <w:tcW w:w="1833" w:type="dxa"/>
            <w:tcBorders>
              <w:top w:val="single" w:sz="4" w:space="0" w:color="000000"/>
              <w:left w:val="single" w:sz="4" w:space="0" w:color="000000"/>
              <w:bottom w:val="single" w:sz="4" w:space="0" w:color="000000"/>
              <w:right w:val="single" w:sz="4" w:space="0" w:color="000000"/>
            </w:tcBorders>
            <w:vAlign w:val="center"/>
            <w:tcPrChange w:id="482" w:author="2023 Revisions to CCBHC Cost Report Instructions" w:date="2023-12-07T15:54:00Z">
              <w:tcPr>
                <w:tcW w:w="2016" w:type="dxa"/>
                <w:gridSpan w:val="3"/>
                <w:tcBorders>
                  <w:top w:val="nil"/>
                  <w:bottom w:val="nil"/>
                </w:tcBorders>
                <w:shd w:val="clear" w:color="auto" w:fill="000000"/>
              </w:tcPr>
            </w:tcPrChange>
          </w:tcPr>
          <w:p w14:paraId="0AF0B9FC" w14:textId="6065FB0C" w:rsidR="0059672E" w:rsidRDefault="0050054D">
            <w:pPr>
              <w:pStyle w:val="TableParagraph"/>
              <w:spacing w:before="72"/>
              <w:ind w:left="310" w:right="303"/>
              <w:jc w:val="center"/>
              <w:rPr>
                <w:del w:id="483" w:author="2023 Revisions to CCBHC Cost Report Instructions" w:date="2023-12-07T15:54:00Z"/>
                <w:b/>
              </w:rPr>
            </w:pPr>
            <w:r>
              <w:rPr>
                <w:b/>
                <w:rPrChange w:id="484" w:author="2023 Revisions to CCBHC Cost Report Instructions" w:date="2023-12-07T15:54:00Z">
                  <w:rPr>
                    <w:b/>
                    <w:color w:val="FFFFFF"/>
                    <w:spacing w:val="-5"/>
                  </w:rPr>
                </w:rPrChange>
              </w:rPr>
              <w:t>PPS</w:t>
            </w:r>
            <w:ins w:id="485" w:author="2023 Revisions to CCBHC Cost Report Instructions" w:date="2023-12-07T15:54:00Z">
              <w:r w:rsidR="00CC17B4">
                <w:rPr>
                  <w:b/>
                </w:rPr>
                <w:t xml:space="preserve"> </w:t>
              </w:r>
            </w:ins>
          </w:p>
          <w:p w14:paraId="501BB490" w14:textId="77777777" w:rsidR="0059672E" w:rsidRDefault="0050054D">
            <w:pPr>
              <w:spacing w:before="20" w:after="20" w:line="240" w:lineRule="auto"/>
              <w:ind w:left="0" w:right="0" w:firstLine="0"/>
              <w:jc w:val="center"/>
              <w:rPr>
                <w:rPrChange w:id="486" w:author="2023 Revisions to CCBHC Cost Report Instructions" w:date="2023-12-07T15:54:00Z">
                  <w:rPr>
                    <w:b/>
                  </w:rPr>
                </w:rPrChange>
              </w:rPr>
              <w:pPrChange w:id="487" w:author="2023 Revisions to CCBHC Cost Report Instructions" w:date="2023-12-07T15:54:00Z">
                <w:pPr>
                  <w:pStyle w:val="TableParagraph"/>
                  <w:spacing w:before="6"/>
                  <w:ind w:left="315" w:right="303"/>
                  <w:jc w:val="center"/>
                </w:pPr>
              </w:pPrChange>
            </w:pPr>
            <w:r>
              <w:rPr>
                <w:b/>
                <w:rPrChange w:id="488" w:author="2023 Revisions to CCBHC Cost Report Instructions" w:date="2023-12-07T15:54:00Z">
                  <w:rPr>
                    <w:b/>
                    <w:color w:val="FFFFFF"/>
                    <w:spacing w:val="-2"/>
                  </w:rPr>
                </w:rPrChange>
              </w:rPr>
              <w:t>Methodology</w:t>
            </w:r>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489" w:author="2023 Revisions to CCBHC Cost Report Instructions" w:date="2023-12-07T15:54:00Z">
              <w:tcPr>
                <w:tcW w:w="1728" w:type="dxa"/>
                <w:gridSpan w:val="2"/>
                <w:tcBorders>
                  <w:top w:val="nil"/>
                  <w:bottom w:val="nil"/>
                </w:tcBorders>
                <w:shd w:val="clear" w:color="auto" w:fill="000000"/>
              </w:tcPr>
            </w:tcPrChange>
          </w:tcPr>
          <w:p w14:paraId="51EAE51C" w14:textId="77777777" w:rsidR="0059672E" w:rsidRDefault="0050054D">
            <w:pPr>
              <w:spacing w:before="20" w:after="20" w:line="240" w:lineRule="auto"/>
              <w:ind w:left="0" w:right="0" w:firstLine="0"/>
              <w:jc w:val="center"/>
              <w:rPr>
                <w:rPrChange w:id="490" w:author="2023 Revisions to CCBHC Cost Report Instructions" w:date="2023-12-07T15:54:00Z">
                  <w:rPr>
                    <w:b/>
                  </w:rPr>
                </w:rPrChange>
              </w:rPr>
              <w:pPrChange w:id="491" w:author="2023 Revisions to CCBHC Cost Report Instructions" w:date="2023-12-07T15:54:00Z">
                <w:pPr>
                  <w:pStyle w:val="TableParagraph"/>
                  <w:spacing w:before="72" w:line="244" w:lineRule="auto"/>
                  <w:ind w:left="258" w:hanging="70"/>
                </w:pPr>
              </w:pPrChange>
            </w:pPr>
            <w:r>
              <w:rPr>
                <w:b/>
                <w:rPrChange w:id="492" w:author="2023 Revisions to CCBHC Cost Report Instructions" w:date="2023-12-07T15:54:00Z">
                  <w:rPr>
                    <w:b/>
                    <w:color w:val="FFFFFF"/>
                    <w:spacing w:val="-2"/>
                  </w:rPr>
                </w:rPrChange>
              </w:rPr>
              <w:t>Requirement Information</w:t>
            </w:r>
          </w:p>
        </w:tc>
      </w:tr>
      <w:tr w:rsidR="0059672E" w14:paraId="5C462521" w14:textId="77777777" w:rsidTr="00CC17B4">
        <w:trPr>
          <w:cantSplit/>
          <w:jc w:val="center"/>
          <w:trPrChange w:id="493" w:author="2023 Revisions to CCBHC Cost Report Instructions" w:date="2023-12-07T15:54:00Z">
            <w:trPr>
              <w:gridBefore w:val="1"/>
              <w:trHeight w:val="256"/>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494" w:author="2023 Revisions to CCBHC Cost Report Instructions" w:date="2023-12-07T15:54:00Z">
              <w:tcPr>
                <w:tcW w:w="2304" w:type="dxa"/>
              </w:tcPr>
            </w:tcPrChange>
          </w:tcPr>
          <w:p w14:paraId="0E09FED6" w14:textId="5FC72505" w:rsidR="0059672E" w:rsidRDefault="00AF1F75">
            <w:pPr>
              <w:spacing w:before="20" w:after="20" w:line="240" w:lineRule="auto"/>
              <w:ind w:left="0" w:right="0" w:firstLine="0"/>
              <w:pPrChange w:id="495" w:author="2023 Revisions to CCBHC Cost Report Instructions" w:date="2023-12-07T15:54:00Z">
                <w:pPr>
                  <w:pStyle w:val="TableParagraph"/>
                  <w:spacing w:before="2" w:line="234" w:lineRule="exact"/>
                </w:pPr>
              </w:pPrChange>
            </w:pPr>
            <w:ins w:id="496" w:author="2023 Revisions to CCBHC Cost Report Instructions" w:date="2023-12-07T15:54:00Z">
              <w:r>
                <w:t xml:space="preserve">A.1. </w:t>
              </w:r>
            </w:ins>
            <w:r>
              <w:t>Provider</w:t>
            </w:r>
            <w:r>
              <w:rPr>
                <w:rPrChange w:id="497" w:author="2023 Revisions to CCBHC Cost Report Instructions" w:date="2023-12-07T15:54:00Z">
                  <w:rPr>
                    <w:spacing w:val="-7"/>
                  </w:rPr>
                </w:rPrChange>
              </w:rPr>
              <w:t xml:space="preserve"> </w:t>
            </w:r>
            <w:r>
              <w:rPr>
                <w:rPrChange w:id="498" w:author="2023 Revisions to CCBHC Cost Report Instructions" w:date="2023-12-07T15:54:00Z">
                  <w:rPr>
                    <w:spacing w:val="-2"/>
                  </w:rPr>
                </w:rPrChange>
              </w:rPr>
              <w:t>Information</w:t>
            </w:r>
            <w:ins w:id="499"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500"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4AE7024A" w14:textId="6A5368E8" w:rsidR="00C02F57" w:rsidRDefault="00C02F57" w:rsidP="00502701">
            <w:pPr>
              <w:spacing w:before="20" w:after="20"/>
            </w:pPr>
            <w:ins w:id="501" w:author="2023 Revisions to CCBHC Cost Report Instructions" w:date="2023-12-07T15:54:00Z">
              <w:r>
                <w:t>Light Blue</w:t>
              </w:r>
            </w:ins>
          </w:p>
        </w:tc>
        <w:tc>
          <w:tcPr>
            <w:tcW w:w="2627" w:type="dxa"/>
            <w:tcBorders>
              <w:top w:val="single" w:sz="4" w:space="0" w:color="000000"/>
              <w:left w:val="single" w:sz="4" w:space="0" w:color="000000"/>
              <w:bottom w:val="single" w:sz="4" w:space="0" w:color="000000"/>
              <w:right w:val="single" w:sz="4" w:space="0" w:color="000000"/>
            </w:tcBorders>
            <w:tcPrChange w:id="502" w:author="2023 Revisions to CCBHC Cost Report Instructions" w:date="2023-12-07T15:54:00Z">
              <w:tcPr>
                <w:tcW w:w="3456" w:type="dxa"/>
                <w:gridSpan w:val="2"/>
              </w:tcPr>
            </w:tcPrChange>
          </w:tcPr>
          <w:p w14:paraId="308211AA" w14:textId="200F8628" w:rsidR="0059672E" w:rsidRDefault="0050054D">
            <w:pPr>
              <w:spacing w:before="20" w:after="20" w:line="240" w:lineRule="auto"/>
              <w:ind w:left="0" w:right="0" w:firstLine="0"/>
              <w:pPrChange w:id="503" w:author="2023 Revisions to CCBHC Cost Report Instructions" w:date="2023-12-07T15:54:00Z">
                <w:pPr>
                  <w:pStyle w:val="TableParagraph"/>
                  <w:spacing w:before="2" w:line="234" w:lineRule="exact"/>
                </w:pPr>
              </w:pPrChange>
            </w:pPr>
            <w:r>
              <w:t>Provider</w:t>
            </w:r>
            <w:r>
              <w:rPr>
                <w:rPrChange w:id="504" w:author="2023 Revisions to CCBHC Cost Report Instructions" w:date="2023-12-07T15:54:00Z">
                  <w:rPr>
                    <w:spacing w:val="-7"/>
                  </w:rPr>
                </w:rPrChange>
              </w:rPr>
              <w:t xml:space="preserve"> </w:t>
            </w:r>
            <w:r>
              <w:rPr>
                <w:rPrChange w:id="505" w:author="2023 Revisions to CCBHC Cost Report Instructions" w:date="2023-12-07T15:54:00Z">
                  <w:rPr>
                    <w:spacing w:val="-4"/>
                  </w:rPr>
                </w:rPrChange>
              </w:rPr>
              <w:t>Data</w:t>
            </w:r>
            <w:ins w:id="506"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tcPrChange w:id="507" w:author="2023 Revisions to CCBHC Cost Report Instructions" w:date="2023-12-07T15:54:00Z">
              <w:tcPr>
                <w:tcW w:w="2016" w:type="dxa"/>
                <w:gridSpan w:val="3"/>
              </w:tcPr>
            </w:tcPrChange>
          </w:tcPr>
          <w:p w14:paraId="08EC69E6" w14:textId="0E9A7DD5" w:rsidR="0059672E" w:rsidRDefault="00CC17B4">
            <w:pPr>
              <w:spacing w:before="20" w:after="20" w:line="240" w:lineRule="auto"/>
              <w:ind w:left="0" w:right="0" w:firstLine="0"/>
              <w:pPrChange w:id="508" w:author="2023 Revisions to CCBHC Cost Report Instructions" w:date="2023-12-07T15:54:00Z">
                <w:pPr>
                  <w:pStyle w:val="TableParagraph"/>
                  <w:spacing w:before="2" w:line="234" w:lineRule="exact"/>
                </w:pPr>
              </w:pPrChange>
            </w:pPr>
            <w:ins w:id="509" w:author="2023 Revisions to CCBHC Cost Report Instructions" w:date="2023-12-07T15:54:00Z">
              <w:r>
                <w:t>All</w:t>
              </w:r>
            </w:ins>
            <w:del w:id="510"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tcPrChange w:id="511" w:author="2023 Revisions to CCBHC Cost Report Instructions" w:date="2023-12-07T15:54:00Z">
              <w:tcPr>
                <w:tcW w:w="1728" w:type="dxa"/>
                <w:gridSpan w:val="2"/>
              </w:tcPr>
            </w:tcPrChange>
          </w:tcPr>
          <w:p w14:paraId="70A74670" w14:textId="57DA0AED" w:rsidR="0059672E" w:rsidRDefault="0050054D">
            <w:pPr>
              <w:spacing w:before="20" w:after="20" w:line="240" w:lineRule="auto"/>
              <w:ind w:left="0" w:right="0" w:firstLine="0"/>
              <w:pPrChange w:id="512" w:author="2023 Revisions to CCBHC Cost Report Instructions" w:date="2023-12-07T15:54:00Z">
                <w:pPr>
                  <w:pStyle w:val="TableParagraph"/>
                  <w:spacing w:before="2" w:line="234" w:lineRule="exact"/>
                </w:pPr>
              </w:pPrChange>
            </w:pPr>
            <w:r>
              <w:rPr>
                <w:rPrChange w:id="513" w:author="2023 Revisions to CCBHC Cost Report Instructions" w:date="2023-12-07T15:54:00Z">
                  <w:rPr>
                    <w:spacing w:val="-2"/>
                  </w:rPr>
                </w:rPrChange>
              </w:rPr>
              <w:t>Required</w:t>
            </w:r>
            <w:ins w:id="514" w:author="2023 Revisions to CCBHC Cost Report Instructions" w:date="2023-12-07T15:54:00Z">
              <w:r w:rsidR="00CC17B4">
                <w:t xml:space="preserve"> </w:t>
              </w:r>
            </w:ins>
          </w:p>
        </w:tc>
      </w:tr>
      <w:tr w:rsidR="0059672E" w14:paraId="143CD3DE" w14:textId="77777777" w:rsidTr="00CC17B4">
        <w:trPr>
          <w:cantSplit/>
          <w:jc w:val="center"/>
          <w:trPrChange w:id="515" w:author="2023 Revisions to CCBHC Cost Report Instructions" w:date="2023-12-07T15:54:00Z">
            <w:trPr>
              <w:gridBefore w:val="1"/>
              <w:trHeight w:val="520"/>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516" w:author="2023 Revisions to CCBHC Cost Report Instructions" w:date="2023-12-07T15:54:00Z">
              <w:tcPr>
                <w:tcW w:w="2304" w:type="dxa"/>
              </w:tcPr>
            </w:tcPrChange>
          </w:tcPr>
          <w:p w14:paraId="0A0B594E" w14:textId="147D5C58" w:rsidR="0059672E" w:rsidRDefault="00AF1F75">
            <w:pPr>
              <w:spacing w:before="20" w:after="20" w:line="240" w:lineRule="auto"/>
              <w:ind w:left="0" w:right="0" w:firstLine="0"/>
              <w:pPrChange w:id="517" w:author="2023 Revisions to CCBHC Cost Report Instructions" w:date="2023-12-07T15:54:00Z">
                <w:pPr>
                  <w:pStyle w:val="TableParagraph"/>
                  <w:spacing w:before="134"/>
                </w:pPr>
              </w:pPrChange>
            </w:pPr>
            <w:ins w:id="518" w:author="2023 Revisions to CCBHC Cost Report Instructions" w:date="2023-12-07T15:54:00Z">
              <w:r>
                <w:t xml:space="preserve">B.1. </w:t>
              </w:r>
            </w:ins>
            <w:r>
              <w:t>Trial</w:t>
            </w:r>
            <w:r>
              <w:rPr>
                <w:rPrChange w:id="519" w:author="2023 Revisions to CCBHC Cost Report Instructions" w:date="2023-12-07T15:54:00Z">
                  <w:rPr>
                    <w:spacing w:val="-2"/>
                  </w:rPr>
                </w:rPrChange>
              </w:rPr>
              <w:t xml:space="preserve"> Balance</w:t>
            </w:r>
            <w:ins w:id="520"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521"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65000829" w14:textId="39F03DE9" w:rsidR="00C02F57" w:rsidRDefault="00C02F57" w:rsidP="00502701">
            <w:pPr>
              <w:spacing w:before="20" w:after="20"/>
            </w:pPr>
            <w:ins w:id="522" w:author="2023 Revisions to CCBHC Cost Report Instructions" w:date="2023-12-07T15:54:00Z">
              <w:r>
                <w:t>Dark Green</w:t>
              </w:r>
            </w:ins>
          </w:p>
        </w:tc>
        <w:tc>
          <w:tcPr>
            <w:tcW w:w="2627" w:type="dxa"/>
            <w:tcBorders>
              <w:top w:val="single" w:sz="4" w:space="0" w:color="000000"/>
              <w:left w:val="single" w:sz="4" w:space="0" w:color="000000"/>
              <w:bottom w:val="single" w:sz="4" w:space="0" w:color="000000"/>
              <w:right w:val="single" w:sz="4" w:space="0" w:color="000000"/>
            </w:tcBorders>
            <w:tcPrChange w:id="523" w:author="2023 Revisions to CCBHC Cost Report Instructions" w:date="2023-12-07T15:54:00Z">
              <w:tcPr>
                <w:tcW w:w="3456" w:type="dxa"/>
                <w:gridSpan w:val="2"/>
              </w:tcPr>
            </w:tcPrChange>
          </w:tcPr>
          <w:p w14:paraId="706DB18A" w14:textId="441AF21A" w:rsidR="0059672E" w:rsidRDefault="00CC17B4">
            <w:pPr>
              <w:spacing w:before="20" w:after="20" w:line="240" w:lineRule="auto"/>
              <w:ind w:left="0" w:right="0" w:firstLine="0"/>
              <w:pPrChange w:id="524" w:author="2023 Revisions to CCBHC Cost Report Instructions" w:date="2023-12-07T15:54:00Z">
                <w:pPr>
                  <w:pStyle w:val="TableParagraph"/>
                  <w:spacing w:before="0" w:line="260" w:lineRule="exact"/>
                </w:pPr>
              </w:pPrChange>
            </w:pPr>
            <w:ins w:id="525" w:author="2023 Revisions to CCBHC Cost Report Instructions" w:date="2023-12-07T15:54:00Z">
              <w:r>
                <w:t>Direct</w:t>
              </w:r>
            </w:ins>
            <w:del w:id="526" w:author="2023 Revisions to CCBHC Cost Report Instructions" w:date="2023-12-07T15:54:00Z">
              <w:r>
                <w:delText>Reclassified</w:delText>
              </w:r>
            </w:del>
            <w:r>
              <w:rPr>
                <w:rPrChange w:id="527" w:author="2023 Revisions to CCBHC Cost Report Instructions" w:date="2023-12-07T15:54:00Z">
                  <w:rPr>
                    <w:spacing w:val="-12"/>
                  </w:rPr>
                </w:rPrChange>
              </w:rPr>
              <w:t xml:space="preserve"> </w:t>
            </w:r>
            <w:r>
              <w:t>and</w:t>
            </w:r>
            <w:r>
              <w:rPr>
                <w:rPrChange w:id="528" w:author="2023 Revisions to CCBHC Cost Report Instructions" w:date="2023-12-07T15:54:00Z">
                  <w:rPr>
                    <w:spacing w:val="-14"/>
                  </w:rPr>
                </w:rPrChange>
              </w:rPr>
              <w:t xml:space="preserve"> </w:t>
            </w:r>
            <w:ins w:id="529" w:author="2023 Revisions to CCBHC Cost Report Instructions" w:date="2023-12-07T15:54:00Z">
              <w:r>
                <w:t>indirect</w:t>
              </w:r>
            </w:ins>
            <w:del w:id="530" w:author="2023 Revisions to CCBHC Cost Report Instructions" w:date="2023-12-07T15:54:00Z">
              <w:r>
                <w:delText>adjusted</w:delText>
              </w:r>
            </w:del>
            <w:r>
              <w:rPr>
                <w:rPrChange w:id="531" w:author="2023 Revisions to CCBHC Cost Report Instructions" w:date="2023-12-07T15:54:00Z">
                  <w:rPr>
                    <w:spacing w:val="-12"/>
                  </w:rPr>
                </w:rPrChange>
              </w:rPr>
              <w:t xml:space="preserve"> </w:t>
            </w:r>
            <w:r>
              <w:t>trial balance expenses</w:t>
            </w:r>
            <w:ins w:id="532" w:author="2023 Revisions to CCBHC Cost Report Instructions" w:date="2023-12-07T15:54:00Z">
              <w:r>
                <w:t xml:space="preserve">, including reclassified, adjusted, and anticipated costs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533" w:author="2023 Revisions to CCBHC Cost Report Instructions" w:date="2023-12-07T15:54:00Z">
              <w:tcPr>
                <w:tcW w:w="2016" w:type="dxa"/>
                <w:gridSpan w:val="3"/>
              </w:tcPr>
            </w:tcPrChange>
          </w:tcPr>
          <w:p w14:paraId="3B4101C8" w14:textId="58C6A5E9" w:rsidR="0059672E" w:rsidRDefault="00CC17B4">
            <w:pPr>
              <w:spacing w:before="20" w:after="20" w:line="240" w:lineRule="auto"/>
              <w:ind w:left="0" w:right="0" w:firstLine="0"/>
              <w:pPrChange w:id="534" w:author="2023 Revisions to CCBHC Cost Report Instructions" w:date="2023-12-07T15:54:00Z">
                <w:pPr>
                  <w:pStyle w:val="TableParagraph"/>
                  <w:spacing w:before="134"/>
                </w:pPr>
              </w:pPrChange>
            </w:pPr>
            <w:ins w:id="535" w:author="2023 Revisions to CCBHC Cost Report Instructions" w:date="2023-12-07T15:54:00Z">
              <w:r>
                <w:t>All</w:t>
              </w:r>
            </w:ins>
            <w:del w:id="536"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537" w:author="2023 Revisions to CCBHC Cost Report Instructions" w:date="2023-12-07T15:54:00Z">
              <w:tcPr>
                <w:tcW w:w="1728" w:type="dxa"/>
                <w:gridSpan w:val="2"/>
              </w:tcPr>
            </w:tcPrChange>
          </w:tcPr>
          <w:p w14:paraId="47EE18DE" w14:textId="57D7CD03" w:rsidR="0059672E" w:rsidRDefault="0050054D">
            <w:pPr>
              <w:spacing w:before="20" w:after="20" w:line="240" w:lineRule="auto"/>
              <w:ind w:left="0" w:right="0" w:firstLine="0"/>
              <w:pPrChange w:id="538" w:author="2023 Revisions to CCBHC Cost Report Instructions" w:date="2023-12-07T15:54:00Z">
                <w:pPr>
                  <w:pStyle w:val="TableParagraph"/>
                  <w:spacing w:before="134"/>
                </w:pPr>
              </w:pPrChange>
            </w:pPr>
            <w:r>
              <w:rPr>
                <w:rPrChange w:id="539" w:author="2023 Revisions to CCBHC Cost Report Instructions" w:date="2023-12-07T15:54:00Z">
                  <w:rPr>
                    <w:spacing w:val="-2"/>
                  </w:rPr>
                </w:rPrChange>
              </w:rPr>
              <w:t>Required</w:t>
            </w:r>
            <w:ins w:id="540" w:author="2023 Revisions to CCBHC Cost Report Instructions" w:date="2023-12-07T15:54:00Z">
              <w:r w:rsidR="00CC17B4">
                <w:t xml:space="preserve"> </w:t>
              </w:r>
            </w:ins>
          </w:p>
        </w:tc>
      </w:tr>
      <w:tr w:rsidR="00CC17B4" w14:paraId="143831DC" w14:textId="77777777" w:rsidTr="00CC17B4">
        <w:trPr>
          <w:gridBefore w:val="1"/>
          <w:gridAfter w:val="1"/>
          <w:wBefore w:w="120" w:type="dxa"/>
          <w:wAfter w:w="92" w:type="dxa"/>
          <w:cantSplit/>
          <w:jc w:val="center"/>
          <w:ins w:id="541" w:author="2023 Revisions to CCBHC Cost Report Instructions" w:date="2023-12-07T15:54:00Z"/>
        </w:trPr>
        <w:tc>
          <w:tcPr>
            <w:tcW w:w="2120" w:type="dxa"/>
            <w:gridSpan w:val="2"/>
            <w:tcBorders>
              <w:top w:val="single" w:sz="4" w:space="0" w:color="000000"/>
              <w:left w:val="single" w:sz="4" w:space="0" w:color="000000"/>
              <w:bottom w:val="single" w:sz="4" w:space="0" w:color="000000"/>
              <w:right w:val="single" w:sz="4" w:space="0" w:color="000000"/>
            </w:tcBorders>
          </w:tcPr>
          <w:p w14:paraId="0CE0BF1D" w14:textId="77777777" w:rsidR="00CC17B4" w:rsidRDefault="00AF1F75" w:rsidP="00502701">
            <w:pPr>
              <w:spacing w:before="20" w:after="20" w:line="240" w:lineRule="auto"/>
              <w:ind w:left="0" w:right="0" w:firstLine="0"/>
              <w:rPr>
                <w:ins w:id="542" w:author="2023 Revisions to CCBHC Cost Report Instructions" w:date="2023-12-07T15:54:00Z"/>
              </w:rPr>
            </w:pPr>
            <w:ins w:id="543" w:author="2023 Revisions to CCBHC Cost Report Instructions" w:date="2023-12-07T15:54:00Z">
              <w:r>
                <w:t xml:space="preserve">B.2. </w:t>
              </w:r>
              <w:r w:rsidR="00CC17B4">
                <w:t>Trial Balance Crisis</w:t>
              </w:r>
            </w:ins>
          </w:p>
        </w:tc>
        <w:tc>
          <w:tcPr>
            <w:tcW w:w="1811" w:type="dxa"/>
            <w:tcBorders>
              <w:top w:val="single" w:sz="4" w:space="0" w:color="000000"/>
              <w:left w:val="single" w:sz="4" w:space="0" w:color="000000"/>
              <w:bottom w:val="single" w:sz="4" w:space="0" w:color="000000"/>
              <w:right w:val="single" w:sz="4" w:space="0" w:color="000000"/>
            </w:tcBorders>
          </w:tcPr>
          <w:p w14:paraId="251078E7" w14:textId="77777777" w:rsidR="00CC17B4" w:rsidRDefault="00C02F57" w:rsidP="00502701">
            <w:pPr>
              <w:spacing w:before="20" w:after="20" w:line="240" w:lineRule="auto"/>
              <w:ind w:left="0" w:right="0" w:firstLine="0"/>
              <w:rPr>
                <w:ins w:id="544" w:author="2023 Revisions to CCBHC Cost Report Instructions" w:date="2023-12-07T15:54:00Z"/>
              </w:rPr>
            </w:pPr>
            <w:ins w:id="545" w:author="2023 Revisions to CCBHC Cost Report Instructions" w:date="2023-12-07T15:54:00Z">
              <w:r>
                <w:t>Dark Green</w:t>
              </w:r>
            </w:ins>
          </w:p>
        </w:tc>
        <w:tc>
          <w:tcPr>
            <w:tcW w:w="2627" w:type="dxa"/>
            <w:tcBorders>
              <w:top w:val="single" w:sz="4" w:space="0" w:color="000000"/>
              <w:left w:val="single" w:sz="4" w:space="0" w:color="000000"/>
              <w:bottom w:val="single" w:sz="4" w:space="0" w:color="000000"/>
              <w:right w:val="single" w:sz="4" w:space="0" w:color="000000"/>
            </w:tcBorders>
          </w:tcPr>
          <w:p w14:paraId="03FB06B2" w14:textId="77777777" w:rsidR="00CC17B4" w:rsidRDefault="00CC17B4" w:rsidP="00502701">
            <w:pPr>
              <w:spacing w:before="20" w:after="20" w:line="240" w:lineRule="auto"/>
              <w:ind w:left="0" w:right="0" w:firstLine="0"/>
              <w:rPr>
                <w:ins w:id="546" w:author="2023 Revisions to CCBHC Cost Report Instructions" w:date="2023-12-07T15:54:00Z"/>
              </w:rPr>
            </w:pPr>
            <w:ins w:id="547" w:author="2023 Revisions to CCBHC Cost Report Instructions" w:date="2023-12-07T15:54:00Z">
              <w:r>
                <w:t>Direct costs for special crisis service rate development</w:t>
              </w:r>
            </w:ins>
          </w:p>
        </w:tc>
        <w:tc>
          <w:tcPr>
            <w:tcW w:w="1833" w:type="dxa"/>
            <w:tcBorders>
              <w:top w:val="single" w:sz="4" w:space="0" w:color="000000"/>
              <w:left w:val="single" w:sz="4" w:space="0" w:color="000000"/>
              <w:bottom w:val="single" w:sz="4" w:space="0" w:color="000000"/>
              <w:right w:val="single" w:sz="4" w:space="0" w:color="000000"/>
            </w:tcBorders>
            <w:vAlign w:val="center"/>
          </w:tcPr>
          <w:p w14:paraId="503C86CC" w14:textId="77777777" w:rsidR="00CC17B4" w:rsidRDefault="00CC17B4" w:rsidP="00502701">
            <w:pPr>
              <w:spacing w:before="20" w:after="20" w:line="240" w:lineRule="auto"/>
              <w:ind w:left="0" w:right="0" w:firstLine="0"/>
              <w:rPr>
                <w:ins w:id="548" w:author="2023 Revisions to CCBHC Cost Report Instructions" w:date="2023-12-07T15:54:00Z"/>
              </w:rPr>
            </w:pPr>
            <w:ins w:id="549" w:author="2023 Revisions to CCBHC Cost Report Instructions" w:date="2023-12-07T15:54:00Z">
              <w:r>
                <w:t>CC PPS-3 and CC PPS-4</w:t>
              </w:r>
            </w:ins>
          </w:p>
        </w:tc>
        <w:tc>
          <w:tcPr>
            <w:tcW w:w="1679" w:type="dxa"/>
            <w:tcBorders>
              <w:top w:val="single" w:sz="4" w:space="0" w:color="000000"/>
              <w:left w:val="single" w:sz="4" w:space="0" w:color="000000"/>
              <w:bottom w:val="single" w:sz="4" w:space="0" w:color="000000"/>
              <w:right w:val="single" w:sz="4" w:space="0" w:color="000000"/>
            </w:tcBorders>
            <w:vAlign w:val="center"/>
          </w:tcPr>
          <w:p w14:paraId="3D0C196D" w14:textId="77777777" w:rsidR="00CC17B4" w:rsidRDefault="00CC17B4" w:rsidP="00502701">
            <w:pPr>
              <w:spacing w:before="20" w:after="20" w:line="240" w:lineRule="auto"/>
              <w:ind w:left="0" w:right="0" w:firstLine="0"/>
              <w:rPr>
                <w:ins w:id="550" w:author="2023 Revisions to CCBHC Cost Report Instructions" w:date="2023-12-07T15:54:00Z"/>
              </w:rPr>
            </w:pPr>
            <w:ins w:id="551" w:author="2023 Revisions to CCBHC Cost Report Instructions" w:date="2023-12-07T15:54:00Z">
              <w:r>
                <w:t>Required</w:t>
              </w:r>
            </w:ins>
          </w:p>
        </w:tc>
      </w:tr>
      <w:tr w:rsidR="0059672E" w14:paraId="43BA00EF" w14:textId="77777777" w:rsidTr="00CC17B4">
        <w:trPr>
          <w:gridBefore w:val="1"/>
          <w:gridAfter w:val="1"/>
          <w:wBefore w:w="120" w:type="dxa"/>
          <w:wAfter w:w="92" w:type="dxa"/>
          <w:cantSplit/>
          <w:jc w:val="center"/>
          <w:trPrChange w:id="552" w:author="2023 Revisions to CCBHC Cost Report Instructions" w:date="2023-12-07T15:54:00Z">
            <w:trPr>
              <w:gridBefore w:val="1"/>
              <w:trHeight w:val="520"/>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553" w:author="2023 Revisions to CCBHC Cost Report Instructions" w:date="2023-12-07T15:54:00Z">
              <w:tcPr>
                <w:tcW w:w="2304" w:type="dxa"/>
              </w:tcPr>
            </w:tcPrChange>
          </w:tcPr>
          <w:p w14:paraId="7F5E4C1E" w14:textId="77777777" w:rsidR="00CC17B4" w:rsidRDefault="00AF1F75" w:rsidP="00502701">
            <w:pPr>
              <w:spacing w:before="20" w:after="20" w:line="240" w:lineRule="auto"/>
              <w:ind w:left="0" w:right="0" w:firstLine="0"/>
              <w:rPr>
                <w:ins w:id="554" w:author="2023 Revisions to CCBHC Cost Report Instructions" w:date="2023-12-07T15:54:00Z"/>
              </w:rPr>
            </w:pPr>
            <w:ins w:id="555" w:author="2023 Revisions to CCBHC Cost Report Instructions" w:date="2023-12-07T15:54:00Z">
              <w:r>
                <w:t xml:space="preserve">B.3. </w:t>
              </w:r>
            </w:ins>
            <w:r>
              <w:t xml:space="preserve">Trial Balance </w:t>
            </w:r>
          </w:p>
          <w:p w14:paraId="7C98AF9B" w14:textId="59DC23AD" w:rsidR="0059672E" w:rsidRDefault="0050054D">
            <w:pPr>
              <w:spacing w:before="20" w:after="20" w:line="240" w:lineRule="auto"/>
              <w:ind w:left="0" w:right="0" w:firstLine="0"/>
              <w:pPrChange w:id="556" w:author="2023 Revisions to CCBHC Cost Report Instructions" w:date="2023-12-07T15:54:00Z">
                <w:pPr>
                  <w:pStyle w:val="TableParagraph"/>
                  <w:spacing w:before="0" w:line="260" w:lineRule="exact"/>
                </w:pPr>
              </w:pPrChange>
            </w:pPr>
            <w:r>
              <w:rPr>
                <w:rPrChange w:id="557" w:author="2023 Revisions to CCBHC Cost Report Instructions" w:date="2023-12-07T15:54:00Z">
                  <w:rPr>
                    <w:spacing w:val="-2"/>
                  </w:rPr>
                </w:rPrChange>
              </w:rPr>
              <w:t>Reclassifications</w:t>
            </w:r>
            <w:ins w:id="558" w:author="2023 Revisions to CCBHC Cost Report Instructions" w:date="2023-12-07T15:54:00Z">
              <w:r w:rsidR="00CC17B4">
                <w:t xml:space="preserve"> </w:t>
              </w:r>
            </w:ins>
          </w:p>
        </w:tc>
        <w:tc>
          <w:tcPr>
            <w:tcW w:w="1811" w:type="dxa"/>
            <w:tcBorders>
              <w:top w:val="single" w:sz="4" w:space="0" w:color="000000"/>
              <w:left w:val="single" w:sz="4" w:space="0" w:color="000000"/>
              <w:bottom w:val="single" w:sz="4" w:space="0" w:color="000000"/>
              <w:right w:val="single" w:sz="4" w:space="0" w:color="000000"/>
            </w:tcBorders>
            <w:tcPrChange w:id="559"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2A8D2460" w14:textId="030B54F0" w:rsidR="00C02F57" w:rsidRDefault="00C02F57" w:rsidP="00502701">
            <w:pPr>
              <w:spacing w:before="20" w:after="20"/>
            </w:pPr>
            <w:ins w:id="560" w:author="2023 Revisions to CCBHC Cost Report Instructions" w:date="2023-12-07T15:54:00Z">
              <w:r>
                <w:t>Dark Green</w:t>
              </w:r>
            </w:ins>
          </w:p>
        </w:tc>
        <w:tc>
          <w:tcPr>
            <w:tcW w:w="2627" w:type="dxa"/>
            <w:tcBorders>
              <w:top w:val="single" w:sz="4" w:space="0" w:color="000000"/>
              <w:left w:val="single" w:sz="4" w:space="0" w:color="000000"/>
              <w:bottom w:val="single" w:sz="4" w:space="0" w:color="000000"/>
              <w:right w:val="single" w:sz="4" w:space="0" w:color="000000"/>
            </w:tcBorders>
            <w:tcPrChange w:id="561" w:author="2023 Revisions to CCBHC Cost Report Instructions" w:date="2023-12-07T15:54:00Z">
              <w:tcPr>
                <w:tcW w:w="3456" w:type="dxa"/>
                <w:gridSpan w:val="2"/>
              </w:tcPr>
            </w:tcPrChange>
          </w:tcPr>
          <w:p w14:paraId="0895C3D9" w14:textId="6CB4373C" w:rsidR="0059672E" w:rsidRDefault="0050054D">
            <w:pPr>
              <w:spacing w:before="20" w:after="20" w:line="240" w:lineRule="auto"/>
              <w:ind w:left="0" w:right="0" w:firstLine="0"/>
              <w:pPrChange w:id="562" w:author="2023 Revisions to CCBHC Cost Report Instructions" w:date="2023-12-07T15:54:00Z">
                <w:pPr>
                  <w:pStyle w:val="TableParagraph"/>
                  <w:spacing w:before="0" w:line="260" w:lineRule="exact"/>
                </w:pPr>
              </w:pPrChange>
            </w:pPr>
            <w:r>
              <w:t>Reclassification</w:t>
            </w:r>
            <w:r>
              <w:rPr>
                <w:rPrChange w:id="563" w:author="2023 Revisions to CCBHC Cost Report Instructions" w:date="2023-12-07T15:54:00Z">
                  <w:rPr>
                    <w:spacing w:val="-16"/>
                  </w:rPr>
                </w:rPrChange>
              </w:rPr>
              <w:t xml:space="preserve"> </w:t>
            </w:r>
            <w:r>
              <w:t>entries</w:t>
            </w:r>
            <w:r>
              <w:rPr>
                <w:rPrChange w:id="564" w:author="2023 Revisions to CCBHC Cost Report Instructions" w:date="2023-12-07T15:54:00Z">
                  <w:rPr>
                    <w:spacing w:val="-15"/>
                  </w:rPr>
                </w:rPrChange>
              </w:rPr>
              <w:t xml:space="preserve"> </w:t>
            </w:r>
            <w:r>
              <w:t xml:space="preserve">and </w:t>
            </w:r>
            <w:r>
              <w:rPr>
                <w:rPrChange w:id="565" w:author="2023 Revisions to CCBHC Cost Report Instructions" w:date="2023-12-07T15:54:00Z">
                  <w:rPr>
                    <w:spacing w:val="-2"/>
                  </w:rPr>
                </w:rPrChange>
              </w:rPr>
              <w:t>explanations</w:t>
            </w:r>
            <w:ins w:id="566"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567" w:author="2023 Revisions to CCBHC Cost Report Instructions" w:date="2023-12-07T15:54:00Z">
              <w:tcPr>
                <w:tcW w:w="2016" w:type="dxa"/>
                <w:gridSpan w:val="3"/>
              </w:tcPr>
            </w:tcPrChange>
          </w:tcPr>
          <w:p w14:paraId="74871D17" w14:textId="58B7E451" w:rsidR="0059672E" w:rsidRDefault="00CC17B4">
            <w:pPr>
              <w:spacing w:before="20" w:after="20" w:line="240" w:lineRule="auto"/>
              <w:ind w:left="0" w:right="0" w:firstLine="0"/>
              <w:pPrChange w:id="568" w:author="2023 Revisions to CCBHC Cost Report Instructions" w:date="2023-12-07T15:54:00Z">
                <w:pPr>
                  <w:pStyle w:val="TableParagraph"/>
                  <w:spacing w:before="134"/>
                </w:pPr>
              </w:pPrChange>
            </w:pPr>
            <w:ins w:id="569" w:author="2023 Revisions to CCBHC Cost Report Instructions" w:date="2023-12-07T15:54:00Z">
              <w:r>
                <w:t xml:space="preserve">All </w:t>
              </w:r>
            </w:ins>
            <w:del w:id="570" w:author="2023 Revisions to CCBHC Cost Report Instructions" w:date="2023-12-07T15:54:00Z">
              <w:r>
                <w:rPr>
                  <w:spacing w:val="-2"/>
                </w:rPr>
                <w:delText>Either</w:delText>
              </w:r>
            </w:del>
          </w:p>
        </w:tc>
        <w:tc>
          <w:tcPr>
            <w:tcW w:w="1679" w:type="dxa"/>
            <w:tcBorders>
              <w:top w:val="single" w:sz="4" w:space="0" w:color="000000"/>
              <w:left w:val="single" w:sz="4" w:space="0" w:color="000000"/>
              <w:bottom w:val="single" w:sz="4" w:space="0" w:color="000000"/>
              <w:right w:val="single" w:sz="4" w:space="0" w:color="000000"/>
            </w:tcBorders>
            <w:vAlign w:val="center"/>
            <w:tcPrChange w:id="571" w:author="2023 Revisions to CCBHC Cost Report Instructions" w:date="2023-12-07T15:54:00Z">
              <w:tcPr>
                <w:tcW w:w="1728" w:type="dxa"/>
                <w:gridSpan w:val="2"/>
              </w:tcPr>
            </w:tcPrChange>
          </w:tcPr>
          <w:p w14:paraId="7E740392" w14:textId="21BEEA71" w:rsidR="0059672E" w:rsidRDefault="0050054D">
            <w:pPr>
              <w:spacing w:before="20" w:after="20" w:line="240" w:lineRule="auto"/>
              <w:ind w:left="0" w:right="0" w:firstLine="0"/>
              <w:pPrChange w:id="572" w:author="2023 Revisions to CCBHC Cost Report Instructions" w:date="2023-12-07T15:54:00Z">
                <w:pPr>
                  <w:pStyle w:val="TableParagraph"/>
                  <w:spacing w:before="134"/>
                </w:pPr>
              </w:pPrChange>
            </w:pPr>
            <w:r>
              <w:rPr>
                <w:rPrChange w:id="573" w:author="2023 Revisions to CCBHC Cost Report Instructions" w:date="2023-12-07T15:54:00Z">
                  <w:rPr>
                    <w:spacing w:val="-2"/>
                  </w:rPr>
                </w:rPrChange>
              </w:rPr>
              <w:t>Required</w:t>
            </w:r>
            <w:ins w:id="574" w:author="2023 Revisions to CCBHC Cost Report Instructions" w:date="2023-12-07T15:54:00Z">
              <w:r w:rsidR="00CC17B4">
                <w:t xml:space="preserve"> </w:t>
              </w:r>
            </w:ins>
          </w:p>
        </w:tc>
      </w:tr>
      <w:tr w:rsidR="0059672E" w14:paraId="6FEF76EB" w14:textId="77777777" w:rsidTr="00CC17B4">
        <w:trPr>
          <w:cantSplit/>
          <w:jc w:val="center"/>
          <w:trPrChange w:id="575" w:author="2023 Revisions to CCBHC Cost Report Instructions" w:date="2023-12-07T15:54:00Z">
            <w:trPr>
              <w:gridBefore w:val="1"/>
              <w:trHeight w:val="517"/>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576" w:author="2023 Revisions to CCBHC Cost Report Instructions" w:date="2023-12-07T15:54:00Z">
              <w:tcPr>
                <w:tcW w:w="2304" w:type="dxa"/>
              </w:tcPr>
            </w:tcPrChange>
          </w:tcPr>
          <w:p w14:paraId="51C2A545" w14:textId="674D0A86" w:rsidR="0059672E" w:rsidRDefault="00FC7110">
            <w:pPr>
              <w:spacing w:before="20" w:after="20" w:line="240" w:lineRule="auto"/>
              <w:ind w:left="0" w:right="0" w:firstLine="0"/>
              <w:pPrChange w:id="577" w:author="2023 Revisions to CCBHC Cost Report Instructions" w:date="2023-12-07T15:54:00Z">
                <w:pPr>
                  <w:pStyle w:val="TableParagraph"/>
                  <w:spacing w:before="0" w:line="260" w:lineRule="exact"/>
                </w:pPr>
              </w:pPrChange>
            </w:pPr>
            <w:ins w:id="578" w:author="2023 Revisions to CCBHC Cost Report Instructions" w:date="2023-12-07T15:54:00Z">
              <w:r>
                <w:t xml:space="preserve">B.4. </w:t>
              </w:r>
            </w:ins>
            <w:r>
              <w:t>Trial</w:t>
            </w:r>
            <w:r>
              <w:rPr>
                <w:rPrChange w:id="579" w:author="2023 Revisions to CCBHC Cost Report Instructions" w:date="2023-12-07T15:54:00Z">
                  <w:rPr>
                    <w:spacing w:val="-16"/>
                  </w:rPr>
                </w:rPrChange>
              </w:rPr>
              <w:t xml:space="preserve"> </w:t>
            </w:r>
            <w:r>
              <w:t xml:space="preserve">Balance </w:t>
            </w:r>
            <w:r>
              <w:rPr>
                <w:rPrChange w:id="580" w:author="2023 Revisions to CCBHC Cost Report Instructions" w:date="2023-12-07T15:54:00Z">
                  <w:rPr>
                    <w:spacing w:val="-2"/>
                  </w:rPr>
                </w:rPrChange>
              </w:rPr>
              <w:t>Adjustments</w:t>
            </w:r>
            <w:ins w:id="581"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582"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76FB8270" w14:textId="4EBEF535" w:rsidR="00C02F57" w:rsidRDefault="00C02F57" w:rsidP="00502701">
            <w:pPr>
              <w:spacing w:before="20" w:after="20"/>
            </w:pPr>
            <w:ins w:id="583" w:author="2023 Revisions to CCBHC Cost Report Instructions" w:date="2023-12-07T15:54:00Z">
              <w:r>
                <w:t>Dark Green</w:t>
              </w:r>
            </w:ins>
          </w:p>
        </w:tc>
        <w:tc>
          <w:tcPr>
            <w:tcW w:w="2627" w:type="dxa"/>
            <w:tcBorders>
              <w:top w:val="single" w:sz="4" w:space="0" w:color="000000"/>
              <w:left w:val="single" w:sz="4" w:space="0" w:color="000000"/>
              <w:bottom w:val="single" w:sz="4" w:space="0" w:color="000000"/>
              <w:right w:val="single" w:sz="4" w:space="0" w:color="000000"/>
            </w:tcBorders>
            <w:tcPrChange w:id="584" w:author="2023 Revisions to CCBHC Cost Report Instructions" w:date="2023-12-07T15:54:00Z">
              <w:tcPr>
                <w:tcW w:w="3456" w:type="dxa"/>
                <w:gridSpan w:val="2"/>
              </w:tcPr>
            </w:tcPrChange>
          </w:tcPr>
          <w:p w14:paraId="334B16BE" w14:textId="0BBE4A26" w:rsidR="0059672E" w:rsidRDefault="0050054D">
            <w:pPr>
              <w:spacing w:before="20" w:after="20" w:line="240" w:lineRule="auto"/>
              <w:ind w:left="0" w:right="0" w:firstLine="0"/>
              <w:pPrChange w:id="585" w:author="2023 Revisions to CCBHC Cost Report Instructions" w:date="2023-12-07T15:54:00Z">
                <w:pPr>
                  <w:pStyle w:val="TableParagraph"/>
                  <w:spacing w:before="0" w:line="260" w:lineRule="exact"/>
                </w:pPr>
              </w:pPrChange>
            </w:pPr>
            <w:r>
              <w:t>Adjustment</w:t>
            </w:r>
            <w:r>
              <w:rPr>
                <w:rPrChange w:id="586" w:author="2023 Revisions to CCBHC Cost Report Instructions" w:date="2023-12-07T15:54:00Z">
                  <w:rPr>
                    <w:spacing w:val="-16"/>
                  </w:rPr>
                </w:rPrChange>
              </w:rPr>
              <w:t xml:space="preserve"> </w:t>
            </w:r>
            <w:r>
              <w:t>entries</w:t>
            </w:r>
            <w:r>
              <w:rPr>
                <w:rPrChange w:id="587" w:author="2023 Revisions to CCBHC Cost Report Instructions" w:date="2023-12-07T15:54:00Z">
                  <w:rPr>
                    <w:spacing w:val="-15"/>
                  </w:rPr>
                </w:rPrChange>
              </w:rPr>
              <w:t xml:space="preserve"> </w:t>
            </w:r>
            <w:r>
              <w:t xml:space="preserve">and </w:t>
            </w:r>
            <w:r>
              <w:rPr>
                <w:rPrChange w:id="588" w:author="2023 Revisions to CCBHC Cost Report Instructions" w:date="2023-12-07T15:54:00Z">
                  <w:rPr>
                    <w:spacing w:val="-2"/>
                  </w:rPr>
                </w:rPrChange>
              </w:rPr>
              <w:t>explanations</w:t>
            </w:r>
            <w:ins w:id="589"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590" w:author="2023 Revisions to CCBHC Cost Report Instructions" w:date="2023-12-07T15:54:00Z">
              <w:tcPr>
                <w:tcW w:w="2016" w:type="dxa"/>
                <w:gridSpan w:val="3"/>
              </w:tcPr>
            </w:tcPrChange>
          </w:tcPr>
          <w:p w14:paraId="62B44639" w14:textId="1E2F5C43" w:rsidR="0059672E" w:rsidRDefault="00CC17B4">
            <w:pPr>
              <w:spacing w:before="20" w:after="20" w:line="240" w:lineRule="auto"/>
              <w:ind w:left="0" w:right="0" w:firstLine="0"/>
              <w:pPrChange w:id="591" w:author="2023 Revisions to CCBHC Cost Report Instructions" w:date="2023-12-07T15:54:00Z">
                <w:pPr>
                  <w:pStyle w:val="TableParagraph"/>
                  <w:spacing w:before="134"/>
                </w:pPr>
              </w:pPrChange>
            </w:pPr>
            <w:ins w:id="592" w:author="2023 Revisions to CCBHC Cost Report Instructions" w:date="2023-12-07T15:54:00Z">
              <w:r>
                <w:t>All</w:t>
              </w:r>
            </w:ins>
            <w:del w:id="593"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594" w:author="2023 Revisions to CCBHC Cost Report Instructions" w:date="2023-12-07T15:54:00Z">
              <w:tcPr>
                <w:tcW w:w="1728" w:type="dxa"/>
                <w:gridSpan w:val="2"/>
              </w:tcPr>
            </w:tcPrChange>
          </w:tcPr>
          <w:p w14:paraId="38F6D252" w14:textId="19F3429F" w:rsidR="0059672E" w:rsidRDefault="0050054D">
            <w:pPr>
              <w:spacing w:before="20" w:after="20" w:line="240" w:lineRule="auto"/>
              <w:ind w:left="0" w:right="0" w:firstLine="0"/>
              <w:pPrChange w:id="595" w:author="2023 Revisions to CCBHC Cost Report Instructions" w:date="2023-12-07T15:54:00Z">
                <w:pPr>
                  <w:pStyle w:val="TableParagraph"/>
                  <w:spacing w:before="134"/>
                </w:pPr>
              </w:pPrChange>
            </w:pPr>
            <w:r>
              <w:rPr>
                <w:rPrChange w:id="596" w:author="2023 Revisions to CCBHC Cost Report Instructions" w:date="2023-12-07T15:54:00Z">
                  <w:rPr>
                    <w:spacing w:val="-2"/>
                  </w:rPr>
                </w:rPrChange>
              </w:rPr>
              <w:t>Required</w:t>
            </w:r>
            <w:ins w:id="597" w:author="2023 Revisions to CCBHC Cost Report Instructions" w:date="2023-12-07T15:54:00Z">
              <w:r w:rsidR="00CC17B4">
                <w:t xml:space="preserve"> </w:t>
              </w:r>
            </w:ins>
          </w:p>
        </w:tc>
      </w:tr>
      <w:tr w:rsidR="0059672E" w14:paraId="37405DEB" w14:textId="77777777" w:rsidTr="00CC17B4">
        <w:trPr>
          <w:cantSplit/>
          <w:jc w:val="center"/>
          <w:trPrChange w:id="598" w:author="2023 Revisions to CCBHC Cost Report Instructions" w:date="2023-12-07T15:54:00Z">
            <w:trPr>
              <w:gridBefore w:val="1"/>
              <w:trHeight w:val="780"/>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599" w:author="2023 Revisions to CCBHC Cost Report Instructions" w:date="2023-12-07T15:54:00Z">
              <w:tcPr>
                <w:tcW w:w="2304" w:type="dxa"/>
              </w:tcPr>
            </w:tcPrChange>
          </w:tcPr>
          <w:p w14:paraId="50B1FB1F" w14:textId="244F7DCB" w:rsidR="0059672E" w:rsidRDefault="00FC7110">
            <w:pPr>
              <w:pStyle w:val="TableParagraph"/>
              <w:spacing w:before="11"/>
              <w:ind w:left="0"/>
              <w:rPr>
                <w:del w:id="600" w:author="2023 Revisions to CCBHC Cost Report Instructions" w:date="2023-12-07T15:54:00Z"/>
                <w:b/>
              </w:rPr>
            </w:pPr>
            <w:ins w:id="601" w:author="2023 Revisions to CCBHC Cost Report Instructions" w:date="2023-12-07T15:54:00Z">
              <w:r>
                <w:t xml:space="preserve">C.1. </w:t>
              </w:r>
            </w:ins>
          </w:p>
          <w:p w14:paraId="56FBC7E0" w14:textId="189998C9" w:rsidR="0059672E" w:rsidRDefault="0050054D">
            <w:pPr>
              <w:spacing w:before="20" w:after="20" w:line="240" w:lineRule="auto"/>
              <w:ind w:left="0" w:right="0" w:firstLine="0"/>
              <w:pPrChange w:id="602" w:author="2023 Revisions to CCBHC Cost Report Instructions" w:date="2023-12-07T15:54:00Z">
                <w:pPr>
                  <w:pStyle w:val="TableParagraph"/>
                  <w:spacing w:before="0"/>
                </w:pPr>
              </w:pPrChange>
            </w:pPr>
            <w:r>
              <w:t>Anticipated</w:t>
            </w:r>
            <w:r>
              <w:rPr>
                <w:rPrChange w:id="603" w:author="2023 Revisions to CCBHC Cost Report Instructions" w:date="2023-12-07T15:54:00Z">
                  <w:rPr>
                    <w:spacing w:val="-9"/>
                  </w:rPr>
                </w:rPrChange>
              </w:rPr>
              <w:t xml:space="preserve"> </w:t>
            </w:r>
            <w:r>
              <w:rPr>
                <w:rPrChange w:id="604" w:author="2023 Revisions to CCBHC Cost Report Instructions" w:date="2023-12-07T15:54:00Z">
                  <w:rPr>
                    <w:spacing w:val="-4"/>
                  </w:rPr>
                </w:rPrChange>
              </w:rPr>
              <w:t>Costs</w:t>
            </w:r>
            <w:ins w:id="605"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606"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114ECC16" w14:textId="6633E852" w:rsidR="00C02F57" w:rsidRDefault="00C02F57" w:rsidP="00502701">
            <w:pPr>
              <w:spacing w:before="20" w:after="20"/>
              <w:ind w:right="26"/>
            </w:pPr>
            <w:ins w:id="607" w:author="2023 Revisions to CCBHC Cost Report Instructions" w:date="2023-12-07T15:54:00Z">
              <w:r>
                <w:t>Tan</w:t>
              </w:r>
            </w:ins>
          </w:p>
        </w:tc>
        <w:tc>
          <w:tcPr>
            <w:tcW w:w="2627" w:type="dxa"/>
            <w:tcBorders>
              <w:top w:val="single" w:sz="4" w:space="0" w:color="000000"/>
              <w:left w:val="single" w:sz="4" w:space="0" w:color="000000"/>
              <w:bottom w:val="single" w:sz="4" w:space="0" w:color="000000"/>
              <w:right w:val="single" w:sz="4" w:space="0" w:color="000000"/>
            </w:tcBorders>
            <w:tcPrChange w:id="608" w:author="2023 Revisions to CCBHC Cost Report Instructions" w:date="2023-12-07T15:54:00Z">
              <w:tcPr>
                <w:tcW w:w="3456" w:type="dxa"/>
                <w:gridSpan w:val="2"/>
              </w:tcPr>
            </w:tcPrChange>
          </w:tcPr>
          <w:p w14:paraId="142FC0A2" w14:textId="73918FF7" w:rsidR="0059672E" w:rsidRDefault="0050054D">
            <w:pPr>
              <w:spacing w:before="20" w:after="20" w:line="240" w:lineRule="auto"/>
              <w:ind w:left="0" w:right="26" w:firstLine="0"/>
              <w:pPrChange w:id="609" w:author="2023 Revisions to CCBHC Cost Report Instructions" w:date="2023-12-07T15:54:00Z">
                <w:pPr>
                  <w:pStyle w:val="TableParagraph"/>
                  <w:spacing w:before="0" w:line="260" w:lineRule="exact"/>
                  <w:ind w:right="198"/>
                </w:pPr>
              </w:pPrChange>
            </w:pPr>
            <w:r>
              <w:t xml:space="preserve">Anticipated changes to </w:t>
            </w:r>
            <w:r>
              <w:t>expenses for adding CCBHC services</w:t>
            </w:r>
            <w:r>
              <w:rPr>
                <w:rPrChange w:id="610" w:author="2023 Revisions to CCBHC Cost Report Instructions" w:date="2023-12-07T15:54:00Z">
                  <w:rPr>
                    <w:spacing w:val="-13"/>
                  </w:rPr>
                </w:rPrChange>
              </w:rPr>
              <w:t xml:space="preserve"> </w:t>
            </w:r>
            <w:r>
              <w:t>not</w:t>
            </w:r>
            <w:r>
              <w:rPr>
                <w:rPrChange w:id="611" w:author="2023 Revisions to CCBHC Cost Report Instructions" w:date="2023-12-07T15:54:00Z">
                  <w:rPr>
                    <w:spacing w:val="-12"/>
                  </w:rPr>
                </w:rPrChange>
              </w:rPr>
              <w:t xml:space="preserve"> </w:t>
            </w:r>
            <w:r>
              <w:t>previously</w:t>
            </w:r>
            <w:r>
              <w:rPr>
                <w:rPrChange w:id="612" w:author="2023 Revisions to CCBHC Cost Report Instructions" w:date="2023-12-07T15:54:00Z">
                  <w:rPr>
                    <w:spacing w:val="-15"/>
                  </w:rPr>
                </w:rPrChange>
              </w:rPr>
              <w:t xml:space="preserve"> </w:t>
            </w:r>
            <w:r>
              <w:t>provided</w:t>
            </w:r>
            <w:ins w:id="613"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614" w:author="2023 Revisions to CCBHC Cost Report Instructions" w:date="2023-12-07T15:54:00Z">
              <w:tcPr>
                <w:tcW w:w="2016" w:type="dxa"/>
                <w:gridSpan w:val="3"/>
              </w:tcPr>
            </w:tcPrChange>
          </w:tcPr>
          <w:p w14:paraId="06FDBBAE" w14:textId="324CF1D7" w:rsidR="0059672E" w:rsidRDefault="00CC17B4">
            <w:pPr>
              <w:pStyle w:val="TableParagraph"/>
              <w:spacing w:before="11"/>
              <w:ind w:left="0"/>
              <w:rPr>
                <w:del w:id="615" w:author="2023 Revisions to CCBHC Cost Report Instructions" w:date="2023-12-07T15:54:00Z"/>
                <w:b/>
              </w:rPr>
            </w:pPr>
            <w:ins w:id="616" w:author="2023 Revisions to CCBHC Cost Report Instructions" w:date="2023-12-07T15:54:00Z">
              <w:r>
                <w:t>All</w:t>
              </w:r>
            </w:ins>
          </w:p>
          <w:p w14:paraId="4F15B7DC" w14:textId="77777777" w:rsidR="0059672E" w:rsidRDefault="0050054D">
            <w:pPr>
              <w:spacing w:before="20" w:after="20" w:line="240" w:lineRule="auto"/>
              <w:ind w:left="0" w:right="0" w:firstLine="0"/>
              <w:pPrChange w:id="617" w:author="2023 Revisions to CCBHC Cost Report Instructions" w:date="2023-12-07T15:54:00Z">
                <w:pPr>
                  <w:pStyle w:val="TableParagraph"/>
                  <w:spacing w:before="0"/>
                </w:pPr>
              </w:pPrChange>
            </w:pPr>
            <w:del w:id="618"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619" w:author="2023 Revisions to CCBHC Cost Report Instructions" w:date="2023-12-07T15:54:00Z">
              <w:tcPr>
                <w:tcW w:w="1728" w:type="dxa"/>
                <w:gridSpan w:val="2"/>
              </w:tcPr>
            </w:tcPrChange>
          </w:tcPr>
          <w:p w14:paraId="0F3B4EDD" w14:textId="77777777" w:rsidR="0059672E" w:rsidRDefault="0059672E">
            <w:pPr>
              <w:pStyle w:val="TableParagraph"/>
              <w:spacing w:before="11"/>
              <w:ind w:left="0"/>
              <w:rPr>
                <w:del w:id="620" w:author="2023 Revisions to CCBHC Cost Report Instructions" w:date="2023-12-07T15:54:00Z"/>
                <w:b/>
              </w:rPr>
            </w:pPr>
          </w:p>
          <w:p w14:paraId="714D22E3" w14:textId="4CE6895D" w:rsidR="0059672E" w:rsidRDefault="0050054D">
            <w:pPr>
              <w:spacing w:before="20" w:after="20" w:line="240" w:lineRule="auto"/>
              <w:ind w:left="0" w:right="0" w:firstLine="0"/>
              <w:pPrChange w:id="621" w:author="2023 Revisions to CCBHC Cost Report Instructions" w:date="2023-12-07T15:54:00Z">
                <w:pPr>
                  <w:pStyle w:val="TableParagraph"/>
                  <w:spacing w:before="0"/>
                </w:pPr>
              </w:pPrChange>
            </w:pPr>
            <w:r>
              <w:rPr>
                <w:rPrChange w:id="622" w:author="2023 Revisions to CCBHC Cost Report Instructions" w:date="2023-12-07T15:54:00Z">
                  <w:rPr>
                    <w:spacing w:val="-2"/>
                  </w:rPr>
                </w:rPrChange>
              </w:rPr>
              <w:t>Optional</w:t>
            </w:r>
            <w:ins w:id="623" w:author="2023 Revisions to CCBHC Cost Report Instructions" w:date="2023-12-07T15:54:00Z">
              <w:r w:rsidR="00CC17B4">
                <w:t xml:space="preserve"> </w:t>
              </w:r>
            </w:ins>
          </w:p>
        </w:tc>
      </w:tr>
      <w:tr w:rsidR="0059672E" w14:paraId="3F55679E" w14:textId="77777777" w:rsidTr="00CC17B4">
        <w:trPr>
          <w:cantSplit/>
          <w:jc w:val="center"/>
          <w:trPrChange w:id="624" w:author="2023 Revisions to CCBHC Cost Report Instructions" w:date="2023-12-07T15:54:00Z">
            <w:trPr>
              <w:gridBefore w:val="1"/>
              <w:trHeight w:val="518"/>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625" w:author="2023 Revisions to CCBHC Cost Report Instructions" w:date="2023-12-07T15:54:00Z">
              <w:tcPr>
                <w:tcW w:w="2304" w:type="dxa"/>
              </w:tcPr>
            </w:tcPrChange>
          </w:tcPr>
          <w:p w14:paraId="3B5FD929" w14:textId="3B96E25F" w:rsidR="0059672E" w:rsidRDefault="00C958A2">
            <w:pPr>
              <w:spacing w:before="20" w:after="20" w:line="240" w:lineRule="auto"/>
              <w:ind w:left="0" w:right="0" w:firstLine="0"/>
              <w:pPrChange w:id="626" w:author="2023 Revisions to CCBHC Cost Report Instructions" w:date="2023-12-07T15:54:00Z">
                <w:pPr>
                  <w:pStyle w:val="TableParagraph"/>
                  <w:spacing w:before="0" w:line="260" w:lineRule="exact"/>
                  <w:ind w:right="78"/>
                </w:pPr>
              </w:pPrChange>
            </w:pPr>
            <w:ins w:id="627" w:author="2023 Revisions to CCBHC Cost Report Instructions" w:date="2023-12-07T15:54:00Z">
              <w:r>
                <w:t xml:space="preserve">D.1. </w:t>
              </w:r>
            </w:ins>
            <w:r>
              <w:t>Indirect</w:t>
            </w:r>
            <w:r>
              <w:rPr>
                <w:rPrChange w:id="628" w:author="2023 Revisions to CCBHC Cost Report Instructions" w:date="2023-12-07T15:54:00Z">
                  <w:rPr>
                    <w:spacing w:val="-16"/>
                  </w:rPr>
                </w:rPrChange>
              </w:rPr>
              <w:t xml:space="preserve"> </w:t>
            </w:r>
            <w:r>
              <w:t xml:space="preserve">Cost </w:t>
            </w:r>
            <w:r>
              <w:rPr>
                <w:rPrChange w:id="629" w:author="2023 Revisions to CCBHC Cost Report Instructions" w:date="2023-12-07T15:54:00Z">
                  <w:rPr>
                    <w:spacing w:val="-2"/>
                  </w:rPr>
                </w:rPrChange>
              </w:rPr>
              <w:t>Allocation</w:t>
            </w:r>
            <w:ins w:id="630"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631"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6198145F" w14:textId="73640F44" w:rsidR="00C02F57" w:rsidRDefault="00C02F57" w:rsidP="00502701">
            <w:pPr>
              <w:spacing w:before="20" w:after="20"/>
              <w:jc w:val="both"/>
            </w:pPr>
            <w:ins w:id="632" w:author="2023 Revisions to CCBHC Cost Report Instructions" w:date="2023-12-07T15:54:00Z">
              <w:r>
                <w:t>Red</w:t>
              </w:r>
            </w:ins>
          </w:p>
        </w:tc>
        <w:tc>
          <w:tcPr>
            <w:tcW w:w="2627" w:type="dxa"/>
            <w:tcBorders>
              <w:top w:val="single" w:sz="4" w:space="0" w:color="000000"/>
              <w:left w:val="single" w:sz="4" w:space="0" w:color="000000"/>
              <w:bottom w:val="single" w:sz="4" w:space="0" w:color="000000"/>
              <w:right w:val="single" w:sz="4" w:space="0" w:color="000000"/>
            </w:tcBorders>
            <w:tcPrChange w:id="633" w:author="2023 Revisions to CCBHC Cost Report Instructions" w:date="2023-12-07T15:54:00Z">
              <w:tcPr>
                <w:tcW w:w="3456" w:type="dxa"/>
                <w:gridSpan w:val="2"/>
              </w:tcPr>
            </w:tcPrChange>
          </w:tcPr>
          <w:p w14:paraId="671ADD19" w14:textId="1D455B7B" w:rsidR="0059672E" w:rsidRDefault="0050054D">
            <w:pPr>
              <w:spacing w:before="20" w:after="20" w:line="240" w:lineRule="auto"/>
              <w:ind w:left="0" w:right="0" w:firstLine="0"/>
              <w:jc w:val="both"/>
              <w:pPrChange w:id="634" w:author="2023 Revisions to CCBHC Cost Report Instructions" w:date="2023-12-07T15:54:00Z">
                <w:pPr>
                  <w:pStyle w:val="TableParagraph"/>
                  <w:spacing w:before="0" w:line="260" w:lineRule="exact"/>
                </w:pPr>
              </w:pPrChange>
            </w:pPr>
            <w:r>
              <w:t>Method</w:t>
            </w:r>
            <w:r>
              <w:rPr>
                <w:rPrChange w:id="635" w:author="2023 Revisions to CCBHC Cost Report Instructions" w:date="2023-12-07T15:54:00Z">
                  <w:rPr>
                    <w:spacing w:val="-10"/>
                  </w:rPr>
                </w:rPrChange>
              </w:rPr>
              <w:t xml:space="preserve"> </w:t>
            </w:r>
            <w:r>
              <w:t>for</w:t>
            </w:r>
            <w:r>
              <w:rPr>
                <w:rPrChange w:id="636" w:author="2023 Revisions to CCBHC Cost Report Instructions" w:date="2023-12-07T15:54:00Z">
                  <w:rPr>
                    <w:spacing w:val="-8"/>
                  </w:rPr>
                </w:rPrChange>
              </w:rPr>
              <w:t xml:space="preserve"> </w:t>
            </w:r>
            <w:r>
              <w:t>allocation</w:t>
            </w:r>
            <w:r>
              <w:rPr>
                <w:rPrChange w:id="637" w:author="2023 Revisions to CCBHC Cost Report Instructions" w:date="2023-12-07T15:54:00Z">
                  <w:rPr>
                    <w:spacing w:val="-12"/>
                  </w:rPr>
                </w:rPrChange>
              </w:rPr>
              <w:t xml:space="preserve"> </w:t>
            </w:r>
            <w:r>
              <w:t>of</w:t>
            </w:r>
            <w:r>
              <w:rPr>
                <w:rPrChange w:id="638" w:author="2023 Revisions to CCBHC Cost Report Instructions" w:date="2023-12-07T15:54:00Z">
                  <w:rPr>
                    <w:spacing w:val="-8"/>
                  </w:rPr>
                </w:rPrChange>
              </w:rPr>
              <w:t xml:space="preserve"> </w:t>
            </w:r>
            <w:r>
              <w:t>indirect costs to CCBHC services</w:t>
            </w:r>
            <w:ins w:id="639"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640" w:author="2023 Revisions to CCBHC Cost Report Instructions" w:date="2023-12-07T15:54:00Z">
              <w:tcPr>
                <w:tcW w:w="2016" w:type="dxa"/>
                <w:gridSpan w:val="3"/>
              </w:tcPr>
            </w:tcPrChange>
          </w:tcPr>
          <w:p w14:paraId="0CA0F4CE" w14:textId="08D344B8" w:rsidR="0059672E" w:rsidRDefault="00CC17B4">
            <w:pPr>
              <w:spacing w:before="20" w:after="20" w:line="240" w:lineRule="auto"/>
              <w:ind w:left="0" w:right="0" w:firstLine="0"/>
              <w:pPrChange w:id="641" w:author="2023 Revisions to CCBHC Cost Report Instructions" w:date="2023-12-07T15:54:00Z">
                <w:pPr>
                  <w:pStyle w:val="TableParagraph"/>
                  <w:spacing w:before="134"/>
                </w:pPr>
              </w:pPrChange>
            </w:pPr>
            <w:ins w:id="642" w:author="2023 Revisions to CCBHC Cost Report Instructions" w:date="2023-12-07T15:54:00Z">
              <w:r>
                <w:t>All</w:t>
              </w:r>
            </w:ins>
            <w:del w:id="643"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644" w:author="2023 Revisions to CCBHC Cost Report Instructions" w:date="2023-12-07T15:54:00Z">
              <w:tcPr>
                <w:tcW w:w="1728" w:type="dxa"/>
                <w:gridSpan w:val="2"/>
              </w:tcPr>
            </w:tcPrChange>
          </w:tcPr>
          <w:p w14:paraId="15DC4BD2" w14:textId="2C0001D0" w:rsidR="0059672E" w:rsidRDefault="0050054D">
            <w:pPr>
              <w:spacing w:before="20" w:after="20" w:line="240" w:lineRule="auto"/>
              <w:ind w:left="0" w:right="0" w:firstLine="0"/>
              <w:pPrChange w:id="645" w:author="2023 Revisions to CCBHC Cost Report Instructions" w:date="2023-12-07T15:54:00Z">
                <w:pPr>
                  <w:pStyle w:val="TableParagraph"/>
                  <w:spacing w:before="134"/>
                </w:pPr>
              </w:pPrChange>
            </w:pPr>
            <w:r>
              <w:rPr>
                <w:rPrChange w:id="646" w:author="2023 Revisions to CCBHC Cost Report Instructions" w:date="2023-12-07T15:54:00Z">
                  <w:rPr>
                    <w:spacing w:val="-2"/>
                  </w:rPr>
                </w:rPrChange>
              </w:rPr>
              <w:t>Required</w:t>
            </w:r>
            <w:ins w:id="647" w:author="2023 Revisions to CCBHC Cost Report Instructions" w:date="2023-12-07T15:54:00Z">
              <w:r w:rsidR="00CC17B4">
                <w:t xml:space="preserve"> </w:t>
              </w:r>
            </w:ins>
          </w:p>
        </w:tc>
      </w:tr>
      <w:tr w:rsidR="0059672E" w14:paraId="2E48C277" w14:textId="77777777" w:rsidTr="00CC17B4">
        <w:trPr>
          <w:cantSplit/>
          <w:jc w:val="center"/>
          <w:trPrChange w:id="648" w:author="2023 Revisions to CCBHC Cost Report Instructions" w:date="2023-12-07T15:54:00Z">
            <w:trPr>
              <w:gridBefore w:val="1"/>
              <w:trHeight w:val="518"/>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649" w:author="2023 Revisions to CCBHC Cost Report Instructions" w:date="2023-12-07T15:54:00Z">
              <w:tcPr>
                <w:tcW w:w="2304" w:type="dxa"/>
              </w:tcPr>
            </w:tcPrChange>
          </w:tcPr>
          <w:p w14:paraId="4E4DFE53" w14:textId="77777777" w:rsidR="00CC17B4" w:rsidRDefault="00C958A2" w:rsidP="00502701">
            <w:pPr>
              <w:spacing w:before="20" w:after="20" w:line="240" w:lineRule="auto"/>
              <w:ind w:left="0" w:right="0" w:firstLine="0"/>
              <w:rPr>
                <w:ins w:id="650" w:author="2023 Revisions to CCBHC Cost Report Instructions" w:date="2023-12-07T15:54:00Z"/>
              </w:rPr>
            </w:pPr>
            <w:ins w:id="651" w:author="2023 Revisions to CCBHC Cost Report Instructions" w:date="2023-12-07T15:54:00Z">
              <w:r>
                <w:t xml:space="preserve">A.2. </w:t>
              </w:r>
            </w:ins>
            <w:r>
              <w:rPr>
                <w:rPrChange w:id="652" w:author="2023 Revisions to CCBHC Cost Report Instructions" w:date="2023-12-07T15:54:00Z">
                  <w:rPr>
                    <w:spacing w:val="-2"/>
                  </w:rPr>
                </w:rPrChange>
              </w:rPr>
              <w:t xml:space="preserve">Allocation </w:t>
            </w:r>
          </w:p>
          <w:p w14:paraId="4A74F84E" w14:textId="441ACA8B" w:rsidR="0059672E" w:rsidRDefault="0050054D">
            <w:pPr>
              <w:spacing w:before="20" w:after="20" w:line="240" w:lineRule="auto"/>
              <w:ind w:left="0" w:right="0" w:firstLine="0"/>
              <w:pPrChange w:id="653" w:author="2023 Revisions to CCBHC Cost Report Instructions" w:date="2023-12-07T15:54:00Z">
                <w:pPr>
                  <w:pStyle w:val="TableParagraph"/>
                  <w:spacing w:before="0" w:line="260" w:lineRule="exact"/>
                  <w:ind w:right="78"/>
                </w:pPr>
              </w:pPrChange>
            </w:pPr>
            <w:r>
              <w:rPr>
                <w:rPrChange w:id="654" w:author="2023 Revisions to CCBHC Cost Report Instructions" w:date="2023-12-07T15:54:00Z">
                  <w:rPr>
                    <w:spacing w:val="-2"/>
                  </w:rPr>
                </w:rPrChange>
              </w:rPr>
              <w:t>Descriptions</w:t>
            </w:r>
            <w:ins w:id="655"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656"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33422955" w14:textId="1084485A" w:rsidR="00C958A2" w:rsidRDefault="00C958A2" w:rsidP="00502701">
            <w:pPr>
              <w:spacing w:before="20" w:after="20"/>
            </w:pPr>
            <w:ins w:id="657" w:author="2023 Revisions to CCBHC Cost Report Instructions" w:date="2023-12-07T15:54:00Z">
              <w:r>
                <w:t>Light Blue</w:t>
              </w:r>
            </w:ins>
          </w:p>
        </w:tc>
        <w:tc>
          <w:tcPr>
            <w:tcW w:w="2627" w:type="dxa"/>
            <w:tcBorders>
              <w:top w:val="single" w:sz="4" w:space="0" w:color="000000"/>
              <w:left w:val="single" w:sz="4" w:space="0" w:color="000000"/>
              <w:bottom w:val="single" w:sz="4" w:space="0" w:color="000000"/>
              <w:right w:val="single" w:sz="4" w:space="0" w:color="000000"/>
            </w:tcBorders>
            <w:tcPrChange w:id="658" w:author="2023 Revisions to CCBHC Cost Report Instructions" w:date="2023-12-07T15:54:00Z">
              <w:tcPr>
                <w:tcW w:w="3456" w:type="dxa"/>
                <w:gridSpan w:val="2"/>
              </w:tcPr>
            </w:tcPrChange>
          </w:tcPr>
          <w:p w14:paraId="0466B55C" w14:textId="5AF9BAEE" w:rsidR="0059672E" w:rsidRDefault="0050054D">
            <w:pPr>
              <w:spacing w:before="20" w:after="20" w:line="240" w:lineRule="auto"/>
              <w:ind w:left="0" w:right="0" w:firstLine="0"/>
              <w:pPrChange w:id="659" w:author="2023 Revisions to CCBHC Cost Report Instructions" w:date="2023-12-07T15:54:00Z">
                <w:pPr>
                  <w:pStyle w:val="TableParagraph"/>
                  <w:spacing w:before="0" w:line="260" w:lineRule="exact"/>
                  <w:ind w:right="198"/>
                </w:pPr>
              </w:pPrChange>
            </w:pPr>
            <w:r>
              <w:t>Narrative</w:t>
            </w:r>
            <w:ins w:id="660" w:author="2023 Revisions to CCBHC Cost Report Instructions" w:date="2023-12-07T15:54:00Z">
              <w:r w:rsidR="00CC17B4">
                <w:t>s</w:t>
              </w:r>
            </w:ins>
            <w:r>
              <w:rPr>
                <w:rPrChange w:id="661" w:author="2023 Revisions to CCBHC Cost Report Instructions" w:date="2023-12-07T15:54:00Z">
                  <w:rPr>
                    <w:spacing w:val="-16"/>
                  </w:rPr>
                </w:rPrChange>
              </w:rPr>
              <w:t xml:space="preserve"> </w:t>
            </w:r>
            <w:r>
              <w:t>describing</w:t>
            </w:r>
            <w:r>
              <w:rPr>
                <w:rPrChange w:id="662" w:author="2023 Revisions to CCBHC Cost Report Instructions" w:date="2023-12-07T15:54:00Z">
                  <w:rPr>
                    <w:spacing w:val="-15"/>
                  </w:rPr>
                </w:rPrChange>
              </w:rPr>
              <w:t xml:space="preserve"> </w:t>
            </w:r>
            <w:r>
              <w:t>justification for allocation</w:t>
            </w:r>
            <w:ins w:id="663" w:author="2023 Revisions to CCBHC Cost Report Instructions" w:date="2023-12-07T15:54:00Z">
              <w:r w:rsidR="00CC17B4">
                <w:t>s</w:t>
              </w:r>
            </w:ins>
            <w:r>
              <w:t xml:space="preserve"> of </w:t>
            </w:r>
            <w:del w:id="664" w:author="2023 Revisions to CCBHC Cost Report Instructions" w:date="2023-12-07T15:54:00Z">
              <w:r>
                <w:delText xml:space="preserve">direct </w:delText>
              </w:r>
            </w:del>
            <w:r>
              <w:t>costs</w:t>
            </w:r>
            <w:ins w:id="665"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666" w:author="2023 Revisions to CCBHC Cost Report Instructions" w:date="2023-12-07T15:54:00Z">
              <w:tcPr>
                <w:tcW w:w="2016" w:type="dxa"/>
                <w:gridSpan w:val="3"/>
              </w:tcPr>
            </w:tcPrChange>
          </w:tcPr>
          <w:p w14:paraId="734848E9" w14:textId="3985104E" w:rsidR="0059672E" w:rsidRDefault="00CC17B4">
            <w:pPr>
              <w:spacing w:before="20" w:after="20" w:line="240" w:lineRule="auto"/>
              <w:ind w:left="0" w:right="0" w:firstLine="0"/>
              <w:pPrChange w:id="667" w:author="2023 Revisions to CCBHC Cost Report Instructions" w:date="2023-12-07T15:54:00Z">
                <w:pPr>
                  <w:pStyle w:val="TableParagraph"/>
                  <w:spacing w:before="134"/>
                </w:pPr>
              </w:pPrChange>
            </w:pPr>
            <w:ins w:id="668" w:author="2023 Revisions to CCBHC Cost Report Instructions" w:date="2023-12-07T15:54:00Z">
              <w:r>
                <w:t>All</w:t>
              </w:r>
            </w:ins>
            <w:del w:id="669"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670" w:author="2023 Revisions to CCBHC Cost Report Instructions" w:date="2023-12-07T15:54:00Z">
              <w:tcPr>
                <w:tcW w:w="1728" w:type="dxa"/>
                <w:gridSpan w:val="2"/>
              </w:tcPr>
            </w:tcPrChange>
          </w:tcPr>
          <w:p w14:paraId="3721FF37" w14:textId="40CF63FE" w:rsidR="0059672E" w:rsidRDefault="0050054D">
            <w:pPr>
              <w:spacing w:before="20" w:after="20" w:line="240" w:lineRule="auto"/>
              <w:ind w:left="0" w:right="0" w:firstLine="0"/>
              <w:pPrChange w:id="671" w:author="2023 Revisions to CCBHC Cost Report Instructions" w:date="2023-12-07T15:54:00Z">
                <w:pPr>
                  <w:pStyle w:val="TableParagraph"/>
                  <w:spacing w:before="134"/>
                </w:pPr>
              </w:pPrChange>
            </w:pPr>
            <w:r>
              <w:rPr>
                <w:rPrChange w:id="672" w:author="2023 Revisions to CCBHC Cost Report Instructions" w:date="2023-12-07T15:54:00Z">
                  <w:rPr>
                    <w:spacing w:val="-2"/>
                  </w:rPr>
                </w:rPrChange>
              </w:rPr>
              <w:t>Required</w:t>
            </w:r>
            <w:ins w:id="673" w:author="2023 Revisions to CCBHC Cost Report Instructions" w:date="2023-12-07T15:54:00Z">
              <w:r w:rsidR="00CC17B4">
                <w:t xml:space="preserve"> </w:t>
              </w:r>
            </w:ins>
          </w:p>
        </w:tc>
      </w:tr>
      <w:tr w:rsidR="0059672E" w14:paraId="455DC9E0" w14:textId="77777777" w:rsidTr="00CC17B4">
        <w:trPr>
          <w:cantSplit/>
          <w:jc w:val="center"/>
          <w:trPrChange w:id="674" w:author="2023 Revisions to CCBHC Cost Report Instructions" w:date="2023-12-07T15:54:00Z">
            <w:trPr>
              <w:gridBefore w:val="1"/>
              <w:trHeight w:val="518"/>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675" w:author="2023 Revisions to CCBHC Cost Report Instructions" w:date="2023-12-07T15:54:00Z">
              <w:tcPr>
                <w:tcW w:w="2304" w:type="dxa"/>
              </w:tcPr>
            </w:tcPrChange>
          </w:tcPr>
          <w:p w14:paraId="38590EC5" w14:textId="64D0C2E1" w:rsidR="0059672E" w:rsidRDefault="00C958A2">
            <w:pPr>
              <w:spacing w:before="20" w:after="20" w:line="240" w:lineRule="auto"/>
              <w:ind w:left="0" w:right="0" w:firstLine="0"/>
              <w:pPrChange w:id="676" w:author="2023 Revisions to CCBHC Cost Report Instructions" w:date="2023-12-07T15:54:00Z">
                <w:pPr>
                  <w:pStyle w:val="TableParagraph"/>
                  <w:spacing w:before="135"/>
                </w:pPr>
              </w:pPrChange>
            </w:pPr>
            <w:ins w:id="677" w:author="2023 Revisions to CCBHC Cost Report Instructions" w:date="2023-12-07T15:54:00Z">
              <w:r>
                <w:lastRenderedPageBreak/>
                <w:t xml:space="preserve">E.1. </w:t>
              </w:r>
            </w:ins>
            <w:r>
              <w:t>Daily</w:t>
            </w:r>
            <w:r>
              <w:rPr>
                <w:rPrChange w:id="678" w:author="2023 Revisions to CCBHC Cost Report Instructions" w:date="2023-12-07T15:54:00Z">
                  <w:rPr>
                    <w:spacing w:val="-6"/>
                  </w:rPr>
                </w:rPrChange>
              </w:rPr>
              <w:t xml:space="preserve"> </w:t>
            </w:r>
            <w:r>
              <w:rPr>
                <w:rPrChange w:id="679" w:author="2023 Revisions to CCBHC Cost Report Instructions" w:date="2023-12-07T15:54:00Z">
                  <w:rPr>
                    <w:spacing w:val="-2"/>
                  </w:rPr>
                </w:rPrChange>
              </w:rPr>
              <w:t>Visits</w:t>
            </w:r>
            <w:ins w:id="680" w:author="2023 Revisions to CCBHC Cost Report Instructions" w:date="2023-12-07T15:54:00Z">
              <w:r w:rsidR="00CC17B4">
                <w:t xml:space="preserve"> PPS-1 </w:t>
              </w:r>
            </w:ins>
          </w:p>
        </w:tc>
        <w:tc>
          <w:tcPr>
            <w:tcW w:w="1811" w:type="dxa"/>
            <w:gridSpan w:val="2"/>
            <w:tcBorders>
              <w:top w:val="single" w:sz="4" w:space="0" w:color="000000"/>
              <w:left w:val="single" w:sz="4" w:space="0" w:color="000000"/>
              <w:bottom w:val="single" w:sz="4" w:space="0" w:color="000000"/>
              <w:right w:val="single" w:sz="4" w:space="0" w:color="000000"/>
            </w:tcBorders>
            <w:tcPrChange w:id="681"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608C8026" w14:textId="3D58FE10" w:rsidR="00C958A2" w:rsidRDefault="00C958A2" w:rsidP="00502701">
            <w:pPr>
              <w:spacing w:before="20" w:after="20"/>
            </w:pPr>
            <w:ins w:id="682" w:author="2023 Revisions to CCBHC Cost Report Instructions" w:date="2023-12-07T15:54:00Z">
              <w:r>
                <w:t>Light Green</w:t>
              </w:r>
            </w:ins>
          </w:p>
        </w:tc>
        <w:tc>
          <w:tcPr>
            <w:tcW w:w="2627" w:type="dxa"/>
            <w:tcBorders>
              <w:top w:val="single" w:sz="4" w:space="0" w:color="000000"/>
              <w:left w:val="single" w:sz="4" w:space="0" w:color="000000"/>
              <w:bottom w:val="single" w:sz="4" w:space="0" w:color="000000"/>
              <w:right w:val="single" w:sz="4" w:space="0" w:color="000000"/>
            </w:tcBorders>
            <w:tcPrChange w:id="683" w:author="2023 Revisions to CCBHC Cost Report Instructions" w:date="2023-12-07T15:54:00Z">
              <w:tcPr>
                <w:tcW w:w="3456" w:type="dxa"/>
                <w:gridSpan w:val="2"/>
              </w:tcPr>
            </w:tcPrChange>
          </w:tcPr>
          <w:p w14:paraId="5C4ED2E5" w14:textId="77777777" w:rsidR="00CC17B4" w:rsidRDefault="0050054D" w:rsidP="00502701">
            <w:pPr>
              <w:spacing w:before="20" w:after="20" w:line="240" w:lineRule="auto"/>
              <w:ind w:left="0" w:right="0" w:firstLine="0"/>
              <w:rPr>
                <w:ins w:id="684" w:author="2023 Revisions to CCBHC Cost Report Instructions" w:date="2023-12-07T15:54:00Z"/>
              </w:rPr>
            </w:pPr>
            <w:r>
              <w:t>Visit</w:t>
            </w:r>
            <w:r>
              <w:rPr>
                <w:rPrChange w:id="685" w:author="2023 Revisions to CCBHC Cost Report Instructions" w:date="2023-12-07T15:54:00Z">
                  <w:rPr>
                    <w:spacing w:val="-5"/>
                  </w:rPr>
                </w:rPrChange>
              </w:rPr>
              <w:t xml:space="preserve"> </w:t>
            </w:r>
            <w:r>
              <w:t>data</w:t>
            </w:r>
            <w:r>
              <w:rPr>
                <w:rPrChange w:id="686" w:author="2023 Revisions to CCBHC Cost Report Instructions" w:date="2023-12-07T15:54:00Z">
                  <w:rPr>
                    <w:spacing w:val="-9"/>
                  </w:rPr>
                </w:rPrChange>
              </w:rPr>
              <w:t xml:space="preserve"> </w:t>
            </w:r>
            <w:r>
              <w:t>for</w:t>
            </w:r>
            <w:r>
              <w:rPr>
                <w:rPrChange w:id="687" w:author="2023 Revisions to CCBHC Cost Report Instructions" w:date="2023-12-07T15:54:00Z">
                  <w:rPr>
                    <w:spacing w:val="-8"/>
                  </w:rPr>
                </w:rPrChange>
              </w:rPr>
              <w:t xml:space="preserve"> </w:t>
            </w:r>
            <w:r>
              <w:t>CCBHCs</w:t>
            </w:r>
            <w:r>
              <w:rPr>
                <w:rPrChange w:id="688" w:author="2023 Revisions to CCBHC Cost Report Instructions" w:date="2023-12-07T15:54:00Z">
                  <w:rPr>
                    <w:spacing w:val="-9"/>
                  </w:rPr>
                </w:rPrChange>
              </w:rPr>
              <w:t xml:space="preserve"> </w:t>
            </w:r>
            <w:r>
              <w:t>for</w:t>
            </w:r>
            <w:r>
              <w:rPr>
                <w:rPrChange w:id="689" w:author="2023 Revisions to CCBHC Cost Report Instructions" w:date="2023-12-07T15:54:00Z">
                  <w:rPr>
                    <w:spacing w:val="-8"/>
                  </w:rPr>
                </w:rPrChange>
              </w:rPr>
              <w:t xml:space="preserve"> </w:t>
            </w:r>
            <w:r>
              <w:t xml:space="preserve">the </w:t>
            </w:r>
          </w:p>
          <w:p w14:paraId="4B98769B" w14:textId="545D0721" w:rsidR="0059672E" w:rsidRDefault="0050054D">
            <w:pPr>
              <w:spacing w:before="20" w:after="20" w:line="240" w:lineRule="auto"/>
              <w:ind w:left="0" w:right="0" w:firstLine="0"/>
              <w:pPrChange w:id="690" w:author="2023 Revisions to CCBHC Cost Report Instructions" w:date="2023-12-07T15:54:00Z">
                <w:pPr>
                  <w:pStyle w:val="TableParagraph"/>
                  <w:spacing w:before="0" w:line="262" w:lineRule="exact"/>
                  <w:ind w:right="211"/>
                </w:pPr>
              </w:pPrChange>
            </w:pPr>
            <w:r>
              <w:t>CC PPS-1 method</w:t>
            </w:r>
            <w:ins w:id="691"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692" w:author="2023 Revisions to CCBHC Cost Report Instructions" w:date="2023-12-07T15:54:00Z">
              <w:tcPr>
                <w:tcW w:w="2016" w:type="dxa"/>
                <w:gridSpan w:val="3"/>
              </w:tcPr>
            </w:tcPrChange>
          </w:tcPr>
          <w:p w14:paraId="330AE663" w14:textId="0FE76178" w:rsidR="0059672E" w:rsidRDefault="0050054D">
            <w:pPr>
              <w:spacing w:before="20" w:after="20" w:line="240" w:lineRule="auto"/>
              <w:ind w:left="0" w:right="0" w:firstLine="0"/>
              <w:pPrChange w:id="693" w:author="2023 Revisions to CCBHC Cost Report Instructions" w:date="2023-12-07T15:54:00Z">
                <w:pPr>
                  <w:pStyle w:val="TableParagraph"/>
                  <w:spacing w:before="135"/>
                </w:pPr>
              </w:pPrChange>
            </w:pPr>
            <w:r>
              <w:t>CC</w:t>
            </w:r>
            <w:r>
              <w:rPr>
                <w:rPrChange w:id="694" w:author="2023 Revisions to CCBHC Cost Report Instructions" w:date="2023-12-07T15:54:00Z">
                  <w:rPr>
                    <w:spacing w:val="-5"/>
                  </w:rPr>
                </w:rPrChange>
              </w:rPr>
              <w:t xml:space="preserve"> </w:t>
            </w:r>
            <w:r>
              <w:t>PPS-</w:t>
            </w:r>
            <w:r>
              <w:rPr>
                <w:rPrChange w:id="695" w:author="2023 Revisions to CCBHC Cost Report Instructions" w:date="2023-12-07T15:54:00Z">
                  <w:rPr>
                    <w:spacing w:val="-10"/>
                  </w:rPr>
                </w:rPrChange>
              </w:rPr>
              <w:t>1</w:t>
            </w:r>
            <w:ins w:id="696" w:author="2023 Revisions to CCBHC Cost Report Instructions" w:date="2023-12-07T15:54:00Z">
              <w:r w:rsidR="00CC17B4">
                <w:t xml:space="preserve"> </w:t>
              </w:r>
            </w:ins>
          </w:p>
        </w:tc>
        <w:tc>
          <w:tcPr>
            <w:tcW w:w="1679" w:type="dxa"/>
            <w:gridSpan w:val="2"/>
            <w:tcBorders>
              <w:top w:val="single" w:sz="4" w:space="0" w:color="000000"/>
              <w:left w:val="single" w:sz="4" w:space="0" w:color="000000"/>
              <w:bottom w:val="single" w:sz="4" w:space="0" w:color="000000"/>
              <w:right w:val="single" w:sz="4" w:space="0" w:color="000000"/>
            </w:tcBorders>
            <w:tcPrChange w:id="697" w:author="2023 Revisions to CCBHC Cost Report Instructions" w:date="2023-12-07T15:54:00Z">
              <w:tcPr>
                <w:tcW w:w="1728" w:type="dxa"/>
                <w:gridSpan w:val="2"/>
              </w:tcPr>
            </w:tcPrChange>
          </w:tcPr>
          <w:p w14:paraId="3A930253" w14:textId="77777777" w:rsidR="00CC17B4" w:rsidRDefault="0050054D" w:rsidP="00502701">
            <w:pPr>
              <w:spacing w:before="20" w:after="20" w:line="240" w:lineRule="auto"/>
              <w:ind w:left="0" w:right="0" w:firstLine="0"/>
              <w:rPr>
                <w:ins w:id="698" w:author="2023 Revisions to CCBHC Cost Report Instructions" w:date="2023-12-07T15:54:00Z"/>
              </w:rPr>
            </w:pPr>
            <w:r>
              <w:t>Required</w:t>
            </w:r>
            <w:r>
              <w:rPr>
                <w:rPrChange w:id="699" w:author="2023 Revisions to CCBHC Cost Report Instructions" w:date="2023-12-07T15:54:00Z">
                  <w:rPr>
                    <w:spacing w:val="-16"/>
                  </w:rPr>
                </w:rPrChange>
              </w:rPr>
              <w:t xml:space="preserve"> </w:t>
            </w:r>
            <w:r>
              <w:t xml:space="preserve">for </w:t>
            </w:r>
          </w:p>
          <w:p w14:paraId="443521C8" w14:textId="36980A89" w:rsidR="0059672E" w:rsidRDefault="0050054D">
            <w:pPr>
              <w:spacing w:before="20" w:after="20" w:line="240" w:lineRule="auto"/>
              <w:ind w:left="0" w:right="0" w:firstLine="0"/>
              <w:pPrChange w:id="700" w:author="2023 Revisions to CCBHC Cost Report Instructions" w:date="2023-12-07T15:54:00Z">
                <w:pPr>
                  <w:pStyle w:val="TableParagraph"/>
                  <w:spacing w:before="0" w:line="262" w:lineRule="exact"/>
                  <w:ind w:right="388"/>
                </w:pPr>
              </w:pPrChange>
            </w:pPr>
            <w:r>
              <w:t>CC PPS-1</w:t>
            </w:r>
            <w:ins w:id="701" w:author="2023 Revisions to CCBHC Cost Report Instructions" w:date="2023-12-07T15:54:00Z">
              <w:r w:rsidR="00CC17B4">
                <w:t xml:space="preserve"> </w:t>
              </w:r>
            </w:ins>
          </w:p>
        </w:tc>
      </w:tr>
      <w:tr w:rsidR="0059672E" w14:paraId="1692BA98" w14:textId="77777777" w:rsidTr="00CC17B4">
        <w:trPr>
          <w:cantSplit/>
          <w:jc w:val="center"/>
          <w:trPrChange w:id="702" w:author="2023 Revisions to CCBHC Cost Report Instructions" w:date="2023-12-07T15:54:00Z">
            <w:trPr>
              <w:gridBefore w:val="1"/>
              <w:trHeight w:val="515"/>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703" w:author="2023 Revisions to CCBHC Cost Report Instructions" w:date="2023-12-07T15:54:00Z">
              <w:tcPr>
                <w:tcW w:w="2304" w:type="dxa"/>
              </w:tcPr>
            </w:tcPrChange>
          </w:tcPr>
          <w:p w14:paraId="3A167682" w14:textId="7B1C23FB" w:rsidR="0059672E" w:rsidRDefault="00C958A2">
            <w:pPr>
              <w:spacing w:before="20" w:after="20" w:line="240" w:lineRule="auto"/>
              <w:ind w:left="0" w:right="0" w:firstLine="0"/>
              <w:pPrChange w:id="704" w:author="2023 Revisions to CCBHC Cost Report Instructions" w:date="2023-12-07T15:54:00Z">
                <w:pPr>
                  <w:pStyle w:val="TableParagraph"/>
                  <w:spacing w:before="129"/>
                </w:pPr>
              </w:pPrChange>
            </w:pPr>
            <w:ins w:id="705" w:author="2023 Revisions to CCBHC Cost Report Instructions" w:date="2023-12-07T15:54:00Z">
              <w:r>
                <w:t xml:space="preserve">E.2. </w:t>
              </w:r>
            </w:ins>
            <w:r>
              <w:t>Monthly</w:t>
            </w:r>
            <w:r>
              <w:rPr>
                <w:rPrChange w:id="706" w:author="2023 Revisions to CCBHC Cost Report Instructions" w:date="2023-12-07T15:54:00Z">
                  <w:rPr>
                    <w:spacing w:val="-9"/>
                  </w:rPr>
                </w:rPrChange>
              </w:rPr>
              <w:t xml:space="preserve"> </w:t>
            </w:r>
            <w:r>
              <w:rPr>
                <w:rPrChange w:id="707" w:author="2023 Revisions to CCBHC Cost Report Instructions" w:date="2023-12-07T15:54:00Z">
                  <w:rPr>
                    <w:spacing w:val="-2"/>
                  </w:rPr>
                </w:rPrChange>
              </w:rPr>
              <w:t>Visits</w:t>
            </w:r>
            <w:ins w:id="708" w:author="2023 Revisions to CCBHC Cost Report Instructions" w:date="2023-12-07T15:54:00Z">
              <w:r w:rsidR="00CC17B4">
                <w:t xml:space="preserve"> PPS-2</w:t>
              </w:r>
            </w:ins>
          </w:p>
        </w:tc>
        <w:tc>
          <w:tcPr>
            <w:tcW w:w="1811" w:type="dxa"/>
            <w:gridSpan w:val="2"/>
            <w:tcBorders>
              <w:top w:val="single" w:sz="4" w:space="0" w:color="000000"/>
              <w:left w:val="single" w:sz="4" w:space="0" w:color="000000"/>
              <w:bottom w:val="single" w:sz="4" w:space="0" w:color="000000"/>
              <w:right w:val="single" w:sz="4" w:space="0" w:color="000000"/>
            </w:tcBorders>
            <w:tcPrChange w:id="709"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03DDF554" w14:textId="03C3B31D" w:rsidR="00C958A2" w:rsidRDefault="00C958A2" w:rsidP="00502701">
            <w:pPr>
              <w:spacing w:before="20" w:after="20"/>
            </w:pPr>
            <w:ins w:id="710" w:author="2023 Revisions to CCBHC Cost Report Instructions" w:date="2023-12-07T15:54:00Z">
              <w:r>
                <w:t>Light Green</w:t>
              </w:r>
            </w:ins>
          </w:p>
        </w:tc>
        <w:tc>
          <w:tcPr>
            <w:tcW w:w="2627" w:type="dxa"/>
            <w:tcBorders>
              <w:top w:val="single" w:sz="4" w:space="0" w:color="000000"/>
              <w:left w:val="single" w:sz="4" w:space="0" w:color="000000"/>
              <w:bottom w:val="single" w:sz="4" w:space="0" w:color="000000"/>
              <w:right w:val="single" w:sz="4" w:space="0" w:color="000000"/>
            </w:tcBorders>
            <w:tcPrChange w:id="711" w:author="2023 Revisions to CCBHC Cost Report Instructions" w:date="2023-12-07T15:54:00Z">
              <w:tcPr>
                <w:tcW w:w="3456" w:type="dxa"/>
                <w:gridSpan w:val="2"/>
              </w:tcPr>
            </w:tcPrChange>
          </w:tcPr>
          <w:p w14:paraId="0ACD34CB" w14:textId="4889ED10" w:rsidR="0059672E" w:rsidRDefault="0050054D">
            <w:pPr>
              <w:spacing w:before="20" w:after="20" w:line="240" w:lineRule="auto"/>
              <w:ind w:left="0" w:right="0" w:firstLine="0"/>
              <w:pPrChange w:id="712" w:author="2023 Revisions to CCBHC Cost Report Instructions" w:date="2023-12-07T15:54:00Z">
                <w:pPr>
                  <w:pStyle w:val="TableParagraph"/>
                  <w:spacing w:before="0" w:line="252" w:lineRule="exact"/>
                </w:pPr>
              </w:pPrChange>
            </w:pPr>
            <w:r>
              <w:t>Visit</w:t>
            </w:r>
            <w:r>
              <w:rPr>
                <w:rPrChange w:id="713" w:author="2023 Revisions to CCBHC Cost Report Instructions" w:date="2023-12-07T15:54:00Z">
                  <w:rPr>
                    <w:spacing w:val="-1"/>
                  </w:rPr>
                </w:rPrChange>
              </w:rPr>
              <w:t xml:space="preserve"> </w:t>
            </w:r>
            <w:r>
              <w:t>data</w:t>
            </w:r>
            <w:r>
              <w:rPr>
                <w:rPrChange w:id="714" w:author="2023 Revisions to CCBHC Cost Report Instructions" w:date="2023-12-07T15:54:00Z">
                  <w:rPr>
                    <w:spacing w:val="-5"/>
                  </w:rPr>
                </w:rPrChange>
              </w:rPr>
              <w:t xml:space="preserve"> </w:t>
            </w:r>
            <w:r>
              <w:t>for</w:t>
            </w:r>
            <w:r>
              <w:rPr>
                <w:rPrChange w:id="715" w:author="2023 Revisions to CCBHC Cost Report Instructions" w:date="2023-12-07T15:54:00Z">
                  <w:rPr>
                    <w:spacing w:val="-4"/>
                  </w:rPr>
                </w:rPrChange>
              </w:rPr>
              <w:t xml:space="preserve"> </w:t>
            </w:r>
            <w:r>
              <w:t>CCBHCs</w:t>
            </w:r>
            <w:r>
              <w:rPr>
                <w:rPrChange w:id="716" w:author="2023 Revisions to CCBHC Cost Report Instructions" w:date="2023-12-07T15:54:00Z">
                  <w:rPr>
                    <w:spacing w:val="-5"/>
                  </w:rPr>
                </w:rPrChange>
              </w:rPr>
              <w:t xml:space="preserve"> </w:t>
            </w:r>
            <w:r>
              <w:t>for</w:t>
            </w:r>
            <w:r>
              <w:rPr>
                <w:rPrChange w:id="717" w:author="2023 Revisions to CCBHC Cost Report Instructions" w:date="2023-12-07T15:54:00Z">
                  <w:rPr>
                    <w:spacing w:val="-3"/>
                  </w:rPr>
                </w:rPrChange>
              </w:rPr>
              <w:t xml:space="preserve"> </w:t>
            </w:r>
            <w:r>
              <w:rPr>
                <w:rPrChange w:id="718" w:author="2023 Revisions to CCBHC Cost Report Instructions" w:date="2023-12-07T15:54:00Z">
                  <w:rPr>
                    <w:spacing w:val="-5"/>
                  </w:rPr>
                </w:rPrChange>
              </w:rPr>
              <w:t>the</w:t>
            </w:r>
            <w:ins w:id="719" w:author="2023 Revisions to CCBHC Cost Report Instructions" w:date="2023-12-07T15:54:00Z">
              <w:r w:rsidR="00CC17B4">
                <w:t xml:space="preserve"> </w:t>
              </w:r>
            </w:ins>
          </w:p>
          <w:p w14:paraId="7D6F01DF" w14:textId="6E5852A8" w:rsidR="0059672E" w:rsidRDefault="0050054D">
            <w:pPr>
              <w:spacing w:before="20" w:after="20" w:line="240" w:lineRule="auto"/>
              <w:ind w:left="0" w:right="0" w:firstLine="0"/>
              <w:pPrChange w:id="720" w:author="2023 Revisions to CCBHC Cost Report Instructions" w:date="2023-12-07T15:54:00Z">
                <w:pPr>
                  <w:pStyle w:val="TableParagraph"/>
                  <w:spacing w:before="8" w:line="234" w:lineRule="exact"/>
                </w:pPr>
              </w:pPrChange>
            </w:pPr>
            <w:r>
              <w:t>CC</w:t>
            </w:r>
            <w:r>
              <w:rPr>
                <w:rPrChange w:id="721" w:author="2023 Revisions to CCBHC Cost Report Instructions" w:date="2023-12-07T15:54:00Z">
                  <w:rPr>
                    <w:spacing w:val="-3"/>
                  </w:rPr>
                </w:rPrChange>
              </w:rPr>
              <w:t xml:space="preserve"> </w:t>
            </w:r>
            <w:r>
              <w:t>PPS-2</w:t>
            </w:r>
            <w:r>
              <w:rPr>
                <w:rPrChange w:id="722" w:author="2023 Revisions to CCBHC Cost Report Instructions" w:date="2023-12-07T15:54:00Z">
                  <w:rPr>
                    <w:spacing w:val="-2"/>
                  </w:rPr>
                </w:rPrChange>
              </w:rPr>
              <w:t xml:space="preserve"> method</w:t>
            </w:r>
            <w:ins w:id="723"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724" w:author="2023 Revisions to CCBHC Cost Report Instructions" w:date="2023-12-07T15:54:00Z">
              <w:tcPr>
                <w:tcW w:w="2016" w:type="dxa"/>
                <w:gridSpan w:val="3"/>
              </w:tcPr>
            </w:tcPrChange>
          </w:tcPr>
          <w:p w14:paraId="26A7B5B5" w14:textId="4D67DAAF" w:rsidR="0059672E" w:rsidRDefault="0050054D">
            <w:pPr>
              <w:spacing w:before="20" w:after="20" w:line="240" w:lineRule="auto"/>
              <w:ind w:left="0" w:right="0" w:firstLine="0"/>
              <w:pPrChange w:id="725" w:author="2023 Revisions to CCBHC Cost Report Instructions" w:date="2023-12-07T15:54:00Z">
                <w:pPr>
                  <w:pStyle w:val="TableParagraph"/>
                  <w:spacing w:before="129"/>
                </w:pPr>
              </w:pPrChange>
            </w:pPr>
            <w:r>
              <w:t>CC</w:t>
            </w:r>
            <w:r>
              <w:rPr>
                <w:rPrChange w:id="726" w:author="2023 Revisions to CCBHC Cost Report Instructions" w:date="2023-12-07T15:54:00Z">
                  <w:rPr>
                    <w:spacing w:val="-5"/>
                  </w:rPr>
                </w:rPrChange>
              </w:rPr>
              <w:t xml:space="preserve"> </w:t>
            </w:r>
            <w:r>
              <w:t>PPS-</w:t>
            </w:r>
            <w:r>
              <w:rPr>
                <w:rPrChange w:id="727" w:author="2023 Revisions to CCBHC Cost Report Instructions" w:date="2023-12-07T15:54:00Z">
                  <w:rPr>
                    <w:spacing w:val="-10"/>
                  </w:rPr>
                </w:rPrChange>
              </w:rPr>
              <w:t>2</w:t>
            </w:r>
            <w:ins w:id="728" w:author="2023 Revisions to CCBHC Cost Report Instructions" w:date="2023-12-07T15:54:00Z">
              <w:r w:rsidR="00CC17B4">
                <w:t xml:space="preserve"> </w:t>
              </w:r>
            </w:ins>
          </w:p>
        </w:tc>
        <w:tc>
          <w:tcPr>
            <w:tcW w:w="1679" w:type="dxa"/>
            <w:gridSpan w:val="2"/>
            <w:tcBorders>
              <w:top w:val="single" w:sz="4" w:space="0" w:color="000000"/>
              <w:left w:val="single" w:sz="4" w:space="0" w:color="000000"/>
              <w:bottom w:val="single" w:sz="4" w:space="0" w:color="000000"/>
              <w:right w:val="single" w:sz="4" w:space="0" w:color="000000"/>
            </w:tcBorders>
            <w:tcPrChange w:id="729" w:author="2023 Revisions to CCBHC Cost Report Instructions" w:date="2023-12-07T15:54:00Z">
              <w:tcPr>
                <w:tcW w:w="1728" w:type="dxa"/>
                <w:gridSpan w:val="2"/>
              </w:tcPr>
            </w:tcPrChange>
          </w:tcPr>
          <w:p w14:paraId="0AF2B799" w14:textId="243D5BE5" w:rsidR="0059672E" w:rsidRDefault="0050054D">
            <w:pPr>
              <w:spacing w:before="20" w:after="20" w:line="240" w:lineRule="auto"/>
              <w:ind w:left="0" w:right="0" w:firstLine="0"/>
              <w:pPrChange w:id="730" w:author="2023 Revisions to CCBHC Cost Report Instructions" w:date="2023-12-07T15:54:00Z">
                <w:pPr>
                  <w:pStyle w:val="TableParagraph"/>
                  <w:spacing w:before="0" w:line="252" w:lineRule="exact"/>
                </w:pPr>
              </w:pPrChange>
            </w:pPr>
            <w:r>
              <w:t>Required</w:t>
            </w:r>
            <w:r>
              <w:rPr>
                <w:rPrChange w:id="731" w:author="2023 Revisions to CCBHC Cost Report Instructions" w:date="2023-12-07T15:54:00Z">
                  <w:rPr>
                    <w:spacing w:val="-9"/>
                  </w:rPr>
                </w:rPrChange>
              </w:rPr>
              <w:t xml:space="preserve"> </w:t>
            </w:r>
            <w:r>
              <w:rPr>
                <w:rPrChange w:id="732" w:author="2023 Revisions to CCBHC Cost Report Instructions" w:date="2023-12-07T15:54:00Z">
                  <w:rPr>
                    <w:spacing w:val="-5"/>
                  </w:rPr>
                </w:rPrChange>
              </w:rPr>
              <w:t>for</w:t>
            </w:r>
            <w:ins w:id="733" w:author="2023 Revisions to CCBHC Cost Report Instructions" w:date="2023-12-07T15:54:00Z">
              <w:r w:rsidR="00CC17B4">
                <w:t xml:space="preserve"> </w:t>
              </w:r>
            </w:ins>
          </w:p>
          <w:p w14:paraId="1C7A3011" w14:textId="60FB1E61" w:rsidR="0059672E" w:rsidRDefault="0050054D">
            <w:pPr>
              <w:spacing w:before="20" w:after="20" w:line="240" w:lineRule="auto"/>
              <w:ind w:left="0" w:right="0" w:firstLine="0"/>
              <w:pPrChange w:id="734" w:author="2023 Revisions to CCBHC Cost Report Instructions" w:date="2023-12-07T15:54:00Z">
                <w:pPr>
                  <w:pStyle w:val="TableParagraph"/>
                  <w:spacing w:before="8" w:line="234" w:lineRule="exact"/>
                </w:pPr>
              </w:pPrChange>
            </w:pPr>
            <w:r>
              <w:t>CC</w:t>
            </w:r>
            <w:r>
              <w:rPr>
                <w:rPrChange w:id="735" w:author="2023 Revisions to CCBHC Cost Report Instructions" w:date="2023-12-07T15:54:00Z">
                  <w:rPr>
                    <w:spacing w:val="-5"/>
                  </w:rPr>
                </w:rPrChange>
              </w:rPr>
              <w:t xml:space="preserve"> </w:t>
            </w:r>
            <w:r>
              <w:t>PPS-</w:t>
            </w:r>
            <w:r>
              <w:rPr>
                <w:rPrChange w:id="736" w:author="2023 Revisions to CCBHC Cost Report Instructions" w:date="2023-12-07T15:54:00Z">
                  <w:rPr>
                    <w:spacing w:val="-10"/>
                  </w:rPr>
                </w:rPrChange>
              </w:rPr>
              <w:t>2</w:t>
            </w:r>
            <w:ins w:id="737" w:author="2023 Revisions to CCBHC Cost Report Instructions" w:date="2023-12-07T15:54:00Z">
              <w:r w:rsidR="00CC17B4">
                <w:t xml:space="preserve"> </w:t>
              </w:r>
            </w:ins>
          </w:p>
        </w:tc>
      </w:tr>
      <w:tr w:rsidR="00CC17B4" w14:paraId="4F0A83CB" w14:textId="77777777" w:rsidTr="00CC17B4">
        <w:trPr>
          <w:gridBefore w:val="1"/>
          <w:gridAfter w:val="1"/>
          <w:wBefore w:w="120" w:type="dxa"/>
          <w:wAfter w:w="92" w:type="dxa"/>
          <w:cantSplit/>
          <w:jc w:val="center"/>
          <w:ins w:id="738" w:author="2023 Revisions to CCBHC Cost Report Instructions" w:date="2023-12-07T15:54:00Z"/>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1CC9664D" w14:textId="77777777" w:rsidR="00CC17B4" w:rsidRDefault="00C958A2" w:rsidP="00502701">
            <w:pPr>
              <w:spacing w:before="20" w:after="20" w:line="240" w:lineRule="auto"/>
              <w:ind w:left="0" w:right="0" w:firstLine="0"/>
              <w:rPr>
                <w:ins w:id="739" w:author="2023 Revisions to CCBHC Cost Report Instructions" w:date="2023-12-07T15:54:00Z"/>
              </w:rPr>
            </w:pPr>
            <w:ins w:id="740" w:author="2023 Revisions to CCBHC Cost Report Instructions" w:date="2023-12-07T15:54:00Z">
              <w:r>
                <w:t xml:space="preserve">E.3. </w:t>
              </w:r>
              <w:r w:rsidR="00CC17B4">
                <w:t>Daily Visits PPS-3</w:t>
              </w:r>
            </w:ins>
          </w:p>
        </w:tc>
        <w:tc>
          <w:tcPr>
            <w:tcW w:w="1811" w:type="dxa"/>
            <w:tcBorders>
              <w:top w:val="single" w:sz="4" w:space="0" w:color="000000"/>
              <w:left w:val="single" w:sz="4" w:space="0" w:color="000000"/>
              <w:bottom w:val="single" w:sz="4" w:space="0" w:color="000000"/>
              <w:right w:val="single" w:sz="4" w:space="0" w:color="000000"/>
            </w:tcBorders>
          </w:tcPr>
          <w:p w14:paraId="7566637F" w14:textId="77777777" w:rsidR="00CC17B4" w:rsidRDefault="00C958A2" w:rsidP="00502701">
            <w:pPr>
              <w:spacing w:before="20" w:after="20" w:line="240" w:lineRule="auto"/>
              <w:ind w:left="0" w:right="0" w:firstLine="0"/>
              <w:rPr>
                <w:ins w:id="741" w:author="2023 Revisions to CCBHC Cost Report Instructions" w:date="2023-12-07T15:54:00Z"/>
              </w:rPr>
            </w:pPr>
            <w:ins w:id="742" w:author="2023 Revisions to CCBHC Cost Report Instructions" w:date="2023-12-07T15:54:00Z">
              <w:r>
                <w:t>Light Green</w:t>
              </w:r>
            </w:ins>
          </w:p>
        </w:tc>
        <w:tc>
          <w:tcPr>
            <w:tcW w:w="2627" w:type="dxa"/>
            <w:tcBorders>
              <w:top w:val="single" w:sz="4" w:space="0" w:color="000000"/>
              <w:left w:val="single" w:sz="4" w:space="0" w:color="000000"/>
              <w:bottom w:val="single" w:sz="4" w:space="0" w:color="000000"/>
              <w:right w:val="single" w:sz="4" w:space="0" w:color="000000"/>
            </w:tcBorders>
          </w:tcPr>
          <w:p w14:paraId="740402EF" w14:textId="77777777" w:rsidR="00CC17B4" w:rsidRDefault="00CC17B4" w:rsidP="00502701">
            <w:pPr>
              <w:spacing w:before="20" w:after="20" w:line="240" w:lineRule="auto"/>
              <w:ind w:left="0" w:right="0" w:firstLine="0"/>
              <w:rPr>
                <w:ins w:id="743" w:author="2023 Revisions to CCBHC Cost Report Instructions" w:date="2023-12-07T15:54:00Z"/>
              </w:rPr>
            </w:pPr>
            <w:ins w:id="744" w:author="2023 Revisions to CCBHC Cost Report Instructions" w:date="2023-12-07T15:54:00Z">
              <w:r>
                <w:t>Visit data for CCBHCs for the CC PPS-3 method</w:t>
              </w:r>
            </w:ins>
          </w:p>
        </w:tc>
        <w:tc>
          <w:tcPr>
            <w:tcW w:w="1833" w:type="dxa"/>
            <w:tcBorders>
              <w:top w:val="single" w:sz="4" w:space="0" w:color="000000"/>
              <w:left w:val="single" w:sz="4" w:space="0" w:color="000000"/>
              <w:bottom w:val="single" w:sz="4" w:space="0" w:color="000000"/>
              <w:right w:val="single" w:sz="4" w:space="0" w:color="000000"/>
            </w:tcBorders>
            <w:vAlign w:val="center"/>
          </w:tcPr>
          <w:p w14:paraId="58F17825" w14:textId="77777777" w:rsidR="00CC17B4" w:rsidRDefault="00CC17B4" w:rsidP="00502701">
            <w:pPr>
              <w:spacing w:before="20" w:after="20" w:line="240" w:lineRule="auto"/>
              <w:ind w:left="0" w:right="0" w:firstLine="0"/>
              <w:rPr>
                <w:ins w:id="745" w:author="2023 Revisions to CCBHC Cost Report Instructions" w:date="2023-12-07T15:54:00Z"/>
              </w:rPr>
            </w:pPr>
            <w:ins w:id="746" w:author="2023 Revisions to CCBHC Cost Report Instructions" w:date="2023-12-07T15:54:00Z">
              <w:r>
                <w:t>CC PPS-3</w:t>
              </w:r>
            </w:ins>
          </w:p>
        </w:tc>
        <w:tc>
          <w:tcPr>
            <w:tcW w:w="1679" w:type="dxa"/>
            <w:tcBorders>
              <w:top w:val="single" w:sz="4" w:space="0" w:color="000000"/>
              <w:left w:val="single" w:sz="4" w:space="0" w:color="000000"/>
              <w:bottom w:val="single" w:sz="4" w:space="0" w:color="000000"/>
              <w:right w:val="single" w:sz="4" w:space="0" w:color="000000"/>
            </w:tcBorders>
            <w:vAlign w:val="center"/>
          </w:tcPr>
          <w:p w14:paraId="429AFDE1" w14:textId="77777777" w:rsidR="00CC17B4" w:rsidRDefault="00CC17B4" w:rsidP="00502701">
            <w:pPr>
              <w:spacing w:before="20" w:after="20" w:line="240" w:lineRule="auto"/>
              <w:ind w:left="0" w:right="0" w:firstLine="0"/>
              <w:rPr>
                <w:ins w:id="747" w:author="2023 Revisions to CCBHC Cost Report Instructions" w:date="2023-12-07T15:54:00Z"/>
              </w:rPr>
            </w:pPr>
            <w:ins w:id="748" w:author="2023 Revisions to CCBHC Cost Report Instructions" w:date="2023-12-07T15:54:00Z">
              <w:r>
                <w:t>Required for CC PPS-3</w:t>
              </w:r>
            </w:ins>
          </w:p>
        </w:tc>
      </w:tr>
      <w:tr w:rsidR="00CC17B4" w14:paraId="7B67E3EB" w14:textId="77777777" w:rsidTr="00CC17B4">
        <w:trPr>
          <w:gridBefore w:val="1"/>
          <w:gridAfter w:val="1"/>
          <w:wBefore w:w="120" w:type="dxa"/>
          <w:wAfter w:w="92" w:type="dxa"/>
          <w:cantSplit/>
          <w:jc w:val="center"/>
          <w:ins w:id="749" w:author="2023 Revisions to CCBHC Cost Report Instructions" w:date="2023-12-07T15:54:00Z"/>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02BB229D" w14:textId="77777777" w:rsidR="00CC17B4" w:rsidRDefault="00C958A2" w:rsidP="00502701">
            <w:pPr>
              <w:spacing w:before="20" w:after="20" w:line="240" w:lineRule="auto"/>
              <w:ind w:left="0" w:right="0" w:firstLine="0"/>
              <w:rPr>
                <w:ins w:id="750" w:author="2023 Revisions to CCBHC Cost Report Instructions" w:date="2023-12-07T15:54:00Z"/>
              </w:rPr>
            </w:pPr>
            <w:ins w:id="751" w:author="2023 Revisions to CCBHC Cost Report Instructions" w:date="2023-12-07T15:54:00Z">
              <w:r>
                <w:t xml:space="preserve">E.4. </w:t>
              </w:r>
              <w:r w:rsidR="00CC17B4">
                <w:t>Monthly Visits PPS-4</w:t>
              </w:r>
            </w:ins>
          </w:p>
        </w:tc>
        <w:tc>
          <w:tcPr>
            <w:tcW w:w="1811" w:type="dxa"/>
            <w:tcBorders>
              <w:top w:val="single" w:sz="4" w:space="0" w:color="000000"/>
              <w:left w:val="single" w:sz="4" w:space="0" w:color="000000"/>
              <w:bottom w:val="single" w:sz="4" w:space="0" w:color="000000"/>
              <w:right w:val="single" w:sz="4" w:space="0" w:color="000000"/>
            </w:tcBorders>
          </w:tcPr>
          <w:p w14:paraId="602B8D2B" w14:textId="77777777" w:rsidR="00CC17B4" w:rsidRDefault="00C958A2" w:rsidP="00502701">
            <w:pPr>
              <w:spacing w:before="20" w:after="20" w:line="240" w:lineRule="auto"/>
              <w:ind w:left="0" w:right="0" w:firstLine="0"/>
              <w:rPr>
                <w:ins w:id="752" w:author="2023 Revisions to CCBHC Cost Report Instructions" w:date="2023-12-07T15:54:00Z"/>
              </w:rPr>
            </w:pPr>
            <w:ins w:id="753" w:author="2023 Revisions to CCBHC Cost Report Instructions" w:date="2023-12-07T15:54:00Z">
              <w:r>
                <w:t>Light Green</w:t>
              </w:r>
            </w:ins>
          </w:p>
        </w:tc>
        <w:tc>
          <w:tcPr>
            <w:tcW w:w="2627" w:type="dxa"/>
            <w:tcBorders>
              <w:top w:val="single" w:sz="4" w:space="0" w:color="000000"/>
              <w:left w:val="single" w:sz="4" w:space="0" w:color="000000"/>
              <w:bottom w:val="single" w:sz="4" w:space="0" w:color="000000"/>
              <w:right w:val="single" w:sz="4" w:space="0" w:color="000000"/>
            </w:tcBorders>
          </w:tcPr>
          <w:p w14:paraId="01D383F1" w14:textId="77777777" w:rsidR="00CC17B4" w:rsidRDefault="00CC17B4" w:rsidP="00502701">
            <w:pPr>
              <w:spacing w:before="20" w:after="20" w:line="240" w:lineRule="auto"/>
              <w:ind w:left="0" w:right="0" w:firstLine="0"/>
              <w:rPr>
                <w:ins w:id="754" w:author="2023 Revisions to CCBHC Cost Report Instructions" w:date="2023-12-07T15:54:00Z"/>
              </w:rPr>
            </w:pPr>
            <w:ins w:id="755" w:author="2023 Revisions to CCBHC Cost Report Instructions" w:date="2023-12-07T15:54:00Z">
              <w:r>
                <w:t>Visit Data for the CCBHCs for the CC PPS-4 method</w:t>
              </w:r>
            </w:ins>
          </w:p>
        </w:tc>
        <w:tc>
          <w:tcPr>
            <w:tcW w:w="1833" w:type="dxa"/>
            <w:tcBorders>
              <w:top w:val="single" w:sz="4" w:space="0" w:color="000000"/>
              <w:left w:val="single" w:sz="4" w:space="0" w:color="000000"/>
              <w:bottom w:val="single" w:sz="4" w:space="0" w:color="000000"/>
              <w:right w:val="single" w:sz="4" w:space="0" w:color="000000"/>
            </w:tcBorders>
            <w:vAlign w:val="center"/>
          </w:tcPr>
          <w:p w14:paraId="2A796C73" w14:textId="77777777" w:rsidR="00CC17B4" w:rsidRDefault="00CC17B4" w:rsidP="00502701">
            <w:pPr>
              <w:spacing w:before="20" w:after="20" w:line="240" w:lineRule="auto"/>
              <w:ind w:left="0" w:right="0" w:firstLine="0"/>
              <w:rPr>
                <w:ins w:id="756" w:author="2023 Revisions to CCBHC Cost Report Instructions" w:date="2023-12-07T15:54:00Z"/>
              </w:rPr>
            </w:pPr>
            <w:ins w:id="757" w:author="2023 Revisions to CCBHC Cost Report Instructions" w:date="2023-12-07T15:54:00Z">
              <w:r>
                <w:t>CC PPS-4</w:t>
              </w:r>
            </w:ins>
          </w:p>
        </w:tc>
        <w:tc>
          <w:tcPr>
            <w:tcW w:w="1679" w:type="dxa"/>
            <w:tcBorders>
              <w:top w:val="single" w:sz="4" w:space="0" w:color="000000"/>
              <w:left w:val="single" w:sz="4" w:space="0" w:color="000000"/>
              <w:bottom w:val="single" w:sz="4" w:space="0" w:color="000000"/>
              <w:right w:val="single" w:sz="4" w:space="0" w:color="000000"/>
            </w:tcBorders>
            <w:vAlign w:val="center"/>
          </w:tcPr>
          <w:p w14:paraId="0F423E97" w14:textId="77777777" w:rsidR="00CC17B4" w:rsidRDefault="00CC17B4" w:rsidP="00502701">
            <w:pPr>
              <w:spacing w:before="20" w:after="20" w:line="240" w:lineRule="auto"/>
              <w:ind w:left="0" w:right="0" w:firstLine="0"/>
              <w:rPr>
                <w:ins w:id="758" w:author="2023 Revisions to CCBHC Cost Report Instructions" w:date="2023-12-07T15:54:00Z"/>
              </w:rPr>
            </w:pPr>
            <w:ins w:id="759" w:author="2023 Revisions to CCBHC Cost Report Instructions" w:date="2023-12-07T15:54:00Z">
              <w:r>
                <w:t>Required for CC PPS-4</w:t>
              </w:r>
            </w:ins>
          </w:p>
        </w:tc>
      </w:tr>
      <w:tr w:rsidR="0059672E" w14:paraId="10FB5EF4" w14:textId="77777777" w:rsidTr="00CC17B4">
        <w:trPr>
          <w:gridBefore w:val="1"/>
          <w:gridAfter w:val="1"/>
          <w:wBefore w:w="120" w:type="dxa"/>
          <w:wAfter w:w="92" w:type="dxa"/>
          <w:cantSplit/>
          <w:jc w:val="center"/>
          <w:trPrChange w:id="760" w:author="2023 Revisions to CCBHC Cost Report Instructions" w:date="2023-12-07T15:54:00Z">
            <w:trPr>
              <w:gridBefore w:val="1"/>
              <w:trHeight w:val="520"/>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761" w:author="2023 Revisions to CCBHC Cost Report Instructions" w:date="2023-12-07T15:54:00Z">
              <w:tcPr>
                <w:tcW w:w="2304" w:type="dxa"/>
              </w:tcPr>
            </w:tcPrChange>
          </w:tcPr>
          <w:p w14:paraId="160D1876" w14:textId="6A4FC06B" w:rsidR="0059672E" w:rsidRDefault="00C958A2">
            <w:pPr>
              <w:spacing w:before="20" w:after="20" w:line="240" w:lineRule="auto"/>
              <w:ind w:left="0" w:right="0" w:firstLine="0"/>
              <w:pPrChange w:id="762" w:author="2023 Revisions to CCBHC Cost Report Instructions" w:date="2023-12-07T15:54:00Z">
                <w:pPr>
                  <w:pStyle w:val="TableParagraph"/>
                  <w:spacing w:before="134"/>
                </w:pPr>
              </w:pPrChange>
            </w:pPr>
            <w:ins w:id="763" w:author="2023 Revisions to CCBHC Cost Report Instructions" w:date="2023-12-07T15:54:00Z">
              <w:r>
                <w:t xml:space="preserve">A.3. </w:t>
              </w:r>
            </w:ins>
            <w:r>
              <w:t>Services</w:t>
            </w:r>
            <w:r>
              <w:rPr>
                <w:rPrChange w:id="764" w:author="2023 Revisions to CCBHC Cost Report Instructions" w:date="2023-12-07T15:54:00Z">
                  <w:rPr>
                    <w:spacing w:val="-7"/>
                  </w:rPr>
                </w:rPrChange>
              </w:rPr>
              <w:t xml:space="preserve"> </w:t>
            </w:r>
            <w:r>
              <w:rPr>
                <w:rPrChange w:id="765" w:author="2023 Revisions to CCBHC Cost Report Instructions" w:date="2023-12-07T15:54:00Z">
                  <w:rPr>
                    <w:spacing w:val="-2"/>
                  </w:rPr>
                </w:rPrChange>
              </w:rPr>
              <w:t>Provided</w:t>
            </w:r>
            <w:ins w:id="766" w:author="2023 Revisions to CCBHC Cost Report Instructions" w:date="2023-12-07T15:54:00Z">
              <w:r w:rsidR="00CC17B4">
                <w:t xml:space="preserve"> </w:t>
              </w:r>
            </w:ins>
          </w:p>
        </w:tc>
        <w:tc>
          <w:tcPr>
            <w:tcW w:w="1811" w:type="dxa"/>
            <w:tcBorders>
              <w:top w:val="single" w:sz="4" w:space="0" w:color="000000"/>
              <w:left w:val="single" w:sz="4" w:space="0" w:color="000000"/>
              <w:bottom w:val="single" w:sz="4" w:space="0" w:color="000000"/>
              <w:right w:val="single" w:sz="4" w:space="0" w:color="000000"/>
            </w:tcBorders>
            <w:tcPrChange w:id="767"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2F5479C6" w14:textId="5EF281EF" w:rsidR="00C958A2" w:rsidRDefault="00C958A2" w:rsidP="00502701">
            <w:pPr>
              <w:spacing w:before="20" w:after="20"/>
            </w:pPr>
            <w:ins w:id="768" w:author="2023 Revisions to CCBHC Cost Report Instructions" w:date="2023-12-07T15:54:00Z">
              <w:r>
                <w:t>Light Blue</w:t>
              </w:r>
            </w:ins>
          </w:p>
        </w:tc>
        <w:tc>
          <w:tcPr>
            <w:tcW w:w="2627" w:type="dxa"/>
            <w:tcBorders>
              <w:top w:val="single" w:sz="4" w:space="0" w:color="000000"/>
              <w:left w:val="single" w:sz="4" w:space="0" w:color="000000"/>
              <w:bottom w:val="single" w:sz="4" w:space="0" w:color="000000"/>
              <w:right w:val="single" w:sz="4" w:space="0" w:color="000000"/>
            </w:tcBorders>
            <w:tcPrChange w:id="769" w:author="2023 Revisions to CCBHC Cost Report Instructions" w:date="2023-12-07T15:54:00Z">
              <w:tcPr>
                <w:tcW w:w="3456" w:type="dxa"/>
                <w:gridSpan w:val="2"/>
              </w:tcPr>
            </w:tcPrChange>
          </w:tcPr>
          <w:p w14:paraId="0F702609" w14:textId="57327176" w:rsidR="0059672E" w:rsidRDefault="0050054D">
            <w:pPr>
              <w:spacing w:before="20" w:after="20" w:line="240" w:lineRule="auto"/>
              <w:ind w:left="0" w:right="0" w:firstLine="0"/>
              <w:pPrChange w:id="770" w:author="2023 Revisions to CCBHC Cost Report Instructions" w:date="2023-12-07T15:54:00Z">
                <w:pPr>
                  <w:pStyle w:val="TableParagraph"/>
                  <w:spacing w:before="0" w:line="260" w:lineRule="exact"/>
                </w:pPr>
              </w:pPrChange>
            </w:pPr>
            <w:r>
              <w:t>Services</w:t>
            </w:r>
            <w:r>
              <w:rPr>
                <w:rPrChange w:id="771" w:author="2023 Revisions to CCBHC Cost Report Instructions" w:date="2023-12-07T15:54:00Z">
                  <w:rPr>
                    <w:spacing w:val="-8"/>
                  </w:rPr>
                </w:rPrChange>
              </w:rPr>
              <w:t xml:space="preserve"> </w:t>
            </w:r>
            <w:r>
              <w:t>provided</w:t>
            </w:r>
            <w:r>
              <w:rPr>
                <w:rPrChange w:id="772" w:author="2023 Revisions to CCBHC Cost Report Instructions" w:date="2023-12-07T15:54:00Z">
                  <w:rPr>
                    <w:spacing w:val="-9"/>
                  </w:rPr>
                </w:rPrChange>
              </w:rPr>
              <w:t xml:space="preserve"> </w:t>
            </w:r>
            <w:r>
              <w:t>and</w:t>
            </w:r>
            <w:r>
              <w:rPr>
                <w:rPrChange w:id="773" w:author="2023 Revisions to CCBHC Cost Report Instructions" w:date="2023-12-07T15:54:00Z">
                  <w:rPr>
                    <w:spacing w:val="-9"/>
                  </w:rPr>
                </w:rPrChange>
              </w:rPr>
              <w:t xml:space="preserve"> </w:t>
            </w:r>
            <w:r>
              <w:t>FTEs</w:t>
            </w:r>
            <w:r>
              <w:rPr>
                <w:rPrChange w:id="774" w:author="2023 Revisions to CCBHC Cost Report Instructions" w:date="2023-12-07T15:54:00Z">
                  <w:rPr>
                    <w:spacing w:val="-11"/>
                  </w:rPr>
                </w:rPrChange>
              </w:rPr>
              <w:t xml:space="preserve"> </w:t>
            </w:r>
            <w:r>
              <w:t>by position for CCBHC services</w:t>
            </w:r>
            <w:ins w:id="775"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776" w:author="2023 Revisions to CCBHC Cost Report Instructions" w:date="2023-12-07T15:54:00Z">
              <w:tcPr>
                <w:tcW w:w="2016" w:type="dxa"/>
                <w:gridSpan w:val="3"/>
              </w:tcPr>
            </w:tcPrChange>
          </w:tcPr>
          <w:p w14:paraId="5C6FDF77" w14:textId="4537928F" w:rsidR="0059672E" w:rsidRDefault="0050054D">
            <w:pPr>
              <w:spacing w:before="20" w:after="20" w:line="240" w:lineRule="auto"/>
              <w:ind w:left="0" w:right="0" w:firstLine="0"/>
              <w:pPrChange w:id="777" w:author="2023 Revisions to CCBHC Cost Report Instructions" w:date="2023-12-07T15:54:00Z">
                <w:pPr>
                  <w:pStyle w:val="TableParagraph"/>
                  <w:spacing w:before="134"/>
                </w:pPr>
              </w:pPrChange>
            </w:pPr>
            <w:r>
              <w:rPr>
                <w:rPrChange w:id="778" w:author="2023 Revisions to CCBHC Cost Report Instructions" w:date="2023-12-07T15:54:00Z">
                  <w:rPr>
                    <w:spacing w:val="-2"/>
                  </w:rPr>
                </w:rPrChange>
              </w:rPr>
              <w:t>Either</w:t>
            </w:r>
            <w:ins w:id="779" w:author="2023 Revisions to CCBHC Cost Report Instructions" w:date="2023-12-07T15:54:00Z">
              <w:r w:rsidR="00CC17B4">
                <w:t xml:space="preserve"> </w:t>
              </w:r>
            </w:ins>
          </w:p>
        </w:tc>
        <w:tc>
          <w:tcPr>
            <w:tcW w:w="1679" w:type="dxa"/>
            <w:tcBorders>
              <w:top w:val="single" w:sz="4" w:space="0" w:color="000000"/>
              <w:left w:val="single" w:sz="4" w:space="0" w:color="000000"/>
              <w:bottom w:val="single" w:sz="4" w:space="0" w:color="000000"/>
              <w:right w:val="single" w:sz="4" w:space="0" w:color="000000"/>
            </w:tcBorders>
            <w:vAlign w:val="center"/>
            <w:tcPrChange w:id="780" w:author="2023 Revisions to CCBHC Cost Report Instructions" w:date="2023-12-07T15:54:00Z">
              <w:tcPr>
                <w:tcW w:w="1728" w:type="dxa"/>
                <w:gridSpan w:val="2"/>
              </w:tcPr>
            </w:tcPrChange>
          </w:tcPr>
          <w:p w14:paraId="4ADCBAE9" w14:textId="7FFE57DB" w:rsidR="0059672E" w:rsidRDefault="0050054D">
            <w:pPr>
              <w:spacing w:before="20" w:after="20" w:line="240" w:lineRule="auto"/>
              <w:ind w:left="0" w:right="0" w:firstLine="0"/>
              <w:pPrChange w:id="781" w:author="2023 Revisions to CCBHC Cost Report Instructions" w:date="2023-12-07T15:54:00Z">
                <w:pPr>
                  <w:pStyle w:val="TableParagraph"/>
                  <w:spacing w:before="134"/>
                </w:pPr>
              </w:pPrChange>
            </w:pPr>
            <w:r>
              <w:rPr>
                <w:rPrChange w:id="782" w:author="2023 Revisions to CCBHC Cost Report Instructions" w:date="2023-12-07T15:54:00Z">
                  <w:rPr>
                    <w:spacing w:val="-2"/>
                  </w:rPr>
                </w:rPrChange>
              </w:rPr>
              <w:t>Required</w:t>
            </w:r>
            <w:ins w:id="783" w:author="2023 Revisions to CCBHC Cost Report Instructions" w:date="2023-12-07T15:54:00Z">
              <w:r w:rsidR="00CC17B4">
                <w:t xml:space="preserve"> </w:t>
              </w:r>
            </w:ins>
          </w:p>
        </w:tc>
      </w:tr>
      <w:tr w:rsidR="0059672E" w14:paraId="03323791" w14:textId="77777777" w:rsidTr="00CC17B4">
        <w:trPr>
          <w:cantSplit/>
          <w:jc w:val="center"/>
          <w:trPrChange w:id="784" w:author="2023 Revisions to CCBHC Cost Report Instructions" w:date="2023-12-07T15:54:00Z">
            <w:trPr>
              <w:gridBefore w:val="1"/>
              <w:trHeight w:val="779"/>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785" w:author="2023 Revisions to CCBHC Cost Report Instructions" w:date="2023-12-07T15:54:00Z">
              <w:tcPr>
                <w:tcW w:w="2304" w:type="dxa"/>
              </w:tcPr>
            </w:tcPrChange>
          </w:tcPr>
          <w:p w14:paraId="1676761C" w14:textId="5B7D5994" w:rsidR="0059672E" w:rsidRDefault="00C958A2">
            <w:pPr>
              <w:pStyle w:val="TableParagraph"/>
              <w:spacing w:before="10"/>
              <w:ind w:left="0"/>
              <w:rPr>
                <w:del w:id="786" w:author="2023 Revisions to CCBHC Cost Report Instructions" w:date="2023-12-07T15:54:00Z"/>
                <w:b/>
              </w:rPr>
            </w:pPr>
            <w:ins w:id="787" w:author="2023 Revisions to CCBHC Cost Report Instructions" w:date="2023-12-07T15:54:00Z">
              <w:r>
                <w:t xml:space="preserve">F.1. </w:t>
              </w:r>
            </w:ins>
          </w:p>
          <w:p w14:paraId="599DBDE0" w14:textId="72E267B1" w:rsidR="0059672E" w:rsidRDefault="0050054D">
            <w:pPr>
              <w:spacing w:before="20" w:after="20" w:line="240" w:lineRule="auto"/>
              <w:ind w:left="0" w:right="0" w:firstLine="0"/>
              <w:pPrChange w:id="788" w:author="2023 Revisions to CCBHC Cost Report Instructions" w:date="2023-12-07T15:54:00Z">
                <w:pPr>
                  <w:pStyle w:val="TableParagraph"/>
                  <w:spacing w:before="1"/>
                </w:pPr>
              </w:pPrChange>
            </w:pPr>
            <w:r>
              <w:t>CC</w:t>
            </w:r>
            <w:r>
              <w:rPr>
                <w:rPrChange w:id="789" w:author="2023 Revisions to CCBHC Cost Report Instructions" w:date="2023-12-07T15:54:00Z">
                  <w:rPr>
                    <w:spacing w:val="-5"/>
                  </w:rPr>
                </w:rPrChange>
              </w:rPr>
              <w:t xml:space="preserve"> </w:t>
            </w:r>
            <w:r>
              <w:t>PPS-1</w:t>
            </w:r>
            <w:r>
              <w:rPr>
                <w:rPrChange w:id="790" w:author="2023 Revisions to CCBHC Cost Report Instructions" w:date="2023-12-07T15:54:00Z">
                  <w:rPr>
                    <w:spacing w:val="-2"/>
                  </w:rPr>
                </w:rPrChange>
              </w:rPr>
              <w:t xml:space="preserve"> </w:t>
            </w:r>
            <w:r>
              <w:rPr>
                <w:rPrChange w:id="791" w:author="2023 Revisions to CCBHC Cost Report Instructions" w:date="2023-12-07T15:54:00Z">
                  <w:rPr>
                    <w:spacing w:val="-4"/>
                  </w:rPr>
                </w:rPrChange>
              </w:rPr>
              <w:t>Rate</w:t>
            </w:r>
            <w:ins w:id="792"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793"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17EA75FC" w14:textId="05CD34D7" w:rsidR="00C958A2" w:rsidRDefault="00C958A2" w:rsidP="00502701">
            <w:pPr>
              <w:spacing w:before="20" w:after="20"/>
              <w:ind w:right="26"/>
            </w:pPr>
            <w:ins w:id="794" w:author="2023 Revisions to CCBHC Cost Report Instructions" w:date="2023-12-07T15:54:00Z">
              <w:r>
                <w:t>Dark Blue</w:t>
              </w:r>
            </w:ins>
          </w:p>
        </w:tc>
        <w:tc>
          <w:tcPr>
            <w:tcW w:w="2627" w:type="dxa"/>
            <w:tcBorders>
              <w:top w:val="single" w:sz="4" w:space="0" w:color="000000"/>
              <w:left w:val="single" w:sz="4" w:space="0" w:color="000000"/>
              <w:bottom w:val="single" w:sz="4" w:space="0" w:color="000000"/>
              <w:right w:val="single" w:sz="4" w:space="0" w:color="000000"/>
            </w:tcBorders>
            <w:tcPrChange w:id="795" w:author="2023 Revisions to CCBHC Cost Report Instructions" w:date="2023-12-07T15:54:00Z">
              <w:tcPr>
                <w:tcW w:w="3456" w:type="dxa"/>
                <w:gridSpan w:val="2"/>
              </w:tcPr>
            </w:tcPrChange>
          </w:tcPr>
          <w:p w14:paraId="138A32F0" w14:textId="11453D1A" w:rsidR="0059672E" w:rsidRDefault="0050054D">
            <w:pPr>
              <w:pStyle w:val="TableParagraph"/>
              <w:spacing w:before="4" w:line="244" w:lineRule="auto"/>
              <w:ind w:right="198"/>
              <w:rPr>
                <w:del w:id="796" w:author="2023 Revisions to CCBHC Cost Report Instructions" w:date="2023-12-07T15:54:00Z"/>
              </w:rPr>
            </w:pPr>
            <w:r>
              <w:t>Determination</w:t>
            </w:r>
            <w:r>
              <w:rPr>
                <w:rPrChange w:id="797" w:author="2023 Revisions to CCBHC Cost Report Instructions" w:date="2023-12-07T15:54:00Z">
                  <w:rPr>
                    <w:spacing w:val="-3"/>
                  </w:rPr>
                </w:rPrChange>
              </w:rPr>
              <w:t xml:space="preserve"> </w:t>
            </w:r>
            <w:r>
              <w:t>of</w:t>
            </w:r>
            <w:r>
              <w:rPr>
                <w:rPrChange w:id="798" w:author="2023 Revisions to CCBHC Cost Report Instructions" w:date="2023-12-07T15:54:00Z">
                  <w:rPr>
                    <w:spacing w:val="-1"/>
                  </w:rPr>
                </w:rPrChange>
              </w:rPr>
              <w:t xml:space="preserve"> </w:t>
            </w:r>
            <w:r>
              <w:t>rates</w:t>
            </w:r>
            <w:r>
              <w:rPr>
                <w:rPrChange w:id="799" w:author="2023 Revisions to CCBHC Cost Report Instructions" w:date="2023-12-07T15:54:00Z">
                  <w:rPr>
                    <w:spacing w:val="-6"/>
                  </w:rPr>
                </w:rPrChange>
              </w:rPr>
              <w:t xml:space="preserve"> </w:t>
            </w:r>
            <w:r>
              <w:t>for</w:t>
            </w:r>
            <w:r>
              <w:rPr>
                <w:rPrChange w:id="800" w:author="2023 Revisions to CCBHC Cost Report Instructions" w:date="2023-12-07T15:54:00Z">
                  <w:rPr>
                    <w:spacing w:val="-4"/>
                  </w:rPr>
                </w:rPrChange>
              </w:rPr>
              <w:t xml:space="preserve"> </w:t>
            </w:r>
            <w:r>
              <w:t>the CC</w:t>
            </w:r>
            <w:r>
              <w:rPr>
                <w:rPrChange w:id="801" w:author="2023 Revisions to CCBHC Cost Report Instructions" w:date="2023-12-07T15:54:00Z">
                  <w:rPr>
                    <w:spacing w:val="-4"/>
                  </w:rPr>
                </w:rPrChange>
              </w:rPr>
              <w:t xml:space="preserve"> </w:t>
            </w:r>
            <w:r>
              <w:t>PPS-1</w:t>
            </w:r>
            <w:r>
              <w:rPr>
                <w:rPrChange w:id="802" w:author="2023 Revisions to CCBHC Cost Report Instructions" w:date="2023-12-07T15:54:00Z">
                  <w:rPr>
                    <w:spacing w:val="-4"/>
                  </w:rPr>
                </w:rPrChange>
              </w:rPr>
              <w:t xml:space="preserve"> </w:t>
            </w:r>
            <w:r>
              <w:t>method</w:t>
            </w:r>
            <w:r>
              <w:rPr>
                <w:rPrChange w:id="803" w:author="2023 Revisions to CCBHC Cost Report Instructions" w:date="2023-12-07T15:54:00Z">
                  <w:rPr>
                    <w:spacing w:val="-4"/>
                  </w:rPr>
                </w:rPrChange>
              </w:rPr>
              <w:t xml:space="preserve"> </w:t>
            </w:r>
            <w:r>
              <w:t>using</w:t>
            </w:r>
            <w:r>
              <w:rPr>
                <w:rPrChange w:id="804" w:author="2023 Revisions to CCBHC Cost Report Instructions" w:date="2023-12-07T15:54:00Z">
                  <w:rPr>
                    <w:spacing w:val="-3"/>
                  </w:rPr>
                </w:rPrChange>
              </w:rPr>
              <w:t xml:space="preserve"> </w:t>
            </w:r>
            <w:r>
              <w:rPr>
                <w:rPrChange w:id="805" w:author="2023 Revisions to CCBHC Cost Report Instructions" w:date="2023-12-07T15:54:00Z">
                  <w:rPr>
                    <w:spacing w:val="-4"/>
                  </w:rPr>
                </w:rPrChange>
              </w:rPr>
              <w:t>total</w:t>
            </w:r>
            <w:ins w:id="806" w:author="2023 Revisions to CCBHC Cost Report Instructions" w:date="2023-12-07T15:54:00Z">
              <w:r w:rsidR="00CC17B4">
                <w:t xml:space="preserve"> </w:t>
              </w:r>
            </w:ins>
          </w:p>
          <w:p w14:paraId="37D0DEA1" w14:textId="2845D8ED" w:rsidR="0059672E" w:rsidRDefault="0050054D">
            <w:pPr>
              <w:spacing w:before="20" w:after="20" w:line="240" w:lineRule="auto"/>
              <w:ind w:left="0" w:right="26" w:firstLine="0"/>
              <w:pPrChange w:id="807" w:author="2023 Revisions to CCBHC Cost Report Instructions" w:date="2023-12-07T15:54:00Z">
                <w:pPr>
                  <w:pStyle w:val="TableParagraph"/>
                  <w:spacing w:before="5" w:line="234" w:lineRule="exact"/>
                </w:pPr>
              </w:pPrChange>
            </w:pPr>
            <w:r>
              <w:t>allowable</w:t>
            </w:r>
            <w:r>
              <w:rPr>
                <w:rPrChange w:id="808" w:author="2023 Revisions to CCBHC Cost Report Instructions" w:date="2023-12-07T15:54:00Z">
                  <w:rPr>
                    <w:spacing w:val="-13"/>
                  </w:rPr>
                </w:rPrChange>
              </w:rPr>
              <w:t xml:space="preserve"> </w:t>
            </w:r>
            <w:r>
              <w:rPr>
                <w:rPrChange w:id="809" w:author="2023 Revisions to CCBHC Cost Report Instructions" w:date="2023-12-07T15:54:00Z">
                  <w:rPr>
                    <w:spacing w:val="-4"/>
                  </w:rPr>
                </w:rPrChange>
              </w:rPr>
              <w:t>costs</w:t>
            </w:r>
            <w:ins w:id="810"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811" w:author="2023 Revisions to CCBHC Cost Report Instructions" w:date="2023-12-07T15:54:00Z">
              <w:tcPr>
                <w:tcW w:w="2016" w:type="dxa"/>
                <w:gridSpan w:val="3"/>
              </w:tcPr>
            </w:tcPrChange>
          </w:tcPr>
          <w:p w14:paraId="62F99E3A" w14:textId="77777777" w:rsidR="0059672E" w:rsidRDefault="0059672E">
            <w:pPr>
              <w:pStyle w:val="TableParagraph"/>
              <w:spacing w:before="10"/>
              <w:ind w:left="0"/>
              <w:rPr>
                <w:del w:id="812" w:author="2023 Revisions to CCBHC Cost Report Instructions" w:date="2023-12-07T15:54:00Z"/>
                <w:b/>
              </w:rPr>
            </w:pPr>
          </w:p>
          <w:p w14:paraId="1D380BD0" w14:textId="1A9FC4B5" w:rsidR="0059672E" w:rsidRDefault="0050054D">
            <w:pPr>
              <w:spacing w:before="20" w:after="20" w:line="240" w:lineRule="auto"/>
              <w:ind w:left="0" w:right="0" w:firstLine="0"/>
              <w:pPrChange w:id="813" w:author="2023 Revisions to CCBHC Cost Report Instructions" w:date="2023-12-07T15:54:00Z">
                <w:pPr>
                  <w:pStyle w:val="TableParagraph"/>
                  <w:spacing w:before="1"/>
                </w:pPr>
              </w:pPrChange>
            </w:pPr>
            <w:r>
              <w:t>CC</w:t>
            </w:r>
            <w:r>
              <w:rPr>
                <w:rPrChange w:id="814" w:author="2023 Revisions to CCBHC Cost Report Instructions" w:date="2023-12-07T15:54:00Z">
                  <w:rPr>
                    <w:spacing w:val="-5"/>
                  </w:rPr>
                </w:rPrChange>
              </w:rPr>
              <w:t xml:space="preserve"> </w:t>
            </w:r>
            <w:r>
              <w:t>PPS-</w:t>
            </w:r>
            <w:r>
              <w:rPr>
                <w:rPrChange w:id="815" w:author="2023 Revisions to CCBHC Cost Report Instructions" w:date="2023-12-07T15:54:00Z">
                  <w:rPr>
                    <w:spacing w:val="-10"/>
                  </w:rPr>
                </w:rPrChange>
              </w:rPr>
              <w:t>1</w:t>
            </w:r>
            <w:ins w:id="816" w:author="2023 Revisions to CCBHC Cost Report Instructions" w:date="2023-12-07T15:54:00Z">
              <w:r w:rsidR="00CC17B4">
                <w:t xml:space="preserve"> </w:t>
              </w:r>
            </w:ins>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817" w:author="2023 Revisions to CCBHC Cost Report Instructions" w:date="2023-12-07T15:54:00Z">
              <w:tcPr>
                <w:tcW w:w="1728" w:type="dxa"/>
                <w:gridSpan w:val="2"/>
              </w:tcPr>
            </w:tcPrChange>
          </w:tcPr>
          <w:p w14:paraId="7E4A079A" w14:textId="77777777" w:rsidR="00CC17B4" w:rsidRDefault="0050054D" w:rsidP="00502701">
            <w:pPr>
              <w:spacing w:before="20" w:after="20" w:line="240" w:lineRule="auto"/>
              <w:ind w:left="0" w:right="0" w:firstLine="0"/>
              <w:rPr>
                <w:ins w:id="818" w:author="2023 Revisions to CCBHC Cost Report Instructions" w:date="2023-12-07T15:54:00Z"/>
              </w:rPr>
            </w:pPr>
            <w:r>
              <w:t>Required</w:t>
            </w:r>
            <w:r>
              <w:rPr>
                <w:rPrChange w:id="819" w:author="2023 Revisions to CCBHC Cost Report Instructions" w:date="2023-12-07T15:54:00Z">
                  <w:rPr>
                    <w:spacing w:val="-16"/>
                  </w:rPr>
                </w:rPrChange>
              </w:rPr>
              <w:t xml:space="preserve"> </w:t>
            </w:r>
            <w:r>
              <w:t xml:space="preserve">for </w:t>
            </w:r>
          </w:p>
          <w:p w14:paraId="0A29DDE4" w14:textId="58AFDABA" w:rsidR="0059672E" w:rsidRDefault="0050054D">
            <w:pPr>
              <w:spacing w:before="20" w:after="20" w:line="240" w:lineRule="auto"/>
              <w:ind w:left="0" w:right="0" w:firstLine="0"/>
              <w:pPrChange w:id="820" w:author="2023 Revisions to CCBHC Cost Report Instructions" w:date="2023-12-07T15:54:00Z">
                <w:pPr>
                  <w:pStyle w:val="TableParagraph"/>
                  <w:spacing w:before="134" w:line="244" w:lineRule="auto"/>
                  <w:ind w:right="388"/>
                </w:pPr>
              </w:pPrChange>
            </w:pPr>
            <w:r>
              <w:t>CC PPS-1</w:t>
            </w:r>
            <w:ins w:id="821" w:author="2023 Revisions to CCBHC Cost Report Instructions" w:date="2023-12-07T15:54:00Z">
              <w:r w:rsidR="00CC17B4">
                <w:t xml:space="preserve"> </w:t>
              </w:r>
            </w:ins>
          </w:p>
        </w:tc>
      </w:tr>
      <w:tr w:rsidR="0059672E" w14:paraId="48D10CFA" w14:textId="77777777" w:rsidTr="00CC17B4">
        <w:trPr>
          <w:cantSplit/>
          <w:jc w:val="center"/>
          <w:trPrChange w:id="822" w:author="2023 Revisions to CCBHC Cost Report Instructions" w:date="2023-12-07T15:54:00Z">
            <w:trPr>
              <w:gridBefore w:val="1"/>
              <w:trHeight w:val="779"/>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823" w:author="2023 Revisions to CCBHC Cost Report Instructions" w:date="2023-12-07T15:54:00Z">
              <w:tcPr>
                <w:tcW w:w="2304" w:type="dxa"/>
              </w:tcPr>
            </w:tcPrChange>
          </w:tcPr>
          <w:p w14:paraId="388A70F2" w14:textId="6D66E8B6" w:rsidR="0059672E" w:rsidRDefault="00C958A2">
            <w:pPr>
              <w:pStyle w:val="TableParagraph"/>
              <w:spacing w:before="10"/>
              <w:ind w:left="0"/>
              <w:rPr>
                <w:del w:id="824" w:author="2023 Revisions to CCBHC Cost Report Instructions" w:date="2023-12-07T15:54:00Z"/>
                <w:b/>
              </w:rPr>
            </w:pPr>
            <w:ins w:id="825" w:author="2023 Revisions to CCBHC Cost Report Instructions" w:date="2023-12-07T15:54:00Z">
              <w:r>
                <w:t xml:space="preserve">F.2. </w:t>
              </w:r>
            </w:ins>
          </w:p>
          <w:p w14:paraId="321BC165" w14:textId="1FFA7179" w:rsidR="0059672E" w:rsidRDefault="0050054D">
            <w:pPr>
              <w:spacing w:before="20" w:after="20" w:line="240" w:lineRule="auto"/>
              <w:ind w:left="0" w:right="0" w:firstLine="0"/>
              <w:pPrChange w:id="826" w:author="2023 Revisions to CCBHC Cost Report Instructions" w:date="2023-12-07T15:54:00Z">
                <w:pPr>
                  <w:pStyle w:val="TableParagraph"/>
                  <w:spacing w:before="1"/>
                </w:pPr>
              </w:pPrChange>
            </w:pPr>
            <w:r>
              <w:t>CC</w:t>
            </w:r>
            <w:r>
              <w:rPr>
                <w:rPrChange w:id="827" w:author="2023 Revisions to CCBHC Cost Report Instructions" w:date="2023-12-07T15:54:00Z">
                  <w:rPr>
                    <w:spacing w:val="-5"/>
                  </w:rPr>
                </w:rPrChange>
              </w:rPr>
              <w:t xml:space="preserve"> </w:t>
            </w:r>
            <w:r>
              <w:t>PPS-2</w:t>
            </w:r>
            <w:r>
              <w:rPr>
                <w:rPrChange w:id="828" w:author="2023 Revisions to CCBHC Cost Report Instructions" w:date="2023-12-07T15:54:00Z">
                  <w:rPr>
                    <w:spacing w:val="-2"/>
                  </w:rPr>
                </w:rPrChange>
              </w:rPr>
              <w:t xml:space="preserve"> </w:t>
            </w:r>
            <w:r>
              <w:rPr>
                <w:rPrChange w:id="829" w:author="2023 Revisions to CCBHC Cost Report Instructions" w:date="2023-12-07T15:54:00Z">
                  <w:rPr>
                    <w:spacing w:val="-4"/>
                  </w:rPr>
                </w:rPrChange>
              </w:rPr>
              <w:t>Rate</w:t>
            </w:r>
            <w:ins w:id="830"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831"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56FD2E61" w14:textId="0E5BC156" w:rsidR="00C958A2" w:rsidRDefault="00C958A2" w:rsidP="00502701">
            <w:pPr>
              <w:spacing w:before="20" w:after="20"/>
              <w:ind w:right="26"/>
            </w:pPr>
            <w:ins w:id="832" w:author="2023 Revisions to CCBHC Cost Report Instructions" w:date="2023-12-07T15:54:00Z">
              <w:r>
                <w:t>Dark Blue</w:t>
              </w:r>
            </w:ins>
          </w:p>
        </w:tc>
        <w:tc>
          <w:tcPr>
            <w:tcW w:w="2627" w:type="dxa"/>
            <w:tcBorders>
              <w:top w:val="single" w:sz="4" w:space="0" w:color="000000"/>
              <w:left w:val="single" w:sz="4" w:space="0" w:color="000000"/>
              <w:bottom w:val="single" w:sz="4" w:space="0" w:color="000000"/>
              <w:right w:val="single" w:sz="4" w:space="0" w:color="000000"/>
            </w:tcBorders>
            <w:tcPrChange w:id="833" w:author="2023 Revisions to CCBHC Cost Report Instructions" w:date="2023-12-07T15:54:00Z">
              <w:tcPr>
                <w:tcW w:w="3456" w:type="dxa"/>
                <w:gridSpan w:val="2"/>
              </w:tcPr>
            </w:tcPrChange>
          </w:tcPr>
          <w:p w14:paraId="6DD70320" w14:textId="3208FEAE" w:rsidR="0059672E" w:rsidRDefault="0050054D">
            <w:pPr>
              <w:pStyle w:val="TableParagraph"/>
              <w:spacing w:before="4" w:line="244" w:lineRule="auto"/>
              <w:ind w:right="211"/>
              <w:rPr>
                <w:del w:id="834" w:author="2023 Revisions to CCBHC Cost Report Instructions" w:date="2023-12-07T15:54:00Z"/>
              </w:rPr>
            </w:pPr>
            <w:r>
              <w:t>Determination</w:t>
            </w:r>
            <w:r>
              <w:rPr>
                <w:rPrChange w:id="835" w:author="2023 Revisions to CCBHC Cost Report Instructions" w:date="2023-12-07T15:54:00Z">
                  <w:rPr>
                    <w:spacing w:val="-5"/>
                  </w:rPr>
                </w:rPrChange>
              </w:rPr>
              <w:t xml:space="preserve"> </w:t>
            </w:r>
            <w:r>
              <w:t>of</w:t>
            </w:r>
            <w:r>
              <w:rPr>
                <w:rPrChange w:id="836" w:author="2023 Revisions to CCBHC Cost Report Instructions" w:date="2023-12-07T15:54:00Z">
                  <w:rPr>
                    <w:spacing w:val="-4"/>
                  </w:rPr>
                </w:rPrChange>
              </w:rPr>
              <w:t xml:space="preserve"> </w:t>
            </w:r>
            <w:r>
              <w:t>rates</w:t>
            </w:r>
            <w:r>
              <w:rPr>
                <w:rPrChange w:id="837" w:author="2023 Revisions to CCBHC Cost Report Instructions" w:date="2023-12-07T15:54:00Z">
                  <w:rPr>
                    <w:spacing w:val="-9"/>
                  </w:rPr>
                </w:rPrChange>
              </w:rPr>
              <w:t xml:space="preserve"> </w:t>
            </w:r>
            <w:r>
              <w:t>for</w:t>
            </w:r>
            <w:r>
              <w:rPr>
                <w:rPrChange w:id="838" w:author="2023 Revisions to CCBHC Cost Report Instructions" w:date="2023-12-07T15:54:00Z">
                  <w:rPr>
                    <w:spacing w:val="-6"/>
                  </w:rPr>
                </w:rPrChange>
              </w:rPr>
              <w:t xml:space="preserve"> </w:t>
            </w:r>
            <w:r>
              <w:t>the CC</w:t>
            </w:r>
            <w:r>
              <w:rPr>
                <w:rPrChange w:id="839" w:author="2023 Revisions to CCBHC Cost Report Instructions" w:date="2023-12-07T15:54:00Z">
                  <w:rPr>
                    <w:spacing w:val="-4"/>
                  </w:rPr>
                </w:rPrChange>
              </w:rPr>
              <w:t xml:space="preserve"> </w:t>
            </w:r>
            <w:r>
              <w:t>PPS-2</w:t>
            </w:r>
            <w:r>
              <w:rPr>
                <w:rPrChange w:id="840" w:author="2023 Revisions to CCBHC Cost Report Instructions" w:date="2023-12-07T15:54:00Z">
                  <w:rPr>
                    <w:spacing w:val="-4"/>
                  </w:rPr>
                </w:rPrChange>
              </w:rPr>
              <w:t xml:space="preserve"> </w:t>
            </w:r>
            <w:r>
              <w:t>method</w:t>
            </w:r>
            <w:r>
              <w:rPr>
                <w:rPrChange w:id="841" w:author="2023 Revisions to CCBHC Cost Report Instructions" w:date="2023-12-07T15:54:00Z">
                  <w:rPr>
                    <w:spacing w:val="-4"/>
                  </w:rPr>
                </w:rPrChange>
              </w:rPr>
              <w:t xml:space="preserve"> </w:t>
            </w:r>
            <w:r>
              <w:t>using</w:t>
            </w:r>
            <w:r>
              <w:rPr>
                <w:rPrChange w:id="842" w:author="2023 Revisions to CCBHC Cost Report Instructions" w:date="2023-12-07T15:54:00Z">
                  <w:rPr>
                    <w:spacing w:val="-3"/>
                  </w:rPr>
                </w:rPrChange>
              </w:rPr>
              <w:t xml:space="preserve"> </w:t>
            </w:r>
            <w:r>
              <w:rPr>
                <w:rPrChange w:id="843" w:author="2023 Revisions to CCBHC Cost Report Instructions" w:date="2023-12-07T15:54:00Z">
                  <w:rPr>
                    <w:spacing w:val="-4"/>
                  </w:rPr>
                </w:rPrChange>
              </w:rPr>
              <w:t>cost</w:t>
            </w:r>
            <w:ins w:id="844" w:author="2023 Revisions to CCBHC Cost Report Instructions" w:date="2023-12-07T15:54:00Z">
              <w:r w:rsidR="00CC17B4">
                <w:t xml:space="preserve"> </w:t>
              </w:r>
            </w:ins>
          </w:p>
          <w:p w14:paraId="6C9FCEBE" w14:textId="1E1F189A" w:rsidR="0059672E" w:rsidRDefault="0050054D">
            <w:pPr>
              <w:spacing w:before="20" w:after="20" w:line="240" w:lineRule="auto"/>
              <w:ind w:left="0" w:right="26" w:firstLine="0"/>
              <w:pPrChange w:id="845" w:author="2023 Revisions to CCBHC Cost Report Instructions" w:date="2023-12-07T15:54:00Z">
                <w:pPr>
                  <w:pStyle w:val="TableParagraph"/>
                  <w:spacing w:before="5" w:line="234" w:lineRule="exact"/>
                </w:pPr>
              </w:pPrChange>
            </w:pPr>
            <w:r>
              <w:t>allocation</w:t>
            </w:r>
            <w:r>
              <w:rPr>
                <w:rPrChange w:id="846" w:author="2023 Revisions to CCBHC Cost Report Instructions" w:date="2023-12-07T15:54:00Z">
                  <w:rPr>
                    <w:spacing w:val="-6"/>
                  </w:rPr>
                </w:rPrChange>
              </w:rPr>
              <w:t xml:space="preserve"> </w:t>
            </w:r>
            <w:r>
              <w:t>by</w:t>
            </w:r>
            <w:r>
              <w:rPr>
                <w:rPrChange w:id="847" w:author="2023 Revisions to CCBHC Cost Report Instructions" w:date="2023-12-07T15:54:00Z">
                  <w:rPr>
                    <w:spacing w:val="-8"/>
                  </w:rPr>
                </w:rPrChange>
              </w:rPr>
              <w:t xml:space="preserve"> </w:t>
            </w:r>
            <w:r>
              <w:t>recipient</w:t>
            </w:r>
            <w:r>
              <w:rPr>
                <w:rPrChange w:id="848" w:author="2023 Revisions to CCBHC Cost Report Instructions" w:date="2023-12-07T15:54:00Z">
                  <w:rPr>
                    <w:spacing w:val="-4"/>
                  </w:rPr>
                </w:rPrChange>
              </w:rPr>
              <w:t xml:space="preserve"> </w:t>
            </w:r>
            <w:r>
              <w:rPr>
                <w:rPrChange w:id="849" w:author="2023 Revisions to CCBHC Cost Report Instructions" w:date="2023-12-07T15:54:00Z">
                  <w:rPr>
                    <w:spacing w:val="-2"/>
                  </w:rPr>
                </w:rPrChange>
              </w:rPr>
              <w:t>categories</w:t>
            </w:r>
            <w:ins w:id="850"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851" w:author="2023 Revisions to CCBHC Cost Report Instructions" w:date="2023-12-07T15:54:00Z">
              <w:tcPr>
                <w:tcW w:w="2016" w:type="dxa"/>
                <w:gridSpan w:val="3"/>
              </w:tcPr>
            </w:tcPrChange>
          </w:tcPr>
          <w:p w14:paraId="49CB536C" w14:textId="77777777" w:rsidR="0059672E" w:rsidRDefault="0059672E">
            <w:pPr>
              <w:pStyle w:val="TableParagraph"/>
              <w:spacing w:before="10"/>
              <w:ind w:left="0"/>
              <w:rPr>
                <w:del w:id="852" w:author="2023 Revisions to CCBHC Cost Report Instructions" w:date="2023-12-07T15:54:00Z"/>
                <w:b/>
              </w:rPr>
            </w:pPr>
          </w:p>
          <w:p w14:paraId="184C2E94" w14:textId="29FF990C" w:rsidR="0059672E" w:rsidRDefault="0050054D">
            <w:pPr>
              <w:spacing w:before="20" w:after="20" w:line="240" w:lineRule="auto"/>
              <w:ind w:left="0" w:right="0" w:firstLine="0"/>
              <w:pPrChange w:id="853" w:author="2023 Revisions to CCBHC Cost Report Instructions" w:date="2023-12-07T15:54:00Z">
                <w:pPr>
                  <w:pStyle w:val="TableParagraph"/>
                  <w:spacing w:before="1"/>
                </w:pPr>
              </w:pPrChange>
            </w:pPr>
            <w:r>
              <w:t>CC</w:t>
            </w:r>
            <w:r>
              <w:rPr>
                <w:rPrChange w:id="854" w:author="2023 Revisions to CCBHC Cost Report Instructions" w:date="2023-12-07T15:54:00Z">
                  <w:rPr>
                    <w:spacing w:val="-5"/>
                  </w:rPr>
                </w:rPrChange>
              </w:rPr>
              <w:t xml:space="preserve"> </w:t>
            </w:r>
            <w:r>
              <w:t>PPS-</w:t>
            </w:r>
            <w:r>
              <w:rPr>
                <w:rPrChange w:id="855" w:author="2023 Revisions to CCBHC Cost Report Instructions" w:date="2023-12-07T15:54:00Z">
                  <w:rPr>
                    <w:spacing w:val="-10"/>
                  </w:rPr>
                </w:rPrChange>
              </w:rPr>
              <w:t>2</w:t>
            </w:r>
            <w:ins w:id="856" w:author="2023 Revisions to CCBHC Cost Report Instructions" w:date="2023-12-07T15:54:00Z">
              <w:r w:rsidR="00CC17B4">
                <w:t xml:space="preserve"> </w:t>
              </w:r>
            </w:ins>
          </w:p>
        </w:tc>
        <w:tc>
          <w:tcPr>
            <w:tcW w:w="1679" w:type="dxa"/>
            <w:gridSpan w:val="2"/>
            <w:tcBorders>
              <w:top w:val="single" w:sz="4" w:space="0" w:color="000000"/>
              <w:left w:val="single" w:sz="4" w:space="0" w:color="000000"/>
              <w:bottom w:val="single" w:sz="4" w:space="0" w:color="000000"/>
              <w:right w:val="single" w:sz="4" w:space="0" w:color="000000"/>
            </w:tcBorders>
            <w:vAlign w:val="center"/>
            <w:tcPrChange w:id="857" w:author="2023 Revisions to CCBHC Cost Report Instructions" w:date="2023-12-07T15:54:00Z">
              <w:tcPr>
                <w:tcW w:w="1728" w:type="dxa"/>
                <w:gridSpan w:val="2"/>
              </w:tcPr>
            </w:tcPrChange>
          </w:tcPr>
          <w:p w14:paraId="4D9F37AD" w14:textId="77777777" w:rsidR="00CC17B4" w:rsidRDefault="0050054D" w:rsidP="00502701">
            <w:pPr>
              <w:spacing w:before="20" w:after="20" w:line="240" w:lineRule="auto"/>
              <w:ind w:left="0" w:right="0" w:firstLine="0"/>
              <w:rPr>
                <w:ins w:id="858" w:author="2023 Revisions to CCBHC Cost Report Instructions" w:date="2023-12-07T15:54:00Z"/>
              </w:rPr>
            </w:pPr>
            <w:r>
              <w:t>Required</w:t>
            </w:r>
            <w:r>
              <w:rPr>
                <w:rPrChange w:id="859" w:author="2023 Revisions to CCBHC Cost Report Instructions" w:date="2023-12-07T15:54:00Z">
                  <w:rPr>
                    <w:spacing w:val="-16"/>
                  </w:rPr>
                </w:rPrChange>
              </w:rPr>
              <w:t xml:space="preserve"> </w:t>
            </w:r>
            <w:r>
              <w:t xml:space="preserve">for </w:t>
            </w:r>
          </w:p>
          <w:p w14:paraId="3DA39D29" w14:textId="41AE3E0E" w:rsidR="0059672E" w:rsidRDefault="0050054D">
            <w:pPr>
              <w:spacing w:before="20" w:after="20" w:line="240" w:lineRule="auto"/>
              <w:ind w:left="0" w:right="0" w:firstLine="0"/>
              <w:pPrChange w:id="860" w:author="2023 Revisions to CCBHC Cost Report Instructions" w:date="2023-12-07T15:54:00Z">
                <w:pPr>
                  <w:pStyle w:val="TableParagraph"/>
                  <w:spacing w:before="134" w:line="247" w:lineRule="auto"/>
                  <w:ind w:right="388"/>
                </w:pPr>
              </w:pPrChange>
            </w:pPr>
            <w:r>
              <w:t>CC PPS-2</w:t>
            </w:r>
            <w:ins w:id="861" w:author="2023 Revisions to CCBHC Cost Report Instructions" w:date="2023-12-07T15:54:00Z">
              <w:r w:rsidR="00CC17B4">
                <w:t xml:space="preserve"> </w:t>
              </w:r>
            </w:ins>
          </w:p>
        </w:tc>
      </w:tr>
      <w:tr w:rsidR="00CC17B4" w14:paraId="729B5CE3" w14:textId="77777777" w:rsidTr="00CC17B4">
        <w:trPr>
          <w:gridBefore w:val="1"/>
          <w:gridAfter w:val="1"/>
          <w:wBefore w:w="120" w:type="dxa"/>
          <w:wAfter w:w="92" w:type="dxa"/>
          <w:cantSplit/>
          <w:jc w:val="center"/>
          <w:ins w:id="862" w:author="2023 Revisions to CCBHC Cost Report Instructions" w:date="2023-12-07T15:54:00Z"/>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548F8237" w14:textId="77777777" w:rsidR="00CC17B4" w:rsidRDefault="00C958A2" w:rsidP="00502701">
            <w:pPr>
              <w:spacing w:before="20" w:after="20" w:line="240" w:lineRule="auto"/>
              <w:ind w:left="0" w:right="0" w:firstLine="0"/>
              <w:rPr>
                <w:ins w:id="863" w:author="2023 Revisions to CCBHC Cost Report Instructions" w:date="2023-12-07T15:54:00Z"/>
              </w:rPr>
            </w:pPr>
            <w:ins w:id="864" w:author="2023 Revisions to CCBHC Cost Report Instructions" w:date="2023-12-07T15:54:00Z">
              <w:r>
                <w:t xml:space="preserve">F.3. </w:t>
              </w:r>
              <w:r w:rsidR="00CC17B4">
                <w:t>CC PPS-3 Rate</w:t>
              </w:r>
            </w:ins>
          </w:p>
        </w:tc>
        <w:tc>
          <w:tcPr>
            <w:tcW w:w="1811" w:type="dxa"/>
            <w:tcBorders>
              <w:top w:val="single" w:sz="4" w:space="0" w:color="000000"/>
              <w:left w:val="single" w:sz="4" w:space="0" w:color="000000"/>
              <w:bottom w:val="single" w:sz="4" w:space="0" w:color="000000"/>
              <w:right w:val="single" w:sz="4" w:space="0" w:color="000000"/>
            </w:tcBorders>
          </w:tcPr>
          <w:p w14:paraId="20835DBC" w14:textId="77777777" w:rsidR="00CC17B4" w:rsidRDefault="00C958A2" w:rsidP="00502701">
            <w:pPr>
              <w:spacing w:before="20" w:after="20" w:line="240" w:lineRule="auto"/>
              <w:ind w:left="0" w:right="0" w:firstLine="0"/>
              <w:rPr>
                <w:ins w:id="865" w:author="2023 Revisions to CCBHC Cost Report Instructions" w:date="2023-12-07T15:54:00Z"/>
              </w:rPr>
            </w:pPr>
            <w:ins w:id="866" w:author="2023 Revisions to CCBHC Cost Report Instructions" w:date="2023-12-07T15:54:00Z">
              <w:r>
                <w:t>Dark Blue</w:t>
              </w:r>
            </w:ins>
          </w:p>
        </w:tc>
        <w:tc>
          <w:tcPr>
            <w:tcW w:w="2627" w:type="dxa"/>
            <w:tcBorders>
              <w:top w:val="single" w:sz="4" w:space="0" w:color="000000"/>
              <w:left w:val="single" w:sz="4" w:space="0" w:color="000000"/>
              <w:bottom w:val="single" w:sz="4" w:space="0" w:color="000000"/>
              <w:right w:val="single" w:sz="4" w:space="0" w:color="000000"/>
            </w:tcBorders>
          </w:tcPr>
          <w:p w14:paraId="6AAFC265" w14:textId="77777777" w:rsidR="00CC17B4" w:rsidRDefault="00CC17B4" w:rsidP="00502701">
            <w:pPr>
              <w:spacing w:before="20" w:after="20" w:line="240" w:lineRule="auto"/>
              <w:ind w:left="0" w:right="0" w:firstLine="0"/>
              <w:rPr>
                <w:ins w:id="867" w:author="2023 Revisions to CCBHC Cost Report Instructions" w:date="2023-12-07T15:54:00Z"/>
              </w:rPr>
            </w:pPr>
            <w:ins w:id="868" w:author="2023 Revisions to CCBHC Cost Report Instructions" w:date="2023-12-07T15:54:00Z">
              <w:r>
                <w:t>Determination of rates for the CC PPS-3 method using total allowable costs</w:t>
              </w:r>
            </w:ins>
          </w:p>
        </w:tc>
        <w:tc>
          <w:tcPr>
            <w:tcW w:w="1833" w:type="dxa"/>
            <w:tcBorders>
              <w:top w:val="single" w:sz="4" w:space="0" w:color="000000"/>
              <w:left w:val="single" w:sz="4" w:space="0" w:color="000000"/>
              <w:bottom w:val="single" w:sz="4" w:space="0" w:color="000000"/>
              <w:right w:val="single" w:sz="4" w:space="0" w:color="000000"/>
            </w:tcBorders>
            <w:vAlign w:val="center"/>
          </w:tcPr>
          <w:p w14:paraId="73C1995F" w14:textId="77777777" w:rsidR="00CC17B4" w:rsidRDefault="00CC17B4" w:rsidP="00502701">
            <w:pPr>
              <w:spacing w:before="20" w:after="20" w:line="240" w:lineRule="auto"/>
              <w:ind w:left="0" w:right="0" w:firstLine="0"/>
              <w:rPr>
                <w:ins w:id="869" w:author="2023 Revisions to CCBHC Cost Report Instructions" w:date="2023-12-07T15:54:00Z"/>
              </w:rPr>
            </w:pPr>
            <w:ins w:id="870" w:author="2023 Revisions to CCBHC Cost Report Instructions" w:date="2023-12-07T15:54:00Z">
              <w:r>
                <w:t>CC PPS-3</w:t>
              </w:r>
            </w:ins>
          </w:p>
        </w:tc>
        <w:tc>
          <w:tcPr>
            <w:tcW w:w="1679" w:type="dxa"/>
            <w:tcBorders>
              <w:top w:val="single" w:sz="4" w:space="0" w:color="000000"/>
              <w:left w:val="single" w:sz="4" w:space="0" w:color="000000"/>
              <w:bottom w:val="single" w:sz="4" w:space="0" w:color="000000"/>
              <w:right w:val="single" w:sz="4" w:space="0" w:color="000000"/>
            </w:tcBorders>
            <w:vAlign w:val="center"/>
          </w:tcPr>
          <w:p w14:paraId="6525B4F1" w14:textId="77777777" w:rsidR="00CC17B4" w:rsidRDefault="00CC17B4" w:rsidP="00502701">
            <w:pPr>
              <w:spacing w:before="20" w:after="20" w:line="240" w:lineRule="auto"/>
              <w:ind w:left="0" w:right="0" w:firstLine="0"/>
              <w:rPr>
                <w:ins w:id="871" w:author="2023 Revisions to CCBHC Cost Report Instructions" w:date="2023-12-07T15:54:00Z"/>
              </w:rPr>
            </w:pPr>
            <w:ins w:id="872" w:author="2023 Revisions to CCBHC Cost Report Instructions" w:date="2023-12-07T15:54:00Z">
              <w:r>
                <w:t>Required for CC PPS-3</w:t>
              </w:r>
            </w:ins>
          </w:p>
        </w:tc>
      </w:tr>
      <w:tr w:rsidR="00CC17B4" w14:paraId="00C0ABCC" w14:textId="77777777" w:rsidTr="00CC17B4">
        <w:trPr>
          <w:gridBefore w:val="1"/>
          <w:gridAfter w:val="1"/>
          <w:wBefore w:w="120" w:type="dxa"/>
          <w:wAfter w:w="92" w:type="dxa"/>
          <w:cantSplit/>
          <w:jc w:val="center"/>
          <w:ins w:id="873" w:author="2023 Revisions to CCBHC Cost Report Instructions" w:date="2023-12-07T15:54:00Z"/>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06B9B232" w14:textId="77777777" w:rsidR="00CC17B4" w:rsidRDefault="00C958A2" w:rsidP="00502701">
            <w:pPr>
              <w:spacing w:before="20" w:after="20" w:line="240" w:lineRule="auto"/>
              <w:ind w:left="0" w:right="0" w:firstLine="0"/>
              <w:rPr>
                <w:ins w:id="874" w:author="2023 Revisions to CCBHC Cost Report Instructions" w:date="2023-12-07T15:54:00Z"/>
              </w:rPr>
            </w:pPr>
            <w:ins w:id="875" w:author="2023 Revisions to CCBHC Cost Report Instructions" w:date="2023-12-07T15:54:00Z">
              <w:r>
                <w:t xml:space="preserve">F.4. </w:t>
              </w:r>
              <w:r w:rsidR="00CC17B4">
                <w:t>CC PPS-4 Rate</w:t>
              </w:r>
            </w:ins>
          </w:p>
        </w:tc>
        <w:tc>
          <w:tcPr>
            <w:tcW w:w="1811" w:type="dxa"/>
            <w:tcBorders>
              <w:top w:val="single" w:sz="4" w:space="0" w:color="000000"/>
              <w:left w:val="single" w:sz="4" w:space="0" w:color="000000"/>
              <w:bottom w:val="single" w:sz="4" w:space="0" w:color="000000"/>
              <w:right w:val="single" w:sz="4" w:space="0" w:color="000000"/>
            </w:tcBorders>
          </w:tcPr>
          <w:p w14:paraId="1CF5DAAB" w14:textId="77777777" w:rsidR="00CC17B4" w:rsidRDefault="00C958A2" w:rsidP="00502701">
            <w:pPr>
              <w:spacing w:before="20" w:after="20" w:line="240" w:lineRule="auto"/>
              <w:ind w:left="0" w:right="0" w:firstLine="0"/>
              <w:rPr>
                <w:ins w:id="876" w:author="2023 Revisions to CCBHC Cost Report Instructions" w:date="2023-12-07T15:54:00Z"/>
              </w:rPr>
            </w:pPr>
            <w:ins w:id="877" w:author="2023 Revisions to CCBHC Cost Report Instructions" w:date="2023-12-07T15:54:00Z">
              <w:r>
                <w:t>Dark Blue</w:t>
              </w:r>
            </w:ins>
          </w:p>
        </w:tc>
        <w:tc>
          <w:tcPr>
            <w:tcW w:w="2627" w:type="dxa"/>
            <w:tcBorders>
              <w:top w:val="single" w:sz="4" w:space="0" w:color="000000"/>
              <w:left w:val="single" w:sz="4" w:space="0" w:color="000000"/>
              <w:bottom w:val="single" w:sz="4" w:space="0" w:color="000000"/>
              <w:right w:val="single" w:sz="4" w:space="0" w:color="000000"/>
            </w:tcBorders>
          </w:tcPr>
          <w:p w14:paraId="1ED295EF" w14:textId="77777777" w:rsidR="00CC17B4" w:rsidRDefault="00CC17B4" w:rsidP="00502701">
            <w:pPr>
              <w:spacing w:before="20" w:after="20" w:line="240" w:lineRule="auto"/>
              <w:ind w:left="0" w:right="0" w:firstLine="0"/>
              <w:rPr>
                <w:ins w:id="878" w:author="2023 Revisions to CCBHC Cost Report Instructions" w:date="2023-12-07T15:54:00Z"/>
              </w:rPr>
            </w:pPr>
            <w:ins w:id="879" w:author="2023 Revisions to CCBHC Cost Report Instructions" w:date="2023-12-07T15:54:00Z">
              <w:r>
                <w:t>Determination of rates for the CC PPS-4 method using cost allocation by recipient categories</w:t>
              </w:r>
            </w:ins>
          </w:p>
        </w:tc>
        <w:tc>
          <w:tcPr>
            <w:tcW w:w="1833" w:type="dxa"/>
            <w:tcBorders>
              <w:top w:val="single" w:sz="4" w:space="0" w:color="000000"/>
              <w:left w:val="single" w:sz="4" w:space="0" w:color="000000"/>
              <w:bottom w:val="single" w:sz="4" w:space="0" w:color="000000"/>
              <w:right w:val="single" w:sz="4" w:space="0" w:color="000000"/>
            </w:tcBorders>
            <w:vAlign w:val="center"/>
          </w:tcPr>
          <w:p w14:paraId="0FCEB410" w14:textId="77777777" w:rsidR="00CC17B4" w:rsidRDefault="00CC17B4" w:rsidP="00502701">
            <w:pPr>
              <w:spacing w:before="20" w:after="20" w:line="240" w:lineRule="auto"/>
              <w:ind w:left="0" w:right="0" w:firstLine="0"/>
              <w:rPr>
                <w:ins w:id="880" w:author="2023 Revisions to CCBHC Cost Report Instructions" w:date="2023-12-07T15:54:00Z"/>
              </w:rPr>
            </w:pPr>
            <w:ins w:id="881" w:author="2023 Revisions to CCBHC Cost Report Instructions" w:date="2023-12-07T15:54:00Z">
              <w:r>
                <w:t>CC PPS-4</w:t>
              </w:r>
            </w:ins>
          </w:p>
        </w:tc>
        <w:tc>
          <w:tcPr>
            <w:tcW w:w="1679" w:type="dxa"/>
            <w:tcBorders>
              <w:top w:val="single" w:sz="4" w:space="0" w:color="000000"/>
              <w:left w:val="single" w:sz="4" w:space="0" w:color="000000"/>
              <w:bottom w:val="single" w:sz="4" w:space="0" w:color="000000"/>
              <w:right w:val="single" w:sz="4" w:space="0" w:color="000000"/>
            </w:tcBorders>
            <w:vAlign w:val="center"/>
          </w:tcPr>
          <w:p w14:paraId="07DE932C" w14:textId="77777777" w:rsidR="00CC17B4" w:rsidRDefault="00CC17B4" w:rsidP="00502701">
            <w:pPr>
              <w:spacing w:before="20" w:after="20" w:line="240" w:lineRule="auto"/>
              <w:ind w:left="0" w:right="0" w:firstLine="0"/>
              <w:rPr>
                <w:ins w:id="882" w:author="2023 Revisions to CCBHC Cost Report Instructions" w:date="2023-12-07T15:54:00Z"/>
              </w:rPr>
            </w:pPr>
            <w:ins w:id="883" w:author="2023 Revisions to CCBHC Cost Report Instructions" w:date="2023-12-07T15:54:00Z">
              <w:r>
                <w:t>Required for CC PPS-4</w:t>
              </w:r>
            </w:ins>
          </w:p>
        </w:tc>
      </w:tr>
      <w:tr w:rsidR="0059672E" w14:paraId="1252393F" w14:textId="77777777" w:rsidTr="00CC17B4">
        <w:trPr>
          <w:gridBefore w:val="1"/>
          <w:gridAfter w:val="1"/>
          <w:wBefore w:w="120" w:type="dxa"/>
          <w:wAfter w:w="92" w:type="dxa"/>
          <w:cantSplit/>
          <w:jc w:val="center"/>
          <w:trPrChange w:id="884" w:author="2023 Revisions to CCBHC Cost Report Instructions" w:date="2023-12-07T15:54:00Z">
            <w:trPr>
              <w:gridBefore w:val="1"/>
              <w:trHeight w:val="520"/>
            </w:trPr>
          </w:trPrChange>
        </w:trPr>
        <w:tc>
          <w:tcPr>
            <w:tcW w:w="2120" w:type="dxa"/>
            <w:gridSpan w:val="2"/>
            <w:tcBorders>
              <w:top w:val="single" w:sz="4" w:space="0" w:color="000000"/>
              <w:left w:val="single" w:sz="4" w:space="0" w:color="000000"/>
              <w:bottom w:val="single" w:sz="4" w:space="0" w:color="000000"/>
              <w:right w:val="single" w:sz="4" w:space="0" w:color="000000"/>
            </w:tcBorders>
            <w:vAlign w:val="center"/>
            <w:tcPrChange w:id="885" w:author="2023 Revisions to CCBHC Cost Report Instructions" w:date="2023-12-07T15:54:00Z">
              <w:tcPr>
                <w:tcW w:w="2304" w:type="dxa"/>
              </w:tcPr>
            </w:tcPrChange>
          </w:tcPr>
          <w:p w14:paraId="16EBBFEB" w14:textId="72530722" w:rsidR="0059672E" w:rsidRDefault="00C958A2">
            <w:pPr>
              <w:spacing w:before="20" w:after="20" w:line="240" w:lineRule="auto"/>
              <w:ind w:left="0" w:right="0" w:firstLine="0"/>
              <w:pPrChange w:id="886" w:author="2023 Revisions to CCBHC Cost Report Instructions" w:date="2023-12-07T15:54:00Z">
                <w:pPr>
                  <w:pStyle w:val="TableParagraph"/>
                  <w:spacing w:before="134"/>
                </w:pPr>
              </w:pPrChange>
            </w:pPr>
            <w:ins w:id="887" w:author="2023 Revisions to CCBHC Cost Report Instructions" w:date="2023-12-07T15:54:00Z">
              <w:r>
                <w:t xml:space="preserve">A.4. </w:t>
              </w:r>
            </w:ins>
            <w:r>
              <w:rPr>
                <w:rPrChange w:id="888" w:author="2023 Revisions to CCBHC Cost Report Instructions" w:date="2023-12-07T15:54:00Z">
                  <w:rPr>
                    <w:spacing w:val="-2"/>
                  </w:rPr>
                </w:rPrChange>
              </w:rPr>
              <w:t>Comments</w:t>
            </w:r>
            <w:ins w:id="889" w:author="2023 Revisions to CCBHC Cost Report Instructions" w:date="2023-12-07T15:54:00Z">
              <w:r w:rsidR="00CC17B4">
                <w:t xml:space="preserve"> </w:t>
              </w:r>
            </w:ins>
          </w:p>
        </w:tc>
        <w:tc>
          <w:tcPr>
            <w:tcW w:w="1811" w:type="dxa"/>
            <w:tcBorders>
              <w:top w:val="single" w:sz="4" w:space="0" w:color="000000"/>
              <w:left w:val="single" w:sz="4" w:space="0" w:color="000000"/>
              <w:bottom w:val="single" w:sz="4" w:space="0" w:color="000000"/>
              <w:right w:val="single" w:sz="4" w:space="0" w:color="000000"/>
            </w:tcBorders>
            <w:tcPrChange w:id="890"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0C157825" w14:textId="76075A4F" w:rsidR="00C958A2" w:rsidRDefault="00C958A2" w:rsidP="00502701">
            <w:pPr>
              <w:spacing w:before="20" w:after="20"/>
            </w:pPr>
            <w:ins w:id="891" w:author="2023 Revisions to CCBHC Cost Report Instructions" w:date="2023-12-07T15:54:00Z">
              <w:r>
                <w:t>Light Blue</w:t>
              </w:r>
            </w:ins>
          </w:p>
        </w:tc>
        <w:tc>
          <w:tcPr>
            <w:tcW w:w="2627" w:type="dxa"/>
            <w:tcBorders>
              <w:top w:val="single" w:sz="4" w:space="0" w:color="000000"/>
              <w:left w:val="single" w:sz="4" w:space="0" w:color="000000"/>
              <w:bottom w:val="single" w:sz="4" w:space="0" w:color="000000"/>
              <w:right w:val="single" w:sz="4" w:space="0" w:color="000000"/>
            </w:tcBorders>
            <w:tcPrChange w:id="892" w:author="2023 Revisions to CCBHC Cost Report Instructions" w:date="2023-12-07T15:54:00Z">
              <w:tcPr>
                <w:tcW w:w="3456" w:type="dxa"/>
                <w:gridSpan w:val="2"/>
              </w:tcPr>
            </w:tcPrChange>
          </w:tcPr>
          <w:p w14:paraId="6D2E5FD4" w14:textId="7E347F8E" w:rsidR="0059672E" w:rsidRDefault="0050054D">
            <w:pPr>
              <w:spacing w:before="20" w:after="20" w:line="240" w:lineRule="auto"/>
              <w:ind w:left="0" w:right="0" w:firstLine="0"/>
              <w:pPrChange w:id="893" w:author="2023 Revisions to CCBHC Cost Report Instructions" w:date="2023-12-07T15:54:00Z">
                <w:pPr>
                  <w:pStyle w:val="TableParagraph"/>
                  <w:spacing w:before="0" w:line="262" w:lineRule="exact"/>
                </w:pPr>
              </w:pPrChange>
            </w:pPr>
            <w:r>
              <w:t>Additional</w:t>
            </w:r>
            <w:r>
              <w:rPr>
                <w:rPrChange w:id="894" w:author="2023 Revisions to CCBHC Cost Report Instructions" w:date="2023-12-07T15:54:00Z">
                  <w:rPr>
                    <w:spacing w:val="-16"/>
                  </w:rPr>
                </w:rPrChange>
              </w:rPr>
              <w:t xml:space="preserve"> </w:t>
            </w:r>
            <w:r>
              <w:t>considerations</w:t>
            </w:r>
            <w:r>
              <w:rPr>
                <w:rPrChange w:id="895" w:author="2023 Revisions to CCBHC Cost Report Instructions" w:date="2023-12-07T15:54:00Z">
                  <w:rPr>
                    <w:spacing w:val="-15"/>
                  </w:rPr>
                </w:rPrChange>
              </w:rPr>
              <w:t xml:space="preserve"> </w:t>
            </w:r>
            <w:r>
              <w:t>in developing PPS rates</w:t>
            </w:r>
            <w:ins w:id="896"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vAlign w:val="center"/>
            <w:tcPrChange w:id="897" w:author="2023 Revisions to CCBHC Cost Report Instructions" w:date="2023-12-07T15:54:00Z">
              <w:tcPr>
                <w:tcW w:w="2016" w:type="dxa"/>
                <w:gridSpan w:val="3"/>
              </w:tcPr>
            </w:tcPrChange>
          </w:tcPr>
          <w:p w14:paraId="271F3078" w14:textId="27D2F12B" w:rsidR="0059672E" w:rsidRDefault="00CC17B4">
            <w:pPr>
              <w:spacing w:before="20" w:after="20" w:line="240" w:lineRule="auto"/>
              <w:ind w:left="0" w:right="0" w:firstLine="0"/>
              <w:pPrChange w:id="898" w:author="2023 Revisions to CCBHC Cost Report Instructions" w:date="2023-12-07T15:54:00Z">
                <w:pPr>
                  <w:pStyle w:val="TableParagraph"/>
                  <w:spacing w:before="134"/>
                </w:pPr>
              </w:pPrChange>
            </w:pPr>
            <w:ins w:id="899" w:author="2023 Revisions to CCBHC Cost Report Instructions" w:date="2023-12-07T15:54:00Z">
              <w:r>
                <w:t>All</w:t>
              </w:r>
            </w:ins>
            <w:del w:id="900" w:author="2023 Revisions to CCBHC Cost Report Instructions" w:date="2023-12-07T15:54:00Z">
              <w:r>
                <w:delText>Either</w:delText>
              </w:r>
            </w:del>
            <w:r>
              <w:t>,</w:t>
            </w:r>
            <w:r>
              <w:rPr>
                <w:rPrChange w:id="901" w:author="2023 Revisions to CCBHC Cost Report Instructions" w:date="2023-12-07T15:54:00Z">
                  <w:rPr>
                    <w:spacing w:val="-4"/>
                  </w:rPr>
                </w:rPrChange>
              </w:rPr>
              <w:t xml:space="preserve"> </w:t>
            </w:r>
            <w:r>
              <w:t>as</w:t>
            </w:r>
            <w:r>
              <w:rPr>
                <w:rPrChange w:id="902" w:author="2023 Revisions to CCBHC Cost Report Instructions" w:date="2023-12-07T15:54:00Z">
                  <w:rPr>
                    <w:spacing w:val="-1"/>
                  </w:rPr>
                </w:rPrChange>
              </w:rPr>
              <w:t xml:space="preserve"> </w:t>
            </w:r>
            <w:r>
              <w:rPr>
                <w:rPrChange w:id="903" w:author="2023 Revisions to CCBHC Cost Report Instructions" w:date="2023-12-07T15:54:00Z">
                  <w:rPr>
                    <w:spacing w:val="-2"/>
                  </w:rPr>
                </w:rPrChange>
              </w:rPr>
              <w:t>needed</w:t>
            </w:r>
            <w:ins w:id="904" w:author="2023 Revisions to CCBHC Cost Report Instructions" w:date="2023-12-07T15:54:00Z">
              <w:r>
                <w:t xml:space="preserve"> </w:t>
              </w:r>
            </w:ins>
          </w:p>
        </w:tc>
        <w:tc>
          <w:tcPr>
            <w:tcW w:w="1679" w:type="dxa"/>
            <w:tcBorders>
              <w:top w:val="single" w:sz="4" w:space="0" w:color="000000"/>
              <w:left w:val="single" w:sz="4" w:space="0" w:color="000000"/>
              <w:bottom w:val="single" w:sz="4" w:space="0" w:color="000000"/>
              <w:right w:val="single" w:sz="4" w:space="0" w:color="000000"/>
            </w:tcBorders>
            <w:vAlign w:val="center"/>
            <w:tcPrChange w:id="905" w:author="2023 Revisions to CCBHC Cost Report Instructions" w:date="2023-12-07T15:54:00Z">
              <w:tcPr>
                <w:tcW w:w="1728" w:type="dxa"/>
                <w:gridSpan w:val="2"/>
              </w:tcPr>
            </w:tcPrChange>
          </w:tcPr>
          <w:p w14:paraId="72932729" w14:textId="627AC2CE" w:rsidR="0059672E" w:rsidRDefault="0050054D">
            <w:pPr>
              <w:spacing w:before="20" w:after="20" w:line="240" w:lineRule="auto"/>
              <w:ind w:left="0" w:right="0" w:firstLine="0"/>
              <w:pPrChange w:id="906" w:author="2023 Revisions to CCBHC Cost Report Instructions" w:date="2023-12-07T15:54:00Z">
                <w:pPr>
                  <w:pStyle w:val="TableParagraph"/>
                  <w:spacing w:before="134"/>
                  <w:ind w:left="114"/>
                </w:pPr>
              </w:pPrChange>
            </w:pPr>
            <w:r>
              <w:rPr>
                <w:rPrChange w:id="907" w:author="2023 Revisions to CCBHC Cost Report Instructions" w:date="2023-12-07T15:54:00Z">
                  <w:rPr>
                    <w:spacing w:val="-2"/>
                  </w:rPr>
                </w:rPrChange>
              </w:rPr>
              <w:t>Optional</w:t>
            </w:r>
            <w:ins w:id="908" w:author="2023 Revisions to CCBHC Cost Report Instructions" w:date="2023-12-07T15:54:00Z">
              <w:r w:rsidR="00CC17B4">
                <w:t xml:space="preserve"> </w:t>
              </w:r>
            </w:ins>
          </w:p>
        </w:tc>
      </w:tr>
      <w:tr w:rsidR="0059672E" w14:paraId="38594434" w14:textId="77777777" w:rsidTr="00CC17B4">
        <w:trPr>
          <w:cantSplit/>
          <w:jc w:val="center"/>
          <w:trPrChange w:id="909" w:author="2023 Revisions to CCBHC Cost Report Instructions" w:date="2023-12-07T15:54:00Z">
            <w:trPr>
              <w:gridBefore w:val="1"/>
              <w:trHeight w:val="257"/>
            </w:trPr>
          </w:trPrChange>
        </w:trPr>
        <w:tc>
          <w:tcPr>
            <w:tcW w:w="2120" w:type="dxa"/>
            <w:gridSpan w:val="2"/>
            <w:tcBorders>
              <w:top w:val="single" w:sz="4" w:space="0" w:color="000000"/>
              <w:left w:val="single" w:sz="4" w:space="0" w:color="000000"/>
              <w:bottom w:val="single" w:sz="4" w:space="0" w:color="000000"/>
              <w:right w:val="single" w:sz="4" w:space="0" w:color="000000"/>
            </w:tcBorders>
            <w:tcPrChange w:id="910" w:author="2023 Revisions to CCBHC Cost Report Instructions" w:date="2023-12-07T15:54:00Z">
              <w:tcPr>
                <w:tcW w:w="2304" w:type="dxa"/>
              </w:tcPr>
            </w:tcPrChange>
          </w:tcPr>
          <w:p w14:paraId="776AE858" w14:textId="2AA4151F" w:rsidR="0059672E" w:rsidRDefault="00C958A2">
            <w:pPr>
              <w:spacing w:before="20" w:after="20" w:line="240" w:lineRule="auto"/>
              <w:ind w:left="0" w:right="0" w:firstLine="0"/>
              <w:pPrChange w:id="911" w:author="2023 Revisions to CCBHC Cost Report Instructions" w:date="2023-12-07T15:54:00Z">
                <w:pPr>
                  <w:pStyle w:val="TableParagraph"/>
                  <w:spacing w:before="1" w:line="237" w:lineRule="exact"/>
                </w:pPr>
              </w:pPrChange>
            </w:pPr>
            <w:ins w:id="912" w:author="2023 Revisions to CCBHC Cost Report Instructions" w:date="2023-12-07T15:54:00Z">
              <w:r>
                <w:t xml:space="preserve">A.5. </w:t>
              </w:r>
            </w:ins>
            <w:r>
              <w:rPr>
                <w:rPrChange w:id="913" w:author="2023 Revisions to CCBHC Cost Report Instructions" w:date="2023-12-07T15:54:00Z">
                  <w:rPr>
                    <w:spacing w:val="-2"/>
                  </w:rPr>
                </w:rPrChange>
              </w:rPr>
              <w:t>Certification</w:t>
            </w:r>
            <w:ins w:id="914" w:author="2023 Revisions to CCBHC Cost Report Instructions" w:date="2023-12-07T15:54:00Z">
              <w:r w:rsidR="00CC17B4">
                <w:t xml:space="preserve"> </w:t>
              </w:r>
            </w:ins>
          </w:p>
        </w:tc>
        <w:tc>
          <w:tcPr>
            <w:tcW w:w="1811" w:type="dxa"/>
            <w:gridSpan w:val="2"/>
            <w:tcBorders>
              <w:top w:val="single" w:sz="4" w:space="0" w:color="000000"/>
              <w:left w:val="single" w:sz="4" w:space="0" w:color="000000"/>
              <w:bottom w:val="single" w:sz="4" w:space="0" w:color="000000"/>
              <w:right w:val="single" w:sz="4" w:space="0" w:color="000000"/>
            </w:tcBorders>
            <w:tcPrChange w:id="915" w:author="2023 Revisions to CCBHC Cost Report Instructions" w:date="2023-12-07T15:54:00Z">
              <w:tcPr>
                <w:tcW w:w="1811" w:type="dxa"/>
                <w:gridSpan w:val="2"/>
                <w:tcBorders>
                  <w:top w:val="single" w:sz="4" w:space="0" w:color="000000"/>
                  <w:left w:val="single" w:sz="4" w:space="0" w:color="000000"/>
                  <w:bottom w:val="single" w:sz="4" w:space="0" w:color="000000"/>
                  <w:right w:val="single" w:sz="4" w:space="0" w:color="000000"/>
                </w:tcBorders>
              </w:tcPr>
            </w:tcPrChange>
          </w:tcPr>
          <w:p w14:paraId="0914F6CD" w14:textId="36FBBA0A" w:rsidR="00C958A2" w:rsidRDefault="00C958A2" w:rsidP="00502701">
            <w:pPr>
              <w:spacing w:before="20" w:after="20"/>
            </w:pPr>
            <w:ins w:id="916" w:author="2023 Revisions to CCBHC Cost Report Instructions" w:date="2023-12-07T15:54:00Z">
              <w:r>
                <w:t>Light Blue</w:t>
              </w:r>
            </w:ins>
          </w:p>
        </w:tc>
        <w:tc>
          <w:tcPr>
            <w:tcW w:w="2627" w:type="dxa"/>
            <w:tcBorders>
              <w:top w:val="single" w:sz="4" w:space="0" w:color="000000"/>
              <w:left w:val="single" w:sz="4" w:space="0" w:color="000000"/>
              <w:bottom w:val="single" w:sz="4" w:space="0" w:color="000000"/>
              <w:right w:val="single" w:sz="4" w:space="0" w:color="000000"/>
            </w:tcBorders>
            <w:tcPrChange w:id="917" w:author="2023 Revisions to CCBHC Cost Report Instructions" w:date="2023-12-07T15:54:00Z">
              <w:tcPr>
                <w:tcW w:w="3456" w:type="dxa"/>
                <w:gridSpan w:val="2"/>
              </w:tcPr>
            </w:tcPrChange>
          </w:tcPr>
          <w:p w14:paraId="5B607C97" w14:textId="17AAF618" w:rsidR="0059672E" w:rsidRDefault="0050054D">
            <w:pPr>
              <w:spacing w:before="20" w:after="20" w:line="240" w:lineRule="auto"/>
              <w:ind w:left="0" w:right="0" w:firstLine="0"/>
              <w:pPrChange w:id="918" w:author="2023 Revisions to CCBHC Cost Report Instructions" w:date="2023-12-07T15:54:00Z">
                <w:pPr>
                  <w:pStyle w:val="TableParagraph"/>
                  <w:spacing w:before="1" w:line="237" w:lineRule="exact"/>
                </w:pPr>
              </w:pPrChange>
            </w:pPr>
            <w:r>
              <w:t>Certification</w:t>
            </w:r>
            <w:r>
              <w:rPr>
                <w:rPrChange w:id="919" w:author="2023 Revisions to CCBHC Cost Report Instructions" w:date="2023-12-07T15:54:00Z">
                  <w:rPr>
                    <w:spacing w:val="-10"/>
                  </w:rPr>
                </w:rPrChange>
              </w:rPr>
              <w:t xml:space="preserve"> </w:t>
            </w:r>
            <w:r>
              <w:rPr>
                <w:rPrChange w:id="920" w:author="2023 Revisions to CCBHC Cost Report Instructions" w:date="2023-12-07T15:54:00Z">
                  <w:rPr>
                    <w:spacing w:val="-2"/>
                  </w:rPr>
                </w:rPrChange>
              </w:rPr>
              <w:t>statement</w:t>
            </w:r>
            <w:ins w:id="921" w:author="2023 Revisions to CCBHC Cost Report Instructions" w:date="2023-12-07T15:54:00Z">
              <w:r w:rsidR="00CC17B4">
                <w:t xml:space="preserve"> </w:t>
              </w:r>
            </w:ins>
          </w:p>
        </w:tc>
        <w:tc>
          <w:tcPr>
            <w:tcW w:w="1833" w:type="dxa"/>
            <w:tcBorders>
              <w:top w:val="single" w:sz="4" w:space="0" w:color="000000"/>
              <w:left w:val="single" w:sz="4" w:space="0" w:color="000000"/>
              <w:bottom w:val="single" w:sz="4" w:space="0" w:color="000000"/>
              <w:right w:val="single" w:sz="4" w:space="0" w:color="000000"/>
            </w:tcBorders>
            <w:tcPrChange w:id="922" w:author="2023 Revisions to CCBHC Cost Report Instructions" w:date="2023-12-07T15:54:00Z">
              <w:tcPr>
                <w:tcW w:w="2016" w:type="dxa"/>
                <w:gridSpan w:val="3"/>
              </w:tcPr>
            </w:tcPrChange>
          </w:tcPr>
          <w:p w14:paraId="1F989A2E" w14:textId="14AFAB79" w:rsidR="0059672E" w:rsidRDefault="00CC17B4">
            <w:pPr>
              <w:spacing w:before="20" w:after="20" w:line="240" w:lineRule="auto"/>
              <w:ind w:left="0" w:right="0" w:firstLine="0"/>
              <w:pPrChange w:id="923" w:author="2023 Revisions to CCBHC Cost Report Instructions" w:date="2023-12-07T15:54:00Z">
                <w:pPr>
                  <w:pStyle w:val="TableParagraph"/>
                  <w:spacing w:before="1" w:line="237" w:lineRule="exact"/>
                </w:pPr>
              </w:pPrChange>
            </w:pPr>
            <w:ins w:id="924" w:author="2023 Revisions to CCBHC Cost Report Instructions" w:date="2023-12-07T15:54:00Z">
              <w:r>
                <w:t xml:space="preserve">All </w:t>
              </w:r>
            </w:ins>
            <w:del w:id="925" w:author="2023 Revisions to CCBHC Cost Report Instructions" w:date="2023-12-07T15:54:00Z">
              <w:r>
                <w:rPr>
                  <w:spacing w:val="-2"/>
                </w:rPr>
                <w:delText>Either</w:delText>
              </w:r>
            </w:del>
          </w:p>
        </w:tc>
        <w:tc>
          <w:tcPr>
            <w:tcW w:w="1679" w:type="dxa"/>
            <w:gridSpan w:val="2"/>
            <w:tcBorders>
              <w:top w:val="single" w:sz="4" w:space="0" w:color="000000"/>
              <w:left w:val="single" w:sz="4" w:space="0" w:color="000000"/>
              <w:bottom w:val="single" w:sz="4" w:space="0" w:color="000000"/>
              <w:right w:val="single" w:sz="4" w:space="0" w:color="000000"/>
            </w:tcBorders>
            <w:tcPrChange w:id="926" w:author="2023 Revisions to CCBHC Cost Report Instructions" w:date="2023-12-07T15:54:00Z">
              <w:tcPr>
                <w:tcW w:w="1728" w:type="dxa"/>
                <w:gridSpan w:val="2"/>
              </w:tcPr>
            </w:tcPrChange>
          </w:tcPr>
          <w:p w14:paraId="3C5F8AB6" w14:textId="3251EFA3" w:rsidR="0059672E" w:rsidRDefault="0050054D">
            <w:pPr>
              <w:spacing w:before="20" w:after="20" w:line="240" w:lineRule="auto"/>
              <w:ind w:left="0" w:right="0" w:firstLine="0"/>
              <w:pPrChange w:id="927" w:author="2023 Revisions to CCBHC Cost Report Instructions" w:date="2023-12-07T15:54:00Z">
                <w:pPr>
                  <w:pStyle w:val="TableParagraph"/>
                  <w:spacing w:before="1" w:line="237" w:lineRule="exact"/>
                </w:pPr>
              </w:pPrChange>
            </w:pPr>
            <w:r>
              <w:rPr>
                <w:rPrChange w:id="928" w:author="2023 Revisions to CCBHC Cost Report Instructions" w:date="2023-12-07T15:54:00Z">
                  <w:rPr>
                    <w:spacing w:val="-2"/>
                  </w:rPr>
                </w:rPrChange>
              </w:rPr>
              <w:t>Required</w:t>
            </w:r>
            <w:ins w:id="929" w:author="2023 Revisions to CCBHC Cost Report Instructions" w:date="2023-12-07T15:54:00Z">
              <w:r w:rsidR="00CC17B4">
                <w:t xml:space="preserve"> </w:t>
              </w:r>
            </w:ins>
          </w:p>
        </w:tc>
      </w:tr>
    </w:tbl>
    <w:p w14:paraId="539A61CC" w14:textId="77777777" w:rsidR="0059672E" w:rsidRDefault="0059672E">
      <w:pPr>
        <w:spacing w:line="237" w:lineRule="exact"/>
        <w:rPr>
          <w:del w:id="930" w:author="2023 Revisions to CCBHC Cost Report Instructions" w:date="2023-12-07T15:54:00Z"/>
        </w:rPr>
        <w:sectPr w:rsidR="0059672E">
          <w:headerReference w:type="default" r:id="rId21"/>
          <w:footerReference w:type="default" r:id="rId22"/>
          <w:pgSz w:w="12240" w:h="15840"/>
          <w:pgMar w:top="1340" w:right="940" w:bottom="620" w:left="1240" w:header="542" w:footer="432" w:gutter="0"/>
          <w:pgNumType w:start="1"/>
          <w:cols w:space="720"/>
        </w:sectPr>
      </w:pPr>
    </w:p>
    <w:p w14:paraId="64A69FF5" w14:textId="0C632047" w:rsidR="0059672E" w:rsidRPr="00D20756" w:rsidRDefault="0050054D">
      <w:pPr>
        <w:pStyle w:val="Note"/>
        <w:pPrChange w:id="949" w:author="2023 Revisions to CCBHC Cost Report Instructions" w:date="2023-12-07T15:54:00Z">
          <w:pPr>
            <w:spacing w:before="109" w:line="271" w:lineRule="auto"/>
            <w:ind w:left="200"/>
          </w:pPr>
        </w:pPrChange>
      </w:pPr>
      <w:r w:rsidRPr="00D20756">
        <w:t>Abbreviations:</w:t>
      </w:r>
      <w:r>
        <w:rPr>
          <w:rPrChange w:id="950" w:author="2023 Revisions to CCBHC Cost Report Instructions" w:date="2023-12-07T15:54:00Z">
            <w:rPr>
              <w:spacing w:val="-4"/>
            </w:rPr>
          </w:rPrChange>
        </w:rPr>
        <w:t xml:space="preserve"> </w:t>
      </w:r>
      <w:r w:rsidRPr="00D20756">
        <w:t>CCBHC,</w:t>
      </w:r>
      <w:r>
        <w:rPr>
          <w:rPrChange w:id="951" w:author="2023 Revisions to CCBHC Cost Report Instructions" w:date="2023-12-07T15:54:00Z">
            <w:rPr>
              <w:spacing w:val="-4"/>
            </w:rPr>
          </w:rPrChange>
        </w:rPr>
        <w:t xml:space="preserve"> </w:t>
      </w:r>
      <w:r w:rsidRPr="00D20756">
        <w:t>Certified</w:t>
      </w:r>
      <w:r>
        <w:rPr>
          <w:rPrChange w:id="952" w:author="2023 Revisions to CCBHC Cost Report Instructions" w:date="2023-12-07T15:54:00Z">
            <w:rPr>
              <w:spacing w:val="-4"/>
            </w:rPr>
          </w:rPrChange>
        </w:rPr>
        <w:t xml:space="preserve"> </w:t>
      </w:r>
      <w:r w:rsidRPr="00D20756">
        <w:t>Community</w:t>
      </w:r>
      <w:r>
        <w:rPr>
          <w:rPrChange w:id="953" w:author="2023 Revisions to CCBHC Cost Report Instructions" w:date="2023-12-07T15:54:00Z">
            <w:rPr>
              <w:spacing w:val="-5"/>
            </w:rPr>
          </w:rPrChange>
        </w:rPr>
        <w:t xml:space="preserve"> </w:t>
      </w:r>
      <w:r w:rsidRPr="00D20756">
        <w:t>Behavioral</w:t>
      </w:r>
      <w:r>
        <w:rPr>
          <w:rPrChange w:id="954" w:author="2023 Revisions to CCBHC Cost Report Instructions" w:date="2023-12-07T15:54:00Z">
            <w:rPr>
              <w:spacing w:val="-5"/>
            </w:rPr>
          </w:rPrChange>
        </w:rPr>
        <w:t xml:space="preserve"> </w:t>
      </w:r>
      <w:r w:rsidRPr="00D20756">
        <w:t>Health</w:t>
      </w:r>
      <w:r>
        <w:rPr>
          <w:rPrChange w:id="955" w:author="2023 Revisions to CCBHC Cost Report Instructions" w:date="2023-12-07T15:54:00Z">
            <w:rPr>
              <w:spacing w:val="-4"/>
            </w:rPr>
          </w:rPrChange>
        </w:rPr>
        <w:t xml:space="preserve"> </w:t>
      </w:r>
      <w:r w:rsidRPr="00D20756">
        <w:t>Clinic;</w:t>
      </w:r>
      <w:r>
        <w:rPr>
          <w:rPrChange w:id="956" w:author="2023 Revisions to CCBHC Cost Report Instructions" w:date="2023-12-07T15:54:00Z">
            <w:rPr>
              <w:spacing w:val="-4"/>
            </w:rPr>
          </w:rPrChange>
        </w:rPr>
        <w:t xml:space="preserve"> </w:t>
      </w:r>
      <w:r w:rsidRPr="00D20756">
        <w:t>CC</w:t>
      </w:r>
      <w:r>
        <w:rPr>
          <w:rPrChange w:id="957" w:author="2023 Revisions to CCBHC Cost Report Instructions" w:date="2023-12-07T15:54:00Z">
            <w:rPr>
              <w:spacing w:val="-4"/>
            </w:rPr>
          </w:rPrChange>
        </w:rPr>
        <w:t xml:space="preserve"> </w:t>
      </w:r>
      <w:r w:rsidRPr="00D20756">
        <w:t>PPS,</w:t>
      </w:r>
      <w:r>
        <w:rPr>
          <w:rPrChange w:id="958" w:author="2023 Revisions to CCBHC Cost Report Instructions" w:date="2023-12-07T15:54:00Z">
            <w:rPr>
              <w:spacing w:val="-4"/>
            </w:rPr>
          </w:rPrChange>
        </w:rPr>
        <w:t xml:space="preserve"> </w:t>
      </w:r>
      <w:r w:rsidRPr="00D20756">
        <w:t>Certified</w:t>
      </w:r>
      <w:r>
        <w:rPr>
          <w:rPrChange w:id="959" w:author="2023 Revisions to CCBHC Cost Report Instructions" w:date="2023-12-07T15:54:00Z">
            <w:rPr>
              <w:spacing w:val="-4"/>
            </w:rPr>
          </w:rPrChange>
        </w:rPr>
        <w:t xml:space="preserve"> </w:t>
      </w:r>
      <w:r w:rsidRPr="00D20756">
        <w:t>Clinic</w:t>
      </w:r>
      <w:r>
        <w:rPr>
          <w:rPrChange w:id="960" w:author="2023 Revisions to CCBHC Cost Report Instructions" w:date="2023-12-07T15:54:00Z">
            <w:rPr>
              <w:spacing w:val="-1"/>
            </w:rPr>
          </w:rPrChange>
        </w:rPr>
        <w:t xml:space="preserve"> </w:t>
      </w:r>
      <w:r w:rsidRPr="00D20756">
        <w:t>Prospective Payment System; FTE, full-time equivalent</w:t>
      </w:r>
      <w:ins w:id="961" w:author="2023 Revisions to CCBHC Cost Report Instructions" w:date="2023-12-07T15:54:00Z">
        <w:r w:rsidR="00025E08">
          <w:t xml:space="preserve"> </w:t>
        </w:r>
      </w:ins>
    </w:p>
    <w:p w14:paraId="67535377" w14:textId="5B9E09C1" w:rsidR="0059672E" w:rsidRDefault="0050054D">
      <w:pPr>
        <w:pStyle w:val="BodyText"/>
        <w:pPrChange w:id="962" w:author="2023 Revisions to CCBHC Cost Report Instructions" w:date="2023-12-07T15:54:00Z">
          <w:pPr>
            <w:pStyle w:val="BodyText"/>
            <w:spacing w:before="98" w:line="247" w:lineRule="auto"/>
            <w:ind w:left="200" w:right="163"/>
          </w:pPr>
        </w:pPrChange>
      </w:pPr>
      <w:r>
        <w:t>This document provides instructions for completing each tab of the cost report.</w:t>
      </w:r>
      <w:r>
        <w:rPr>
          <w:rPrChange w:id="963" w:author="2023 Revisions to CCBHC Cost Report Instructions" w:date="2023-12-07T15:54:00Z">
            <w:rPr>
              <w:spacing w:val="40"/>
            </w:rPr>
          </w:rPrChange>
        </w:rPr>
        <w:t xml:space="preserve"> </w:t>
      </w:r>
      <w:ins w:id="964" w:author="2023 Revisions to CCBHC Cost Report Instructions" w:date="2023-12-07T15:54:00Z">
        <w:r w:rsidR="00025E08">
          <w:t xml:space="preserve"> </w:t>
        </w:r>
      </w:ins>
      <w:r>
        <w:t>These instructions are</w:t>
      </w:r>
      <w:r>
        <w:rPr>
          <w:rPrChange w:id="965" w:author="2023 Revisions to CCBHC Cost Report Instructions" w:date="2023-12-07T15:54:00Z">
            <w:rPr>
              <w:spacing w:val="-2"/>
            </w:rPr>
          </w:rPrChange>
        </w:rPr>
        <w:t xml:space="preserve"> </w:t>
      </w:r>
      <w:r>
        <w:t>not intended</w:t>
      </w:r>
      <w:r>
        <w:rPr>
          <w:rPrChange w:id="966" w:author="2023 Revisions to CCBHC Cost Report Instructions" w:date="2023-12-07T15:54:00Z">
            <w:rPr>
              <w:spacing w:val="-4"/>
            </w:rPr>
          </w:rPrChange>
        </w:rPr>
        <w:t xml:space="preserve"> </w:t>
      </w:r>
      <w:r>
        <w:t>to</w:t>
      </w:r>
      <w:r>
        <w:rPr>
          <w:rPrChange w:id="967" w:author="2023 Revisions to CCBHC Cost Report Instructions" w:date="2023-12-07T15:54:00Z">
            <w:rPr>
              <w:spacing w:val="-4"/>
            </w:rPr>
          </w:rPrChange>
        </w:rPr>
        <w:t xml:space="preserve"> </w:t>
      </w:r>
      <w:r>
        <w:t>be</w:t>
      </w:r>
      <w:r>
        <w:rPr>
          <w:rPrChange w:id="968" w:author="2023 Revisions to CCBHC Cost Report Instructions" w:date="2023-12-07T15:54:00Z">
            <w:rPr>
              <w:spacing w:val="-4"/>
            </w:rPr>
          </w:rPrChange>
        </w:rPr>
        <w:t xml:space="preserve"> </w:t>
      </w:r>
      <w:r>
        <w:t>all-encompassing.</w:t>
      </w:r>
      <w:r>
        <w:rPr>
          <w:rPrChange w:id="969" w:author="2023 Revisions to CCBHC Cost Report Instructions" w:date="2023-12-07T15:54:00Z">
            <w:rPr>
              <w:spacing w:val="40"/>
            </w:rPr>
          </w:rPrChange>
        </w:rPr>
        <w:t xml:space="preserve"> </w:t>
      </w:r>
      <w:ins w:id="970" w:author="2023 Revisions to CCBHC Cost Report Instructions" w:date="2023-12-07T15:54:00Z">
        <w:r w:rsidR="00025E08">
          <w:t xml:space="preserve"> </w:t>
        </w:r>
      </w:ins>
      <w:r>
        <w:t>The</w:t>
      </w:r>
      <w:r>
        <w:rPr>
          <w:rPrChange w:id="971" w:author="2023 Revisions to CCBHC Cost Report Instructions" w:date="2023-12-07T15:54:00Z">
            <w:rPr>
              <w:spacing w:val="-4"/>
            </w:rPr>
          </w:rPrChange>
        </w:rPr>
        <w:t xml:space="preserve"> </w:t>
      </w:r>
      <w:r>
        <w:t>cost</w:t>
      </w:r>
      <w:r>
        <w:rPr>
          <w:rPrChange w:id="972" w:author="2023 Revisions to CCBHC Cost Report Instructions" w:date="2023-12-07T15:54:00Z">
            <w:rPr>
              <w:spacing w:val="-3"/>
            </w:rPr>
          </w:rPrChange>
        </w:rPr>
        <w:t xml:space="preserve"> </w:t>
      </w:r>
      <w:r>
        <w:t>report should</w:t>
      </w:r>
      <w:r>
        <w:rPr>
          <w:rPrChange w:id="973" w:author="2023 Revisions to CCBHC Cost Report Instructions" w:date="2023-12-07T15:54:00Z">
            <w:rPr>
              <w:spacing w:val="-4"/>
            </w:rPr>
          </w:rPrChange>
        </w:rPr>
        <w:t xml:space="preserve"> </w:t>
      </w:r>
      <w:r>
        <w:t>be</w:t>
      </w:r>
      <w:r>
        <w:rPr>
          <w:rPrChange w:id="974" w:author="2023 Revisions to CCBHC Cost Report Instructions" w:date="2023-12-07T15:54:00Z">
            <w:rPr>
              <w:spacing w:val="-2"/>
            </w:rPr>
          </w:rPrChange>
        </w:rPr>
        <w:t xml:space="preserve"> </w:t>
      </w:r>
      <w:r>
        <w:t>based</w:t>
      </w:r>
      <w:r>
        <w:rPr>
          <w:rPrChange w:id="975" w:author="2023 Revisions to CCBHC Cost Report Instructions" w:date="2023-12-07T15:54:00Z">
            <w:rPr>
              <w:spacing w:val="-2"/>
            </w:rPr>
          </w:rPrChange>
        </w:rPr>
        <w:t xml:space="preserve"> </w:t>
      </w:r>
      <w:r>
        <w:t>on</w:t>
      </w:r>
      <w:r>
        <w:rPr>
          <w:rPrChange w:id="976" w:author="2023 Revisions to CCBHC Cost Report Instructions" w:date="2023-12-07T15:54:00Z">
            <w:rPr>
              <w:spacing w:val="-4"/>
            </w:rPr>
          </w:rPrChange>
        </w:rPr>
        <w:t xml:space="preserve"> </w:t>
      </w:r>
      <w:r>
        <w:t>the</w:t>
      </w:r>
      <w:r>
        <w:rPr>
          <w:rPrChange w:id="977" w:author="2023 Revisions to CCBHC Cost Report Instructions" w:date="2023-12-07T15:54:00Z">
            <w:rPr>
              <w:spacing w:val="-2"/>
            </w:rPr>
          </w:rPrChange>
        </w:rPr>
        <w:t xml:space="preserve"> </w:t>
      </w:r>
      <w:r>
        <w:t>CCBHC</w:t>
      </w:r>
      <w:r>
        <w:rPr>
          <w:rPrChange w:id="978" w:author="2023 Revisions to CCBHC Cost Report Instructions" w:date="2023-12-07T15:54:00Z">
            <w:rPr>
              <w:spacing w:val="-4"/>
            </w:rPr>
          </w:rPrChange>
        </w:rPr>
        <w:t xml:space="preserve"> </w:t>
      </w:r>
      <w:r>
        <w:t>financial and statistical records.</w:t>
      </w:r>
      <w:ins w:id="979" w:author="2023 Revisions to CCBHC Cost Report Instructions" w:date="2023-12-07T15:54:00Z">
        <w:r w:rsidR="00025E08">
          <w:t xml:space="preserve"> </w:t>
        </w:r>
      </w:ins>
      <w:r>
        <w:rPr>
          <w:rPrChange w:id="980" w:author="2023 Revisions to CCBHC Cost Report Instructions" w:date="2023-12-07T15:54:00Z">
            <w:rPr>
              <w:spacing w:val="40"/>
            </w:rPr>
          </w:rPrChange>
        </w:rPr>
        <w:t xml:space="preserve"> </w:t>
      </w:r>
      <w:r>
        <w:t>All reported amounts must allow for reconciliation to the CCBHC’s general ledger and audited financial statements.</w:t>
      </w:r>
      <w:ins w:id="981" w:author="2023 Revisions to CCBHC Cost Report Instructions" w:date="2023-12-07T15:54:00Z">
        <w:r w:rsidR="00025E08">
          <w:t xml:space="preserve"> </w:t>
        </w:r>
      </w:ins>
    </w:p>
    <w:p w14:paraId="02B5F7CB" w14:textId="795A88D7" w:rsidR="0059672E" w:rsidRDefault="0050054D">
      <w:pPr>
        <w:pStyle w:val="BodyText"/>
        <w:pPrChange w:id="982" w:author="2023 Revisions to CCBHC Cost Report Instructions" w:date="2023-12-07T15:54:00Z">
          <w:pPr>
            <w:pStyle w:val="BodyText"/>
            <w:spacing w:before="117" w:line="247" w:lineRule="auto"/>
            <w:ind w:left="200" w:right="163" w:hanging="1"/>
          </w:pPr>
        </w:pPrChange>
      </w:pPr>
      <w:r>
        <w:t>When</w:t>
      </w:r>
      <w:r>
        <w:rPr>
          <w:rPrChange w:id="983" w:author="2023 Revisions to CCBHC Cost Report Instructions" w:date="2023-12-07T15:54:00Z">
            <w:rPr>
              <w:spacing w:val="-2"/>
            </w:rPr>
          </w:rPrChange>
        </w:rPr>
        <w:t xml:space="preserve"> </w:t>
      </w:r>
      <w:r>
        <w:t>reporting costs,</w:t>
      </w:r>
      <w:r>
        <w:rPr>
          <w:rPrChange w:id="984" w:author="2023 Revisions to CCBHC Cost Report Instructions" w:date="2023-12-07T15:54:00Z">
            <w:rPr>
              <w:spacing w:val="-1"/>
            </w:rPr>
          </w:rPrChange>
        </w:rPr>
        <w:t xml:space="preserve"> </w:t>
      </w:r>
      <w:r>
        <w:t>the CCBHC must adhere</w:t>
      </w:r>
      <w:r>
        <w:rPr>
          <w:rPrChange w:id="985" w:author="2023 Revisions to CCBHC Cost Report Instructions" w:date="2023-12-07T15:54:00Z">
            <w:rPr>
              <w:spacing w:val="-2"/>
            </w:rPr>
          </w:rPrChange>
        </w:rPr>
        <w:t xml:space="preserve"> </w:t>
      </w:r>
      <w:r>
        <w:t>to the</w:t>
      </w:r>
      <w:r>
        <w:rPr>
          <w:rPrChange w:id="986" w:author="2023 Revisions to CCBHC Cost Report Instructions" w:date="2023-12-07T15:54:00Z">
            <w:rPr>
              <w:spacing w:val="-2"/>
            </w:rPr>
          </w:rPrChange>
        </w:rPr>
        <w:t xml:space="preserve"> </w:t>
      </w:r>
      <w:r>
        <w:t>45 Code</w:t>
      </w:r>
      <w:r>
        <w:rPr>
          <w:rPrChange w:id="987" w:author="2023 Revisions to CCBHC Cost Report Instructions" w:date="2023-12-07T15:54:00Z">
            <w:rPr>
              <w:spacing w:val="-2"/>
            </w:rPr>
          </w:rPrChange>
        </w:rPr>
        <w:t xml:space="preserve"> </w:t>
      </w:r>
      <w:r>
        <w:t>of Federal</w:t>
      </w:r>
      <w:r>
        <w:rPr>
          <w:rPrChange w:id="988" w:author="2023 Revisions to CCBHC Cost Report Instructions" w:date="2023-12-07T15:54:00Z">
            <w:rPr>
              <w:spacing w:val="-3"/>
            </w:rPr>
          </w:rPrChange>
        </w:rPr>
        <w:t xml:space="preserve"> </w:t>
      </w:r>
      <w:r>
        <w:t xml:space="preserve">Regulations (CFR) §75 Uniform Administrative Requirements, Cost Principles, and Audit Requirements for the U.S. Department of Health and Human Services (HHS) Awards and </w:t>
      </w:r>
      <w:ins w:id="989" w:author="2023 Revisions to CCBHC Cost Report Instructions" w:date="2023-12-07T15:54:00Z">
        <w:r w:rsidR="00270E1B">
          <w:t>2</w:t>
        </w:r>
      </w:ins>
      <w:del w:id="990" w:author="2023 Revisions to CCBHC Cost Report Instructions" w:date="2023-12-07T15:54:00Z">
        <w:r>
          <w:delText>42</w:delText>
        </w:r>
      </w:del>
      <w:r>
        <w:t xml:space="preserve"> CFR §</w:t>
      </w:r>
      <w:ins w:id="991" w:author="2023 Revisions to CCBHC Cost Report Instructions" w:date="2023-12-07T15:54:00Z">
        <w:r w:rsidR="00270E1B">
          <w:t>200 Uniform Administrative Requirements</w:t>
        </w:r>
        <w:r w:rsidR="00270E1B" w:rsidRPr="00270E1B">
          <w:t xml:space="preserve">, </w:t>
        </w:r>
        <w:r w:rsidR="00270E1B">
          <w:t xml:space="preserve">Cost </w:t>
        </w:r>
      </w:ins>
      <w:del w:id="992" w:author="2023 Revisions to CCBHC Cost Report Instructions" w:date="2023-12-07T15:54:00Z">
        <w:r>
          <w:delText xml:space="preserve">413 </w:delText>
        </w:r>
      </w:del>
      <w:r>
        <w:t>Principles</w:t>
      </w:r>
      <w:ins w:id="993" w:author="2023 Revisions to CCBHC Cost Report Instructions" w:date="2023-12-07T15:54:00Z">
        <w:r w:rsidR="00270E1B" w:rsidRPr="00270E1B">
          <w:t xml:space="preserve">, </w:t>
        </w:r>
        <w:r w:rsidR="00270E1B">
          <w:t>and Audit Requirements for Federal Awards</w:t>
        </w:r>
        <w:r w:rsidR="00025E08">
          <w:t xml:space="preserve">. </w:t>
        </w:r>
      </w:ins>
      <w:del w:id="994" w:author="2023 Revisions to CCBHC Cost Report Instructions" w:date="2023-12-07T15:54:00Z">
        <w:r>
          <w:delText xml:space="preserve"> of Reasonable Cost Reimbursement.</w:delText>
        </w:r>
      </w:del>
      <w:r>
        <w:rPr>
          <w:rPrChange w:id="995" w:author="2023 Revisions to CCBHC Cost Report Instructions" w:date="2023-12-07T15:54:00Z">
            <w:rPr>
              <w:spacing w:val="40"/>
            </w:rPr>
          </w:rPrChange>
        </w:rPr>
        <w:t xml:space="preserve"> </w:t>
      </w:r>
      <w:r>
        <w:t>The</w:t>
      </w:r>
      <w:r>
        <w:rPr>
          <w:rPrChange w:id="996" w:author="2023 Revisions to CCBHC Cost Report Instructions" w:date="2023-12-07T15:54:00Z">
            <w:rPr>
              <w:spacing w:val="-1"/>
            </w:rPr>
          </w:rPrChange>
        </w:rPr>
        <w:t xml:space="preserve"> </w:t>
      </w:r>
      <w:r>
        <w:t>CCBHC</w:t>
      </w:r>
      <w:r>
        <w:rPr>
          <w:rPrChange w:id="997" w:author="2023 Revisions to CCBHC Cost Report Instructions" w:date="2023-12-07T15:54:00Z">
            <w:rPr>
              <w:spacing w:val="-1"/>
            </w:rPr>
          </w:rPrChange>
        </w:rPr>
        <w:t xml:space="preserve"> </w:t>
      </w:r>
      <w:r>
        <w:t>records must be detailed, orderly, complete, and available for review or audit.</w:t>
      </w:r>
      <w:ins w:id="998" w:author="2023 Revisions to CCBHC Cost Report Instructions" w:date="2023-12-07T15:54:00Z">
        <w:r w:rsidR="00025E08">
          <w:t xml:space="preserve"> </w:t>
        </w:r>
      </w:ins>
      <w:r>
        <w:rPr>
          <w:rPrChange w:id="999" w:author="2023 Revisions to CCBHC Cost Report Instructions" w:date="2023-12-07T15:54:00Z">
            <w:rPr>
              <w:spacing w:val="40"/>
            </w:rPr>
          </w:rPrChange>
        </w:rPr>
        <w:t xml:space="preserve"> </w:t>
      </w:r>
      <w:r>
        <w:t>It is important that supporting documentation be maintained for all costs</w:t>
      </w:r>
      <w:r>
        <w:rPr>
          <w:rPrChange w:id="1000" w:author="2023 Revisions to CCBHC Cost Report Instructions" w:date="2023-12-07T15:54:00Z">
            <w:rPr>
              <w:spacing w:val="-5"/>
            </w:rPr>
          </w:rPrChange>
        </w:rPr>
        <w:t xml:space="preserve"> </w:t>
      </w:r>
      <w:r>
        <w:t>reported;</w:t>
      </w:r>
      <w:r>
        <w:rPr>
          <w:rPrChange w:id="1001" w:author="2023 Revisions to CCBHC Cost Report Instructions" w:date="2023-12-07T15:54:00Z">
            <w:rPr>
              <w:spacing w:val="-3"/>
            </w:rPr>
          </w:rPrChange>
        </w:rPr>
        <w:t xml:space="preserve"> </w:t>
      </w:r>
      <w:r>
        <w:t>the</w:t>
      </w:r>
      <w:r>
        <w:rPr>
          <w:rPrChange w:id="1002" w:author="2023 Revisions to CCBHC Cost Report Instructions" w:date="2023-12-07T15:54:00Z">
            <w:rPr>
              <w:spacing w:val="-3"/>
            </w:rPr>
          </w:rPrChange>
        </w:rPr>
        <w:t xml:space="preserve"> </w:t>
      </w:r>
      <w:r>
        <w:t>cost</w:t>
      </w:r>
      <w:r>
        <w:rPr>
          <w:rPrChange w:id="1003" w:author="2023 Revisions to CCBHC Cost Report Instructions" w:date="2023-12-07T15:54:00Z">
            <w:rPr>
              <w:spacing w:val="-3"/>
            </w:rPr>
          </w:rPrChange>
        </w:rPr>
        <w:t xml:space="preserve"> </w:t>
      </w:r>
      <w:r>
        <w:t>report</w:t>
      </w:r>
      <w:r>
        <w:rPr>
          <w:rPrChange w:id="1004" w:author="2023 Revisions to CCBHC Cost Report Instructions" w:date="2023-12-07T15:54:00Z">
            <w:rPr>
              <w:spacing w:val="-3"/>
            </w:rPr>
          </w:rPrChange>
        </w:rPr>
        <w:t xml:space="preserve"> </w:t>
      </w:r>
      <w:r>
        <w:t>package</w:t>
      </w:r>
      <w:r>
        <w:rPr>
          <w:rPrChange w:id="1005" w:author="2023 Revisions to CCBHC Cost Report Instructions" w:date="2023-12-07T15:54:00Z">
            <w:rPr>
              <w:spacing w:val="-5"/>
            </w:rPr>
          </w:rPrChange>
        </w:rPr>
        <w:t xml:space="preserve"> </w:t>
      </w:r>
      <w:r>
        <w:t>and</w:t>
      </w:r>
      <w:r>
        <w:rPr>
          <w:rPrChange w:id="1006" w:author="2023 Revisions to CCBHC Cost Report Instructions" w:date="2023-12-07T15:54:00Z">
            <w:rPr>
              <w:spacing w:val="-3"/>
            </w:rPr>
          </w:rPrChange>
        </w:rPr>
        <w:t xml:space="preserve"> </w:t>
      </w:r>
      <w:r>
        <w:t>source</w:t>
      </w:r>
      <w:r>
        <w:rPr>
          <w:rPrChange w:id="1007" w:author="2023 Revisions to CCBHC Cost Report Instructions" w:date="2023-12-07T15:54:00Z">
            <w:rPr>
              <w:spacing w:val="-3"/>
            </w:rPr>
          </w:rPrChange>
        </w:rPr>
        <w:t xml:space="preserve"> </w:t>
      </w:r>
      <w:r>
        <w:t>documentation</w:t>
      </w:r>
      <w:r>
        <w:rPr>
          <w:rPrChange w:id="1008" w:author="2023 Revisions to CCBHC Cost Report Instructions" w:date="2023-12-07T15:54:00Z">
            <w:rPr>
              <w:spacing w:val="-5"/>
            </w:rPr>
          </w:rPrChange>
        </w:rPr>
        <w:t xml:space="preserve"> </w:t>
      </w:r>
      <w:r>
        <w:t>(e.g.,</w:t>
      </w:r>
      <w:r>
        <w:rPr>
          <w:rPrChange w:id="1009" w:author="2023 Revisions to CCBHC Cost Report Instructions" w:date="2023-12-07T15:54:00Z">
            <w:rPr>
              <w:spacing w:val="-1"/>
            </w:rPr>
          </w:rPrChange>
        </w:rPr>
        <w:t xml:space="preserve"> </w:t>
      </w:r>
      <w:r>
        <w:t>invoices,</w:t>
      </w:r>
      <w:r>
        <w:rPr>
          <w:rPrChange w:id="1010" w:author="2023 Revisions to CCBHC Cost Report Instructions" w:date="2023-12-07T15:54:00Z">
            <w:rPr>
              <w:spacing w:val="-1"/>
            </w:rPr>
          </w:rPrChange>
        </w:rPr>
        <w:t xml:space="preserve"> </w:t>
      </w:r>
      <w:r>
        <w:t>patient</w:t>
      </w:r>
      <w:r>
        <w:rPr>
          <w:rPrChange w:id="1011" w:author="2023 Revisions to CCBHC Cost Report Instructions" w:date="2023-12-07T15:54:00Z">
            <w:rPr>
              <w:spacing w:val="-4"/>
            </w:rPr>
          </w:rPrChange>
        </w:rPr>
        <w:t xml:space="preserve"> </w:t>
      </w:r>
      <w:r>
        <w:t>records, cancelled checks) must adhere to federal and state record retention requirements.</w:t>
      </w:r>
      <w:ins w:id="1012" w:author="2023 Revisions to CCBHC Cost Report Instructions" w:date="2023-12-07T15:54:00Z">
        <w:r w:rsidR="00025E08">
          <w:t xml:space="preserve">   </w:t>
        </w:r>
      </w:ins>
    </w:p>
    <w:p w14:paraId="19EFC804" w14:textId="6CD4C303" w:rsidR="0059672E" w:rsidRDefault="0050054D">
      <w:pPr>
        <w:pStyle w:val="BodyText"/>
        <w:pPrChange w:id="1013" w:author="2023 Revisions to CCBHC Cost Report Instructions" w:date="2023-12-07T15:54:00Z">
          <w:pPr>
            <w:pStyle w:val="BodyText"/>
            <w:spacing w:before="115" w:line="247" w:lineRule="auto"/>
            <w:ind w:left="201" w:right="147"/>
          </w:pPr>
        </w:pPrChange>
      </w:pPr>
      <w:r>
        <w:t>A Comments worksheet is built into the cost report.</w:t>
      </w:r>
      <w:ins w:id="1014" w:author="2023 Revisions to CCBHC Cost Report Instructions" w:date="2023-12-07T15:54:00Z">
        <w:r w:rsidR="00025E08">
          <w:t xml:space="preserve"> </w:t>
        </w:r>
      </w:ins>
      <w:r>
        <w:rPr>
          <w:rPrChange w:id="1015" w:author="2023 Revisions to CCBHC Cost Report Instructions" w:date="2023-12-07T15:54:00Z">
            <w:rPr>
              <w:spacing w:val="40"/>
            </w:rPr>
          </w:rPrChange>
        </w:rPr>
        <w:t xml:space="preserve"> </w:t>
      </w:r>
      <w:r>
        <w:t>This tab is not formatted; instead, it provides CCBHCs</w:t>
      </w:r>
      <w:r>
        <w:rPr>
          <w:rPrChange w:id="1016" w:author="2023 Revisions to CCBHC Cost Report Instructions" w:date="2023-12-07T15:54:00Z">
            <w:rPr>
              <w:spacing w:val="-1"/>
            </w:rPr>
          </w:rPrChange>
        </w:rPr>
        <w:t xml:space="preserve"> </w:t>
      </w:r>
      <w:r>
        <w:t>with</w:t>
      </w:r>
      <w:r>
        <w:rPr>
          <w:rPrChange w:id="1017" w:author="2023 Revisions to CCBHC Cost Report Instructions" w:date="2023-12-07T15:54:00Z">
            <w:rPr>
              <w:spacing w:val="-1"/>
            </w:rPr>
          </w:rPrChange>
        </w:rPr>
        <w:t xml:space="preserve"> </w:t>
      </w:r>
      <w:r>
        <w:t>an</w:t>
      </w:r>
      <w:r>
        <w:rPr>
          <w:rPrChange w:id="1018" w:author="2023 Revisions to CCBHC Cost Report Instructions" w:date="2023-12-07T15:54:00Z">
            <w:rPr>
              <w:spacing w:val="-2"/>
            </w:rPr>
          </w:rPrChange>
        </w:rPr>
        <w:t xml:space="preserve"> </w:t>
      </w:r>
      <w:r>
        <w:t>opportunity</w:t>
      </w:r>
      <w:r>
        <w:rPr>
          <w:rPrChange w:id="1019" w:author="2023 Revisions to CCBHC Cost Report Instructions" w:date="2023-12-07T15:54:00Z">
            <w:rPr>
              <w:spacing w:val="-3"/>
            </w:rPr>
          </w:rPrChange>
        </w:rPr>
        <w:t xml:space="preserve"> </w:t>
      </w:r>
      <w:r>
        <w:t>to</w:t>
      </w:r>
      <w:r>
        <w:rPr>
          <w:rPrChange w:id="1020" w:author="2023 Revisions to CCBHC Cost Report Instructions" w:date="2023-12-07T15:54:00Z">
            <w:rPr>
              <w:spacing w:val="-2"/>
            </w:rPr>
          </w:rPrChange>
        </w:rPr>
        <w:t xml:space="preserve"> </w:t>
      </w:r>
      <w:r>
        <w:t>submit</w:t>
      </w:r>
      <w:r>
        <w:rPr>
          <w:rPrChange w:id="1021" w:author="2023 Revisions to CCBHC Cost Report Instructions" w:date="2023-12-07T15:54:00Z">
            <w:rPr>
              <w:spacing w:val="-3"/>
            </w:rPr>
          </w:rPrChange>
        </w:rPr>
        <w:t xml:space="preserve"> </w:t>
      </w:r>
      <w:r>
        <w:t>comments</w:t>
      </w:r>
      <w:r>
        <w:rPr>
          <w:rPrChange w:id="1022" w:author="2023 Revisions to CCBHC Cost Report Instructions" w:date="2023-12-07T15:54:00Z">
            <w:rPr>
              <w:spacing w:val="-1"/>
            </w:rPr>
          </w:rPrChange>
        </w:rPr>
        <w:t xml:space="preserve"> </w:t>
      </w:r>
      <w:r>
        <w:t>in</w:t>
      </w:r>
      <w:r>
        <w:rPr>
          <w:rPrChange w:id="1023" w:author="2023 Revisions to CCBHC Cost Report Instructions" w:date="2023-12-07T15:54:00Z">
            <w:rPr>
              <w:spacing w:val="-2"/>
            </w:rPr>
          </w:rPrChange>
        </w:rPr>
        <w:t xml:space="preserve"> </w:t>
      </w:r>
      <w:r>
        <w:t>any</w:t>
      </w:r>
      <w:r>
        <w:rPr>
          <w:rPrChange w:id="1024" w:author="2023 Revisions to CCBHC Cost Report Instructions" w:date="2023-12-07T15:54:00Z">
            <w:rPr>
              <w:spacing w:val="-6"/>
            </w:rPr>
          </w:rPrChange>
        </w:rPr>
        <w:t xml:space="preserve"> </w:t>
      </w:r>
      <w:r>
        <w:t>format.</w:t>
      </w:r>
      <w:r>
        <w:rPr>
          <w:rPrChange w:id="1025" w:author="2023 Revisions to CCBHC Cost Report Instructions" w:date="2023-12-07T15:54:00Z">
            <w:rPr>
              <w:spacing w:val="40"/>
            </w:rPr>
          </w:rPrChange>
        </w:rPr>
        <w:t xml:space="preserve"> </w:t>
      </w:r>
      <w:ins w:id="1026" w:author="2023 Revisions to CCBHC Cost Report Instructions" w:date="2023-12-07T15:54:00Z">
        <w:r w:rsidR="00025E08">
          <w:t xml:space="preserve"> </w:t>
        </w:r>
      </w:ins>
      <w:r>
        <w:t>For example, narrative</w:t>
      </w:r>
      <w:r>
        <w:rPr>
          <w:rPrChange w:id="1027" w:author="2023 Revisions to CCBHC Cost Report Instructions" w:date="2023-12-07T15:54:00Z">
            <w:rPr>
              <w:spacing w:val="-1"/>
            </w:rPr>
          </w:rPrChange>
        </w:rPr>
        <w:t xml:space="preserve"> </w:t>
      </w:r>
      <w:r>
        <w:t>text,</w:t>
      </w:r>
      <w:r>
        <w:rPr>
          <w:rPrChange w:id="1028" w:author="2023 Revisions to CCBHC Cost Report Instructions" w:date="2023-12-07T15:54:00Z">
            <w:rPr>
              <w:spacing w:val="-2"/>
            </w:rPr>
          </w:rPrChange>
        </w:rPr>
        <w:t xml:space="preserve"> </w:t>
      </w:r>
      <w:r>
        <w:t>small tables,</w:t>
      </w:r>
      <w:r>
        <w:rPr>
          <w:rPrChange w:id="1029" w:author="2023 Revisions to CCBHC Cost Report Instructions" w:date="2023-12-07T15:54:00Z">
            <w:rPr>
              <w:spacing w:val="-1"/>
            </w:rPr>
          </w:rPrChange>
        </w:rPr>
        <w:t xml:space="preserve"> </w:t>
      </w:r>
      <w:r>
        <w:t>or</w:t>
      </w:r>
      <w:r>
        <w:rPr>
          <w:rPrChange w:id="1030" w:author="2023 Revisions to CCBHC Cost Report Instructions" w:date="2023-12-07T15:54:00Z">
            <w:rPr>
              <w:spacing w:val="-1"/>
            </w:rPr>
          </w:rPrChange>
        </w:rPr>
        <w:t xml:space="preserve"> </w:t>
      </w:r>
      <w:r>
        <w:t>exhibits</w:t>
      </w:r>
      <w:r>
        <w:rPr>
          <w:rPrChange w:id="1031" w:author="2023 Revisions to CCBHC Cost Report Instructions" w:date="2023-12-07T15:54:00Z">
            <w:rPr>
              <w:spacing w:val="-2"/>
            </w:rPr>
          </w:rPrChange>
        </w:rPr>
        <w:t xml:space="preserve"> </w:t>
      </w:r>
      <w:r>
        <w:t>can</w:t>
      </w:r>
      <w:r>
        <w:rPr>
          <w:rPrChange w:id="1032" w:author="2023 Revisions to CCBHC Cost Report Instructions" w:date="2023-12-07T15:54:00Z">
            <w:rPr>
              <w:spacing w:val="-4"/>
            </w:rPr>
          </w:rPrChange>
        </w:rPr>
        <w:t xml:space="preserve"> </w:t>
      </w:r>
      <w:r>
        <w:t>be</w:t>
      </w:r>
      <w:r>
        <w:rPr>
          <w:rPrChange w:id="1033" w:author="2023 Revisions to CCBHC Cost Report Instructions" w:date="2023-12-07T15:54:00Z">
            <w:rPr>
              <w:spacing w:val="-4"/>
            </w:rPr>
          </w:rPrChange>
        </w:rPr>
        <w:t xml:space="preserve"> </w:t>
      </w:r>
      <w:r>
        <w:t>included</w:t>
      </w:r>
      <w:r>
        <w:rPr>
          <w:rPrChange w:id="1034" w:author="2023 Revisions to CCBHC Cost Report Instructions" w:date="2023-12-07T15:54:00Z">
            <w:rPr>
              <w:spacing w:val="-3"/>
            </w:rPr>
          </w:rPrChange>
        </w:rPr>
        <w:t xml:space="preserve"> </w:t>
      </w:r>
      <w:r>
        <w:t>here.</w:t>
      </w:r>
      <w:ins w:id="1035" w:author="2023 Revisions to CCBHC Cost Report Instructions" w:date="2023-12-07T15:54:00Z">
        <w:r w:rsidR="00025E08">
          <w:t xml:space="preserve"> </w:t>
        </w:r>
      </w:ins>
      <w:r>
        <w:rPr>
          <w:rPrChange w:id="1036" w:author="2023 Revisions to CCBHC Cost Report Instructions" w:date="2023-12-07T15:54:00Z">
            <w:rPr>
              <w:spacing w:val="40"/>
            </w:rPr>
          </w:rPrChange>
        </w:rPr>
        <w:t xml:space="preserve"> </w:t>
      </w:r>
      <w:r>
        <w:t>In</w:t>
      </w:r>
      <w:r>
        <w:rPr>
          <w:rPrChange w:id="1037" w:author="2023 Revisions to CCBHC Cost Report Instructions" w:date="2023-12-07T15:54:00Z">
            <w:rPr>
              <w:spacing w:val="-4"/>
            </w:rPr>
          </w:rPrChange>
        </w:rPr>
        <w:t xml:space="preserve"> </w:t>
      </w:r>
      <w:r>
        <w:t>addition</w:t>
      </w:r>
      <w:r>
        <w:rPr>
          <w:rPrChange w:id="1038" w:author="2023 Revisions to CCBHC Cost Report Instructions" w:date="2023-12-07T15:54:00Z">
            <w:rPr>
              <w:spacing w:val="-3"/>
            </w:rPr>
          </w:rPrChange>
        </w:rPr>
        <w:t xml:space="preserve"> </w:t>
      </w:r>
      <w:r>
        <w:t>to</w:t>
      </w:r>
      <w:r>
        <w:rPr>
          <w:rPrChange w:id="1039" w:author="2023 Revisions to CCBHC Cost Report Instructions" w:date="2023-12-07T15:54:00Z">
            <w:rPr>
              <w:spacing w:val="-4"/>
            </w:rPr>
          </w:rPrChange>
        </w:rPr>
        <w:t xml:space="preserve"> </w:t>
      </w:r>
      <w:r>
        <w:t>the</w:t>
      </w:r>
      <w:r>
        <w:rPr>
          <w:rPrChange w:id="1040" w:author="2023 Revisions to CCBHC Cost Report Instructions" w:date="2023-12-07T15:54:00Z">
            <w:rPr>
              <w:spacing w:val="-4"/>
            </w:rPr>
          </w:rPrChange>
        </w:rPr>
        <w:t xml:space="preserve"> </w:t>
      </w:r>
      <w:r>
        <w:t>cost</w:t>
      </w:r>
      <w:r>
        <w:rPr>
          <w:rPrChange w:id="1041" w:author="2023 Revisions to CCBHC Cost Report Instructions" w:date="2023-12-07T15:54:00Z">
            <w:rPr>
              <w:spacing w:val="-4"/>
            </w:rPr>
          </w:rPrChange>
        </w:rPr>
        <w:t xml:space="preserve"> </w:t>
      </w:r>
      <w:r>
        <w:t>report,</w:t>
      </w:r>
      <w:r>
        <w:rPr>
          <w:rPrChange w:id="1042" w:author="2023 Revisions to CCBHC Cost Report Instructions" w:date="2023-12-07T15:54:00Z">
            <w:rPr>
              <w:spacing w:val="-4"/>
            </w:rPr>
          </w:rPrChange>
        </w:rPr>
        <w:t xml:space="preserve"> </w:t>
      </w:r>
      <w:r>
        <w:t>documentation</w:t>
      </w:r>
      <w:r>
        <w:rPr>
          <w:rPrChange w:id="1043" w:author="2023 Revisions to CCBHC Cost Report Instructions" w:date="2023-12-07T15:54:00Z">
            <w:rPr>
              <w:spacing w:val="-2"/>
            </w:rPr>
          </w:rPrChange>
        </w:rPr>
        <w:t xml:space="preserve"> </w:t>
      </w:r>
      <w:r>
        <w:t>that</w:t>
      </w:r>
      <w:r>
        <w:rPr>
          <w:rPrChange w:id="1044" w:author="2023 Revisions to CCBHC Cost Report Instructions" w:date="2023-12-07T15:54:00Z">
            <w:rPr>
              <w:spacing w:val="-3"/>
            </w:rPr>
          </w:rPrChange>
        </w:rPr>
        <w:t xml:space="preserve"> </w:t>
      </w:r>
      <w:r>
        <w:t xml:space="preserve">provides additional information is encouraged in order to </w:t>
      </w:r>
      <w:r>
        <w:t>support full disclosure.</w:t>
      </w:r>
      <w:ins w:id="1045" w:author="2023 Revisions to CCBHC Cost Report Instructions" w:date="2023-12-07T15:54:00Z">
        <w:r w:rsidR="00025E08">
          <w:t xml:space="preserve"> </w:t>
        </w:r>
      </w:ins>
    </w:p>
    <w:p w14:paraId="1ED90DCF" w14:textId="394A432D" w:rsidR="0059672E" w:rsidRDefault="0050054D">
      <w:pPr>
        <w:pStyle w:val="BodyText"/>
        <w:rPr>
          <w:b/>
          <w:sz w:val="20"/>
          <w:rPrChange w:id="1046" w:author="2023 Revisions to CCBHC Cost Report Instructions" w:date="2023-12-07T15:54:00Z">
            <w:rPr/>
          </w:rPrChange>
        </w:rPr>
        <w:pPrChange w:id="1047" w:author="2023 Revisions to CCBHC Cost Report Instructions" w:date="2023-12-07T15:54:00Z">
          <w:pPr>
            <w:pStyle w:val="BodyText"/>
            <w:spacing w:before="119"/>
            <w:ind w:left="201"/>
          </w:pPr>
        </w:pPrChange>
      </w:pPr>
      <w:r>
        <w:t>The</w:t>
      </w:r>
      <w:r>
        <w:rPr>
          <w:rPrChange w:id="1048" w:author="2023 Revisions to CCBHC Cost Report Instructions" w:date="2023-12-07T15:54:00Z">
            <w:rPr>
              <w:spacing w:val="-8"/>
            </w:rPr>
          </w:rPrChange>
        </w:rPr>
        <w:t xml:space="preserve"> </w:t>
      </w:r>
      <w:r>
        <w:t>recommended</w:t>
      </w:r>
      <w:r>
        <w:rPr>
          <w:rPrChange w:id="1049" w:author="2023 Revisions to CCBHC Cost Report Instructions" w:date="2023-12-07T15:54:00Z">
            <w:rPr>
              <w:spacing w:val="-4"/>
            </w:rPr>
          </w:rPrChange>
        </w:rPr>
        <w:t xml:space="preserve"> </w:t>
      </w:r>
      <w:r>
        <w:t>order</w:t>
      </w:r>
      <w:r>
        <w:rPr>
          <w:rPrChange w:id="1050" w:author="2023 Revisions to CCBHC Cost Report Instructions" w:date="2023-12-07T15:54:00Z">
            <w:rPr>
              <w:spacing w:val="-7"/>
            </w:rPr>
          </w:rPrChange>
        </w:rPr>
        <w:t xml:space="preserve"> </w:t>
      </w:r>
      <w:r>
        <w:t>for</w:t>
      </w:r>
      <w:r>
        <w:rPr>
          <w:rPrChange w:id="1051" w:author="2023 Revisions to CCBHC Cost Report Instructions" w:date="2023-12-07T15:54:00Z">
            <w:rPr>
              <w:spacing w:val="-2"/>
            </w:rPr>
          </w:rPrChange>
        </w:rPr>
        <w:t xml:space="preserve"> </w:t>
      </w:r>
      <w:r>
        <w:t>completing</w:t>
      </w:r>
      <w:r>
        <w:rPr>
          <w:rPrChange w:id="1052" w:author="2023 Revisions to CCBHC Cost Report Instructions" w:date="2023-12-07T15:54:00Z">
            <w:rPr>
              <w:spacing w:val="-4"/>
            </w:rPr>
          </w:rPrChange>
        </w:rPr>
        <w:t xml:space="preserve"> </w:t>
      </w:r>
      <w:r>
        <w:t>the</w:t>
      </w:r>
      <w:r>
        <w:rPr>
          <w:rPrChange w:id="1053" w:author="2023 Revisions to CCBHC Cost Report Instructions" w:date="2023-12-07T15:54:00Z">
            <w:rPr>
              <w:spacing w:val="-6"/>
            </w:rPr>
          </w:rPrChange>
        </w:rPr>
        <w:t xml:space="preserve"> </w:t>
      </w:r>
      <w:r>
        <w:t>cost</w:t>
      </w:r>
      <w:r>
        <w:rPr>
          <w:rPrChange w:id="1054" w:author="2023 Revisions to CCBHC Cost Report Instructions" w:date="2023-12-07T15:54:00Z">
            <w:rPr>
              <w:spacing w:val="-4"/>
            </w:rPr>
          </w:rPrChange>
        </w:rPr>
        <w:t xml:space="preserve"> </w:t>
      </w:r>
      <w:r>
        <w:t>report</w:t>
      </w:r>
      <w:r>
        <w:rPr>
          <w:rPrChange w:id="1055" w:author="2023 Revisions to CCBHC Cost Report Instructions" w:date="2023-12-07T15:54:00Z">
            <w:rPr>
              <w:spacing w:val="-4"/>
            </w:rPr>
          </w:rPrChange>
        </w:rPr>
        <w:t xml:space="preserve"> </w:t>
      </w:r>
      <w:r>
        <w:t>is</w:t>
      </w:r>
      <w:r>
        <w:rPr>
          <w:rPrChange w:id="1056" w:author="2023 Revisions to CCBHC Cost Report Instructions" w:date="2023-12-07T15:54:00Z">
            <w:rPr>
              <w:spacing w:val="-4"/>
            </w:rPr>
          </w:rPrChange>
        </w:rPr>
        <w:t xml:space="preserve"> </w:t>
      </w:r>
      <w:r>
        <w:t>in</w:t>
      </w:r>
      <w:r>
        <w:rPr>
          <w:rPrChange w:id="1057" w:author="2023 Revisions to CCBHC Cost Report Instructions" w:date="2023-12-07T15:54:00Z">
            <w:rPr>
              <w:spacing w:val="-6"/>
            </w:rPr>
          </w:rPrChange>
        </w:rPr>
        <w:t xml:space="preserve"> </w:t>
      </w:r>
      <w:r>
        <w:t>Table</w:t>
      </w:r>
      <w:r>
        <w:rPr>
          <w:rPrChange w:id="1058" w:author="2023 Revisions to CCBHC Cost Report Instructions" w:date="2023-12-07T15:54:00Z">
            <w:rPr>
              <w:spacing w:val="-4"/>
            </w:rPr>
          </w:rPrChange>
        </w:rPr>
        <w:t xml:space="preserve"> </w:t>
      </w:r>
      <w:r>
        <w:t>2:</w:t>
      </w:r>
      <w:r>
        <w:rPr>
          <w:rPrChange w:id="1059" w:author="2023 Revisions to CCBHC Cost Report Instructions" w:date="2023-12-07T15:54:00Z">
            <w:rPr>
              <w:spacing w:val="-2"/>
            </w:rPr>
          </w:rPrChange>
        </w:rPr>
        <w:t xml:space="preserve"> </w:t>
      </w:r>
      <w:r>
        <w:t>Recommended</w:t>
      </w:r>
      <w:r>
        <w:rPr>
          <w:rPrChange w:id="1060" w:author="2023 Revisions to CCBHC Cost Report Instructions" w:date="2023-12-07T15:54:00Z">
            <w:rPr>
              <w:spacing w:val="-7"/>
            </w:rPr>
          </w:rPrChange>
        </w:rPr>
        <w:t xml:space="preserve"> </w:t>
      </w:r>
      <w:r>
        <w:rPr>
          <w:rPrChange w:id="1061" w:author="2023 Revisions to CCBHC Cost Report Instructions" w:date="2023-12-07T15:54:00Z">
            <w:rPr>
              <w:spacing w:val="-2"/>
            </w:rPr>
          </w:rPrChange>
        </w:rPr>
        <w:t>Order:</w:t>
      </w:r>
      <w:ins w:id="1062" w:author="2023 Revisions to CCBHC Cost Report Instructions" w:date="2023-12-07T15:54:00Z">
        <w:r w:rsidR="00025E08">
          <w:t xml:space="preserve"> </w:t>
        </w:r>
        <w:r w:rsidR="00025E08">
          <w:rPr>
            <w:b/>
            <w:sz w:val="20"/>
          </w:rPr>
          <w:t xml:space="preserve"> </w:t>
        </w:r>
      </w:ins>
    </w:p>
    <w:p w14:paraId="07F38C34" w14:textId="70FFDD34" w:rsidR="0059672E" w:rsidRDefault="0050054D">
      <w:pPr>
        <w:pStyle w:val="Caption"/>
        <w:rPr>
          <w:b w:val="0"/>
          <w:rPrChange w:id="1063" w:author="2023 Revisions to CCBHC Cost Report Instructions" w:date="2023-12-07T15:54:00Z">
            <w:rPr>
              <w:b/>
              <w:sz w:val="20"/>
            </w:rPr>
          </w:rPrChange>
        </w:rPr>
        <w:pPrChange w:id="1064" w:author="2023 Revisions to CCBHC Cost Report Instructions" w:date="2023-12-07T15:54:00Z">
          <w:pPr>
            <w:spacing w:before="148"/>
            <w:ind w:left="255"/>
          </w:pPr>
        </w:pPrChange>
      </w:pPr>
      <w:r>
        <w:rPr>
          <w:rPrChange w:id="1065" w:author="2023 Revisions to CCBHC Cost Report Instructions" w:date="2023-12-07T15:54:00Z">
            <w:rPr>
              <w:iCs/>
              <w:color w:val="000000"/>
              <w:sz w:val="20"/>
            </w:rPr>
          </w:rPrChange>
        </w:rPr>
        <w:t>Table</w:t>
      </w:r>
      <w:r>
        <w:rPr>
          <w:rPrChange w:id="1066" w:author="2023 Revisions to CCBHC Cost Report Instructions" w:date="2023-12-07T15:54:00Z">
            <w:rPr>
              <w:iCs/>
              <w:color w:val="000000"/>
              <w:spacing w:val="-9"/>
              <w:sz w:val="20"/>
            </w:rPr>
          </w:rPrChange>
        </w:rPr>
        <w:t xml:space="preserve"> </w:t>
      </w:r>
      <w:r>
        <w:rPr>
          <w:rPrChange w:id="1067" w:author="2023 Revisions to CCBHC Cost Report Instructions" w:date="2023-12-07T15:54:00Z">
            <w:rPr>
              <w:iCs/>
              <w:color w:val="000000"/>
              <w:sz w:val="20"/>
            </w:rPr>
          </w:rPrChange>
        </w:rPr>
        <w:t>2:</w:t>
      </w:r>
      <w:r>
        <w:rPr>
          <w:rPrChange w:id="1068" w:author="2023 Revisions to CCBHC Cost Report Instructions" w:date="2023-12-07T15:54:00Z">
            <w:rPr>
              <w:iCs/>
              <w:color w:val="000000"/>
              <w:spacing w:val="-8"/>
              <w:sz w:val="20"/>
            </w:rPr>
          </w:rPrChange>
        </w:rPr>
        <w:t xml:space="preserve"> </w:t>
      </w:r>
      <w:r>
        <w:rPr>
          <w:rPrChange w:id="1069" w:author="2023 Revisions to CCBHC Cost Report Instructions" w:date="2023-12-07T15:54:00Z">
            <w:rPr>
              <w:iCs/>
              <w:color w:val="000000"/>
              <w:sz w:val="20"/>
            </w:rPr>
          </w:rPrChange>
        </w:rPr>
        <w:t>Recommended</w:t>
      </w:r>
      <w:r>
        <w:rPr>
          <w:rPrChange w:id="1070" w:author="2023 Revisions to CCBHC Cost Report Instructions" w:date="2023-12-07T15:54:00Z">
            <w:rPr>
              <w:iCs/>
              <w:color w:val="000000"/>
              <w:spacing w:val="-6"/>
              <w:sz w:val="20"/>
            </w:rPr>
          </w:rPrChange>
        </w:rPr>
        <w:t xml:space="preserve"> </w:t>
      </w:r>
      <w:r>
        <w:rPr>
          <w:rPrChange w:id="1071" w:author="2023 Revisions to CCBHC Cost Report Instructions" w:date="2023-12-07T15:54:00Z">
            <w:rPr>
              <w:iCs/>
              <w:color w:val="000000"/>
              <w:spacing w:val="-4"/>
              <w:sz w:val="20"/>
            </w:rPr>
          </w:rPrChange>
        </w:rPr>
        <w:t>Order</w:t>
      </w:r>
      <w:ins w:id="1072" w:author="2023 Revisions to CCBHC Cost Report Instructions" w:date="2023-12-07T15:54:00Z">
        <w:r w:rsidR="00025E08">
          <w:t xml:space="preserve"> </w:t>
        </w:r>
      </w:ins>
    </w:p>
    <w:p w14:paraId="25565DBD" w14:textId="77777777" w:rsidR="0059672E" w:rsidRDefault="0059672E">
      <w:pPr>
        <w:pStyle w:val="BodyText"/>
        <w:spacing w:before="8"/>
        <w:rPr>
          <w:del w:id="1073" w:author="2023 Revisions to CCBHC Cost Report Instructions" w:date="2023-12-07T15:54:00Z"/>
          <w:b/>
          <w:sz w:val="10"/>
        </w:rPr>
      </w:pPr>
    </w:p>
    <w:tbl>
      <w:tblPr>
        <w:tblStyle w:val="TableGrid"/>
        <w:tblW w:w="5000" w:type="pct"/>
        <w:jc w:val="center"/>
        <w:tblInd w:w="0" w:type="dxa"/>
        <w:tblLayout w:type="fixed"/>
        <w:tblCellMar>
          <w:top w:w="17" w:type="dxa"/>
          <w:left w:w="108" w:type="dxa"/>
          <w:right w:w="115" w:type="dxa"/>
        </w:tblCellMar>
        <w:tblLook w:val="04A0" w:firstRow="1" w:lastRow="0" w:firstColumn="1" w:lastColumn="0" w:noHBand="0" w:noVBand="1"/>
        <w:tblPrChange w:id="1074" w:author="2023 Revisions to CCBHC Cost Report Instructions" w:date="2023-12-07T15:54:00Z">
          <w:tblPr>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PrChange>
      </w:tblPr>
      <w:tblGrid>
        <w:gridCol w:w="110"/>
        <w:gridCol w:w="4298"/>
        <w:gridCol w:w="5525"/>
        <w:gridCol w:w="117"/>
        <w:tblGridChange w:id="1075">
          <w:tblGrid>
            <w:gridCol w:w="688"/>
            <w:gridCol w:w="3610"/>
            <w:gridCol w:w="160"/>
            <w:gridCol w:w="5365"/>
            <w:gridCol w:w="375"/>
          </w:tblGrid>
        </w:tblGridChange>
      </w:tblGrid>
      <w:tr w:rsidR="0059672E" w14:paraId="7F5A88B5" w14:textId="77777777" w:rsidTr="001377A6">
        <w:trPr>
          <w:cantSplit/>
          <w:tblHeader/>
          <w:jc w:val="center"/>
          <w:trPrChange w:id="1076" w:author="2023 Revisions to CCBHC Cost Report Instructions" w:date="2023-12-07T15:54:00Z">
            <w:trPr>
              <w:gridBefore w:val="1"/>
              <w:trHeight w:val="433"/>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077" w:author="2023 Revisions to CCBHC Cost Report Instructions" w:date="2023-12-07T15:54:00Z">
              <w:tcPr>
                <w:tcW w:w="3770" w:type="dxa"/>
                <w:gridSpan w:val="2"/>
              </w:tcPr>
            </w:tcPrChange>
          </w:tcPr>
          <w:p w14:paraId="7D56F3FF" w14:textId="22D5F526" w:rsidR="0059672E" w:rsidRDefault="0050054D">
            <w:pPr>
              <w:spacing w:before="20" w:after="20" w:line="240" w:lineRule="auto"/>
              <w:ind w:left="9" w:right="0" w:firstLine="0"/>
              <w:jc w:val="center"/>
              <w:rPr>
                <w:rPrChange w:id="1078" w:author="2023 Revisions to CCBHC Cost Report Instructions" w:date="2023-12-07T15:54:00Z">
                  <w:rPr>
                    <w:b/>
                  </w:rPr>
                </w:rPrChange>
              </w:rPr>
              <w:pPrChange w:id="1079" w:author="2023 Revisions to CCBHC Cost Report Instructions" w:date="2023-12-07T15:54:00Z">
                <w:pPr>
                  <w:pStyle w:val="TableParagraph"/>
                  <w:spacing w:before="88"/>
                  <w:ind w:left="1384" w:right="1372"/>
                  <w:jc w:val="center"/>
                </w:pPr>
              </w:pPrChange>
            </w:pPr>
            <w:r>
              <w:rPr>
                <w:b/>
                <w:rPrChange w:id="1080" w:author="2023 Revisions to CCBHC Cost Report Instructions" w:date="2023-12-07T15:54:00Z">
                  <w:rPr>
                    <w:b/>
                    <w:spacing w:val="-2"/>
                  </w:rPr>
                </w:rPrChange>
              </w:rPr>
              <w:t>Schedule</w:t>
            </w:r>
            <w:ins w:id="1081" w:author="2023 Revisions to CCBHC Cost Report Instructions" w:date="2023-12-07T15:54:00Z">
              <w:r w:rsidR="00025E08">
                <w:rPr>
                  <w:b/>
                </w:rPr>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082" w:author="2023 Revisions to CCBHC Cost Report Instructions" w:date="2023-12-07T15:54:00Z">
              <w:tcPr>
                <w:tcW w:w="5740" w:type="dxa"/>
                <w:gridSpan w:val="2"/>
              </w:tcPr>
            </w:tcPrChange>
          </w:tcPr>
          <w:p w14:paraId="0BDB83C3" w14:textId="052A83F5" w:rsidR="0059672E" w:rsidRDefault="0050054D">
            <w:pPr>
              <w:spacing w:before="20" w:after="20" w:line="240" w:lineRule="auto"/>
              <w:ind w:left="7" w:right="0" w:firstLine="0"/>
              <w:jc w:val="center"/>
              <w:rPr>
                <w:rPrChange w:id="1083" w:author="2023 Revisions to CCBHC Cost Report Instructions" w:date="2023-12-07T15:54:00Z">
                  <w:rPr>
                    <w:b/>
                  </w:rPr>
                </w:rPrChange>
              </w:rPr>
              <w:pPrChange w:id="1084" w:author="2023 Revisions to CCBHC Cost Report Instructions" w:date="2023-12-07T15:54:00Z">
                <w:pPr>
                  <w:pStyle w:val="TableParagraph"/>
                  <w:spacing w:before="88"/>
                  <w:ind w:left="2232" w:right="2222"/>
                  <w:jc w:val="center"/>
                </w:pPr>
              </w:pPrChange>
            </w:pPr>
            <w:r>
              <w:rPr>
                <w:b/>
                <w:rPrChange w:id="1085" w:author="2023 Revisions to CCBHC Cost Report Instructions" w:date="2023-12-07T15:54:00Z">
                  <w:rPr>
                    <w:b/>
                    <w:spacing w:val="-2"/>
                  </w:rPr>
                </w:rPrChange>
              </w:rPr>
              <w:t>Instructions</w:t>
            </w:r>
            <w:ins w:id="1086" w:author="2023 Revisions to CCBHC Cost Report Instructions" w:date="2023-12-07T15:54:00Z">
              <w:r w:rsidR="00025E08">
                <w:rPr>
                  <w:b/>
                </w:rPr>
                <w:t xml:space="preserve"> </w:t>
              </w:r>
            </w:ins>
          </w:p>
        </w:tc>
      </w:tr>
      <w:tr w:rsidR="0059672E" w14:paraId="7EC86285" w14:textId="77777777" w:rsidTr="001377A6">
        <w:trPr>
          <w:cantSplit/>
          <w:jc w:val="center"/>
          <w:trPrChange w:id="1087"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088" w:author="2023 Revisions to CCBHC Cost Report Instructions" w:date="2023-12-07T15:54:00Z">
              <w:tcPr>
                <w:tcW w:w="3770" w:type="dxa"/>
                <w:gridSpan w:val="2"/>
              </w:tcPr>
            </w:tcPrChange>
          </w:tcPr>
          <w:p w14:paraId="4F3B82C9" w14:textId="4B14F69D" w:rsidR="0059672E" w:rsidRDefault="0050054D">
            <w:pPr>
              <w:spacing w:before="20" w:after="20" w:line="240" w:lineRule="auto"/>
              <w:ind w:left="0" w:right="0" w:firstLine="0"/>
              <w:pPrChange w:id="1089" w:author="2023 Revisions to CCBHC Cost Report Instructions" w:date="2023-12-07T15:54:00Z">
                <w:pPr>
                  <w:pStyle w:val="TableParagraph"/>
                  <w:ind w:left="107"/>
                </w:pPr>
              </w:pPrChange>
            </w:pPr>
            <w:r>
              <w:t>Provider</w:t>
            </w:r>
            <w:r>
              <w:rPr>
                <w:rPrChange w:id="1090" w:author="2023 Revisions to CCBHC Cost Report Instructions" w:date="2023-12-07T15:54:00Z">
                  <w:rPr>
                    <w:spacing w:val="-7"/>
                  </w:rPr>
                </w:rPrChange>
              </w:rPr>
              <w:t xml:space="preserve"> </w:t>
            </w:r>
            <w:r>
              <w:rPr>
                <w:rPrChange w:id="1091" w:author="2023 Revisions to CCBHC Cost Report Instructions" w:date="2023-12-07T15:54:00Z">
                  <w:rPr>
                    <w:spacing w:val="-2"/>
                  </w:rPr>
                </w:rPrChange>
              </w:rPr>
              <w:t>Information</w:t>
            </w:r>
            <w:ins w:id="1092"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093" w:author="2023 Revisions to CCBHC Cost Report Instructions" w:date="2023-12-07T15:54:00Z">
              <w:tcPr>
                <w:tcW w:w="5740" w:type="dxa"/>
                <w:gridSpan w:val="2"/>
              </w:tcPr>
            </w:tcPrChange>
          </w:tcPr>
          <w:p w14:paraId="39153CC0" w14:textId="7E45D01B" w:rsidR="0059672E" w:rsidRDefault="0050054D">
            <w:pPr>
              <w:spacing w:before="20" w:after="20" w:line="240" w:lineRule="auto"/>
              <w:ind w:left="0" w:right="0" w:firstLine="0"/>
              <w:pPrChange w:id="1094" w:author="2023 Revisions to CCBHC Cost Report Instructions" w:date="2023-12-07T15:54:00Z">
                <w:pPr>
                  <w:pStyle w:val="TableParagraph"/>
                  <w:ind w:left="108"/>
                </w:pPr>
              </w:pPrChange>
            </w:pPr>
            <w:r>
              <w:t>Read</w:t>
            </w:r>
            <w:r>
              <w:rPr>
                <w:rPrChange w:id="1095" w:author="2023 Revisions to CCBHC Cost Report Instructions" w:date="2023-12-07T15:54:00Z">
                  <w:rPr>
                    <w:spacing w:val="-3"/>
                  </w:rPr>
                </w:rPrChange>
              </w:rPr>
              <w:t xml:space="preserve"> </w:t>
            </w:r>
            <w:r>
              <w:t>section</w:t>
            </w:r>
            <w:r>
              <w:rPr>
                <w:rPrChange w:id="1096" w:author="2023 Revisions to CCBHC Cost Report Instructions" w:date="2023-12-07T15:54:00Z">
                  <w:rPr>
                    <w:spacing w:val="-4"/>
                  </w:rPr>
                </w:rPrChange>
              </w:rPr>
              <w:t xml:space="preserve"> </w:t>
            </w:r>
            <w:r>
              <w:t>2,</w:t>
            </w:r>
            <w:r>
              <w:rPr>
                <w:rPrChange w:id="1097" w:author="2023 Revisions to CCBHC Cost Report Instructions" w:date="2023-12-07T15:54:00Z">
                  <w:rPr>
                    <w:spacing w:val="-4"/>
                  </w:rPr>
                </w:rPrChange>
              </w:rPr>
              <w:t xml:space="preserve"> </w:t>
            </w:r>
            <w:r>
              <w:t>and</w:t>
            </w:r>
            <w:r>
              <w:rPr>
                <w:rPrChange w:id="1098" w:author="2023 Revisions to CCBHC Cost Report Instructions" w:date="2023-12-07T15:54:00Z">
                  <w:rPr>
                    <w:spacing w:val="-4"/>
                  </w:rPr>
                </w:rPrChange>
              </w:rPr>
              <w:t xml:space="preserve"> </w:t>
            </w:r>
            <w:r>
              <w:t>complete</w:t>
            </w:r>
            <w:r>
              <w:rPr>
                <w:rPrChange w:id="1099" w:author="2023 Revisions to CCBHC Cost Report Instructions" w:date="2023-12-07T15:54:00Z">
                  <w:rPr>
                    <w:spacing w:val="-4"/>
                  </w:rPr>
                </w:rPrChange>
              </w:rPr>
              <w:t xml:space="preserve"> </w:t>
            </w:r>
            <w:r>
              <w:t>entire</w:t>
            </w:r>
            <w:r>
              <w:rPr>
                <w:rPrChange w:id="1100" w:author="2023 Revisions to CCBHC Cost Report Instructions" w:date="2023-12-07T15:54:00Z">
                  <w:rPr>
                    <w:spacing w:val="-5"/>
                  </w:rPr>
                </w:rPrChange>
              </w:rPr>
              <w:t xml:space="preserve"> tab</w:t>
            </w:r>
            <w:ins w:id="1101" w:author="2023 Revisions to CCBHC Cost Report Instructions" w:date="2023-12-07T15:54:00Z">
              <w:r w:rsidR="00025E08">
                <w:t xml:space="preserve">  </w:t>
              </w:r>
            </w:ins>
          </w:p>
        </w:tc>
      </w:tr>
      <w:tr w:rsidR="0059672E" w14:paraId="168B44E3" w14:textId="77777777" w:rsidTr="001377A6">
        <w:trPr>
          <w:cantSplit/>
          <w:jc w:val="center"/>
          <w:trPrChange w:id="1102" w:author="2023 Revisions to CCBHC Cost Report Instructions" w:date="2023-12-07T15:54:00Z">
            <w:trPr>
              <w:gridBefore w:val="1"/>
              <w:trHeight w:val="520"/>
            </w:trPr>
          </w:trPrChange>
        </w:trPr>
        <w:tc>
          <w:tcPr>
            <w:tcW w:w="4405" w:type="dxa"/>
            <w:gridSpan w:val="2"/>
            <w:tcBorders>
              <w:top w:val="single" w:sz="4" w:space="0" w:color="000000"/>
              <w:left w:val="single" w:sz="4" w:space="0" w:color="000000"/>
              <w:bottom w:val="single" w:sz="4" w:space="0" w:color="000000"/>
              <w:right w:val="single" w:sz="4" w:space="0" w:color="000000"/>
            </w:tcBorders>
            <w:vAlign w:val="center"/>
            <w:tcPrChange w:id="1103" w:author="2023 Revisions to CCBHC Cost Report Instructions" w:date="2023-12-07T15:54:00Z">
              <w:tcPr>
                <w:tcW w:w="3770" w:type="dxa"/>
                <w:gridSpan w:val="2"/>
              </w:tcPr>
            </w:tcPrChange>
          </w:tcPr>
          <w:p w14:paraId="6878812C" w14:textId="574D8B4D" w:rsidR="0059672E" w:rsidRDefault="0050054D">
            <w:pPr>
              <w:spacing w:before="20" w:after="20" w:line="240" w:lineRule="auto"/>
              <w:ind w:left="0" w:right="0" w:firstLine="0"/>
              <w:pPrChange w:id="1104" w:author="2023 Revisions to CCBHC Cost Report Instructions" w:date="2023-12-07T15:54:00Z">
                <w:pPr>
                  <w:pStyle w:val="TableParagraph"/>
                  <w:spacing w:before="134"/>
                  <w:ind w:left="107"/>
                </w:pPr>
              </w:pPrChange>
            </w:pPr>
            <w:r>
              <w:t>Trial</w:t>
            </w:r>
            <w:r>
              <w:rPr>
                <w:rPrChange w:id="1105" w:author="2023 Revisions to CCBHC Cost Report Instructions" w:date="2023-12-07T15:54:00Z">
                  <w:rPr>
                    <w:spacing w:val="-7"/>
                  </w:rPr>
                </w:rPrChange>
              </w:rPr>
              <w:t xml:space="preserve"> </w:t>
            </w:r>
            <w:r>
              <w:t>Balance</w:t>
            </w:r>
            <w:r>
              <w:rPr>
                <w:rPrChange w:id="1106" w:author="2023 Revisions to CCBHC Cost Report Instructions" w:date="2023-12-07T15:54:00Z">
                  <w:rPr>
                    <w:spacing w:val="-5"/>
                  </w:rPr>
                </w:rPrChange>
              </w:rPr>
              <w:t xml:space="preserve"> </w:t>
            </w:r>
            <w:r>
              <w:t>(columns</w:t>
            </w:r>
            <w:r>
              <w:rPr>
                <w:rPrChange w:id="1107" w:author="2023 Revisions to CCBHC Cost Report Instructions" w:date="2023-12-07T15:54:00Z">
                  <w:rPr>
                    <w:spacing w:val="-4"/>
                  </w:rPr>
                </w:rPrChange>
              </w:rPr>
              <w:t xml:space="preserve"> </w:t>
            </w:r>
            <w:r>
              <w:t>1</w:t>
            </w:r>
            <w:r>
              <w:rPr>
                <w:rPrChange w:id="1108" w:author="2023 Revisions to CCBHC Cost Report Instructions" w:date="2023-12-07T15:54:00Z">
                  <w:rPr>
                    <w:spacing w:val="-5"/>
                  </w:rPr>
                </w:rPrChange>
              </w:rPr>
              <w:t xml:space="preserve"> </w:t>
            </w:r>
            <w:r>
              <w:t>through</w:t>
            </w:r>
            <w:r>
              <w:rPr>
                <w:rPrChange w:id="1109" w:author="2023 Revisions to CCBHC Cost Report Instructions" w:date="2023-12-07T15:54:00Z">
                  <w:rPr>
                    <w:spacing w:val="-4"/>
                  </w:rPr>
                </w:rPrChange>
              </w:rPr>
              <w:t xml:space="preserve"> </w:t>
            </w:r>
            <w:r>
              <w:rPr>
                <w:rPrChange w:id="1110" w:author="2023 Revisions to CCBHC Cost Report Instructions" w:date="2023-12-07T15:54:00Z">
                  <w:rPr>
                    <w:spacing w:val="-5"/>
                  </w:rPr>
                </w:rPrChange>
              </w:rPr>
              <w:t>3)</w:t>
            </w:r>
            <w:ins w:id="1111"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12" w:author="2023 Revisions to CCBHC Cost Report Instructions" w:date="2023-12-07T15:54:00Z">
              <w:tcPr>
                <w:tcW w:w="5740" w:type="dxa"/>
                <w:gridSpan w:val="2"/>
              </w:tcPr>
            </w:tcPrChange>
          </w:tcPr>
          <w:p w14:paraId="720074BC" w14:textId="54E5ED9A" w:rsidR="0059672E" w:rsidRDefault="0050054D">
            <w:pPr>
              <w:spacing w:before="20" w:after="20" w:line="240" w:lineRule="auto"/>
              <w:ind w:left="0" w:right="0" w:firstLine="0"/>
              <w:pPrChange w:id="1113" w:author="2023 Revisions to CCBHC Cost Report Instructions" w:date="2023-12-07T15:54:00Z">
                <w:pPr>
                  <w:pStyle w:val="TableParagraph"/>
                  <w:spacing w:before="0" w:line="260" w:lineRule="exact"/>
                  <w:ind w:left="108" w:right="57"/>
                </w:pPr>
              </w:pPrChange>
            </w:pPr>
            <w:r>
              <w:t>Read</w:t>
            </w:r>
            <w:r>
              <w:rPr>
                <w:rPrChange w:id="1114" w:author="2023 Revisions to CCBHC Cost Report Instructions" w:date="2023-12-07T15:54:00Z">
                  <w:rPr>
                    <w:spacing w:val="-3"/>
                  </w:rPr>
                </w:rPrChange>
              </w:rPr>
              <w:t xml:space="preserve"> </w:t>
            </w:r>
            <w:r>
              <w:t>section</w:t>
            </w:r>
            <w:r>
              <w:rPr>
                <w:rPrChange w:id="1115" w:author="2023 Revisions to CCBHC Cost Report Instructions" w:date="2023-12-07T15:54:00Z">
                  <w:rPr>
                    <w:spacing w:val="-3"/>
                  </w:rPr>
                </w:rPrChange>
              </w:rPr>
              <w:t xml:space="preserve"> </w:t>
            </w:r>
            <w:r>
              <w:t>3,</w:t>
            </w:r>
            <w:r>
              <w:rPr>
                <w:rPrChange w:id="1116" w:author="2023 Revisions to CCBHC Cost Report Instructions" w:date="2023-12-07T15:54:00Z">
                  <w:rPr>
                    <w:spacing w:val="-5"/>
                  </w:rPr>
                </w:rPrChange>
              </w:rPr>
              <w:t xml:space="preserve"> </w:t>
            </w:r>
            <w:r>
              <w:t>and</w:t>
            </w:r>
            <w:r>
              <w:rPr>
                <w:rPrChange w:id="1117" w:author="2023 Revisions to CCBHC Cost Report Instructions" w:date="2023-12-07T15:54:00Z">
                  <w:rPr>
                    <w:spacing w:val="-4"/>
                  </w:rPr>
                </w:rPrChange>
              </w:rPr>
              <w:t xml:space="preserve"> </w:t>
            </w:r>
            <w:r>
              <w:t>complete</w:t>
            </w:r>
            <w:r>
              <w:rPr>
                <w:rPrChange w:id="1118" w:author="2023 Revisions to CCBHC Cost Report Instructions" w:date="2023-12-07T15:54:00Z">
                  <w:rPr>
                    <w:spacing w:val="-4"/>
                  </w:rPr>
                </w:rPrChange>
              </w:rPr>
              <w:t xml:space="preserve"> </w:t>
            </w:r>
            <w:r>
              <w:t>columns</w:t>
            </w:r>
            <w:r>
              <w:rPr>
                <w:rPrChange w:id="1119" w:author="2023 Revisions to CCBHC Cost Report Instructions" w:date="2023-12-07T15:54:00Z">
                  <w:rPr>
                    <w:spacing w:val="-6"/>
                  </w:rPr>
                </w:rPrChange>
              </w:rPr>
              <w:t xml:space="preserve"> </w:t>
            </w:r>
            <w:r>
              <w:t>1</w:t>
            </w:r>
            <w:r>
              <w:rPr>
                <w:rPrChange w:id="1120" w:author="2023 Revisions to CCBHC Cost Report Instructions" w:date="2023-12-07T15:54:00Z">
                  <w:rPr>
                    <w:spacing w:val="-4"/>
                  </w:rPr>
                </w:rPrChange>
              </w:rPr>
              <w:t xml:space="preserve"> </w:t>
            </w:r>
            <w:r>
              <w:t>and</w:t>
            </w:r>
            <w:r>
              <w:rPr>
                <w:rPrChange w:id="1121" w:author="2023 Revisions to CCBHC Cost Report Instructions" w:date="2023-12-07T15:54:00Z">
                  <w:rPr>
                    <w:spacing w:val="-4"/>
                  </w:rPr>
                </w:rPrChange>
              </w:rPr>
              <w:t xml:space="preserve"> </w:t>
            </w:r>
            <w:r>
              <w:t>2</w:t>
            </w:r>
            <w:r>
              <w:rPr>
                <w:rPrChange w:id="1122" w:author="2023 Revisions to CCBHC Cost Report Instructions" w:date="2023-12-07T15:54:00Z">
                  <w:rPr>
                    <w:spacing w:val="-8"/>
                  </w:rPr>
                </w:rPrChange>
              </w:rPr>
              <w:t xml:space="preserve"> </w:t>
            </w:r>
            <w:r>
              <w:t>for</w:t>
            </w:r>
            <w:r>
              <w:rPr>
                <w:rPrChange w:id="1123" w:author="2023 Revisions to CCBHC Cost Report Instructions" w:date="2023-12-07T15:54:00Z">
                  <w:rPr>
                    <w:spacing w:val="-2"/>
                  </w:rPr>
                </w:rPrChange>
              </w:rPr>
              <w:t xml:space="preserve"> </w:t>
            </w:r>
            <w:r>
              <w:t xml:space="preserve">all </w:t>
            </w:r>
            <w:r>
              <w:rPr>
                <w:rPrChange w:id="1124" w:author="2023 Revisions to CCBHC Cost Report Instructions" w:date="2023-12-07T15:54:00Z">
                  <w:rPr>
                    <w:spacing w:val="-2"/>
                  </w:rPr>
                </w:rPrChange>
              </w:rPr>
              <w:t>lines</w:t>
            </w:r>
            <w:ins w:id="1125" w:author="2023 Revisions to CCBHC Cost Report Instructions" w:date="2023-12-07T15:54:00Z">
              <w:r w:rsidR="00025E08">
                <w:t xml:space="preserve"> </w:t>
              </w:r>
            </w:ins>
          </w:p>
        </w:tc>
      </w:tr>
      <w:tr w:rsidR="0059672E" w14:paraId="78153ED1" w14:textId="77777777" w:rsidTr="001377A6">
        <w:trPr>
          <w:cantSplit/>
          <w:jc w:val="center"/>
          <w:trPrChange w:id="1126"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127" w:author="2023 Revisions to CCBHC Cost Report Instructions" w:date="2023-12-07T15:54:00Z">
              <w:tcPr>
                <w:tcW w:w="3770" w:type="dxa"/>
                <w:gridSpan w:val="2"/>
              </w:tcPr>
            </w:tcPrChange>
          </w:tcPr>
          <w:p w14:paraId="77DE8437" w14:textId="13D9049D" w:rsidR="0059672E" w:rsidRDefault="0050054D">
            <w:pPr>
              <w:spacing w:before="20" w:after="20" w:line="240" w:lineRule="auto"/>
              <w:ind w:left="0" w:right="0" w:firstLine="0"/>
              <w:pPrChange w:id="1128" w:author="2023 Revisions to CCBHC Cost Report Instructions" w:date="2023-12-07T15:54:00Z">
                <w:pPr>
                  <w:pStyle w:val="TableParagraph"/>
                  <w:ind w:left="107"/>
                </w:pPr>
              </w:pPrChange>
            </w:pPr>
            <w:r>
              <w:t>Trial</w:t>
            </w:r>
            <w:r>
              <w:rPr>
                <w:rPrChange w:id="1129" w:author="2023 Revisions to CCBHC Cost Report Instructions" w:date="2023-12-07T15:54:00Z">
                  <w:rPr>
                    <w:spacing w:val="-5"/>
                  </w:rPr>
                </w:rPrChange>
              </w:rPr>
              <w:t xml:space="preserve"> </w:t>
            </w:r>
            <w:r>
              <w:t>Balance</w:t>
            </w:r>
            <w:r>
              <w:rPr>
                <w:rPrChange w:id="1130" w:author="2023 Revisions to CCBHC Cost Report Instructions" w:date="2023-12-07T15:54:00Z">
                  <w:rPr>
                    <w:spacing w:val="-5"/>
                  </w:rPr>
                </w:rPrChange>
              </w:rPr>
              <w:t xml:space="preserve"> </w:t>
            </w:r>
            <w:r>
              <w:rPr>
                <w:rPrChange w:id="1131" w:author="2023 Revisions to CCBHC Cost Report Instructions" w:date="2023-12-07T15:54:00Z">
                  <w:rPr>
                    <w:spacing w:val="-2"/>
                  </w:rPr>
                </w:rPrChange>
              </w:rPr>
              <w:t>Reclassifications</w:t>
            </w:r>
            <w:ins w:id="1132"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33" w:author="2023 Revisions to CCBHC Cost Report Instructions" w:date="2023-12-07T15:54:00Z">
              <w:tcPr>
                <w:tcW w:w="5740" w:type="dxa"/>
                <w:gridSpan w:val="2"/>
              </w:tcPr>
            </w:tcPrChange>
          </w:tcPr>
          <w:p w14:paraId="2E832453" w14:textId="243A46DD" w:rsidR="0059672E" w:rsidRDefault="0050054D">
            <w:pPr>
              <w:spacing w:before="20" w:after="20" w:line="240" w:lineRule="auto"/>
              <w:ind w:left="0" w:right="0" w:firstLine="0"/>
              <w:pPrChange w:id="1134" w:author="2023 Revisions to CCBHC Cost Report Instructions" w:date="2023-12-07T15:54:00Z">
                <w:pPr>
                  <w:pStyle w:val="TableParagraph"/>
                  <w:ind w:left="108"/>
                </w:pPr>
              </w:pPrChange>
            </w:pPr>
            <w:r>
              <w:t>Read</w:t>
            </w:r>
            <w:r>
              <w:rPr>
                <w:rPrChange w:id="1135" w:author="2023 Revisions to CCBHC Cost Report Instructions" w:date="2023-12-07T15:54:00Z">
                  <w:rPr>
                    <w:spacing w:val="-3"/>
                  </w:rPr>
                </w:rPrChange>
              </w:rPr>
              <w:t xml:space="preserve"> </w:t>
            </w:r>
            <w:r>
              <w:t>section</w:t>
            </w:r>
            <w:r>
              <w:rPr>
                <w:rPrChange w:id="1136" w:author="2023 Revisions to CCBHC Cost Report Instructions" w:date="2023-12-07T15:54:00Z">
                  <w:rPr>
                    <w:spacing w:val="-3"/>
                  </w:rPr>
                </w:rPrChange>
              </w:rPr>
              <w:t xml:space="preserve"> </w:t>
            </w:r>
            <w:ins w:id="1137" w:author="2023 Revisions to CCBHC Cost Report Instructions" w:date="2023-12-07T15:54:00Z">
              <w:r w:rsidR="00077D0C">
                <w:t>5</w:t>
              </w:r>
            </w:ins>
            <w:del w:id="1138" w:author="2023 Revisions to CCBHC Cost Report Instructions" w:date="2023-12-07T15:54:00Z">
              <w:r>
                <w:delText>4</w:delText>
              </w:r>
            </w:del>
            <w:r>
              <w:t>,</w:t>
            </w:r>
            <w:r>
              <w:rPr>
                <w:rPrChange w:id="1139" w:author="2023 Revisions to CCBHC Cost Report Instructions" w:date="2023-12-07T15:54:00Z">
                  <w:rPr>
                    <w:spacing w:val="-4"/>
                  </w:rPr>
                </w:rPrChange>
              </w:rPr>
              <w:t xml:space="preserve"> </w:t>
            </w:r>
            <w:r>
              <w:t>and</w:t>
            </w:r>
            <w:r>
              <w:rPr>
                <w:rPrChange w:id="1140" w:author="2023 Revisions to CCBHC Cost Report Instructions" w:date="2023-12-07T15:54:00Z">
                  <w:rPr>
                    <w:spacing w:val="-4"/>
                  </w:rPr>
                </w:rPrChange>
              </w:rPr>
              <w:t xml:space="preserve"> </w:t>
            </w:r>
            <w:r>
              <w:t>complete</w:t>
            </w:r>
            <w:r>
              <w:rPr>
                <w:rPrChange w:id="1141" w:author="2023 Revisions to CCBHC Cost Report Instructions" w:date="2023-12-07T15:54:00Z">
                  <w:rPr>
                    <w:spacing w:val="-4"/>
                  </w:rPr>
                </w:rPrChange>
              </w:rPr>
              <w:t xml:space="preserve"> </w:t>
            </w:r>
            <w:r>
              <w:t>entire</w:t>
            </w:r>
            <w:r>
              <w:rPr>
                <w:rPrChange w:id="1142" w:author="2023 Revisions to CCBHC Cost Report Instructions" w:date="2023-12-07T15:54:00Z">
                  <w:rPr>
                    <w:spacing w:val="-5"/>
                  </w:rPr>
                </w:rPrChange>
              </w:rPr>
              <w:t xml:space="preserve"> </w:t>
            </w:r>
            <w:r>
              <w:rPr>
                <w:rPrChange w:id="1143" w:author="2023 Revisions to CCBHC Cost Report Instructions" w:date="2023-12-07T15:54:00Z">
                  <w:rPr>
                    <w:spacing w:val="-4"/>
                  </w:rPr>
                </w:rPrChange>
              </w:rPr>
              <w:t>tabs</w:t>
            </w:r>
            <w:ins w:id="1144" w:author="2023 Revisions to CCBHC Cost Report Instructions" w:date="2023-12-07T15:54:00Z">
              <w:r w:rsidR="00025E08">
                <w:t xml:space="preserve">  </w:t>
              </w:r>
            </w:ins>
          </w:p>
        </w:tc>
      </w:tr>
      <w:tr w:rsidR="0059672E" w14:paraId="6463ECF3" w14:textId="77777777" w:rsidTr="001377A6">
        <w:trPr>
          <w:cantSplit/>
          <w:jc w:val="center"/>
          <w:trPrChange w:id="1145"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146" w:author="2023 Revisions to CCBHC Cost Report Instructions" w:date="2023-12-07T15:54:00Z">
              <w:tcPr>
                <w:tcW w:w="3770" w:type="dxa"/>
                <w:gridSpan w:val="2"/>
              </w:tcPr>
            </w:tcPrChange>
          </w:tcPr>
          <w:p w14:paraId="6217E0BE" w14:textId="6ABD4FA5" w:rsidR="0059672E" w:rsidRDefault="0050054D">
            <w:pPr>
              <w:spacing w:before="20" w:after="20" w:line="240" w:lineRule="auto"/>
              <w:ind w:left="0" w:right="0" w:firstLine="0"/>
              <w:pPrChange w:id="1147" w:author="2023 Revisions to CCBHC Cost Report Instructions" w:date="2023-12-07T15:54:00Z">
                <w:pPr>
                  <w:pStyle w:val="TableParagraph"/>
                  <w:ind w:left="107"/>
                </w:pPr>
              </w:pPrChange>
            </w:pPr>
            <w:r>
              <w:t>Trial</w:t>
            </w:r>
            <w:r>
              <w:rPr>
                <w:rPrChange w:id="1148" w:author="2023 Revisions to CCBHC Cost Report Instructions" w:date="2023-12-07T15:54:00Z">
                  <w:rPr>
                    <w:spacing w:val="-4"/>
                  </w:rPr>
                </w:rPrChange>
              </w:rPr>
              <w:t xml:space="preserve"> </w:t>
            </w:r>
            <w:r>
              <w:t>Balance</w:t>
            </w:r>
            <w:r>
              <w:rPr>
                <w:rPrChange w:id="1149" w:author="2023 Revisions to CCBHC Cost Report Instructions" w:date="2023-12-07T15:54:00Z">
                  <w:rPr>
                    <w:spacing w:val="-6"/>
                  </w:rPr>
                </w:rPrChange>
              </w:rPr>
              <w:t xml:space="preserve"> </w:t>
            </w:r>
            <w:r>
              <w:t>(columns</w:t>
            </w:r>
            <w:r>
              <w:rPr>
                <w:rPrChange w:id="1150" w:author="2023 Revisions to CCBHC Cost Report Instructions" w:date="2023-12-07T15:54:00Z">
                  <w:rPr>
                    <w:spacing w:val="-2"/>
                  </w:rPr>
                </w:rPrChange>
              </w:rPr>
              <w:t xml:space="preserve"> </w:t>
            </w:r>
            <w:r>
              <w:t>4</w:t>
            </w:r>
            <w:r>
              <w:rPr>
                <w:rPrChange w:id="1151" w:author="2023 Revisions to CCBHC Cost Report Instructions" w:date="2023-12-07T15:54:00Z">
                  <w:rPr>
                    <w:spacing w:val="-6"/>
                  </w:rPr>
                </w:rPrChange>
              </w:rPr>
              <w:t xml:space="preserve"> </w:t>
            </w:r>
            <w:r>
              <w:t>and</w:t>
            </w:r>
            <w:r>
              <w:rPr>
                <w:rPrChange w:id="1152" w:author="2023 Revisions to CCBHC Cost Report Instructions" w:date="2023-12-07T15:54:00Z">
                  <w:rPr>
                    <w:spacing w:val="-3"/>
                  </w:rPr>
                </w:rPrChange>
              </w:rPr>
              <w:t xml:space="preserve"> </w:t>
            </w:r>
            <w:r>
              <w:rPr>
                <w:rPrChange w:id="1153" w:author="2023 Revisions to CCBHC Cost Report Instructions" w:date="2023-12-07T15:54:00Z">
                  <w:rPr>
                    <w:spacing w:val="-5"/>
                  </w:rPr>
                </w:rPrChange>
              </w:rPr>
              <w:t>5)</w:t>
            </w:r>
            <w:ins w:id="1154"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55" w:author="2023 Revisions to CCBHC Cost Report Instructions" w:date="2023-12-07T15:54:00Z">
              <w:tcPr>
                <w:tcW w:w="5740" w:type="dxa"/>
                <w:gridSpan w:val="2"/>
              </w:tcPr>
            </w:tcPrChange>
          </w:tcPr>
          <w:p w14:paraId="4915CCF0" w14:textId="7BA55217" w:rsidR="0059672E" w:rsidRDefault="00025E08">
            <w:pPr>
              <w:spacing w:before="20" w:after="20" w:line="240" w:lineRule="auto"/>
              <w:ind w:left="0" w:right="0" w:firstLine="0"/>
              <w:rPr>
                <w:rPrChange w:id="1156" w:author="2023 Revisions to CCBHC Cost Report Instructions" w:date="2023-12-07T15:54:00Z">
                  <w:rPr>
                    <w:rFonts w:ascii="Times New Roman"/>
                    <w:sz w:val="20"/>
                  </w:rPr>
                </w:rPrChange>
              </w:rPr>
              <w:pPrChange w:id="1157" w:author="2023 Revisions to CCBHC Cost Report Instructions" w:date="2023-12-07T15:54:00Z">
                <w:pPr>
                  <w:pStyle w:val="TableParagraph"/>
                  <w:spacing w:before="0"/>
                  <w:ind w:left="0"/>
                </w:pPr>
              </w:pPrChange>
            </w:pPr>
            <w:ins w:id="1158" w:author="2023 Revisions to CCBHC Cost Report Instructions" w:date="2023-12-07T15:54:00Z">
              <w:r>
                <w:t xml:space="preserve"> </w:t>
              </w:r>
            </w:ins>
          </w:p>
        </w:tc>
      </w:tr>
      <w:tr w:rsidR="0059672E" w14:paraId="0AC7048A" w14:textId="77777777" w:rsidTr="001377A6">
        <w:trPr>
          <w:cantSplit/>
          <w:jc w:val="center"/>
          <w:trPrChange w:id="1159"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160" w:author="2023 Revisions to CCBHC Cost Report Instructions" w:date="2023-12-07T15:54:00Z">
              <w:tcPr>
                <w:tcW w:w="3770" w:type="dxa"/>
                <w:gridSpan w:val="2"/>
              </w:tcPr>
            </w:tcPrChange>
          </w:tcPr>
          <w:p w14:paraId="68861758" w14:textId="104B44CE" w:rsidR="0059672E" w:rsidRDefault="0050054D">
            <w:pPr>
              <w:spacing w:before="20" w:after="20" w:line="240" w:lineRule="auto"/>
              <w:ind w:left="0" w:right="0" w:firstLine="0"/>
              <w:pPrChange w:id="1161" w:author="2023 Revisions to CCBHC Cost Report Instructions" w:date="2023-12-07T15:54:00Z">
                <w:pPr>
                  <w:pStyle w:val="TableParagraph"/>
                  <w:ind w:left="107"/>
                </w:pPr>
              </w:pPrChange>
            </w:pPr>
            <w:r>
              <w:t>Trial</w:t>
            </w:r>
            <w:r>
              <w:rPr>
                <w:rPrChange w:id="1162" w:author="2023 Revisions to CCBHC Cost Report Instructions" w:date="2023-12-07T15:54:00Z">
                  <w:rPr>
                    <w:spacing w:val="-5"/>
                  </w:rPr>
                </w:rPrChange>
              </w:rPr>
              <w:t xml:space="preserve"> </w:t>
            </w:r>
            <w:r>
              <w:t>Balance</w:t>
            </w:r>
            <w:r>
              <w:rPr>
                <w:rPrChange w:id="1163" w:author="2023 Revisions to CCBHC Cost Report Instructions" w:date="2023-12-07T15:54:00Z">
                  <w:rPr>
                    <w:spacing w:val="-5"/>
                  </w:rPr>
                </w:rPrChange>
              </w:rPr>
              <w:t xml:space="preserve"> </w:t>
            </w:r>
            <w:r>
              <w:rPr>
                <w:rPrChange w:id="1164" w:author="2023 Revisions to CCBHC Cost Report Instructions" w:date="2023-12-07T15:54:00Z">
                  <w:rPr>
                    <w:spacing w:val="-2"/>
                  </w:rPr>
                </w:rPrChange>
              </w:rPr>
              <w:t>Adjustments</w:t>
            </w:r>
            <w:ins w:id="1165"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66" w:author="2023 Revisions to CCBHC Cost Report Instructions" w:date="2023-12-07T15:54:00Z">
              <w:tcPr>
                <w:tcW w:w="5740" w:type="dxa"/>
                <w:gridSpan w:val="2"/>
              </w:tcPr>
            </w:tcPrChange>
          </w:tcPr>
          <w:p w14:paraId="7B3A687A" w14:textId="08920C00" w:rsidR="0059672E" w:rsidRDefault="0050054D">
            <w:pPr>
              <w:spacing w:before="20" w:after="20" w:line="240" w:lineRule="auto"/>
              <w:ind w:left="0" w:right="0" w:firstLine="0"/>
              <w:pPrChange w:id="1167" w:author="2023 Revisions to CCBHC Cost Report Instructions" w:date="2023-12-07T15:54:00Z">
                <w:pPr>
                  <w:pStyle w:val="TableParagraph"/>
                  <w:ind w:left="108"/>
                </w:pPr>
              </w:pPrChange>
            </w:pPr>
            <w:r>
              <w:t>Read</w:t>
            </w:r>
            <w:r>
              <w:rPr>
                <w:rPrChange w:id="1168" w:author="2023 Revisions to CCBHC Cost Report Instructions" w:date="2023-12-07T15:54:00Z">
                  <w:rPr>
                    <w:spacing w:val="-3"/>
                  </w:rPr>
                </w:rPrChange>
              </w:rPr>
              <w:t xml:space="preserve"> </w:t>
            </w:r>
            <w:r>
              <w:t>section</w:t>
            </w:r>
            <w:r>
              <w:rPr>
                <w:rPrChange w:id="1169" w:author="2023 Revisions to CCBHC Cost Report Instructions" w:date="2023-12-07T15:54:00Z">
                  <w:rPr>
                    <w:spacing w:val="-3"/>
                  </w:rPr>
                </w:rPrChange>
              </w:rPr>
              <w:t xml:space="preserve"> </w:t>
            </w:r>
            <w:ins w:id="1170" w:author="2023 Revisions to CCBHC Cost Report Instructions" w:date="2023-12-07T15:54:00Z">
              <w:r w:rsidR="00430CE4">
                <w:t>6</w:t>
              </w:r>
            </w:ins>
            <w:del w:id="1171" w:author="2023 Revisions to CCBHC Cost Report Instructions" w:date="2023-12-07T15:54:00Z">
              <w:r>
                <w:delText>5</w:delText>
              </w:r>
            </w:del>
            <w:r>
              <w:t>,</w:t>
            </w:r>
            <w:r>
              <w:rPr>
                <w:rPrChange w:id="1172" w:author="2023 Revisions to CCBHC Cost Report Instructions" w:date="2023-12-07T15:54:00Z">
                  <w:rPr>
                    <w:spacing w:val="-4"/>
                  </w:rPr>
                </w:rPrChange>
              </w:rPr>
              <w:t xml:space="preserve"> </w:t>
            </w:r>
            <w:r>
              <w:t>and</w:t>
            </w:r>
            <w:r>
              <w:rPr>
                <w:rPrChange w:id="1173" w:author="2023 Revisions to CCBHC Cost Report Instructions" w:date="2023-12-07T15:54:00Z">
                  <w:rPr>
                    <w:spacing w:val="-4"/>
                  </w:rPr>
                </w:rPrChange>
              </w:rPr>
              <w:t xml:space="preserve"> </w:t>
            </w:r>
            <w:r>
              <w:t>complete</w:t>
            </w:r>
            <w:r>
              <w:rPr>
                <w:rPrChange w:id="1174" w:author="2023 Revisions to CCBHC Cost Report Instructions" w:date="2023-12-07T15:54:00Z">
                  <w:rPr>
                    <w:spacing w:val="-4"/>
                  </w:rPr>
                </w:rPrChange>
              </w:rPr>
              <w:t xml:space="preserve"> </w:t>
            </w:r>
            <w:r>
              <w:t>entire</w:t>
            </w:r>
            <w:r>
              <w:rPr>
                <w:rPrChange w:id="1175" w:author="2023 Revisions to CCBHC Cost Report Instructions" w:date="2023-12-07T15:54:00Z">
                  <w:rPr>
                    <w:spacing w:val="-5"/>
                  </w:rPr>
                </w:rPrChange>
              </w:rPr>
              <w:t xml:space="preserve"> tab</w:t>
            </w:r>
            <w:ins w:id="1176" w:author="2023 Revisions to CCBHC Cost Report Instructions" w:date="2023-12-07T15:54:00Z">
              <w:r w:rsidR="00025E08">
                <w:t xml:space="preserve"> </w:t>
              </w:r>
            </w:ins>
          </w:p>
        </w:tc>
      </w:tr>
      <w:tr w:rsidR="0059672E" w14:paraId="55FF87AA" w14:textId="77777777" w:rsidTr="001377A6">
        <w:trPr>
          <w:cantSplit/>
          <w:jc w:val="center"/>
          <w:trPrChange w:id="1177"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178" w:author="2023 Revisions to CCBHC Cost Report Instructions" w:date="2023-12-07T15:54:00Z">
              <w:tcPr>
                <w:tcW w:w="3770" w:type="dxa"/>
                <w:gridSpan w:val="2"/>
              </w:tcPr>
            </w:tcPrChange>
          </w:tcPr>
          <w:p w14:paraId="1005CB1F" w14:textId="65E30296" w:rsidR="0059672E" w:rsidRDefault="0050054D">
            <w:pPr>
              <w:spacing w:before="20" w:after="20" w:line="240" w:lineRule="auto"/>
              <w:ind w:left="0" w:right="0" w:firstLine="0"/>
              <w:pPrChange w:id="1179" w:author="2023 Revisions to CCBHC Cost Report Instructions" w:date="2023-12-07T15:54:00Z">
                <w:pPr>
                  <w:pStyle w:val="TableParagraph"/>
                  <w:ind w:left="107"/>
                </w:pPr>
              </w:pPrChange>
            </w:pPr>
            <w:r>
              <w:t>Trial</w:t>
            </w:r>
            <w:r>
              <w:rPr>
                <w:rPrChange w:id="1180" w:author="2023 Revisions to CCBHC Cost Report Instructions" w:date="2023-12-07T15:54:00Z">
                  <w:rPr>
                    <w:spacing w:val="-4"/>
                  </w:rPr>
                </w:rPrChange>
              </w:rPr>
              <w:t xml:space="preserve"> </w:t>
            </w:r>
            <w:r>
              <w:t>Balance</w:t>
            </w:r>
            <w:r>
              <w:rPr>
                <w:rPrChange w:id="1181" w:author="2023 Revisions to CCBHC Cost Report Instructions" w:date="2023-12-07T15:54:00Z">
                  <w:rPr>
                    <w:spacing w:val="-5"/>
                  </w:rPr>
                </w:rPrChange>
              </w:rPr>
              <w:t xml:space="preserve"> </w:t>
            </w:r>
            <w:r>
              <w:t>(columns</w:t>
            </w:r>
            <w:r>
              <w:rPr>
                <w:rPrChange w:id="1182" w:author="2023 Revisions to CCBHC Cost Report Instructions" w:date="2023-12-07T15:54:00Z">
                  <w:rPr>
                    <w:spacing w:val="-3"/>
                  </w:rPr>
                </w:rPrChange>
              </w:rPr>
              <w:t xml:space="preserve"> </w:t>
            </w:r>
            <w:r>
              <w:t>6</w:t>
            </w:r>
            <w:r>
              <w:rPr>
                <w:rPrChange w:id="1183" w:author="2023 Revisions to CCBHC Cost Report Instructions" w:date="2023-12-07T15:54:00Z">
                  <w:rPr>
                    <w:spacing w:val="-5"/>
                  </w:rPr>
                </w:rPrChange>
              </w:rPr>
              <w:t xml:space="preserve"> </w:t>
            </w:r>
            <w:r>
              <w:t>and</w:t>
            </w:r>
            <w:r>
              <w:rPr>
                <w:rPrChange w:id="1184" w:author="2023 Revisions to CCBHC Cost Report Instructions" w:date="2023-12-07T15:54:00Z">
                  <w:rPr>
                    <w:spacing w:val="-3"/>
                  </w:rPr>
                </w:rPrChange>
              </w:rPr>
              <w:t xml:space="preserve"> </w:t>
            </w:r>
            <w:r>
              <w:rPr>
                <w:rPrChange w:id="1185" w:author="2023 Revisions to CCBHC Cost Report Instructions" w:date="2023-12-07T15:54:00Z">
                  <w:rPr>
                    <w:spacing w:val="-5"/>
                  </w:rPr>
                </w:rPrChange>
              </w:rPr>
              <w:t>7)</w:t>
            </w:r>
            <w:ins w:id="1186"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87" w:author="2023 Revisions to CCBHC Cost Report Instructions" w:date="2023-12-07T15:54:00Z">
              <w:tcPr>
                <w:tcW w:w="5740" w:type="dxa"/>
                <w:gridSpan w:val="2"/>
              </w:tcPr>
            </w:tcPrChange>
          </w:tcPr>
          <w:p w14:paraId="494E2573" w14:textId="50E7233C" w:rsidR="0059672E" w:rsidRDefault="00025E08">
            <w:pPr>
              <w:spacing w:before="20" w:after="20" w:line="240" w:lineRule="auto"/>
              <w:ind w:left="0" w:right="0" w:firstLine="0"/>
              <w:rPr>
                <w:rPrChange w:id="1188" w:author="2023 Revisions to CCBHC Cost Report Instructions" w:date="2023-12-07T15:54:00Z">
                  <w:rPr>
                    <w:rFonts w:ascii="Times New Roman"/>
                    <w:sz w:val="20"/>
                  </w:rPr>
                </w:rPrChange>
              </w:rPr>
              <w:pPrChange w:id="1189" w:author="2023 Revisions to CCBHC Cost Report Instructions" w:date="2023-12-07T15:54:00Z">
                <w:pPr>
                  <w:pStyle w:val="TableParagraph"/>
                  <w:spacing w:before="0"/>
                  <w:ind w:left="0"/>
                </w:pPr>
              </w:pPrChange>
            </w:pPr>
            <w:ins w:id="1190" w:author="2023 Revisions to CCBHC Cost Report Instructions" w:date="2023-12-07T15:54:00Z">
              <w:r>
                <w:t xml:space="preserve"> </w:t>
              </w:r>
            </w:ins>
          </w:p>
        </w:tc>
      </w:tr>
      <w:tr w:rsidR="0059672E" w14:paraId="2FBCAF87" w14:textId="77777777" w:rsidTr="001377A6">
        <w:trPr>
          <w:cantSplit/>
          <w:jc w:val="center"/>
          <w:trPrChange w:id="1191"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192" w:author="2023 Revisions to CCBHC Cost Report Instructions" w:date="2023-12-07T15:54:00Z">
              <w:tcPr>
                <w:tcW w:w="3770" w:type="dxa"/>
                <w:gridSpan w:val="2"/>
              </w:tcPr>
            </w:tcPrChange>
          </w:tcPr>
          <w:p w14:paraId="47046B42" w14:textId="4E3FA078" w:rsidR="0059672E" w:rsidRDefault="0050054D">
            <w:pPr>
              <w:spacing w:before="20" w:after="20" w:line="240" w:lineRule="auto"/>
              <w:ind w:left="0" w:right="0" w:firstLine="0"/>
              <w:pPrChange w:id="1193" w:author="2023 Revisions to CCBHC Cost Report Instructions" w:date="2023-12-07T15:54:00Z">
                <w:pPr>
                  <w:pStyle w:val="TableParagraph"/>
                  <w:ind w:left="107"/>
                </w:pPr>
              </w:pPrChange>
            </w:pPr>
            <w:r>
              <w:t>Anticipated</w:t>
            </w:r>
            <w:r>
              <w:rPr>
                <w:rPrChange w:id="1194" w:author="2023 Revisions to CCBHC Cost Report Instructions" w:date="2023-12-07T15:54:00Z">
                  <w:rPr>
                    <w:spacing w:val="-9"/>
                  </w:rPr>
                </w:rPrChange>
              </w:rPr>
              <w:t xml:space="preserve"> </w:t>
            </w:r>
            <w:r>
              <w:rPr>
                <w:rPrChange w:id="1195" w:author="2023 Revisions to CCBHC Cost Report Instructions" w:date="2023-12-07T15:54:00Z">
                  <w:rPr>
                    <w:spacing w:val="-4"/>
                  </w:rPr>
                </w:rPrChange>
              </w:rPr>
              <w:t>Costs</w:t>
            </w:r>
            <w:ins w:id="1196"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197" w:author="2023 Revisions to CCBHC Cost Report Instructions" w:date="2023-12-07T15:54:00Z">
              <w:tcPr>
                <w:tcW w:w="5740" w:type="dxa"/>
                <w:gridSpan w:val="2"/>
              </w:tcPr>
            </w:tcPrChange>
          </w:tcPr>
          <w:p w14:paraId="0F93AF67" w14:textId="521D53D5" w:rsidR="0059672E" w:rsidRDefault="0050054D">
            <w:pPr>
              <w:spacing w:before="20" w:after="20" w:line="240" w:lineRule="auto"/>
              <w:ind w:left="0" w:right="0" w:firstLine="0"/>
              <w:pPrChange w:id="1198" w:author="2023 Revisions to CCBHC Cost Report Instructions" w:date="2023-12-07T15:54:00Z">
                <w:pPr>
                  <w:pStyle w:val="TableParagraph"/>
                  <w:ind w:left="108"/>
                </w:pPr>
              </w:pPrChange>
            </w:pPr>
            <w:r>
              <w:t>Read</w:t>
            </w:r>
            <w:r>
              <w:rPr>
                <w:rPrChange w:id="1199" w:author="2023 Revisions to CCBHC Cost Report Instructions" w:date="2023-12-07T15:54:00Z">
                  <w:rPr>
                    <w:spacing w:val="-3"/>
                  </w:rPr>
                </w:rPrChange>
              </w:rPr>
              <w:t xml:space="preserve"> </w:t>
            </w:r>
            <w:r>
              <w:t>section</w:t>
            </w:r>
            <w:r>
              <w:rPr>
                <w:rPrChange w:id="1200" w:author="2023 Revisions to CCBHC Cost Report Instructions" w:date="2023-12-07T15:54:00Z">
                  <w:rPr>
                    <w:spacing w:val="-3"/>
                  </w:rPr>
                </w:rPrChange>
              </w:rPr>
              <w:t xml:space="preserve"> </w:t>
            </w:r>
            <w:ins w:id="1201" w:author="2023 Revisions to CCBHC Cost Report Instructions" w:date="2023-12-07T15:54:00Z">
              <w:r w:rsidR="00580075">
                <w:t>7</w:t>
              </w:r>
            </w:ins>
            <w:del w:id="1202" w:author="2023 Revisions to CCBHC Cost Report Instructions" w:date="2023-12-07T15:54:00Z">
              <w:r>
                <w:delText>6</w:delText>
              </w:r>
            </w:del>
            <w:r>
              <w:t>,</w:t>
            </w:r>
            <w:r>
              <w:rPr>
                <w:rPrChange w:id="1203" w:author="2023 Revisions to CCBHC Cost Report Instructions" w:date="2023-12-07T15:54:00Z">
                  <w:rPr>
                    <w:spacing w:val="-4"/>
                  </w:rPr>
                </w:rPrChange>
              </w:rPr>
              <w:t xml:space="preserve"> </w:t>
            </w:r>
            <w:r>
              <w:t>and</w:t>
            </w:r>
            <w:r>
              <w:rPr>
                <w:rPrChange w:id="1204" w:author="2023 Revisions to CCBHC Cost Report Instructions" w:date="2023-12-07T15:54:00Z">
                  <w:rPr>
                    <w:spacing w:val="-4"/>
                  </w:rPr>
                </w:rPrChange>
              </w:rPr>
              <w:t xml:space="preserve"> </w:t>
            </w:r>
            <w:r>
              <w:t>complete</w:t>
            </w:r>
            <w:r>
              <w:rPr>
                <w:rPrChange w:id="1205" w:author="2023 Revisions to CCBHC Cost Report Instructions" w:date="2023-12-07T15:54:00Z">
                  <w:rPr>
                    <w:spacing w:val="-4"/>
                  </w:rPr>
                </w:rPrChange>
              </w:rPr>
              <w:t xml:space="preserve"> </w:t>
            </w:r>
            <w:r>
              <w:t>entire</w:t>
            </w:r>
            <w:r>
              <w:rPr>
                <w:rPrChange w:id="1206" w:author="2023 Revisions to CCBHC Cost Report Instructions" w:date="2023-12-07T15:54:00Z">
                  <w:rPr>
                    <w:spacing w:val="-5"/>
                  </w:rPr>
                </w:rPrChange>
              </w:rPr>
              <w:t xml:space="preserve"> tab</w:t>
            </w:r>
            <w:ins w:id="1207" w:author="2023 Revisions to CCBHC Cost Report Instructions" w:date="2023-12-07T15:54:00Z">
              <w:r w:rsidR="00025E08">
                <w:t xml:space="preserve"> </w:t>
              </w:r>
            </w:ins>
          </w:p>
        </w:tc>
      </w:tr>
      <w:tr w:rsidR="0059672E" w14:paraId="42600FD6" w14:textId="77777777" w:rsidTr="001377A6">
        <w:trPr>
          <w:cantSplit/>
          <w:jc w:val="center"/>
          <w:trPrChange w:id="1208" w:author="2023 Revisions to CCBHC Cost Report Instructions" w:date="2023-12-07T15:54:00Z">
            <w:trPr>
              <w:gridBefore w:val="1"/>
              <w:trHeight w:val="434"/>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09" w:author="2023 Revisions to CCBHC Cost Report Instructions" w:date="2023-12-07T15:54:00Z">
              <w:tcPr>
                <w:tcW w:w="3770" w:type="dxa"/>
                <w:gridSpan w:val="2"/>
              </w:tcPr>
            </w:tcPrChange>
          </w:tcPr>
          <w:p w14:paraId="74A68EDA" w14:textId="4A25ED1E" w:rsidR="0059672E" w:rsidRDefault="0050054D">
            <w:pPr>
              <w:spacing w:before="20" w:after="20" w:line="240" w:lineRule="auto"/>
              <w:ind w:left="0" w:right="0" w:firstLine="0"/>
              <w:pPrChange w:id="1210" w:author="2023 Revisions to CCBHC Cost Report Instructions" w:date="2023-12-07T15:54:00Z">
                <w:pPr>
                  <w:pStyle w:val="TableParagraph"/>
                  <w:ind w:left="107"/>
                </w:pPr>
              </w:pPrChange>
            </w:pPr>
            <w:r>
              <w:t>Trial</w:t>
            </w:r>
            <w:r>
              <w:rPr>
                <w:rPrChange w:id="1211" w:author="2023 Revisions to CCBHC Cost Report Instructions" w:date="2023-12-07T15:54:00Z">
                  <w:rPr>
                    <w:spacing w:val="-4"/>
                  </w:rPr>
                </w:rPrChange>
              </w:rPr>
              <w:t xml:space="preserve"> </w:t>
            </w:r>
            <w:r>
              <w:t>Balance</w:t>
            </w:r>
            <w:r>
              <w:rPr>
                <w:rPrChange w:id="1212" w:author="2023 Revisions to CCBHC Cost Report Instructions" w:date="2023-12-07T15:54:00Z">
                  <w:rPr>
                    <w:spacing w:val="-6"/>
                  </w:rPr>
                </w:rPrChange>
              </w:rPr>
              <w:t xml:space="preserve"> </w:t>
            </w:r>
            <w:r>
              <w:t>(columns</w:t>
            </w:r>
            <w:r>
              <w:rPr>
                <w:rPrChange w:id="1213" w:author="2023 Revisions to CCBHC Cost Report Instructions" w:date="2023-12-07T15:54:00Z">
                  <w:rPr>
                    <w:spacing w:val="-2"/>
                  </w:rPr>
                </w:rPrChange>
              </w:rPr>
              <w:t xml:space="preserve"> </w:t>
            </w:r>
            <w:r>
              <w:t>8</w:t>
            </w:r>
            <w:r>
              <w:rPr>
                <w:rPrChange w:id="1214" w:author="2023 Revisions to CCBHC Cost Report Instructions" w:date="2023-12-07T15:54:00Z">
                  <w:rPr>
                    <w:spacing w:val="-6"/>
                  </w:rPr>
                </w:rPrChange>
              </w:rPr>
              <w:t xml:space="preserve"> </w:t>
            </w:r>
            <w:r>
              <w:t>and</w:t>
            </w:r>
            <w:r>
              <w:rPr>
                <w:rPrChange w:id="1215" w:author="2023 Revisions to CCBHC Cost Report Instructions" w:date="2023-12-07T15:54:00Z">
                  <w:rPr>
                    <w:spacing w:val="-3"/>
                  </w:rPr>
                </w:rPrChange>
              </w:rPr>
              <w:t xml:space="preserve"> </w:t>
            </w:r>
            <w:r>
              <w:rPr>
                <w:rPrChange w:id="1216" w:author="2023 Revisions to CCBHC Cost Report Instructions" w:date="2023-12-07T15:54:00Z">
                  <w:rPr>
                    <w:spacing w:val="-5"/>
                  </w:rPr>
                </w:rPrChange>
              </w:rPr>
              <w:t>9)</w:t>
            </w:r>
            <w:ins w:id="1217"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218" w:author="2023 Revisions to CCBHC Cost Report Instructions" w:date="2023-12-07T15:54:00Z">
              <w:tcPr>
                <w:tcW w:w="5740" w:type="dxa"/>
                <w:gridSpan w:val="2"/>
              </w:tcPr>
            </w:tcPrChange>
          </w:tcPr>
          <w:p w14:paraId="34C345F8" w14:textId="2C067077" w:rsidR="0059672E" w:rsidRDefault="00025E08">
            <w:pPr>
              <w:spacing w:before="20" w:after="20" w:line="240" w:lineRule="auto"/>
              <w:ind w:left="0" w:right="0" w:firstLine="0"/>
              <w:rPr>
                <w:rPrChange w:id="1219" w:author="2023 Revisions to CCBHC Cost Report Instructions" w:date="2023-12-07T15:54:00Z">
                  <w:rPr>
                    <w:rFonts w:ascii="Times New Roman"/>
                    <w:sz w:val="20"/>
                  </w:rPr>
                </w:rPrChange>
              </w:rPr>
              <w:pPrChange w:id="1220" w:author="2023 Revisions to CCBHC Cost Report Instructions" w:date="2023-12-07T15:54:00Z">
                <w:pPr>
                  <w:pStyle w:val="TableParagraph"/>
                  <w:spacing w:before="0"/>
                  <w:ind w:left="0"/>
                </w:pPr>
              </w:pPrChange>
            </w:pPr>
            <w:ins w:id="1221" w:author="2023 Revisions to CCBHC Cost Report Instructions" w:date="2023-12-07T15:54:00Z">
              <w:r>
                <w:t xml:space="preserve"> </w:t>
              </w:r>
            </w:ins>
          </w:p>
        </w:tc>
      </w:tr>
      <w:tr w:rsidR="00461071" w14:paraId="1DDEC8D9" w14:textId="77777777" w:rsidTr="001377A6">
        <w:trPr>
          <w:gridBefore w:val="1"/>
          <w:gridAfter w:val="1"/>
          <w:wBefore w:w="113" w:type="dxa"/>
          <w:wAfter w:w="120" w:type="dxa"/>
          <w:cantSplit/>
          <w:jc w:val="center"/>
          <w:ins w:id="1222" w:author="2023 Revisions to CCBHC Cost Report Instructions" w:date="2023-12-07T15:54:00Z"/>
        </w:trPr>
        <w:tc>
          <w:tcPr>
            <w:tcW w:w="4405" w:type="dxa"/>
            <w:tcBorders>
              <w:top w:val="single" w:sz="4" w:space="0" w:color="000000"/>
              <w:left w:val="single" w:sz="4" w:space="0" w:color="000000"/>
              <w:bottom w:val="single" w:sz="4" w:space="0" w:color="000000"/>
              <w:right w:val="single" w:sz="4" w:space="0" w:color="000000"/>
            </w:tcBorders>
          </w:tcPr>
          <w:p w14:paraId="0E155389" w14:textId="77777777" w:rsidR="00461071" w:rsidRDefault="00461071" w:rsidP="00502701">
            <w:pPr>
              <w:spacing w:before="20" w:after="20" w:line="240" w:lineRule="auto"/>
              <w:ind w:left="0" w:right="0" w:firstLine="0"/>
              <w:rPr>
                <w:ins w:id="1223" w:author="2023 Revisions to CCBHC Cost Report Instructions" w:date="2023-12-07T15:54:00Z"/>
              </w:rPr>
            </w:pPr>
            <w:ins w:id="1224" w:author="2023 Revisions to CCBHC Cost Report Instructions" w:date="2023-12-07T15:54:00Z">
              <w:r>
                <w:t>Trial Balance Crisis</w:t>
              </w:r>
            </w:ins>
          </w:p>
        </w:tc>
        <w:tc>
          <w:tcPr>
            <w:tcW w:w="5665" w:type="dxa"/>
            <w:tcBorders>
              <w:top w:val="single" w:sz="4" w:space="0" w:color="000000"/>
              <w:left w:val="single" w:sz="4" w:space="0" w:color="000000"/>
              <w:bottom w:val="single" w:sz="4" w:space="0" w:color="000000"/>
              <w:right w:val="single" w:sz="4" w:space="0" w:color="000000"/>
            </w:tcBorders>
          </w:tcPr>
          <w:p w14:paraId="63325B20" w14:textId="77777777" w:rsidR="00461071" w:rsidRDefault="00703708" w:rsidP="00502701">
            <w:pPr>
              <w:spacing w:before="20" w:after="20" w:line="240" w:lineRule="auto"/>
              <w:ind w:left="0" w:right="0" w:firstLine="0"/>
              <w:rPr>
                <w:ins w:id="1225" w:author="2023 Revisions to CCBHC Cost Report Instructions" w:date="2023-12-07T15:54:00Z"/>
              </w:rPr>
            </w:pPr>
            <w:ins w:id="1226" w:author="2023 Revisions to CCBHC Cost Report Instructions" w:date="2023-12-07T15:54:00Z">
              <w:r>
                <w:t>Read section 5, and complete entire tab</w:t>
              </w:r>
            </w:ins>
          </w:p>
        </w:tc>
      </w:tr>
      <w:tr w:rsidR="0059672E" w14:paraId="47200E8E" w14:textId="77777777" w:rsidTr="001377A6">
        <w:trPr>
          <w:cantSplit/>
          <w:jc w:val="center"/>
          <w:trPrChange w:id="1227"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28" w:author="2023 Revisions to CCBHC Cost Report Instructions" w:date="2023-12-07T15:54:00Z">
              <w:tcPr>
                <w:tcW w:w="3770" w:type="dxa"/>
                <w:gridSpan w:val="2"/>
              </w:tcPr>
            </w:tcPrChange>
          </w:tcPr>
          <w:p w14:paraId="7A4C6F49" w14:textId="397165B0" w:rsidR="0059672E" w:rsidRDefault="0050054D">
            <w:pPr>
              <w:spacing w:before="20" w:after="20" w:line="240" w:lineRule="auto"/>
              <w:ind w:left="0" w:right="0" w:firstLine="0"/>
              <w:pPrChange w:id="1229" w:author="2023 Revisions to CCBHC Cost Report Instructions" w:date="2023-12-07T15:54:00Z">
                <w:pPr>
                  <w:pStyle w:val="TableParagraph"/>
                  <w:ind w:left="107"/>
                </w:pPr>
              </w:pPrChange>
            </w:pPr>
            <w:r>
              <w:t>Indirect</w:t>
            </w:r>
            <w:r>
              <w:rPr>
                <w:rPrChange w:id="1230" w:author="2023 Revisions to CCBHC Cost Report Instructions" w:date="2023-12-07T15:54:00Z">
                  <w:rPr>
                    <w:spacing w:val="-4"/>
                  </w:rPr>
                </w:rPrChange>
              </w:rPr>
              <w:t xml:space="preserve"> </w:t>
            </w:r>
            <w:r>
              <w:t>Cost</w:t>
            </w:r>
            <w:r>
              <w:rPr>
                <w:rPrChange w:id="1231" w:author="2023 Revisions to CCBHC Cost Report Instructions" w:date="2023-12-07T15:54:00Z">
                  <w:rPr>
                    <w:spacing w:val="-3"/>
                  </w:rPr>
                </w:rPrChange>
              </w:rPr>
              <w:t xml:space="preserve"> </w:t>
            </w:r>
            <w:r>
              <w:rPr>
                <w:rPrChange w:id="1232" w:author="2023 Revisions to CCBHC Cost Report Instructions" w:date="2023-12-07T15:54:00Z">
                  <w:rPr>
                    <w:spacing w:val="-2"/>
                  </w:rPr>
                </w:rPrChange>
              </w:rPr>
              <w:t>Allocation</w:t>
            </w:r>
            <w:ins w:id="1233"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234" w:author="2023 Revisions to CCBHC Cost Report Instructions" w:date="2023-12-07T15:54:00Z">
              <w:tcPr>
                <w:tcW w:w="5740" w:type="dxa"/>
                <w:gridSpan w:val="2"/>
              </w:tcPr>
            </w:tcPrChange>
          </w:tcPr>
          <w:p w14:paraId="61564EF6" w14:textId="4E56E4B5" w:rsidR="0059672E" w:rsidRDefault="0050054D">
            <w:pPr>
              <w:spacing w:before="20" w:after="20" w:line="240" w:lineRule="auto"/>
              <w:ind w:left="0" w:right="0" w:firstLine="0"/>
              <w:pPrChange w:id="1235" w:author="2023 Revisions to CCBHC Cost Report Instructions" w:date="2023-12-07T15:54:00Z">
                <w:pPr>
                  <w:pStyle w:val="TableParagraph"/>
                  <w:ind w:left="108"/>
                </w:pPr>
              </w:pPrChange>
            </w:pPr>
            <w:r>
              <w:t>Read</w:t>
            </w:r>
            <w:r>
              <w:rPr>
                <w:rPrChange w:id="1236" w:author="2023 Revisions to CCBHC Cost Report Instructions" w:date="2023-12-07T15:54:00Z">
                  <w:rPr>
                    <w:spacing w:val="-3"/>
                  </w:rPr>
                </w:rPrChange>
              </w:rPr>
              <w:t xml:space="preserve"> </w:t>
            </w:r>
            <w:r>
              <w:t>section</w:t>
            </w:r>
            <w:r>
              <w:rPr>
                <w:rPrChange w:id="1237" w:author="2023 Revisions to CCBHC Cost Report Instructions" w:date="2023-12-07T15:54:00Z">
                  <w:rPr>
                    <w:spacing w:val="-3"/>
                  </w:rPr>
                </w:rPrChange>
              </w:rPr>
              <w:t xml:space="preserve"> </w:t>
            </w:r>
            <w:r>
              <w:t>7,</w:t>
            </w:r>
            <w:r>
              <w:rPr>
                <w:rPrChange w:id="1238" w:author="2023 Revisions to CCBHC Cost Report Instructions" w:date="2023-12-07T15:54:00Z">
                  <w:rPr>
                    <w:spacing w:val="-4"/>
                  </w:rPr>
                </w:rPrChange>
              </w:rPr>
              <w:t xml:space="preserve"> </w:t>
            </w:r>
            <w:r>
              <w:t>and</w:t>
            </w:r>
            <w:r>
              <w:rPr>
                <w:rPrChange w:id="1239" w:author="2023 Revisions to CCBHC Cost Report Instructions" w:date="2023-12-07T15:54:00Z">
                  <w:rPr>
                    <w:spacing w:val="-4"/>
                  </w:rPr>
                </w:rPrChange>
              </w:rPr>
              <w:t xml:space="preserve"> </w:t>
            </w:r>
            <w:r>
              <w:t>complete</w:t>
            </w:r>
            <w:r>
              <w:rPr>
                <w:rPrChange w:id="1240" w:author="2023 Revisions to CCBHC Cost Report Instructions" w:date="2023-12-07T15:54:00Z">
                  <w:rPr>
                    <w:spacing w:val="-4"/>
                  </w:rPr>
                </w:rPrChange>
              </w:rPr>
              <w:t xml:space="preserve"> </w:t>
            </w:r>
            <w:r>
              <w:t>entire</w:t>
            </w:r>
            <w:r>
              <w:rPr>
                <w:rPrChange w:id="1241" w:author="2023 Revisions to CCBHC Cost Report Instructions" w:date="2023-12-07T15:54:00Z">
                  <w:rPr>
                    <w:spacing w:val="-5"/>
                  </w:rPr>
                </w:rPrChange>
              </w:rPr>
              <w:t xml:space="preserve"> tab</w:t>
            </w:r>
            <w:ins w:id="1242" w:author="2023 Revisions to CCBHC Cost Report Instructions" w:date="2023-12-07T15:54:00Z">
              <w:r w:rsidR="00025E08">
                <w:t xml:space="preserve"> </w:t>
              </w:r>
            </w:ins>
          </w:p>
        </w:tc>
      </w:tr>
      <w:tr w:rsidR="0059672E" w14:paraId="5E2B8949" w14:textId="77777777" w:rsidTr="001377A6">
        <w:trPr>
          <w:cantSplit/>
          <w:jc w:val="center"/>
          <w:trPrChange w:id="1243"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44" w:author="2023 Revisions to CCBHC Cost Report Instructions" w:date="2023-12-07T15:54:00Z">
              <w:tcPr>
                <w:tcW w:w="3770" w:type="dxa"/>
                <w:gridSpan w:val="2"/>
              </w:tcPr>
            </w:tcPrChange>
          </w:tcPr>
          <w:p w14:paraId="33DB3999" w14:textId="7690DED3" w:rsidR="0059672E" w:rsidRDefault="0050054D">
            <w:pPr>
              <w:spacing w:before="20" w:after="20" w:line="240" w:lineRule="auto"/>
              <w:ind w:left="0" w:right="0" w:firstLine="0"/>
              <w:pPrChange w:id="1245" w:author="2023 Revisions to CCBHC Cost Report Instructions" w:date="2023-12-07T15:54:00Z">
                <w:pPr>
                  <w:pStyle w:val="TableParagraph"/>
                  <w:ind w:left="107"/>
                </w:pPr>
              </w:pPrChange>
            </w:pPr>
            <w:r>
              <w:t>Allocation</w:t>
            </w:r>
            <w:r>
              <w:rPr>
                <w:rPrChange w:id="1246" w:author="2023 Revisions to CCBHC Cost Report Instructions" w:date="2023-12-07T15:54:00Z">
                  <w:rPr>
                    <w:spacing w:val="-8"/>
                  </w:rPr>
                </w:rPrChange>
              </w:rPr>
              <w:t xml:space="preserve"> </w:t>
            </w:r>
            <w:r>
              <w:rPr>
                <w:rPrChange w:id="1247" w:author="2023 Revisions to CCBHC Cost Report Instructions" w:date="2023-12-07T15:54:00Z">
                  <w:rPr>
                    <w:spacing w:val="-2"/>
                  </w:rPr>
                </w:rPrChange>
              </w:rPr>
              <w:t>Description</w:t>
            </w:r>
            <w:ins w:id="1248"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249" w:author="2023 Revisions to CCBHC Cost Report Instructions" w:date="2023-12-07T15:54:00Z">
              <w:tcPr>
                <w:tcW w:w="5740" w:type="dxa"/>
                <w:gridSpan w:val="2"/>
              </w:tcPr>
            </w:tcPrChange>
          </w:tcPr>
          <w:p w14:paraId="7C3D7E84" w14:textId="44FA5412" w:rsidR="0059672E" w:rsidRDefault="0050054D">
            <w:pPr>
              <w:spacing w:before="20" w:after="20" w:line="240" w:lineRule="auto"/>
              <w:ind w:left="0" w:right="0" w:firstLine="0"/>
              <w:pPrChange w:id="1250" w:author="2023 Revisions to CCBHC Cost Report Instructions" w:date="2023-12-07T15:54:00Z">
                <w:pPr>
                  <w:pStyle w:val="TableParagraph"/>
                  <w:ind w:left="108"/>
                </w:pPr>
              </w:pPrChange>
            </w:pPr>
            <w:r>
              <w:t>Read</w:t>
            </w:r>
            <w:r>
              <w:rPr>
                <w:rPrChange w:id="1251" w:author="2023 Revisions to CCBHC Cost Report Instructions" w:date="2023-12-07T15:54:00Z">
                  <w:rPr>
                    <w:spacing w:val="-4"/>
                  </w:rPr>
                </w:rPrChange>
              </w:rPr>
              <w:t xml:space="preserve"> </w:t>
            </w:r>
            <w:r>
              <w:t>section</w:t>
            </w:r>
            <w:r>
              <w:rPr>
                <w:rPrChange w:id="1252" w:author="2023 Revisions to CCBHC Cost Report Instructions" w:date="2023-12-07T15:54:00Z">
                  <w:rPr>
                    <w:spacing w:val="-4"/>
                  </w:rPr>
                </w:rPrChange>
              </w:rPr>
              <w:t xml:space="preserve"> </w:t>
            </w:r>
            <w:ins w:id="1253" w:author="2023 Revisions to CCBHC Cost Report Instructions" w:date="2023-12-07T15:54:00Z">
              <w:r w:rsidR="005B0013">
                <w:t>9</w:t>
              </w:r>
            </w:ins>
            <w:del w:id="1254" w:author="2023 Revisions to CCBHC Cost Report Instructions" w:date="2023-12-07T15:54:00Z">
              <w:r>
                <w:delText>8</w:delText>
              </w:r>
            </w:del>
            <w:r>
              <w:t>,</w:t>
            </w:r>
            <w:r>
              <w:rPr>
                <w:rPrChange w:id="1255" w:author="2023 Revisions to CCBHC Cost Report Instructions" w:date="2023-12-07T15:54:00Z">
                  <w:rPr>
                    <w:spacing w:val="-4"/>
                  </w:rPr>
                </w:rPrChange>
              </w:rPr>
              <w:t xml:space="preserve"> </w:t>
            </w:r>
            <w:r>
              <w:t>and</w:t>
            </w:r>
            <w:r>
              <w:rPr>
                <w:rPrChange w:id="1256" w:author="2023 Revisions to CCBHC Cost Report Instructions" w:date="2023-12-07T15:54:00Z">
                  <w:rPr>
                    <w:spacing w:val="-4"/>
                  </w:rPr>
                </w:rPrChange>
              </w:rPr>
              <w:t xml:space="preserve"> </w:t>
            </w:r>
            <w:r>
              <w:t>complete</w:t>
            </w:r>
            <w:r>
              <w:rPr>
                <w:rPrChange w:id="1257" w:author="2023 Revisions to CCBHC Cost Report Instructions" w:date="2023-12-07T15:54:00Z">
                  <w:rPr>
                    <w:spacing w:val="-4"/>
                  </w:rPr>
                </w:rPrChange>
              </w:rPr>
              <w:t xml:space="preserve"> </w:t>
            </w:r>
            <w:r>
              <w:t>entire</w:t>
            </w:r>
            <w:r>
              <w:rPr>
                <w:rPrChange w:id="1258" w:author="2023 Revisions to CCBHC Cost Report Instructions" w:date="2023-12-07T15:54:00Z">
                  <w:rPr>
                    <w:spacing w:val="-5"/>
                  </w:rPr>
                </w:rPrChange>
              </w:rPr>
              <w:t xml:space="preserve"> tab</w:t>
            </w:r>
            <w:ins w:id="1259" w:author="2023 Revisions to CCBHC Cost Report Instructions" w:date="2023-12-07T15:54:00Z">
              <w:r w:rsidR="00025E08">
                <w:t xml:space="preserve"> </w:t>
              </w:r>
            </w:ins>
          </w:p>
        </w:tc>
      </w:tr>
      <w:tr w:rsidR="0059672E" w14:paraId="453AB8FC" w14:textId="77777777" w:rsidTr="001377A6">
        <w:trPr>
          <w:cantSplit/>
          <w:jc w:val="center"/>
          <w:trPrChange w:id="1260"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61" w:author="2023 Revisions to CCBHC Cost Report Instructions" w:date="2023-12-07T15:54:00Z">
              <w:tcPr>
                <w:tcW w:w="3770" w:type="dxa"/>
                <w:gridSpan w:val="2"/>
              </w:tcPr>
            </w:tcPrChange>
          </w:tcPr>
          <w:p w14:paraId="473E8EC2" w14:textId="62C5CEA9" w:rsidR="0059672E" w:rsidRDefault="0050054D">
            <w:pPr>
              <w:spacing w:before="20" w:after="20" w:line="240" w:lineRule="auto"/>
              <w:ind w:left="0" w:right="0" w:firstLine="0"/>
              <w:pPrChange w:id="1262" w:author="2023 Revisions to CCBHC Cost Report Instructions" w:date="2023-12-07T15:54:00Z">
                <w:pPr>
                  <w:pStyle w:val="TableParagraph"/>
                  <w:ind w:left="107"/>
                </w:pPr>
              </w:pPrChange>
            </w:pPr>
            <w:r>
              <w:t>Daily</w:t>
            </w:r>
            <w:r>
              <w:rPr>
                <w:rPrChange w:id="1263" w:author="2023 Revisions to CCBHC Cost Report Instructions" w:date="2023-12-07T15:54:00Z">
                  <w:rPr>
                    <w:spacing w:val="-6"/>
                  </w:rPr>
                </w:rPrChange>
              </w:rPr>
              <w:t xml:space="preserve"> </w:t>
            </w:r>
            <w:ins w:id="1264" w:author="2023 Revisions to CCBHC Cost Report Instructions" w:date="2023-12-07T15:54:00Z">
              <w:r w:rsidR="00231D41">
                <w:t>Visits PPS-1, Monthly Visits PPS-2, Daily Visits PPS-3</w:t>
              </w:r>
              <w:r w:rsidR="00025E08">
                <w:t xml:space="preserve"> </w:t>
              </w:r>
            </w:ins>
            <w:r>
              <w:t>or</w:t>
            </w:r>
            <w:r>
              <w:rPr>
                <w:rPrChange w:id="1265" w:author="2023 Revisions to CCBHC Cost Report Instructions" w:date="2023-12-07T15:54:00Z">
                  <w:rPr>
                    <w:spacing w:val="-2"/>
                  </w:rPr>
                </w:rPrChange>
              </w:rPr>
              <w:t xml:space="preserve"> </w:t>
            </w:r>
            <w:r>
              <w:t>Monthly</w:t>
            </w:r>
            <w:r>
              <w:rPr>
                <w:rPrChange w:id="1266" w:author="2023 Revisions to CCBHC Cost Report Instructions" w:date="2023-12-07T15:54:00Z">
                  <w:rPr>
                    <w:spacing w:val="-5"/>
                  </w:rPr>
                </w:rPrChange>
              </w:rPr>
              <w:t xml:space="preserve"> </w:t>
            </w:r>
            <w:r>
              <w:rPr>
                <w:rPrChange w:id="1267" w:author="2023 Revisions to CCBHC Cost Report Instructions" w:date="2023-12-07T15:54:00Z">
                  <w:rPr>
                    <w:spacing w:val="-2"/>
                  </w:rPr>
                </w:rPrChange>
              </w:rPr>
              <w:t>Visits</w:t>
            </w:r>
            <w:ins w:id="1268" w:author="2023 Revisions to CCBHC Cost Report Instructions" w:date="2023-12-07T15:54:00Z">
              <w:r w:rsidR="00025E08">
                <w:t xml:space="preserve"> </w:t>
              </w:r>
              <w:r w:rsidR="00A75ADB">
                <w:t>PPS-4</w:t>
              </w:r>
            </w:ins>
          </w:p>
        </w:tc>
        <w:tc>
          <w:tcPr>
            <w:tcW w:w="5665" w:type="dxa"/>
            <w:gridSpan w:val="2"/>
            <w:tcBorders>
              <w:top w:val="single" w:sz="4" w:space="0" w:color="000000"/>
              <w:left w:val="single" w:sz="4" w:space="0" w:color="000000"/>
              <w:bottom w:val="single" w:sz="4" w:space="0" w:color="000000"/>
              <w:right w:val="single" w:sz="4" w:space="0" w:color="000000"/>
            </w:tcBorders>
            <w:tcPrChange w:id="1269" w:author="2023 Revisions to CCBHC Cost Report Instructions" w:date="2023-12-07T15:54:00Z">
              <w:tcPr>
                <w:tcW w:w="5740" w:type="dxa"/>
                <w:gridSpan w:val="2"/>
              </w:tcPr>
            </w:tcPrChange>
          </w:tcPr>
          <w:p w14:paraId="45F78F21" w14:textId="6B9F3F9D" w:rsidR="0059672E" w:rsidRDefault="0050054D">
            <w:pPr>
              <w:spacing w:before="20" w:after="20" w:line="240" w:lineRule="auto"/>
              <w:ind w:left="0" w:right="0" w:firstLine="0"/>
              <w:pPrChange w:id="1270" w:author="2023 Revisions to CCBHC Cost Report Instructions" w:date="2023-12-07T15:54:00Z">
                <w:pPr>
                  <w:pStyle w:val="TableParagraph"/>
                  <w:ind w:left="108"/>
                </w:pPr>
              </w:pPrChange>
            </w:pPr>
            <w:r>
              <w:t>Read</w:t>
            </w:r>
            <w:r>
              <w:rPr>
                <w:rPrChange w:id="1271" w:author="2023 Revisions to CCBHC Cost Report Instructions" w:date="2023-12-07T15:54:00Z">
                  <w:rPr>
                    <w:spacing w:val="-6"/>
                  </w:rPr>
                </w:rPrChange>
              </w:rPr>
              <w:t xml:space="preserve"> </w:t>
            </w:r>
            <w:r>
              <w:t>section</w:t>
            </w:r>
            <w:r>
              <w:rPr>
                <w:rPrChange w:id="1272" w:author="2023 Revisions to CCBHC Cost Report Instructions" w:date="2023-12-07T15:54:00Z">
                  <w:rPr>
                    <w:spacing w:val="-3"/>
                  </w:rPr>
                </w:rPrChange>
              </w:rPr>
              <w:t xml:space="preserve"> </w:t>
            </w:r>
            <w:del w:id="1273" w:author="2023 Revisions to CCBHC Cost Report Instructions" w:date="2023-12-07T15:54:00Z">
              <w:r>
                <w:delText>9</w:delText>
              </w:r>
              <w:r>
                <w:rPr>
                  <w:spacing w:val="-6"/>
                </w:rPr>
                <w:delText xml:space="preserve"> </w:delText>
              </w:r>
              <w:r>
                <w:delText>or</w:delText>
              </w:r>
              <w:r>
                <w:rPr>
                  <w:spacing w:val="-5"/>
                </w:rPr>
                <w:delText xml:space="preserve"> </w:delText>
              </w:r>
            </w:del>
            <w:r>
              <w:t>10,</w:t>
            </w:r>
            <w:r>
              <w:rPr>
                <w:rPrChange w:id="1274" w:author="2023 Revisions to CCBHC Cost Report Instructions" w:date="2023-12-07T15:54:00Z">
                  <w:rPr>
                    <w:spacing w:val="-2"/>
                  </w:rPr>
                </w:rPrChange>
              </w:rPr>
              <w:t xml:space="preserve"> </w:t>
            </w:r>
            <w:ins w:id="1275" w:author="2023 Revisions to CCBHC Cost Report Instructions" w:date="2023-12-07T15:54:00Z">
              <w:r w:rsidR="00777420">
                <w:t>11</w:t>
              </w:r>
              <w:r w:rsidR="00D55AEE">
                <w:t xml:space="preserve">, </w:t>
              </w:r>
              <w:r w:rsidR="00E82D2E">
                <w:t>12, or</w:t>
              </w:r>
              <w:r w:rsidR="00D55AEE">
                <w:t xml:space="preserve"> 1</w:t>
              </w:r>
              <w:r w:rsidR="00777420">
                <w:t>3</w:t>
              </w:r>
              <w:r w:rsidR="009310C0">
                <w:t xml:space="preserve"> </w:t>
              </w:r>
            </w:ins>
            <w:r>
              <w:t>and</w:t>
            </w:r>
            <w:r>
              <w:rPr>
                <w:rPrChange w:id="1276" w:author="2023 Revisions to CCBHC Cost Report Instructions" w:date="2023-12-07T15:54:00Z">
                  <w:rPr>
                    <w:spacing w:val="-4"/>
                  </w:rPr>
                </w:rPrChange>
              </w:rPr>
              <w:t xml:space="preserve"> </w:t>
            </w:r>
            <w:r>
              <w:t>complete</w:t>
            </w:r>
            <w:r>
              <w:rPr>
                <w:rPrChange w:id="1277" w:author="2023 Revisions to CCBHC Cost Report Instructions" w:date="2023-12-07T15:54:00Z">
                  <w:rPr>
                    <w:spacing w:val="-4"/>
                  </w:rPr>
                </w:rPrChange>
              </w:rPr>
              <w:t xml:space="preserve"> </w:t>
            </w:r>
            <w:r>
              <w:t>applicable</w:t>
            </w:r>
            <w:r>
              <w:rPr>
                <w:rPrChange w:id="1278" w:author="2023 Revisions to CCBHC Cost Report Instructions" w:date="2023-12-07T15:54:00Z">
                  <w:rPr>
                    <w:spacing w:val="-4"/>
                  </w:rPr>
                </w:rPrChange>
              </w:rPr>
              <w:t xml:space="preserve"> </w:t>
            </w:r>
            <w:r>
              <w:rPr>
                <w:rPrChange w:id="1279" w:author="2023 Revisions to CCBHC Cost Report Instructions" w:date="2023-12-07T15:54:00Z">
                  <w:rPr>
                    <w:spacing w:val="-5"/>
                  </w:rPr>
                </w:rPrChange>
              </w:rPr>
              <w:t>tab</w:t>
            </w:r>
            <w:ins w:id="1280" w:author="2023 Revisions to CCBHC Cost Report Instructions" w:date="2023-12-07T15:54:00Z">
              <w:r w:rsidR="00025E08">
                <w:t xml:space="preserve"> </w:t>
              </w:r>
            </w:ins>
          </w:p>
        </w:tc>
      </w:tr>
      <w:tr w:rsidR="0059672E" w14:paraId="4CE42600" w14:textId="77777777" w:rsidTr="001377A6">
        <w:trPr>
          <w:cantSplit/>
          <w:jc w:val="center"/>
          <w:trPrChange w:id="1281"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82" w:author="2023 Revisions to CCBHC Cost Report Instructions" w:date="2023-12-07T15:54:00Z">
              <w:tcPr>
                <w:tcW w:w="3770" w:type="dxa"/>
                <w:gridSpan w:val="2"/>
              </w:tcPr>
            </w:tcPrChange>
          </w:tcPr>
          <w:p w14:paraId="78D766C6" w14:textId="57584F30" w:rsidR="0059672E" w:rsidRDefault="0050054D">
            <w:pPr>
              <w:spacing w:before="20" w:after="20" w:line="240" w:lineRule="auto"/>
              <w:ind w:left="0" w:right="0" w:firstLine="0"/>
              <w:pPrChange w:id="1283" w:author="2023 Revisions to CCBHC Cost Report Instructions" w:date="2023-12-07T15:54:00Z">
                <w:pPr>
                  <w:pStyle w:val="TableParagraph"/>
                  <w:ind w:left="107"/>
                </w:pPr>
              </w:pPrChange>
            </w:pPr>
            <w:r>
              <w:t>Services</w:t>
            </w:r>
            <w:r>
              <w:rPr>
                <w:rPrChange w:id="1284" w:author="2023 Revisions to CCBHC Cost Report Instructions" w:date="2023-12-07T15:54:00Z">
                  <w:rPr>
                    <w:spacing w:val="-7"/>
                  </w:rPr>
                </w:rPrChange>
              </w:rPr>
              <w:t xml:space="preserve"> </w:t>
            </w:r>
            <w:r>
              <w:rPr>
                <w:rPrChange w:id="1285" w:author="2023 Revisions to CCBHC Cost Report Instructions" w:date="2023-12-07T15:54:00Z">
                  <w:rPr>
                    <w:spacing w:val="-2"/>
                  </w:rPr>
                </w:rPrChange>
              </w:rPr>
              <w:t>Provided</w:t>
            </w:r>
            <w:ins w:id="1286"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287" w:author="2023 Revisions to CCBHC Cost Report Instructions" w:date="2023-12-07T15:54:00Z">
              <w:tcPr>
                <w:tcW w:w="5740" w:type="dxa"/>
                <w:gridSpan w:val="2"/>
              </w:tcPr>
            </w:tcPrChange>
          </w:tcPr>
          <w:p w14:paraId="7A8EA1DA" w14:textId="23EC6CFB" w:rsidR="0059672E" w:rsidRDefault="0050054D">
            <w:pPr>
              <w:spacing w:before="20" w:after="20" w:line="240" w:lineRule="auto"/>
              <w:ind w:left="0" w:right="0" w:firstLine="0"/>
              <w:pPrChange w:id="1288" w:author="2023 Revisions to CCBHC Cost Report Instructions" w:date="2023-12-07T15:54:00Z">
                <w:pPr>
                  <w:pStyle w:val="TableParagraph"/>
                  <w:ind w:left="108"/>
                </w:pPr>
              </w:pPrChange>
            </w:pPr>
            <w:r>
              <w:t>Read</w:t>
            </w:r>
            <w:r>
              <w:rPr>
                <w:rPrChange w:id="1289" w:author="2023 Revisions to CCBHC Cost Report Instructions" w:date="2023-12-07T15:54:00Z">
                  <w:rPr>
                    <w:spacing w:val="-4"/>
                  </w:rPr>
                </w:rPrChange>
              </w:rPr>
              <w:t xml:space="preserve"> </w:t>
            </w:r>
            <w:r>
              <w:t>section</w:t>
            </w:r>
            <w:r>
              <w:rPr>
                <w:rPrChange w:id="1290" w:author="2023 Revisions to CCBHC Cost Report Instructions" w:date="2023-12-07T15:54:00Z">
                  <w:rPr>
                    <w:spacing w:val="-3"/>
                  </w:rPr>
                </w:rPrChange>
              </w:rPr>
              <w:t xml:space="preserve"> </w:t>
            </w:r>
            <w:ins w:id="1291" w:author="2023 Revisions to CCBHC Cost Report Instructions" w:date="2023-12-07T15:54:00Z">
              <w:r w:rsidR="00777420">
                <w:t>14</w:t>
              </w:r>
            </w:ins>
            <w:del w:id="1292" w:author="2023 Revisions to CCBHC Cost Report Instructions" w:date="2023-12-07T15:54:00Z">
              <w:r>
                <w:delText>11</w:delText>
              </w:r>
            </w:del>
            <w:r>
              <w:t>,</w:t>
            </w:r>
            <w:r>
              <w:rPr>
                <w:rPrChange w:id="1293" w:author="2023 Revisions to CCBHC Cost Report Instructions" w:date="2023-12-07T15:54:00Z">
                  <w:rPr>
                    <w:spacing w:val="-4"/>
                  </w:rPr>
                </w:rPrChange>
              </w:rPr>
              <w:t xml:space="preserve"> </w:t>
            </w:r>
            <w:r>
              <w:t>and</w:t>
            </w:r>
            <w:r>
              <w:rPr>
                <w:rPrChange w:id="1294" w:author="2023 Revisions to CCBHC Cost Report Instructions" w:date="2023-12-07T15:54:00Z">
                  <w:rPr>
                    <w:spacing w:val="-4"/>
                  </w:rPr>
                </w:rPrChange>
              </w:rPr>
              <w:t xml:space="preserve"> </w:t>
            </w:r>
            <w:r>
              <w:t>complete</w:t>
            </w:r>
            <w:r>
              <w:rPr>
                <w:rPrChange w:id="1295" w:author="2023 Revisions to CCBHC Cost Report Instructions" w:date="2023-12-07T15:54:00Z">
                  <w:rPr>
                    <w:spacing w:val="-4"/>
                  </w:rPr>
                </w:rPrChange>
              </w:rPr>
              <w:t xml:space="preserve"> </w:t>
            </w:r>
            <w:r>
              <w:t>entire</w:t>
            </w:r>
            <w:r>
              <w:rPr>
                <w:rPrChange w:id="1296" w:author="2023 Revisions to CCBHC Cost Report Instructions" w:date="2023-12-07T15:54:00Z">
                  <w:rPr>
                    <w:spacing w:val="-5"/>
                  </w:rPr>
                </w:rPrChange>
              </w:rPr>
              <w:t xml:space="preserve"> tab</w:t>
            </w:r>
            <w:ins w:id="1297" w:author="2023 Revisions to CCBHC Cost Report Instructions" w:date="2023-12-07T15:54:00Z">
              <w:r w:rsidR="00025E08">
                <w:t xml:space="preserve"> </w:t>
              </w:r>
            </w:ins>
          </w:p>
        </w:tc>
      </w:tr>
      <w:tr w:rsidR="0059672E" w14:paraId="2F0018FF" w14:textId="77777777" w:rsidTr="001377A6">
        <w:trPr>
          <w:cantSplit/>
          <w:jc w:val="center"/>
          <w:trPrChange w:id="1298"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299" w:author="2023 Revisions to CCBHC Cost Report Instructions" w:date="2023-12-07T15:54:00Z">
              <w:tcPr>
                <w:tcW w:w="3770" w:type="dxa"/>
                <w:gridSpan w:val="2"/>
              </w:tcPr>
            </w:tcPrChange>
          </w:tcPr>
          <w:p w14:paraId="6792A6F0" w14:textId="401DB186" w:rsidR="0059672E" w:rsidRDefault="0050054D">
            <w:pPr>
              <w:spacing w:before="20" w:after="20" w:line="240" w:lineRule="auto"/>
              <w:ind w:left="0" w:right="0" w:firstLine="0"/>
              <w:pPrChange w:id="1300" w:author="2023 Revisions to CCBHC Cost Report Instructions" w:date="2023-12-07T15:54:00Z">
                <w:pPr>
                  <w:pStyle w:val="TableParagraph"/>
                  <w:ind w:left="107"/>
                </w:pPr>
              </w:pPrChange>
            </w:pPr>
            <w:r>
              <w:t>Comments</w:t>
            </w:r>
            <w:r>
              <w:rPr>
                <w:rPrChange w:id="1301" w:author="2023 Revisions to CCBHC Cost Report Instructions" w:date="2023-12-07T15:54:00Z">
                  <w:rPr>
                    <w:spacing w:val="-6"/>
                  </w:rPr>
                </w:rPrChange>
              </w:rPr>
              <w:t xml:space="preserve"> </w:t>
            </w:r>
            <w:r>
              <w:t>(as</w:t>
            </w:r>
            <w:r>
              <w:rPr>
                <w:rPrChange w:id="1302" w:author="2023 Revisions to CCBHC Cost Report Instructions" w:date="2023-12-07T15:54:00Z">
                  <w:rPr>
                    <w:spacing w:val="-5"/>
                  </w:rPr>
                </w:rPrChange>
              </w:rPr>
              <w:t xml:space="preserve"> </w:t>
            </w:r>
            <w:r>
              <w:rPr>
                <w:rPrChange w:id="1303" w:author="2023 Revisions to CCBHC Cost Report Instructions" w:date="2023-12-07T15:54:00Z">
                  <w:rPr>
                    <w:spacing w:val="-2"/>
                  </w:rPr>
                </w:rPrChange>
              </w:rPr>
              <w:t>needed)</w:t>
            </w:r>
            <w:ins w:id="1304"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305" w:author="2023 Revisions to CCBHC Cost Report Instructions" w:date="2023-12-07T15:54:00Z">
              <w:tcPr>
                <w:tcW w:w="5740" w:type="dxa"/>
                <w:gridSpan w:val="2"/>
              </w:tcPr>
            </w:tcPrChange>
          </w:tcPr>
          <w:p w14:paraId="001B3655" w14:textId="2C4B44C6" w:rsidR="0059672E" w:rsidRDefault="0050054D">
            <w:pPr>
              <w:spacing w:before="20" w:after="20" w:line="240" w:lineRule="auto"/>
              <w:ind w:left="0" w:right="0" w:firstLine="0"/>
              <w:pPrChange w:id="1306" w:author="2023 Revisions to CCBHC Cost Report Instructions" w:date="2023-12-07T15:54:00Z">
                <w:pPr>
                  <w:pStyle w:val="TableParagraph"/>
                  <w:ind w:left="108"/>
                </w:pPr>
              </w:pPrChange>
            </w:pPr>
            <w:r>
              <w:t>Read</w:t>
            </w:r>
            <w:r>
              <w:rPr>
                <w:rPrChange w:id="1307" w:author="2023 Revisions to CCBHC Cost Report Instructions" w:date="2023-12-07T15:54:00Z">
                  <w:rPr>
                    <w:spacing w:val="-4"/>
                  </w:rPr>
                </w:rPrChange>
              </w:rPr>
              <w:t xml:space="preserve"> </w:t>
            </w:r>
            <w:r>
              <w:t>section</w:t>
            </w:r>
            <w:r>
              <w:rPr>
                <w:rPrChange w:id="1308" w:author="2023 Revisions to CCBHC Cost Report Instructions" w:date="2023-12-07T15:54:00Z">
                  <w:rPr>
                    <w:spacing w:val="-3"/>
                  </w:rPr>
                </w:rPrChange>
              </w:rPr>
              <w:t xml:space="preserve"> </w:t>
            </w:r>
            <w:ins w:id="1309" w:author="2023 Revisions to CCBHC Cost Report Instructions" w:date="2023-12-07T15:54:00Z">
              <w:r w:rsidR="00025E08">
                <w:t>1</w:t>
              </w:r>
              <w:r w:rsidR="00777420">
                <w:t>5</w:t>
              </w:r>
            </w:ins>
            <w:del w:id="1310" w:author="2023 Revisions to CCBHC Cost Report Instructions" w:date="2023-12-07T15:54:00Z">
              <w:r>
                <w:delText>12</w:delText>
              </w:r>
            </w:del>
            <w:r>
              <w:t>,</w:t>
            </w:r>
            <w:r>
              <w:rPr>
                <w:rPrChange w:id="1311" w:author="2023 Revisions to CCBHC Cost Report Instructions" w:date="2023-12-07T15:54:00Z">
                  <w:rPr>
                    <w:spacing w:val="-4"/>
                  </w:rPr>
                </w:rPrChange>
              </w:rPr>
              <w:t xml:space="preserve"> </w:t>
            </w:r>
            <w:r>
              <w:t>and</w:t>
            </w:r>
            <w:r>
              <w:rPr>
                <w:rPrChange w:id="1312" w:author="2023 Revisions to CCBHC Cost Report Instructions" w:date="2023-12-07T15:54:00Z">
                  <w:rPr>
                    <w:spacing w:val="-4"/>
                  </w:rPr>
                </w:rPrChange>
              </w:rPr>
              <w:t xml:space="preserve"> </w:t>
            </w:r>
            <w:r>
              <w:t>complete</w:t>
            </w:r>
            <w:r>
              <w:rPr>
                <w:rPrChange w:id="1313" w:author="2023 Revisions to CCBHC Cost Report Instructions" w:date="2023-12-07T15:54:00Z">
                  <w:rPr>
                    <w:spacing w:val="-4"/>
                  </w:rPr>
                </w:rPrChange>
              </w:rPr>
              <w:t xml:space="preserve"> </w:t>
            </w:r>
            <w:r>
              <w:t>entire</w:t>
            </w:r>
            <w:r>
              <w:rPr>
                <w:rPrChange w:id="1314" w:author="2023 Revisions to CCBHC Cost Report Instructions" w:date="2023-12-07T15:54:00Z">
                  <w:rPr>
                    <w:spacing w:val="-5"/>
                  </w:rPr>
                </w:rPrChange>
              </w:rPr>
              <w:t xml:space="preserve"> tab</w:t>
            </w:r>
            <w:ins w:id="1315" w:author="2023 Revisions to CCBHC Cost Report Instructions" w:date="2023-12-07T15:54:00Z">
              <w:r w:rsidR="00025E08">
                <w:t xml:space="preserve"> </w:t>
              </w:r>
            </w:ins>
          </w:p>
        </w:tc>
      </w:tr>
      <w:tr w:rsidR="0059672E" w14:paraId="3BE1FF57" w14:textId="77777777" w:rsidTr="001377A6">
        <w:trPr>
          <w:cantSplit/>
          <w:jc w:val="center"/>
          <w:trPrChange w:id="1316" w:author="2023 Revisions to CCBHC Cost Report Instructions" w:date="2023-12-07T15:54:00Z">
            <w:trPr>
              <w:gridBefore w:val="1"/>
              <w:trHeight w:val="433"/>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317" w:author="2023 Revisions to CCBHC Cost Report Instructions" w:date="2023-12-07T15:54:00Z">
              <w:tcPr>
                <w:tcW w:w="3770" w:type="dxa"/>
                <w:gridSpan w:val="2"/>
              </w:tcPr>
            </w:tcPrChange>
          </w:tcPr>
          <w:p w14:paraId="31CBB85E" w14:textId="5E9A26A9" w:rsidR="0059672E" w:rsidRDefault="0050054D">
            <w:pPr>
              <w:spacing w:before="20" w:after="20" w:line="240" w:lineRule="auto"/>
              <w:ind w:left="0" w:right="0" w:firstLine="0"/>
              <w:pPrChange w:id="1318" w:author="2023 Revisions to CCBHC Cost Report Instructions" w:date="2023-12-07T15:54:00Z">
                <w:pPr>
                  <w:pStyle w:val="TableParagraph"/>
                  <w:ind w:left="107"/>
                </w:pPr>
              </w:pPrChange>
            </w:pPr>
            <w:r>
              <w:t>CC</w:t>
            </w:r>
            <w:r>
              <w:rPr>
                <w:rPrChange w:id="1319" w:author="2023 Revisions to CCBHC Cost Report Instructions" w:date="2023-12-07T15:54:00Z">
                  <w:rPr>
                    <w:spacing w:val="-3"/>
                  </w:rPr>
                </w:rPrChange>
              </w:rPr>
              <w:t xml:space="preserve"> </w:t>
            </w:r>
            <w:r>
              <w:t>PPS-1</w:t>
            </w:r>
            <w:r>
              <w:rPr>
                <w:rPrChange w:id="1320" w:author="2023 Revisions to CCBHC Cost Report Instructions" w:date="2023-12-07T15:54:00Z">
                  <w:rPr>
                    <w:spacing w:val="-3"/>
                  </w:rPr>
                </w:rPrChange>
              </w:rPr>
              <w:t xml:space="preserve"> </w:t>
            </w:r>
            <w:r>
              <w:t>Rate</w:t>
            </w:r>
            <w:r>
              <w:rPr>
                <w:rPrChange w:id="1321" w:author="2023 Revisions to CCBHC Cost Report Instructions" w:date="2023-12-07T15:54:00Z">
                  <w:rPr>
                    <w:spacing w:val="-4"/>
                  </w:rPr>
                </w:rPrChange>
              </w:rPr>
              <w:t xml:space="preserve"> </w:t>
            </w:r>
            <w:r>
              <w:t>or</w:t>
            </w:r>
            <w:r>
              <w:rPr>
                <w:rPrChange w:id="1322" w:author="2023 Revisions to CCBHC Cost Report Instructions" w:date="2023-12-07T15:54:00Z">
                  <w:rPr>
                    <w:spacing w:val="-4"/>
                  </w:rPr>
                </w:rPrChange>
              </w:rPr>
              <w:t xml:space="preserve"> </w:t>
            </w:r>
            <w:r>
              <w:t>CC</w:t>
            </w:r>
            <w:r>
              <w:rPr>
                <w:rPrChange w:id="1323" w:author="2023 Revisions to CCBHC Cost Report Instructions" w:date="2023-12-07T15:54:00Z">
                  <w:rPr>
                    <w:spacing w:val="-3"/>
                  </w:rPr>
                </w:rPrChange>
              </w:rPr>
              <w:t xml:space="preserve"> </w:t>
            </w:r>
            <w:r>
              <w:t>PPS-2</w:t>
            </w:r>
            <w:r>
              <w:rPr>
                <w:rPrChange w:id="1324" w:author="2023 Revisions to CCBHC Cost Report Instructions" w:date="2023-12-07T15:54:00Z">
                  <w:rPr>
                    <w:spacing w:val="-2"/>
                  </w:rPr>
                </w:rPrChange>
              </w:rPr>
              <w:t xml:space="preserve"> </w:t>
            </w:r>
            <w:r>
              <w:rPr>
                <w:rPrChange w:id="1325" w:author="2023 Revisions to CCBHC Cost Report Instructions" w:date="2023-12-07T15:54:00Z">
                  <w:rPr>
                    <w:spacing w:val="-4"/>
                  </w:rPr>
                </w:rPrChange>
              </w:rPr>
              <w:t>Rate</w:t>
            </w:r>
            <w:ins w:id="1326" w:author="2023 Revisions to CCBHC Cost Report Instructions" w:date="2023-12-07T15:54:00Z">
              <w:r w:rsidR="00051AEC">
                <w:t>,</w:t>
              </w:r>
              <w:r w:rsidR="00025E08">
                <w:t xml:space="preserve"> </w:t>
              </w:r>
              <w:r w:rsidR="00051AEC">
                <w:t>CC PPS-3 Rate, CC PPS-4 Rate</w:t>
              </w:r>
            </w:ins>
          </w:p>
        </w:tc>
        <w:tc>
          <w:tcPr>
            <w:tcW w:w="5665" w:type="dxa"/>
            <w:gridSpan w:val="2"/>
            <w:tcBorders>
              <w:top w:val="single" w:sz="4" w:space="0" w:color="000000"/>
              <w:left w:val="single" w:sz="4" w:space="0" w:color="000000"/>
              <w:bottom w:val="single" w:sz="4" w:space="0" w:color="000000"/>
              <w:right w:val="single" w:sz="4" w:space="0" w:color="000000"/>
            </w:tcBorders>
            <w:tcPrChange w:id="1327" w:author="2023 Revisions to CCBHC Cost Report Instructions" w:date="2023-12-07T15:54:00Z">
              <w:tcPr>
                <w:tcW w:w="5740" w:type="dxa"/>
                <w:gridSpan w:val="2"/>
              </w:tcPr>
            </w:tcPrChange>
          </w:tcPr>
          <w:p w14:paraId="6F6CCC2E" w14:textId="3CAD60BE" w:rsidR="0059672E" w:rsidRDefault="0050054D">
            <w:pPr>
              <w:spacing w:before="20" w:after="20" w:line="240" w:lineRule="auto"/>
              <w:ind w:left="0" w:right="0" w:firstLine="0"/>
              <w:pPrChange w:id="1328" w:author="2023 Revisions to CCBHC Cost Report Instructions" w:date="2023-12-07T15:54:00Z">
                <w:pPr>
                  <w:pStyle w:val="TableParagraph"/>
                  <w:ind w:left="108"/>
                </w:pPr>
              </w:pPrChange>
            </w:pPr>
            <w:r>
              <w:t>Read</w:t>
            </w:r>
            <w:r>
              <w:rPr>
                <w:rPrChange w:id="1329" w:author="2023 Revisions to CCBHC Cost Report Instructions" w:date="2023-12-07T15:54:00Z">
                  <w:rPr>
                    <w:spacing w:val="-4"/>
                  </w:rPr>
                </w:rPrChange>
              </w:rPr>
              <w:t xml:space="preserve"> </w:t>
            </w:r>
            <w:r>
              <w:t>section</w:t>
            </w:r>
            <w:r>
              <w:rPr>
                <w:rPrChange w:id="1330" w:author="2023 Revisions to CCBHC Cost Report Instructions" w:date="2023-12-07T15:54:00Z">
                  <w:rPr>
                    <w:spacing w:val="-3"/>
                  </w:rPr>
                </w:rPrChange>
              </w:rPr>
              <w:t xml:space="preserve"> </w:t>
            </w:r>
            <w:ins w:id="1331" w:author="2023 Revisions to CCBHC Cost Report Instructions" w:date="2023-12-07T15:54:00Z">
              <w:r w:rsidR="00025E08">
                <w:t>1</w:t>
              </w:r>
              <w:r w:rsidR="00777420">
                <w:t>6</w:t>
              </w:r>
              <w:r w:rsidR="007D18B8">
                <w:t>, 17,</w:t>
              </w:r>
              <w:r w:rsidR="00475DD3">
                <w:t xml:space="preserve"> 18</w:t>
              </w:r>
            </w:ins>
            <w:del w:id="1332" w:author="2023 Revisions to CCBHC Cost Report Instructions" w:date="2023-12-07T15:54:00Z">
              <w:r>
                <w:delText>13</w:delText>
              </w:r>
            </w:del>
            <w:r>
              <w:rPr>
                <w:rPrChange w:id="1333" w:author="2023 Revisions to CCBHC Cost Report Instructions" w:date="2023-12-07T15:54:00Z">
                  <w:rPr>
                    <w:spacing w:val="-6"/>
                  </w:rPr>
                </w:rPrChange>
              </w:rPr>
              <w:t xml:space="preserve"> </w:t>
            </w:r>
            <w:r>
              <w:t>or</w:t>
            </w:r>
            <w:r>
              <w:rPr>
                <w:rPrChange w:id="1334" w:author="2023 Revisions to CCBHC Cost Report Instructions" w:date="2023-12-07T15:54:00Z">
                  <w:rPr>
                    <w:spacing w:val="-5"/>
                  </w:rPr>
                </w:rPrChange>
              </w:rPr>
              <w:t xml:space="preserve"> </w:t>
            </w:r>
            <w:ins w:id="1335" w:author="2023 Revisions to CCBHC Cost Report Instructions" w:date="2023-12-07T15:54:00Z">
              <w:r w:rsidR="007D18B8">
                <w:t>1</w:t>
              </w:r>
              <w:r w:rsidR="00475DD3">
                <w:t>9</w:t>
              </w:r>
            </w:ins>
            <w:del w:id="1336" w:author="2023 Revisions to CCBHC Cost Report Instructions" w:date="2023-12-07T15:54:00Z">
              <w:r>
                <w:delText>14,</w:delText>
              </w:r>
            </w:del>
            <w:r>
              <w:rPr>
                <w:rPrChange w:id="1337" w:author="2023 Revisions to CCBHC Cost Report Instructions" w:date="2023-12-07T15:54:00Z">
                  <w:rPr>
                    <w:spacing w:val="-3"/>
                  </w:rPr>
                </w:rPrChange>
              </w:rPr>
              <w:t xml:space="preserve"> </w:t>
            </w:r>
            <w:r>
              <w:t>and</w:t>
            </w:r>
            <w:r>
              <w:rPr>
                <w:rPrChange w:id="1338" w:author="2023 Revisions to CCBHC Cost Report Instructions" w:date="2023-12-07T15:54:00Z">
                  <w:rPr>
                    <w:spacing w:val="-4"/>
                  </w:rPr>
                </w:rPrChange>
              </w:rPr>
              <w:t xml:space="preserve"> </w:t>
            </w:r>
            <w:r>
              <w:t>complete</w:t>
            </w:r>
            <w:r>
              <w:rPr>
                <w:rPrChange w:id="1339" w:author="2023 Revisions to CCBHC Cost Report Instructions" w:date="2023-12-07T15:54:00Z">
                  <w:rPr>
                    <w:spacing w:val="-4"/>
                  </w:rPr>
                </w:rPrChange>
              </w:rPr>
              <w:t xml:space="preserve"> </w:t>
            </w:r>
            <w:r>
              <w:t>applicable</w:t>
            </w:r>
            <w:r>
              <w:rPr>
                <w:rPrChange w:id="1340" w:author="2023 Revisions to CCBHC Cost Report Instructions" w:date="2023-12-07T15:54:00Z">
                  <w:rPr>
                    <w:spacing w:val="-3"/>
                  </w:rPr>
                </w:rPrChange>
              </w:rPr>
              <w:t xml:space="preserve"> </w:t>
            </w:r>
            <w:r>
              <w:rPr>
                <w:rPrChange w:id="1341" w:author="2023 Revisions to CCBHC Cost Report Instructions" w:date="2023-12-07T15:54:00Z">
                  <w:rPr>
                    <w:spacing w:val="-5"/>
                  </w:rPr>
                </w:rPrChange>
              </w:rPr>
              <w:t>tab</w:t>
            </w:r>
            <w:ins w:id="1342" w:author="2023 Revisions to CCBHC Cost Report Instructions" w:date="2023-12-07T15:54:00Z">
              <w:r w:rsidR="00025E08">
                <w:t xml:space="preserve"> </w:t>
              </w:r>
            </w:ins>
          </w:p>
        </w:tc>
      </w:tr>
      <w:tr w:rsidR="0059672E" w14:paraId="62764FB1" w14:textId="77777777" w:rsidTr="001377A6">
        <w:trPr>
          <w:cantSplit/>
          <w:jc w:val="center"/>
          <w:trPrChange w:id="1343" w:author="2023 Revisions to CCBHC Cost Report Instructions" w:date="2023-12-07T15:54:00Z">
            <w:trPr>
              <w:gridBefore w:val="1"/>
              <w:trHeight w:val="431"/>
            </w:trPr>
          </w:trPrChange>
        </w:trPr>
        <w:tc>
          <w:tcPr>
            <w:tcW w:w="4405" w:type="dxa"/>
            <w:gridSpan w:val="2"/>
            <w:tcBorders>
              <w:top w:val="single" w:sz="4" w:space="0" w:color="000000"/>
              <w:left w:val="single" w:sz="4" w:space="0" w:color="000000"/>
              <w:bottom w:val="single" w:sz="4" w:space="0" w:color="000000"/>
              <w:right w:val="single" w:sz="4" w:space="0" w:color="000000"/>
            </w:tcBorders>
            <w:tcPrChange w:id="1344" w:author="2023 Revisions to CCBHC Cost Report Instructions" w:date="2023-12-07T15:54:00Z">
              <w:tcPr>
                <w:tcW w:w="3770" w:type="dxa"/>
                <w:gridSpan w:val="2"/>
              </w:tcPr>
            </w:tcPrChange>
          </w:tcPr>
          <w:p w14:paraId="680D858B" w14:textId="6265346F" w:rsidR="0059672E" w:rsidRDefault="0050054D">
            <w:pPr>
              <w:spacing w:before="20" w:after="20" w:line="240" w:lineRule="auto"/>
              <w:ind w:left="0" w:right="0" w:firstLine="0"/>
              <w:pPrChange w:id="1345" w:author="2023 Revisions to CCBHC Cost Report Instructions" w:date="2023-12-07T15:54:00Z">
                <w:pPr>
                  <w:pStyle w:val="TableParagraph"/>
                  <w:ind w:left="107"/>
                </w:pPr>
              </w:pPrChange>
            </w:pPr>
            <w:r>
              <w:rPr>
                <w:rPrChange w:id="1346" w:author="2023 Revisions to CCBHC Cost Report Instructions" w:date="2023-12-07T15:54:00Z">
                  <w:rPr>
                    <w:spacing w:val="-2"/>
                  </w:rPr>
                </w:rPrChange>
              </w:rPr>
              <w:t>Certification</w:t>
            </w:r>
            <w:ins w:id="1347" w:author="2023 Revisions to CCBHC Cost Report Instructions" w:date="2023-12-07T15:54:00Z">
              <w:r w:rsidR="00025E08">
                <w:t xml:space="preserve"> </w:t>
              </w:r>
            </w:ins>
          </w:p>
        </w:tc>
        <w:tc>
          <w:tcPr>
            <w:tcW w:w="5665" w:type="dxa"/>
            <w:gridSpan w:val="2"/>
            <w:tcBorders>
              <w:top w:val="single" w:sz="4" w:space="0" w:color="000000"/>
              <w:left w:val="single" w:sz="4" w:space="0" w:color="000000"/>
              <w:bottom w:val="single" w:sz="4" w:space="0" w:color="000000"/>
              <w:right w:val="single" w:sz="4" w:space="0" w:color="000000"/>
            </w:tcBorders>
            <w:tcPrChange w:id="1348" w:author="2023 Revisions to CCBHC Cost Report Instructions" w:date="2023-12-07T15:54:00Z">
              <w:tcPr>
                <w:tcW w:w="5740" w:type="dxa"/>
                <w:gridSpan w:val="2"/>
              </w:tcPr>
            </w:tcPrChange>
          </w:tcPr>
          <w:p w14:paraId="69C916A3" w14:textId="1D80551A" w:rsidR="0059672E" w:rsidRDefault="0050054D">
            <w:pPr>
              <w:spacing w:before="20" w:after="20" w:line="240" w:lineRule="auto"/>
              <w:ind w:left="0" w:right="0" w:firstLine="0"/>
              <w:pPrChange w:id="1349" w:author="2023 Revisions to CCBHC Cost Report Instructions" w:date="2023-12-07T15:54:00Z">
                <w:pPr>
                  <w:pStyle w:val="TableParagraph"/>
                  <w:ind w:left="108"/>
                </w:pPr>
              </w:pPrChange>
            </w:pPr>
            <w:r>
              <w:t>Read</w:t>
            </w:r>
            <w:r>
              <w:rPr>
                <w:rPrChange w:id="1350" w:author="2023 Revisions to CCBHC Cost Report Instructions" w:date="2023-12-07T15:54:00Z">
                  <w:rPr>
                    <w:spacing w:val="-4"/>
                  </w:rPr>
                </w:rPrChange>
              </w:rPr>
              <w:t xml:space="preserve"> </w:t>
            </w:r>
            <w:r>
              <w:t>section</w:t>
            </w:r>
            <w:r>
              <w:rPr>
                <w:rPrChange w:id="1351" w:author="2023 Revisions to CCBHC Cost Report Instructions" w:date="2023-12-07T15:54:00Z">
                  <w:rPr>
                    <w:spacing w:val="-4"/>
                  </w:rPr>
                </w:rPrChange>
              </w:rPr>
              <w:t xml:space="preserve"> </w:t>
            </w:r>
            <w:ins w:id="1352" w:author="2023 Revisions to CCBHC Cost Report Instructions" w:date="2023-12-07T15:54:00Z">
              <w:r w:rsidR="00475DD3">
                <w:t>20</w:t>
              </w:r>
            </w:ins>
            <w:del w:id="1353" w:author="2023 Revisions to CCBHC Cost Report Instructions" w:date="2023-12-07T15:54:00Z">
              <w:r>
                <w:delText>15</w:delText>
              </w:r>
            </w:del>
            <w:r>
              <w:t>,</w:t>
            </w:r>
            <w:r>
              <w:rPr>
                <w:rPrChange w:id="1354" w:author="2023 Revisions to CCBHC Cost Report Instructions" w:date="2023-12-07T15:54:00Z">
                  <w:rPr>
                    <w:spacing w:val="-4"/>
                  </w:rPr>
                </w:rPrChange>
              </w:rPr>
              <w:t xml:space="preserve"> </w:t>
            </w:r>
            <w:r>
              <w:t>and</w:t>
            </w:r>
            <w:r>
              <w:rPr>
                <w:rPrChange w:id="1355" w:author="2023 Revisions to CCBHC Cost Report Instructions" w:date="2023-12-07T15:54:00Z">
                  <w:rPr>
                    <w:spacing w:val="-4"/>
                  </w:rPr>
                </w:rPrChange>
              </w:rPr>
              <w:t xml:space="preserve"> </w:t>
            </w:r>
            <w:r>
              <w:t>complete</w:t>
            </w:r>
            <w:r>
              <w:rPr>
                <w:rPrChange w:id="1356" w:author="2023 Revisions to CCBHC Cost Report Instructions" w:date="2023-12-07T15:54:00Z">
                  <w:rPr>
                    <w:spacing w:val="-4"/>
                  </w:rPr>
                </w:rPrChange>
              </w:rPr>
              <w:t xml:space="preserve"> </w:t>
            </w:r>
            <w:r>
              <w:t>entire</w:t>
            </w:r>
            <w:r>
              <w:rPr>
                <w:rPrChange w:id="1357" w:author="2023 Revisions to CCBHC Cost Report Instructions" w:date="2023-12-07T15:54:00Z">
                  <w:rPr>
                    <w:spacing w:val="-5"/>
                  </w:rPr>
                </w:rPrChange>
              </w:rPr>
              <w:t xml:space="preserve"> tab</w:t>
            </w:r>
            <w:ins w:id="1358" w:author="2023 Revisions to CCBHC Cost Report Instructions" w:date="2023-12-07T15:54:00Z">
              <w:r w:rsidR="00025E08">
                <w:t xml:space="preserve"> </w:t>
              </w:r>
            </w:ins>
          </w:p>
        </w:tc>
      </w:tr>
    </w:tbl>
    <w:p w14:paraId="6FDC2964" w14:textId="77777777" w:rsidR="0059672E" w:rsidRDefault="0059672E">
      <w:pPr>
        <w:rPr>
          <w:del w:id="1359" w:author="2023 Revisions to CCBHC Cost Report Instructions" w:date="2023-12-07T15:54:00Z"/>
        </w:rPr>
        <w:sectPr w:rsidR="0059672E">
          <w:pgSz w:w="12240" w:h="15840"/>
          <w:pgMar w:top="1340" w:right="940" w:bottom="620" w:left="1240" w:header="542" w:footer="432" w:gutter="0"/>
          <w:cols w:space="720"/>
        </w:sectPr>
      </w:pPr>
    </w:p>
    <w:p w14:paraId="6C2CD756" w14:textId="39BB6AE0" w:rsidR="0059672E" w:rsidRDefault="0050054D">
      <w:pPr>
        <w:pStyle w:val="BodyText"/>
        <w:pPrChange w:id="1360" w:author="2023 Revisions to CCBHC Cost Report Instructions" w:date="2023-12-07T15:54:00Z">
          <w:pPr>
            <w:pStyle w:val="BodyText"/>
            <w:spacing w:before="86" w:line="247" w:lineRule="auto"/>
            <w:ind w:left="199" w:right="163"/>
          </w:pPr>
        </w:pPrChange>
      </w:pPr>
      <w:r>
        <w:t>If</w:t>
      </w:r>
      <w:r>
        <w:rPr>
          <w:rPrChange w:id="1361" w:author="2023 Revisions to CCBHC Cost Report Instructions" w:date="2023-12-07T15:54:00Z">
            <w:rPr>
              <w:spacing w:val="-1"/>
            </w:rPr>
          </w:rPrChange>
        </w:rPr>
        <w:t xml:space="preserve"> </w:t>
      </w:r>
      <w:r>
        <w:t>the</w:t>
      </w:r>
      <w:r>
        <w:rPr>
          <w:rPrChange w:id="1362" w:author="2023 Revisions to CCBHC Cost Report Instructions" w:date="2023-12-07T15:54:00Z">
            <w:rPr>
              <w:spacing w:val="-4"/>
            </w:rPr>
          </w:rPrChange>
        </w:rPr>
        <w:t xml:space="preserve"> </w:t>
      </w:r>
      <w:r>
        <w:t>CCBHC’s</w:t>
      </w:r>
      <w:r>
        <w:rPr>
          <w:rPrChange w:id="1363" w:author="2023 Revisions to CCBHC Cost Report Instructions" w:date="2023-12-07T15:54:00Z">
            <w:rPr>
              <w:spacing w:val="-2"/>
            </w:rPr>
          </w:rPrChange>
        </w:rPr>
        <w:t xml:space="preserve"> </w:t>
      </w:r>
      <w:r>
        <w:t>records</w:t>
      </w:r>
      <w:r>
        <w:rPr>
          <w:rPrChange w:id="1364" w:author="2023 Revisions to CCBHC Cost Report Instructions" w:date="2023-12-07T15:54:00Z">
            <w:rPr>
              <w:spacing w:val="-6"/>
            </w:rPr>
          </w:rPrChange>
        </w:rPr>
        <w:t xml:space="preserve"> </w:t>
      </w:r>
      <w:r>
        <w:t>are</w:t>
      </w:r>
      <w:r>
        <w:rPr>
          <w:rPrChange w:id="1365" w:author="2023 Revisions to CCBHC Cost Report Instructions" w:date="2023-12-07T15:54:00Z">
            <w:rPr>
              <w:spacing w:val="-4"/>
            </w:rPr>
          </w:rPrChange>
        </w:rPr>
        <w:t xml:space="preserve"> </w:t>
      </w:r>
      <w:r>
        <w:t>maintained</w:t>
      </w:r>
      <w:r>
        <w:rPr>
          <w:rPrChange w:id="1366" w:author="2023 Revisions to CCBHC Cost Report Instructions" w:date="2023-12-07T15:54:00Z">
            <w:rPr>
              <w:spacing w:val="-2"/>
            </w:rPr>
          </w:rPrChange>
        </w:rPr>
        <w:t xml:space="preserve"> </w:t>
      </w:r>
      <w:r>
        <w:t>on</w:t>
      </w:r>
      <w:r>
        <w:rPr>
          <w:rPrChange w:id="1367" w:author="2023 Revisions to CCBHC Cost Report Instructions" w:date="2023-12-07T15:54:00Z">
            <w:rPr>
              <w:spacing w:val="-4"/>
            </w:rPr>
          </w:rPrChange>
        </w:rPr>
        <w:t xml:space="preserve"> </w:t>
      </w:r>
      <w:r>
        <w:t>an</w:t>
      </w:r>
      <w:r>
        <w:rPr>
          <w:rPrChange w:id="1368" w:author="2023 Revisions to CCBHC Cost Report Instructions" w:date="2023-12-07T15:54:00Z">
            <w:rPr>
              <w:spacing w:val="-3"/>
            </w:rPr>
          </w:rPrChange>
        </w:rPr>
        <w:t xml:space="preserve"> </w:t>
      </w:r>
      <w:r>
        <w:t>accounting</w:t>
      </w:r>
      <w:r>
        <w:rPr>
          <w:rPrChange w:id="1369" w:author="2023 Revisions to CCBHC Cost Report Instructions" w:date="2023-12-07T15:54:00Z">
            <w:rPr>
              <w:spacing w:val="-3"/>
            </w:rPr>
          </w:rPrChange>
        </w:rPr>
        <w:t xml:space="preserve"> </w:t>
      </w:r>
      <w:r>
        <w:t>basis</w:t>
      </w:r>
      <w:r>
        <w:rPr>
          <w:rPrChange w:id="1370" w:author="2023 Revisions to CCBHC Cost Report Instructions" w:date="2023-12-07T15:54:00Z">
            <w:rPr>
              <w:spacing w:val="-2"/>
            </w:rPr>
          </w:rPrChange>
        </w:rPr>
        <w:t xml:space="preserve"> </w:t>
      </w:r>
      <w:r>
        <w:t>other</w:t>
      </w:r>
      <w:r>
        <w:rPr>
          <w:rPrChange w:id="1371" w:author="2023 Revisions to CCBHC Cost Report Instructions" w:date="2023-12-07T15:54:00Z">
            <w:rPr>
              <w:spacing w:val="-4"/>
            </w:rPr>
          </w:rPrChange>
        </w:rPr>
        <w:t xml:space="preserve"> </w:t>
      </w:r>
      <w:r>
        <w:t>than</w:t>
      </w:r>
      <w:r>
        <w:rPr>
          <w:rPrChange w:id="1372" w:author="2023 Revisions to CCBHC Cost Report Instructions" w:date="2023-12-07T15:54:00Z">
            <w:rPr>
              <w:spacing w:val="-3"/>
            </w:rPr>
          </w:rPrChange>
        </w:rPr>
        <w:t xml:space="preserve"> </w:t>
      </w:r>
      <w:r>
        <w:t>accrual,</w:t>
      </w:r>
      <w:r>
        <w:rPr>
          <w:rPrChange w:id="1373" w:author="2023 Revisions to CCBHC Cost Report Instructions" w:date="2023-12-07T15:54:00Z">
            <w:rPr>
              <w:spacing w:val="-1"/>
            </w:rPr>
          </w:rPrChange>
        </w:rPr>
        <w:t xml:space="preserve"> </w:t>
      </w:r>
      <w:r>
        <w:t>adjustments</w:t>
      </w:r>
      <w:r>
        <w:rPr>
          <w:rPrChange w:id="1374" w:author="2023 Revisions to CCBHC Cost Report Instructions" w:date="2023-12-07T15:54:00Z">
            <w:rPr>
              <w:spacing w:val="-4"/>
            </w:rPr>
          </w:rPrChange>
        </w:rPr>
        <w:t xml:space="preserve"> </w:t>
      </w:r>
      <w:r>
        <w:t xml:space="preserve">to convert to an accrual basis of accounting are </w:t>
      </w:r>
      <w:r>
        <w:t>required.</w:t>
      </w:r>
      <w:r>
        <w:rPr>
          <w:rPrChange w:id="1375" w:author="2023 Revisions to CCBHC Cost Report Instructions" w:date="2023-12-07T15:54:00Z">
            <w:rPr>
              <w:spacing w:val="40"/>
            </w:rPr>
          </w:rPrChange>
        </w:rPr>
        <w:t xml:space="preserve"> </w:t>
      </w:r>
      <w:ins w:id="1376" w:author="2023 Revisions to CCBHC Cost Report Instructions" w:date="2023-12-07T15:54:00Z">
        <w:r w:rsidR="00025E08">
          <w:t xml:space="preserve"> </w:t>
        </w:r>
      </w:ins>
      <w:r>
        <w:t>The accrual basis of accounting is considered the most accurate method for determining costs during a period of time.</w:t>
      </w:r>
      <w:ins w:id="1377" w:author="2023 Revisions to CCBHC Cost Report Instructions" w:date="2023-12-07T15:54:00Z">
        <w:r w:rsidR="00025E08">
          <w:t xml:space="preserve">  </w:t>
        </w:r>
      </w:ins>
    </w:p>
    <w:p w14:paraId="0F4E01BF" w14:textId="240E132B" w:rsidR="0059672E" w:rsidRDefault="0050054D">
      <w:pPr>
        <w:pStyle w:val="BodyText"/>
        <w:pPrChange w:id="1378" w:author="2023 Revisions to CCBHC Cost Report Instructions" w:date="2023-12-07T15:54:00Z">
          <w:pPr>
            <w:pStyle w:val="BodyText"/>
            <w:spacing w:before="118" w:line="247" w:lineRule="auto"/>
            <w:ind w:left="200" w:right="147" w:hanging="1"/>
          </w:pPr>
        </w:pPrChange>
      </w:pPr>
      <w:r>
        <w:t xml:space="preserve">All information requested in the tabs must be furnished unless the information does not apply to a specific CCBHC </w:t>
      </w:r>
      <w:r>
        <w:t>because of organizational structure or the choice</w:t>
      </w:r>
      <w:r>
        <w:rPr>
          <w:rPrChange w:id="1379" w:author="2023 Revisions to CCBHC Cost Report Instructions" w:date="2023-12-07T15:54:00Z">
            <w:rPr>
              <w:spacing w:val="-1"/>
            </w:rPr>
          </w:rPrChange>
        </w:rPr>
        <w:t xml:space="preserve"> </w:t>
      </w:r>
      <w:r>
        <w:t>of PPS</w:t>
      </w:r>
      <w:r>
        <w:rPr>
          <w:rPrChange w:id="1380" w:author="2023 Revisions to CCBHC Cost Report Instructions" w:date="2023-12-07T15:54:00Z">
            <w:rPr>
              <w:spacing w:val="-1"/>
            </w:rPr>
          </w:rPrChange>
        </w:rPr>
        <w:t xml:space="preserve"> </w:t>
      </w:r>
      <w:r>
        <w:t>methodology.</w:t>
      </w:r>
      <w:r>
        <w:rPr>
          <w:rPrChange w:id="1381" w:author="2023 Revisions to CCBHC Cost Report Instructions" w:date="2023-12-07T15:54:00Z">
            <w:rPr>
              <w:spacing w:val="40"/>
            </w:rPr>
          </w:rPrChange>
        </w:rPr>
        <w:t xml:space="preserve"> </w:t>
      </w:r>
      <w:ins w:id="1382" w:author="2023 Revisions to CCBHC Cost Report Instructions" w:date="2023-12-07T15:54:00Z">
        <w:r w:rsidR="00025E08">
          <w:t xml:space="preserve"> </w:t>
        </w:r>
      </w:ins>
      <w:r>
        <w:t>Failure</w:t>
      </w:r>
      <w:r>
        <w:rPr>
          <w:rPrChange w:id="1383" w:author="2023 Revisions to CCBHC Cost Report Instructions" w:date="2023-12-07T15:54:00Z">
            <w:rPr>
              <w:spacing w:val="-1"/>
            </w:rPr>
          </w:rPrChange>
        </w:rPr>
        <w:t xml:space="preserve"> </w:t>
      </w:r>
      <w:r>
        <w:t>to complete applicable tabs properly will result in rejection of the cost report and its return to the CCBHC</w:t>
      </w:r>
      <w:r>
        <w:rPr>
          <w:rPrChange w:id="1384" w:author="2023 Revisions to CCBHC Cost Report Instructions" w:date="2023-12-07T15:54:00Z">
            <w:rPr>
              <w:spacing w:val="-3"/>
            </w:rPr>
          </w:rPrChange>
        </w:rPr>
        <w:t xml:space="preserve"> </w:t>
      </w:r>
      <w:r>
        <w:t>for</w:t>
      </w:r>
      <w:r>
        <w:rPr>
          <w:rPrChange w:id="1385" w:author="2023 Revisions to CCBHC Cost Report Instructions" w:date="2023-12-07T15:54:00Z">
            <w:rPr>
              <w:spacing w:val="-1"/>
            </w:rPr>
          </w:rPrChange>
        </w:rPr>
        <w:t xml:space="preserve"> </w:t>
      </w:r>
      <w:r>
        <w:t>correction</w:t>
      </w:r>
      <w:r>
        <w:rPr>
          <w:rPrChange w:id="1386" w:author="2023 Revisions to CCBHC Cost Report Instructions" w:date="2023-12-07T15:54:00Z">
            <w:rPr>
              <w:spacing w:val="-3"/>
            </w:rPr>
          </w:rPrChange>
        </w:rPr>
        <w:t xml:space="preserve"> </w:t>
      </w:r>
      <w:r>
        <w:t>and</w:t>
      </w:r>
      <w:r>
        <w:rPr>
          <w:rPrChange w:id="1387" w:author="2023 Revisions to CCBHC Cost Report Instructions" w:date="2023-12-07T15:54:00Z">
            <w:rPr>
              <w:spacing w:val="-3"/>
            </w:rPr>
          </w:rPrChange>
        </w:rPr>
        <w:t xml:space="preserve"> </w:t>
      </w:r>
      <w:r>
        <w:t>resubmission.</w:t>
      </w:r>
      <w:r>
        <w:rPr>
          <w:rPrChange w:id="1388" w:author="2023 Revisions to CCBHC Cost Report Instructions" w:date="2023-12-07T15:54:00Z">
            <w:rPr>
              <w:spacing w:val="40"/>
            </w:rPr>
          </w:rPrChange>
        </w:rPr>
        <w:t xml:space="preserve"> </w:t>
      </w:r>
      <w:ins w:id="1389" w:author="2023 Revisions to CCBHC Cost Report Instructions" w:date="2023-12-07T15:54:00Z">
        <w:r w:rsidR="00025E08">
          <w:t xml:space="preserve"> </w:t>
        </w:r>
      </w:ins>
      <w:r>
        <w:t>CCBHCs</w:t>
      </w:r>
      <w:r>
        <w:rPr>
          <w:rPrChange w:id="1390" w:author="2023 Revisions to CCBHC Cost Report Instructions" w:date="2023-12-07T15:54:00Z">
            <w:rPr>
              <w:spacing w:val="-2"/>
            </w:rPr>
          </w:rPrChange>
        </w:rPr>
        <w:t xml:space="preserve"> </w:t>
      </w:r>
      <w:r>
        <w:t>should</w:t>
      </w:r>
      <w:r>
        <w:rPr>
          <w:rPrChange w:id="1391" w:author="2023 Revisions to CCBHC Cost Report Instructions" w:date="2023-12-07T15:54:00Z">
            <w:rPr>
              <w:spacing w:val="-5"/>
            </w:rPr>
          </w:rPrChange>
        </w:rPr>
        <w:t xml:space="preserve"> </w:t>
      </w:r>
      <w:r>
        <w:t>round</w:t>
      </w:r>
      <w:r>
        <w:rPr>
          <w:rPrChange w:id="1392" w:author="2023 Revisions to CCBHC Cost Report Instructions" w:date="2023-12-07T15:54:00Z">
            <w:rPr>
              <w:spacing w:val="-5"/>
            </w:rPr>
          </w:rPrChange>
        </w:rPr>
        <w:t xml:space="preserve"> </w:t>
      </w:r>
      <w:r>
        <w:t>monetary</w:t>
      </w:r>
      <w:r>
        <w:rPr>
          <w:rPrChange w:id="1393" w:author="2023 Revisions to CCBHC Cost Report Instructions" w:date="2023-12-07T15:54:00Z">
            <w:rPr>
              <w:spacing w:val="-5"/>
            </w:rPr>
          </w:rPrChange>
        </w:rPr>
        <w:t xml:space="preserve"> </w:t>
      </w:r>
      <w:r>
        <w:t>amounts</w:t>
      </w:r>
      <w:r>
        <w:rPr>
          <w:rPrChange w:id="1394" w:author="2023 Revisions to CCBHC Cost Report Instructions" w:date="2023-12-07T15:54:00Z">
            <w:rPr>
              <w:spacing w:val="-5"/>
            </w:rPr>
          </w:rPrChange>
        </w:rPr>
        <w:t xml:space="preserve"> </w:t>
      </w:r>
      <w:r>
        <w:t>to</w:t>
      </w:r>
      <w:r>
        <w:rPr>
          <w:rPrChange w:id="1395" w:author="2023 Revisions to CCBHC Cost Report Instructions" w:date="2023-12-07T15:54:00Z">
            <w:rPr>
              <w:spacing w:val="-5"/>
            </w:rPr>
          </w:rPrChange>
        </w:rPr>
        <w:t xml:space="preserve"> </w:t>
      </w:r>
      <w:r>
        <w:t>the</w:t>
      </w:r>
      <w:r>
        <w:rPr>
          <w:rPrChange w:id="1396" w:author="2023 Revisions to CCBHC Cost Report Instructions" w:date="2023-12-07T15:54:00Z">
            <w:rPr>
              <w:spacing w:val="-5"/>
            </w:rPr>
          </w:rPrChange>
        </w:rPr>
        <w:t xml:space="preserve"> </w:t>
      </w:r>
      <w:r>
        <w:t>nearest whole dollar; round</w:t>
      </w:r>
      <w:r>
        <w:rPr>
          <w:rPrChange w:id="1397" w:author="2023 Revisions to CCBHC Cost Report Instructions" w:date="2023-12-07T15:54:00Z">
            <w:rPr>
              <w:spacing w:val="-2"/>
            </w:rPr>
          </w:rPrChange>
        </w:rPr>
        <w:t xml:space="preserve"> </w:t>
      </w:r>
      <w:r>
        <w:t>amounts of $0.50 or</w:t>
      </w:r>
      <w:r>
        <w:rPr>
          <w:rPrChange w:id="1398" w:author="2023 Revisions to CCBHC Cost Report Instructions" w:date="2023-12-07T15:54:00Z">
            <w:rPr>
              <w:spacing w:val="-1"/>
            </w:rPr>
          </w:rPrChange>
        </w:rPr>
        <w:t xml:space="preserve"> </w:t>
      </w:r>
      <w:r>
        <w:t>more up</w:t>
      </w:r>
      <w:r>
        <w:rPr>
          <w:rPrChange w:id="1399" w:author="2023 Revisions to CCBHC Cost Report Instructions" w:date="2023-12-07T15:54:00Z">
            <w:rPr>
              <w:spacing w:val="-2"/>
            </w:rPr>
          </w:rPrChange>
        </w:rPr>
        <w:t xml:space="preserve"> </w:t>
      </w:r>
      <w:r>
        <w:t>to</w:t>
      </w:r>
      <w:r>
        <w:rPr>
          <w:rPrChange w:id="1400" w:author="2023 Revisions to CCBHC Cost Report Instructions" w:date="2023-12-07T15:54:00Z">
            <w:rPr>
              <w:spacing w:val="-2"/>
            </w:rPr>
          </w:rPrChange>
        </w:rPr>
        <w:t xml:space="preserve"> </w:t>
      </w:r>
      <w:r>
        <w:t>the</w:t>
      </w:r>
      <w:r>
        <w:rPr>
          <w:rPrChange w:id="1401" w:author="2023 Revisions to CCBHC Cost Report Instructions" w:date="2023-12-07T15:54:00Z">
            <w:rPr>
              <w:spacing w:val="-2"/>
            </w:rPr>
          </w:rPrChange>
        </w:rPr>
        <w:t xml:space="preserve"> </w:t>
      </w:r>
      <w:r>
        <w:t>next dollar, and</w:t>
      </w:r>
      <w:r>
        <w:rPr>
          <w:rPrChange w:id="1402" w:author="2023 Revisions to CCBHC Cost Report Instructions" w:date="2023-12-07T15:54:00Z">
            <w:rPr>
              <w:spacing w:val="-2"/>
            </w:rPr>
          </w:rPrChange>
        </w:rPr>
        <w:t xml:space="preserve"> </w:t>
      </w:r>
      <w:r>
        <w:t>round amounts</w:t>
      </w:r>
      <w:r>
        <w:rPr>
          <w:rPrChange w:id="1403" w:author="2023 Revisions to CCBHC Cost Report Instructions" w:date="2023-12-07T15:54:00Z">
            <w:rPr>
              <w:spacing w:val="-2"/>
            </w:rPr>
          </w:rPrChange>
        </w:rPr>
        <w:t xml:space="preserve"> </w:t>
      </w:r>
      <w:r>
        <w:t>of $0.49</w:t>
      </w:r>
      <w:r>
        <w:rPr>
          <w:rPrChange w:id="1404" w:author="2023 Revisions to CCBHC Cost Report Instructions" w:date="2023-12-07T15:54:00Z">
            <w:rPr>
              <w:spacing w:val="-2"/>
            </w:rPr>
          </w:rPrChange>
        </w:rPr>
        <w:t xml:space="preserve"> </w:t>
      </w:r>
      <w:r>
        <w:t>or less down.</w:t>
      </w:r>
      <w:r>
        <w:rPr>
          <w:rPrChange w:id="1405" w:author="2023 Revisions to CCBHC Cost Report Instructions" w:date="2023-12-07T15:54:00Z">
            <w:rPr>
              <w:spacing w:val="40"/>
            </w:rPr>
          </w:rPrChange>
        </w:rPr>
        <w:t xml:space="preserve"> </w:t>
      </w:r>
      <w:ins w:id="1406" w:author="2023 Revisions to CCBHC Cost Report Instructions" w:date="2023-12-07T15:54:00Z">
        <w:r w:rsidR="00025E08">
          <w:t xml:space="preserve"> </w:t>
        </w:r>
      </w:ins>
      <w:r>
        <w:t xml:space="preserve">Standard (i.e., preprinted) line numbers and expense category descriptions cannot be </w:t>
      </w:r>
      <w:r>
        <w:rPr>
          <w:rPrChange w:id="1407" w:author="2023 Revisions to CCBHC Cost Report Instructions" w:date="2023-12-07T15:54:00Z">
            <w:rPr>
              <w:spacing w:val="-2"/>
            </w:rPr>
          </w:rPrChange>
        </w:rPr>
        <w:t>changed.</w:t>
      </w:r>
      <w:ins w:id="1408" w:author="2023 Revisions to CCBHC Cost Report Instructions" w:date="2023-12-07T15:54:00Z">
        <w:r w:rsidR="00025E08">
          <w:t xml:space="preserve"> </w:t>
        </w:r>
        <w:r w:rsidR="00025E08">
          <w:rPr>
            <w:b/>
          </w:rPr>
          <w:t xml:space="preserve"> </w:t>
        </w:r>
      </w:ins>
    </w:p>
    <w:p w14:paraId="3EA5A779" w14:textId="4B022892" w:rsidR="0059672E" w:rsidRDefault="0050054D">
      <w:pPr>
        <w:pStyle w:val="Heading3"/>
        <w:pPrChange w:id="1409" w:author="2023 Revisions to CCBHC Cost Report Instructions" w:date="2023-12-07T15:54:00Z">
          <w:pPr>
            <w:pStyle w:val="Heading5"/>
            <w:spacing w:before="175"/>
            <w:ind w:left="201"/>
          </w:pPr>
        </w:pPrChange>
      </w:pPr>
      <w:bookmarkStart w:id="1410" w:name="PRA_Disclosure_Statement"/>
      <w:bookmarkStart w:id="1411" w:name="_bookmark3"/>
      <w:bookmarkStart w:id="1412" w:name="_Toc147503586"/>
      <w:bookmarkStart w:id="1413" w:name="_Toc148441528"/>
      <w:bookmarkEnd w:id="1410"/>
      <w:bookmarkEnd w:id="1411"/>
      <w:r>
        <w:t>PRA</w:t>
      </w:r>
      <w:r>
        <w:rPr>
          <w:rPrChange w:id="1414" w:author="2023 Revisions to CCBHC Cost Report Instructions" w:date="2023-12-07T15:54:00Z">
            <w:rPr>
              <w:bCs w:val="0"/>
              <w:iCs w:val="0"/>
              <w:spacing w:val="-5"/>
            </w:rPr>
          </w:rPrChange>
        </w:rPr>
        <w:t xml:space="preserve"> </w:t>
      </w:r>
      <w:r>
        <w:t>Disclosure</w:t>
      </w:r>
      <w:r>
        <w:rPr>
          <w:rPrChange w:id="1415" w:author="2023 Revisions to CCBHC Cost Report Instructions" w:date="2023-12-07T15:54:00Z">
            <w:rPr>
              <w:bCs w:val="0"/>
              <w:iCs w:val="0"/>
              <w:spacing w:val="-5"/>
            </w:rPr>
          </w:rPrChange>
        </w:rPr>
        <w:t xml:space="preserve"> </w:t>
      </w:r>
      <w:r>
        <w:rPr>
          <w:rPrChange w:id="1416" w:author="2023 Revisions to CCBHC Cost Report Instructions" w:date="2023-12-07T15:54:00Z">
            <w:rPr>
              <w:bCs w:val="0"/>
              <w:iCs w:val="0"/>
              <w:spacing w:val="-2"/>
            </w:rPr>
          </w:rPrChange>
        </w:rPr>
        <w:t>Statement</w:t>
      </w:r>
      <w:bookmarkEnd w:id="1412"/>
      <w:bookmarkEnd w:id="1413"/>
      <w:ins w:id="1417" w:author="2023 Revisions to CCBHC Cost Report Instructions" w:date="2023-12-07T15:54:00Z">
        <w:r w:rsidR="00025E08">
          <w:t xml:space="preserve">  </w:t>
        </w:r>
      </w:ins>
    </w:p>
    <w:p w14:paraId="74169170" w14:textId="718AAFF4" w:rsidR="0059672E" w:rsidRDefault="0050054D">
      <w:pPr>
        <w:pStyle w:val="BodyText"/>
        <w:rPr>
          <w:rPrChange w:id="1418" w:author="2023 Revisions to CCBHC Cost Report Instructions" w:date="2023-12-07T15:54:00Z">
            <w:rPr>
              <w:b/>
            </w:rPr>
          </w:rPrChange>
        </w:rPr>
        <w:pPrChange w:id="1419" w:author="2023 Revisions to CCBHC Cost Report Instructions" w:date="2023-12-07T15:54:00Z">
          <w:pPr>
            <w:pStyle w:val="BodyText"/>
            <w:spacing w:before="88" w:line="244" w:lineRule="auto"/>
            <w:ind w:left="201" w:right="163"/>
          </w:pPr>
        </w:pPrChange>
      </w:pPr>
      <w:r>
        <w:t>According to the Paperwork Reduction Act of 1995, individuals are not required to respond to a collection</w:t>
      </w:r>
      <w:r>
        <w:rPr>
          <w:rPrChange w:id="1420" w:author="2023 Revisions to CCBHC Cost Report Instructions" w:date="2023-12-07T15:54:00Z">
            <w:rPr>
              <w:spacing w:val="-4"/>
            </w:rPr>
          </w:rPrChange>
        </w:rPr>
        <w:t xml:space="preserve"> </w:t>
      </w:r>
      <w:r>
        <w:t>of information</w:t>
      </w:r>
      <w:r>
        <w:rPr>
          <w:rPrChange w:id="1421" w:author="2023 Revisions to CCBHC Cost Report Instructions" w:date="2023-12-07T15:54:00Z">
            <w:rPr>
              <w:spacing w:val="-5"/>
            </w:rPr>
          </w:rPrChange>
        </w:rPr>
        <w:t xml:space="preserve"> </w:t>
      </w:r>
      <w:r>
        <w:t>unless</w:t>
      </w:r>
      <w:r>
        <w:rPr>
          <w:rPrChange w:id="1422" w:author="2023 Revisions to CCBHC Cost Report Instructions" w:date="2023-12-07T15:54:00Z">
            <w:rPr>
              <w:spacing w:val="-3"/>
            </w:rPr>
          </w:rPrChange>
        </w:rPr>
        <w:t xml:space="preserve"> </w:t>
      </w:r>
      <w:r>
        <w:t>it</w:t>
      </w:r>
      <w:r>
        <w:rPr>
          <w:rPrChange w:id="1423" w:author="2023 Revisions to CCBHC Cost Report Instructions" w:date="2023-12-07T15:54:00Z">
            <w:rPr>
              <w:spacing w:val="-2"/>
            </w:rPr>
          </w:rPrChange>
        </w:rPr>
        <w:t xml:space="preserve"> </w:t>
      </w:r>
      <w:r>
        <w:t>displays</w:t>
      </w:r>
      <w:r>
        <w:rPr>
          <w:rPrChange w:id="1424" w:author="2023 Revisions to CCBHC Cost Report Instructions" w:date="2023-12-07T15:54:00Z">
            <w:rPr>
              <w:spacing w:val="-3"/>
            </w:rPr>
          </w:rPrChange>
        </w:rPr>
        <w:t xml:space="preserve"> </w:t>
      </w:r>
      <w:r>
        <w:t>a</w:t>
      </w:r>
      <w:r>
        <w:rPr>
          <w:rPrChange w:id="1425" w:author="2023 Revisions to CCBHC Cost Report Instructions" w:date="2023-12-07T15:54:00Z">
            <w:rPr>
              <w:spacing w:val="-4"/>
            </w:rPr>
          </w:rPrChange>
        </w:rPr>
        <w:t xml:space="preserve"> </w:t>
      </w:r>
      <w:r>
        <w:t>valid</w:t>
      </w:r>
      <w:r>
        <w:rPr>
          <w:rPrChange w:id="1426" w:author="2023 Revisions to CCBHC Cost Report Instructions" w:date="2023-12-07T15:54:00Z">
            <w:rPr>
              <w:spacing w:val="-4"/>
            </w:rPr>
          </w:rPrChange>
        </w:rPr>
        <w:t xml:space="preserve"> </w:t>
      </w:r>
      <w:r>
        <w:t>Office</w:t>
      </w:r>
      <w:r>
        <w:rPr>
          <w:rPrChange w:id="1427" w:author="2023 Revisions to CCBHC Cost Report Instructions" w:date="2023-12-07T15:54:00Z">
            <w:rPr>
              <w:spacing w:val="-4"/>
            </w:rPr>
          </w:rPrChange>
        </w:rPr>
        <w:t xml:space="preserve"> </w:t>
      </w:r>
      <w:r>
        <w:t>of</w:t>
      </w:r>
      <w:r>
        <w:rPr>
          <w:rPrChange w:id="1428" w:author="2023 Revisions to CCBHC Cost Report Instructions" w:date="2023-12-07T15:54:00Z">
            <w:rPr>
              <w:spacing w:val="-2"/>
            </w:rPr>
          </w:rPrChange>
        </w:rPr>
        <w:t xml:space="preserve"> </w:t>
      </w:r>
      <w:r>
        <w:t>Management</w:t>
      </w:r>
      <w:r>
        <w:rPr>
          <w:rPrChange w:id="1429" w:author="2023 Revisions to CCBHC Cost Report Instructions" w:date="2023-12-07T15:54:00Z">
            <w:rPr>
              <w:spacing w:val="-4"/>
            </w:rPr>
          </w:rPrChange>
        </w:rPr>
        <w:t xml:space="preserve"> </w:t>
      </w:r>
      <w:r>
        <w:t>and</w:t>
      </w:r>
      <w:r>
        <w:rPr>
          <w:rPrChange w:id="1430" w:author="2023 Revisions to CCBHC Cost Report Instructions" w:date="2023-12-07T15:54:00Z">
            <w:rPr>
              <w:spacing w:val="-4"/>
            </w:rPr>
          </w:rPrChange>
        </w:rPr>
        <w:t xml:space="preserve"> </w:t>
      </w:r>
      <w:r>
        <w:t>Budget</w:t>
      </w:r>
      <w:r>
        <w:rPr>
          <w:rPrChange w:id="1431" w:author="2023 Revisions to CCBHC Cost Report Instructions" w:date="2023-12-07T15:54:00Z">
            <w:rPr>
              <w:spacing w:val="-4"/>
            </w:rPr>
          </w:rPrChange>
        </w:rPr>
        <w:t xml:space="preserve"> </w:t>
      </w:r>
      <w:r>
        <w:t>(OMB)</w:t>
      </w:r>
      <w:r>
        <w:rPr>
          <w:rPrChange w:id="1432" w:author="2023 Revisions to CCBHC Cost Report Instructions" w:date="2023-12-07T15:54:00Z">
            <w:rPr>
              <w:spacing w:val="-2"/>
            </w:rPr>
          </w:rPrChange>
        </w:rPr>
        <w:t xml:space="preserve"> </w:t>
      </w:r>
      <w:r>
        <w:t>control number.</w:t>
      </w:r>
      <w:r>
        <w:rPr>
          <w:rPrChange w:id="1433" w:author="2023 Revisions to CCBHC Cost Report Instructions" w:date="2023-12-07T15:54:00Z">
            <w:rPr>
              <w:spacing w:val="40"/>
            </w:rPr>
          </w:rPrChange>
        </w:rPr>
        <w:t xml:space="preserve"> </w:t>
      </w:r>
      <w:ins w:id="1434" w:author="2023 Revisions to CCBHC Cost Report Instructions" w:date="2023-12-07T15:54:00Z">
        <w:r w:rsidR="00025E08">
          <w:t xml:space="preserve"> </w:t>
        </w:r>
      </w:ins>
      <w:r>
        <w:t>The</w:t>
      </w:r>
      <w:r>
        <w:rPr>
          <w:rPrChange w:id="1435" w:author="2023 Revisions to CCBHC Cost Report Instructions" w:date="2023-12-07T15:54:00Z">
            <w:rPr>
              <w:spacing w:val="-2"/>
            </w:rPr>
          </w:rPrChange>
        </w:rPr>
        <w:t xml:space="preserve"> </w:t>
      </w:r>
      <w:r>
        <w:t>valid</w:t>
      </w:r>
      <w:r>
        <w:rPr>
          <w:rPrChange w:id="1436" w:author="2023 Revisions to CCBHC Cost Report Instructions" w:date="2023-12-07T15:54:00Z">
            <w:rPr>
              <w:spacing w:val="-2"/>
            </w:rPr>
          </w:rPrChange>
        </w:rPr>
        <w:t xml:space="preserve"> </w:t>
      </w:r>
      <w:r>
        <w:t>OMB</w:t>
      </w:r>
      <w:r>
        <w:rPr>
          <w:rPrChange w:id="1437" w:author="2023 Revisions to CCBHC Cost Report Instructions" w:date="2023-12-07T15:54:00Z">
            <w:rPr>
              <w:spacing w:val="-2"/>
            </w:rPr>
          </w:rPrChange>
        </w:rPr>
        <w:t xml:space="preserve"> </w:t>
      </w:r>
      <w:r>
        <w:t>control</w:t>
      </w:r>
      <w:r>
        <w:rPr>
          <w:rPrChange w:id="1438" w:author="2023 Revisions to CCBHC Cost Report Instructions" w:date="2023-12-07T15:54:00Z">
            <w:rPr>
              <w:spacing w:val="-2"/>
            </w:rPr>
          </w:rPrChange>
        </w:rPr>
        <w:t xml:space="preserve"> </w:t>
      </w:r>
      <w:r>
        <w:t>number</w:t>
      </w:r>
      <w:r>
        <w:rPr>
          <w:rPrChange w:id="1439" w:author="2023 Revisions to CCBHC Cost Report Instructions" w:date="2023-12-07T15:54:00Z">
            <w:rPr>
              <w:spacing w:val="-3"/>
            </w:rPr>
          </w:rPrChange>
        </w:rPr>
        <w:t xml:space="preserve"> </w:t>
      </w:r>
      <w:r>
        <w:t>for</w:t>
      </w:r>
      <w:r>
        <w:rPr>
          <w:rPrChange w:id="1440" w:author="2023 Revisions to CCBHC Cost Report Instructions" w:date="2023-12-07T15:54:00Z">
            <w:rPr>
              <w:spacing w:val="-3"/>
            </w:rPr>
          </w:rPrChange>
        </w:rPr>
        <w:t xml:space="preserve"> </w:t>
      </w:r>
      <w:r>
        <w:t>this</w:t>
      </w:r>
      <w:r>
        <w:rPr>
          <w:rPrChange w:id="1441" w:author="2023 Revisions to CCBHC Cost Report Instructions" w:date="2023-12-07T15:54:00Z">
            <w:rPr>
              <w:spacing w:val="-1"/>
            </w:rPr>
          </w:rPrChange>
        </w:rPr>
        <w:t xml:space="preserve"> </w:t>
      </w:r>
      <w:r>
        <w:t>information</w:t>
      </w:r>
      <w:r>
        <w:rPr>
          <w:rPrChange w:id="1442" w:author="2023 Revisions to CCBHC Cost Report Instructions" w:date="2023-12-07T15:54:00Z">
            <w:rPr>
              <w:spacing w:val="-3"/>
            </w:rPr>
          </w:rPrChange>
        </w:rPr>
        <w:t xml:space="preserve"> </w:t>
      </w:r>
      <w:r>
        <w:t>collection</w:t>
      </w:r>
      <w:r>
        <w:rPr>
          <w:rPrChange w:id="1443" w:author="2023 Revisions to CCBHC Cost Report Instructions" w:date="2023-12-07T15:54:00Z">
            <w:rPr>
              <w:spacing w:val="-2"/>
            </w:rPr>
          </w:rPrChange>
        </w:rPr>
        <w:t xml:space="preserve"> </w:t>
      </w:r>
      <w:r>
        <w:t>is</w:t>
      </w:r>
      <w:r>
        <w:rPr>
          <w:rPrChange w:id="1444" w:author="2023 Revisions to CCBHC Cost Report Instructions" w:date="2023-12-07T15:54:00Z">
            <w:rPr>
              <w:spacing w:val="-1"/>
            </w:rPr>
          </w:rPrChange>
        </w:rPr>
        <w:t xml:space="preserve"> </w:t>
      </w:r>
      <w:r w:rsidRPr="00702B44">
        <w:rPr>
          <w:highlight w:val="yellow"/>
          <w:rPrChange w:id="1445" w:author="2023 Revisions to CCBHC Cost Report Instructions" w:date="2023-12-07T15:54:00Z">
            <w:rPr/>
          </w:rPrChange>
        </w:rPr>
        <w:t>0938</w:t>
      </w:r>
      <w:del w:id="1446" w:author="2023 Revisions to CCBHC Cost Report Instructions" w:date="2023-12-07T15:54:00Z">
        <w:r>
          <w:rPr>
            <w:spacing w:val="-1"/>
          </w:rPr>
          <w:delText xml:space="preserve"> </w:delText>
        </w:r>
      </w:del>
      <w:r w:rsidRPr="00702B44">
        <w:rPr>
          <w:highlight w:val="yellow"/>
          <w:rPrChange w:id="1447" w:author="2023 Revisions to CCBHC Cost Report Instructions" w:date="2023-12-07T15:54:00Z">
            <w:rPr/>
          </w:rPrChange>
        </w:rPr>
        <w:t>-1148</w:t>
      </w:r>
      <w:r>
        <w:t>, and</w:t>
      </w:r>
      <w:r>
        <w:rPr>
          <w:rPrChange w:id="1448" w:author="2023 Revisions to CCBHC Cost Report Instructions" w:date="2023-12-07T15:54:00Z">
            <w:rPr>
              <w:spacing w:val="-3"/>
            </w:rPr>
          </w:rPrChange>
        </w:rPr>
        <w:t xml:space="preserve"> </w:t>
      </w:r>
      <w:r>
        <w:t>the</w:t>
      </w:r>
      <w:r>
        <w:rPr>
          <w:rPrChange w:id="1449" w:author="2023 Revisions to CCBHC Cost Report Instructions" w:date="2023-12-07T15:54:00Z">
            <w:rPr>
              <w:spacing w:val="-3"/>
            </w:rPr>
          </w:rPrChange>
        </w:rPr>
        <w:t xml:space="preserve"> </w:t>
      </w:r>
      <w:r>
        <w:t xml:space="preserve">CMS ID number is </w:t>
      </w:r>
      <w:r w:rsidRPr="00702B44">
        <w:rPr>
          <w:highlight w:val="yellow"/>
          <w:rPrChange w:id="1450" w:author="2023 Revisions to CCBHC Cost Report Instructions" w:date="2023-12-07T15:54:00Z">
            <w:rPr/>
          </w:rPrChange>
        </w:rPr>
        <w:t>CMS-10398 (#43)</w:t>
      </w:r>
      <w:r>
        <w:rPr>
          <w:b/>
        </w:rPr>
        <w:t>.</w:t>
      </w:r>
      <w:ins w:id="1451" w:author="2023 Revisions to CCBHC Cost Report Instructions" w:date="2023-12-07T15:54:00Z">
        <w:r w:rsidR="00025E08">
          <w:t xml:space="preserve"> </w:t>
        </w:r>
      </w:ins>
    </w:p>
    <w:p w14:paraId="708D0D23" w14:textId="77777777" w:rsidR="00CC5FB5" w:rsidRDefault="00CC5FB5" w:rsidP="00B6750E">
      <w:pPr>
        <w:pStyle w:val="Heading2"/>
        <w:rPr>
          <w:ins w:id="1452" w:author="2023 Revisions to CCBHC Cost Report Instructions" w:date="2023-12-07T15:54:00Z"/>
        </w:rPr>
      </w:pPr>
      <w:bookmarkStart w:id="1453" w:name="_Toc147503587"/>
      <w:bookmarkStart w:id="1454" w:name="_Toc148441529"/>
      <w:ins w:id="1455" w:author="2023 Revisions to CCBHC Cost Report Instructions" w:date="2023-12-07T15:54:00Z">
        <w:r>
          <w:t>Definitions</w:t>
        </w:r>
        <w:r w:rsidR="005738F0">
          <w:t xml:space="preserve"> of </w:t>
        </w:r>
        <w:r w:rsidR="00C97088">
          <w:t xml:space="preserve">Selected </w:t>
        </w:r>
        <w:r w:rsidR="00C97088" w:rsidRPr="00B6750E">
          <w:t>Terms</w:t>
        </w:r>
        <w:bookmarkEnd w:id="1453"/>
        <w:bookmarkEnd w:id="1454"/>
        <w:r>
          <w:t xml:space="preserve"> </w:t>
        </w:r>
      </w:ins>
    </w:p>
    <w:p w14:paraId="6E3DEE53" w14:textId="77777777" w:rsidR="00AD5999" w:rsidRDefault="00AD5999" w:rsidP="00B6750E">
      <w:pPr>
        <w:pStyle w:val="BodyText"/>
        <w:rPr>
          <w:ins w:id="1456" w:author="2023 Revisions to CCBHC Cost Report Instructions" w:date="2023-12-07T15:54:00Z"/>
        </w:rPr>
      </w:pPr>
      <w:ins w:id="1457" w:author="2023 Revisions to CCBHC Cost Report Instructions" w:date="2023-12-07T15:54:00Z">
        <w:r>
          <w:t>The following key terms associated with cost report and these instructions are defined below:</w:t>
        </w:r>
      </w:ins>
    </w:p>
    <w:p w14:paraId="58ECD4AC" w14:textId="77777777" w:rsidR="00C63A0C" w:rsidRDefault="00C63A0C" w:rsidP="00B6750E">
      <w:pPr>
        <w:pStyle w:val="BodyText"/>
        <w:rPr>
          <w:ins w:id="1458" w:author="2023 Revisions to CCBHC Cost Report Instructions" w:date="2023-12-07T15:54:00Z"/>
        </w:rPr>
      </w:pPr>
      <w:ins w:id="1459" w:author="2023 Revisions to CCBHC Cost Report Instructions" w:date="2023-12-07T15:54:00Z">
        <w:r>
          <w:rPr>
            <w:b/>
          </w:rPr>
          <w:t>ADMINISTRATIVE COSTS:</w:t>
        </w:r>
        <w:r w:rsidRPr="0075332D">
          <w:t xml:space="preserve"> </w:t>
        </w:r>
        <w:r>
          <w:t>G</w:t>
        </w:r>
        <w:r w:rsidRPr="0075332D">
          <w:t>eneral administration and general expenses such as the director's office, accounting, personnel</w:t>
        </w:r>
        <w:r w:rsidR="00407D34" w:rsidRPr="0075332D">
          <w:t>,</w:t>
        </w:r>
        <w:r w:rsidRPr="0075332D">
          <w:t xml:space="preserve"> and all other types of expenditures not listed specifically under one of the subcategories of “Facilities”.</w:t>
        </w:r>
      </w:ins>
    </w:p>
    <w:p w14:paraId="10A7A154" w14:textId="77777777" w:rsidR="00C63A0C" w:rsidRDefault="00C63A0C" w:rsidP="00B6750E">
      <w:pPr>
        <w:pStyle w:val="BodyText"/>
        <w:rPr>
          <w:ins w:id="1460" w:author="2023 Revisions to CCBHC Cost Report Instructions" w:date="2023-12-07T15:54:00Z"/>
        </w:rPr>
      </w:pPr>
      <w:ins w:id="1461" w:author="2023 Revisions to CCBHC Cost Report Instructions" w:date="2023-12-07T15:54:00Z">
        <w:r>
          <w:rPr>
            <w:b/>
          </w:rPr>
          <w:t xml:space="preserve">ALLOWABLE COSTS: </w:t>
        </w:r>
        <w:r>
          <w:rPr>
            <w:shd w:val="clear" w:color="auto" w:fill="FFFFFF"/>
          </w:rPr>
          <w:t xml:space="preserve">Costs permitted for Medicaid reimbursement under </w:t>
        </w:r>
        <w:r>
          <w:t>45 CFR §75 and 2 CFR §200</w:t>
        </w:r>
        <w:r w:rsidR="00407D34">
          <w:t>.</w:t>
        </w:r>
      </w:ins>
    </w:p>
    <w:p w14:paraId="09E4DB00" w14:textId="77777777" w:rsidR="00D7693C" w:rsidRDefault="00D7693C" w:rsidP="00B6750E">
      <w:pPr>
        <w:pStyle w:val="BodyText"/>
        <w:rPr>
          <w:ins w:id="1462" w:author="2023 Revisions to CCBHC Cost Report Instructions" w:date="2023-12-07T15:54:00Z"/>
          <w:b/>
        </w:rPr>
      </w:pPr>
      <w:ins w:id="1463" w:author="2023 Revisions to CCBHC Cost Report Instructions" w:date="2023-12-07T15:54:00Z">
        <w:r>
          <w:rPr>
            <w:b/>
          </w:rPr>
          <w:t>ANTICIPATED COSTS:</w:t>
        </w:r>
        <w:r w:rsidR="00D07D0E">
          <w:rPr>
            <w:b/>
          </w:rPr>
          <w:t xml:space="preserve"> </w:t>
        </w:r>
        <w:r w:rsidR="000266EF">
          <w:rPr>
            <w:shd w:val="clear" w:color="auto" w:fill="FFFFFF"/>
          </w:rPr>
          <w:t>A</w:t>
        </w:r>
        <w:r w:rsidR="00D07D0E">
          <w:rPr>
            <w:shd w:val="clear" w:color="auto" w:fill="FFFFFF"/>
          </w:rPr>
          <w:t xml:space="preserve">nticipated expenses for the </w:t>
        </w:r>
        <w:r w:rsidR="000266EF">
          <w:rPr>
            <w:shd w:val="clear" w:color="auto" w:fill="FFFFFF"/>
          </w:rPr>
          <w:t>rate</w:t>
        </w:r>
        <w:r w:rsidR="00D07D0E">
          <w:rPr>
            <w:shd w:val="clear" w:color="auto" w:fill="FFFFFF"/>
          </w:rPr>
          <w:t xml:space="preserve"> year, including personnel costs, facility costs, technology costs, supplies and materials costs, training and development costs</w:t>
        </w:r>
        <w:r w:rsidR="00B7013E">
          <w:rPr>
            <w:shd w:val="clear" w:color="auto" w:fill="FFFFFF"/>
          </w:rPr>
          <w:t xml:space="preserve"> not included in actual costs </w:t>
        </w:r>
        <w:r w:rsidR="00BE1CE2">
          <w:rPr>
            <w:shd w:val="clear" w:color="auto" w:fill="FFFFFF"/>
          </w:rPr>
          <w:t>in the reporting period</w:t>
        </w:r>
        <w:r w:rsidR="00F7699D">
          <w:rPr>
            <w:shd w:val="clear" w:color="auto" w:fill="FFFFFF"/>
          </w:rPr>
          <w:t>.</w:t>
        </w:r>
      </w:ins>
    </w:p>
    <w:p w14:paraId="2BB24D6B" w14:textId="77777777" w:rsidR="00A12BD7" w:rsidRPr="007224D7" w:rsidRDefault="00A12BD7" w:rsidP="00B6750E">
      <w:pPr>
        <w:pStyle w:val="BodyText"/>
        <w:rPr>
          <w:ins w:id="1464" w:author="2023 Revisions to CCBHC Cost Report Instructions" w:date="2023-12-07T15:54:00Z"/>
        </w:rPr>
      </w:pPr>
      <w:ins w:id="1465" w:author="2023 Revisions to CCBHC Cost Report Instructions" w:date="2023-12-07T15:54:00Z">
        <w:r>
          <w:rPr>
            <w:b/>
          </w:rPr>
          <w:t>CCBHC COSTS UNDER AGREEMENT:</w:t>
        </w:r>
        <w:r w:rsidR="00B01828">
          <w:rPr>
            <w:b/>
          </w:rPr>
          <w:t xml:space="preserve"> </w:t>
        </w:r>
        <w:r w:rsidR="0011406F">
          <w:t>C</w:t>
        </w:r>
        <w:r w:rsidR="00B01828" w:rsidRPr="00C82B60">
          <w:t>osts</w:t>
        </w:r>
        <w:r w:rsidR="0063451F" w:rsidRPr="00C82B60">
          <w:t xml:space="preserve"> </w:t>
        </w:r>
        <w:r w:rsidR="0092717C" w:rsidRPr="00C82B60">
          <w:t xml:space="preserve">charged to the CCBHC </w:t>
        </w:r>
        <w:r w:rsidR="0011406F" w:rsidRPr="00C82B60">
          <w:t xml:space="preserve">for services </w:t>
        </w:r>
        <w:r w:rsidR="0063451F" w:rsidRPr="00C82B60">
          <w:t>that are furnished under a</w:t>
        </w:r>
        <w:r w:rsidR="0011406F" w:rsidRPr="00C82B60">
          <w:t xml:space="preserve">n agreement with a </w:t>
        </w:r>
        <w:r w:rsidR="0063451F" w:rsidRPr="00C82B60">
          <w:t>D</w:t>
        </w:r>
        <w:r w:rsidR="0011406F" w:rsidRPr="00C82B60">
          <w:t xml:space="preserve">irect </w:t>
        </w:r>
        <w:r w:rsidR="0063451F" w:rsidRPr="00C82B60">
          <w:t>C</w:t>
        </w:r>
        <w:r w:rsidR="0011406F" w:rsidRPr="00C82B60">
          <w:t xml:space="preserve">ollaborating </w:t>
        </w:r>
        <w:r w:rsidR="0063451F" w:rsidRPr="00C82B60">
          <w:t>O</w:t>
        </w:r>
        <w:r w:rsidR="0011406F" w:rsidRPr="00C82B60">
          <w:t>rganization</w:t>
        </w:r>
        <w:r w:rsidR="00C82B60">
          <w:t xml:space="preserve"> (DCO)</w:t>
        </w:r>
        <w:r w:rsidR="0011406F" w:rsidRPr="00C82B60">
          <w:t>.</w:t>
        </w:r>
        <w:r w:rsidR="0011406F">
          <w:rPr>
            <w:b/>
          </w:rPr>
          <w:t xml:space="preserve"> </w:t>
        </w:r>
        <w:r w:rsidR="0063451F">
          <w:rPr>
            <w:b/>
          </w:rPr>
          <w:t xml:space="preserve"> </w:t>
        </w:r>
      </w:ins>
    </w:p>
    <w:p w14:paraId="7250C11C" w14:textId="77777777" w:rsidR="00407D34" w:rsidRPr="00ED70D0" w:rsidRDefault="00407D34" w:rsidP="00B6750E">
      <w:pPr>
        <w:pStyle w:val="BodyText"/>
        <w:rPr>
          <w:ins w:id="1466" w:author="2023 Revisions to CCBHC Cost Report Instructions" w:date="2023-12-07T15:54:00Z"/>
          <w:b/>
          <w:bCs/>
        </w:rPr>
      </w:pPr>
      <w:ins w:id="1467" w:author="2023 Revisions to CCBHC Cost Report Instructions" w:date="2023-12-07T15:54:00Z">
        <w:r w:rsidRPr="00BD228B">
          <w:rPr>
            <w:b/>
            <w:bCs/>
          </w:rPr>
          <w:t>CRISIS STABLIZATION:</w:t>
        </w:r>
        <w:r>
          <w:rPr>
            <w:b/>
            <w:bCs/>
          </w:rPr>
          <w:t xml:space="preserve"> </w:t>
        </w:r>
        <w:r>
          <w:t xml:space="preserve">On-site </w:t>
        </w:r>
        <w:r w:rsidRPr="00ED70D0">
          <w:t>services that are designed to help individuals who are experiencing a mental health or substance use crisis to de-escalate and return to a stable state.</w:t>
        </w:r>
      </w:ins>
    </w:p>
    <w:p w14:paraId="1F0D34B4" w14:textId="77777777" w:rsidR="001215D2" w:rsidRPr="00F14C9D" w:rsidRDefault="00162DEC" w:rsidP="00B6750E">
      <w:pPr>
        <w:pStyle w:val="BodyText"/>
        <w:rPr>
          <w:ins w:id="1468" w:author="2023 Revisions to CCBHC Cost Report Instructions" w:date="2023-12-07T15:54:00Z"/>
          <w:b/>
        </w:rPr>
      </w:pPr>
      <w:ins w:id="1469" w:author="2023 Revisions to CCBHC Cost Report Instructions" w:date="2023-12-07T15:54:00Z">
        <w:r>
          <w:rPr>
            <w:b/>
          </w:rPr>
          <w:t>DIRECT COSTS (allowable)</w:t>
        </w:r>
        <w:r w:rsidR="001215D2">
          <w:rPr>
            <w:b/>
          </w:rPr>
          <w:t>:</w:t>
        </w:r>
        <w:r w:rsidR="001215D2">
          <w:t xml:space="preserve"> </w:t>
        </w:r>
        <w:r w:rsidR="00642D3B" w:rsidRPr="006021D2">
          <w:rPr>
            <w:bCs/>
          </w:rPr>
          <w:t>Costs that can be identified specifically with a particular final </w:t>
        </w:r>
        <w:r>
          <w:fldChar w:fldCharType="begin"/>
        </w:r>
        <w:r>
          <w:instrText>HYPERLINK "https://www.law.cornell.edu/definitions/index.php?width=840&amp;height=800&amp;iframe=true&amp;def_id=8297890e7a7b9233bd4beca3e3e2c967&amp;term_occur=999&amp;term_src=Title:2:Subtitle:A:Chapter:II:Part:200:Subpart:E:Subjgrp:39:200.413"</w:instrText>
        </w:r>
        <w:r>
          <w:fldChar w:fldCharType="separate"/>
        </w:r>
        <w:r w:rsidR="00642D3B" w:rsidRPr="006021D2">
          <w:rPr>
            <w:bCs/>
          </w:rPr>
          <w:t>cost objective</w:t>
        </w:r>
        <w:r>
          <w:rPr>
            <w:bCs/>
          </w:rPr>
          <w:fldChar w:fldCharType="end"/>
        </w:r>
        <w:r w:rsidR="00642D3B" w:rsidRPr="006021D2">
          <w:rPr>
            <w:bCs/>
          </w:rPr>
          <w:t>, such as a </w:t>
        </w:r>
        <w:r>
          <w:fldChar w:fldCharType="begin"/>
        </w:r>
        <w:r>
          <w:instrText>HYPERLINK "https://www.law.cornell.edu/definitions/index.php?width=840&amp;height=800&amp;iframe=true&amp;def_id=081a194046528468942c369470c2966a&amp;term_occur=999&amp;term_src=Title:2:Subtitle:A:Chapter:II:Part:200:Subpart:E:Subjgrp:39:200.413"</w:instrText>
        </w:r>
        <w:r>
          <w:fldChar w:fldCharType="separate"/>
        </w:r>
        <w:r w:rsidR="00642D3B" w:rsidRPr="006021D2">
          <w:rPr>
            <w:bCs/>
          </w:rPr>
          <w:t>Federal award</w:t>
        </w:r>
        <w:r>
          <w:rPr>
            <w:bCs/>
          </w:rPr>
          <w:fldChar w:fldCharType="end"/>
        </w:r>
        <w:r w:rsidR="00642D3B" w:rsidRPr="006021D2">
          <w:rPr>
            <w:bCs/>
          </w:rPr>
          <w:t>, or other internally or externally funded activity, or that can be directly assigned to such activities relatively easily with a high degree of accuracy. Costs incurred for the same purpose in like circumstances must be treated consistently as either direct or indirect (F&amp;A) costs</w:t>
        </w:r>
        <w:r w:rsidR="00802B4C" w:rsidRPr="006021D2">
          <w:rPr>
            <w:bCs/>
          </w:rPr>
          <w:footnoteReference w:id="2"/>
        </w:r>
        <w:r w:rsidR="00642D3B" w:rsidRPr="006021D2">
          <w:rPr>
            <w:bCs/>
          </w:rPr>
          <w:t>.</w:t>
        </w:r>
      </w:ins>
    </w:p>
    <w:p w14:paraId="58AB95A9" w14:textId="77777777" w:rsidR="00056B5A" w:rsidRPr="008D4C42" w:rsidRDefault="00056B5A" w:rsidP="00B6750E">
      <w:pPr>
        <w:pStyle w:val="BodyText"/>
        <w:rPr>
          <w:ins w:id="1471" w:author="2023 Revisions to CCBHC Cost Report Instructions" w:date="2023-12-07T15:54:00Z"/>
        </w:rPr>
      </w:pPr>
      <w:ins w:id="1472" w:author="2023 Revisions to CCBHC Cost Report Instructions" w:date="2023-12-07T15:54:00Z">
        <w:r w:rsidRPr="006917EF">
          <w:rPr>
            <w:b/>
          </w:rPr>
          <w:t xml:space="preserve">DIRECT COSTS FOR </w:t>
        </w:r>
        <w:r>
          <w:rPr>
            <w:b/>
          </w:rPr>
          <w:t xml:space="preserve">CCBHC </w:t>
        </w:r>
        <w:r w:rsidRPr="006917EF">
          <w:rPr>
            <w:b/>
          </w:rPr>
          <w:t>SERVICES</w:t>
        </w:r>
        <w:r>
          <w:rPr>
            <w:b/>
          </w:rPr>
          <w:t xml:space="preserve">: </w:t>
        </w:r>
        <w:r>
          <w:t xml:space="preserve">Direct costs attributed to services and activities covered </w:t>
        </w:r>
        <w:r w:rsidR="000A663F">
          <w:t xml:space="preserve">by the state’s scope of services </w:t>
        </w:r>
        <w:r w:rsidR="002A06D6">
          <w:t xml:space="preserve">for </w:t>
        </w:r>
        <w:r w:rsidR="00814D32">
          <w:t>CCBHC</w:t>
        </w:r>
        <w:r w:rsidR="00841A65">
          <w:t xml:space="preserve"> </w:t>
        </w:r>
        <w:r w:rsidR="008E1549">
          <w:t>and included in the CC PPS rate</w:t>
        </w:r>
        <w:r w:rsidR="001334E6">
          <w:t xml:space="preserve">. </w:t>
        </w:r>
      </w:ins>
    </w:p>
    <w:p w14:paraId="49995E0B" w14:textId="77777777" w:rsidR="006917EF" w:rsidRPr="008D4C42" w:rsidRDefault="006917EF" w:rsidP="00B6750E">
      <w:pPr>
        <w:pStyle w:val="BodyText"/>
        <w:rPr>
          <w:ins w:id="1473" w:author="2023 Revisions to CCBHC Cost Report Instructions" w:date="2023-12-07T15:54:00Z"/>
          <w:bCs/>
        </w:rPr>
      </w:pPr>
      <w:ins w:id="1474" w:author="2023 Revisions to CCBHC Cost Report Instructions" w:date="2023-12-07T15:54:00Z">
        <w:r w:rsidRPr="006917EF">
          <w:rPr>
            <w:b/>
          </w:rPr>
          <w:t>DIRECT COSTS FOR SERVICES OTHER THAN CCHBC SERVICES &amp; NON-REIMBURSABLE COSTS</w:t>
        </w:r>
        <w:r>
          <w:rPr>
            <w:b/>
          </w:rPr>
          <w:t xml:space="preserve">: </w:t>
        </w:r>
        <w:r w:rsidR="001334E6">
          <w:t xml:space="preserve">Direct costs attributed to services and activities </w:t>
        </w:r>
        <w:r w:rsidR="00EB7CDF">
          <w:t>not covered by the state’s scope of services for CCBH</w:t>
        </w:r>
        <w:r w:rsidR="006C2110">
          <w:t>C</w:t>
        </w:r>
        <w:r w:rsidR="00B707A8">
          <w:t>, including c</w:t>
        </w:r>
        <w:r w:rsidR="006C2110">
          <w:t xml:space="preserve">osts </w:t>
        </w:r>
        <w:r w:rsidR="00E30E46">
          <w:t xml:space="preserve">for services </w:t>
        </w:r>
        <w:r w:rsidR="0042375C">
          <w:t xml:space="preserve">and activities </w:t>
        </w:r>
        <w:r w:rsidR="006C2110">
          <w:t xml:space="preserve">that are reimbursed outside of the </w:t>
        </w:r>
        <w:r w:rsidR="00C42C78">
          <w:t>CC</w:t>
        </w:r>
        <w:r w:rsidR="005959CD">
          <w:t xml:space="preserve"> </w:t>
        </w:r>
        <w:r w:rsidR="00C42C78">
          <w:t xml:space="preserve">PPS rate </w:t>
        </w:r>
        <w:r w:rsidR="0042375C">
          <w:t>and unallowable costs</w:t>
        </w:r>
        <w:r w:rsidR="00B707A8">
          <w:t xml:space="preserve">. </w:t>
        </w:r>
      </w:ins>
    </w:p>
    <w:p w14:paraId="1BB9AA2F" w14:textId="77777777" w:rsidR="001215D2" w:rsidRDefault="00162DEC" w:rsidP="00B6750E">
      <w:pPr>
        <w:pStyle w:val="BodyText"/>
        <w:rPr>
          <w:ins w:id="1475" w:author="2023 Revisions to CCBHC Cost Report Instructions" w:date="2023-12-07T15:54:00Z"/>
        </w:rPr>
      </w:pPr>
      <w:ins w:id="1476" w:author="2023 Revisions to CCBHC Cost Report Instructions" w:date="2023-12-07T15:54:00Z">
        <w:r>
          <w:rPr>
            <w:b/>
          </w:rPr>
          <w:t>INDIRECT COSTS</w:t>
        </w:r>
        <w:r w:rsidR="001215D2">
          <w:rPr>
            <w:b/>
          </w:rPr>
          <w:t>:</w:t>
        </w:r>
        <w:r w:rsidR="001215D2">
          <w:t xml:space="preserve"> </w:t>
        </w:r>
        <w:r w:rsidR="00385AA3">
          <w:t>C</w:t>
        </w:r>
        <w:r w:rsidR="009274F2">
          <w:t xml:space="preserve">osts </w:t>
        </w:r>
        <w:r w:rsidR="00A1673C">
          <w:t>for</w:t>
        </w:r>
        <w:r w:rsidR="00F337FA">
          <w:t xml:space="preserve"> </w:t>
        </w:r>
        <w:r w:rsidR="00816823">
          <w:t xml:space="preserve">facility </w:t>
        </w:r>
        <w:r w:rsidR="00A1673C">
          <w:t>and</w:t>
        </w:r>
        <w:r w:rsidR="00F337FA">
          <w:t xml:space="preserve"> admin</w:t>
        </w:r>
        <w:r w:rsidR="00592935">
          <w:t>istration</w:t>
        </w:r>
        <w:r w:rsidR="00F337FA">
          <w:t xml:space="preserve"> </w:t>
        </w:r>
        <w:r w:rsidR="007B733A">
          <w:t xml:space="preserve">not classified as direct costs. </w:t>
        </w:r>
        <w:r w:rsidR="0052578F">
          <w:t xml:space="preserve">See </w:t>
        </w:r>
        <w:r w:rsidR="008D4C42" w:rsidRPr="008D4C42">
          <w:t>2 CFR § 200.414</w:t>
        </w:r>
        <w:r w:rsidR="008D4C42">
          <w:t xml:space="preserve">. </w:t>
        </w:r>
      </w:ins>
    </w:p>
    <w:p w14:paraId="3CC28CEA" w14:textId="77777777" w:rsidR="00633292" w:rsidRPr="00F44BEA" w:rsidRDefault="00633292" w:rsidP="00B6750E">
      <w:pPr>
        <w:pStyle w:val="BodyText"/>
        <w:rPr>
          <w:ins w:id="1477" w:author="2023 Revisions to CCBHC Cost Report Instructions" w:date="2023-12-07T15:54:00Z"/>
          <w:b/>
          <w:bCs/>
        </w:rPr>
      </w:pPr>
      <w:ins w:id="1478" w:author="2023 Revisions to CCBHC Cost Report Instructions" w:date="2023-12-07T15:54:00Z">
        <w:r w:rsidRPr="00F44BEA">
          <w:rPr>
            <w:b/>
            <w:bCs/>
          </w:rPr>
          <w:t>MOBILE CRISIS 9813:</w:t>
        </w:r>
        <w:r w:rsidRPr="00ED70D0">
          <w:rPr>
            <w:b/>
            <w:bCs/>
          </w:rPr>
          <w:t xml:space="preserve"> </w:t>
        </w:r>
        <w:r>
          <w:t>I</w:t>
        </w:r>
        <w:r w:rsidRPr="00ED70D0">
          <w:t>ntervention service provided to individuals experiencing a mental health or substance use disorder crisis outside of a hospital or other facility setting</w:t>
        </w:r>
        <w:r>
          <w:t xml:space="preserve"> that meet the qualifying criteria specified in </w:t>
        </w:r>
        <w:r w:rsidR="001D26DB">
          <w:t>S</w:t>
        </w:r>
        <w:r w:rsidRPr="00ED70D0">
          <w:t>ection 9813 of the American Rescue Plan Act</w:t>
        </w:r>
      </w:ins>
    </w:p>
    <w:p w14:paraId="0EA4BD8F" w14:textId="77777777" w:rsidR="00633292" w:rsidRPr="00BD228B" w:rsidRDefault="00633292" w:rsidP="00B6750E">
      <w:pPr>
        <w:pStyle w:val="BodyText"/>
        <w:rPr>
          <w:ins w:id="1479" w:author="2023 Revisions to CCBHC Cost Report Instructions" w:date="2023-12-07T15:54:00Z"/>
          <w:b/>
          <w:bCs/>
        </w:rPr>
      </w:pPr>
      <w:ins w:id="1480" w:author="2023 Revisions to CCBHC Cost Report Instructions" w:date="2023-12-07T15:54:00Z">
        <w:r w:rsidRPr="00BD228B">
          <w:rPr>
            <w:b/>
            <w:bCs/>
          </w:rPr>
          <w:t xml:space="preserve">MOBILE CRISIS NON-9813: </w:t>
        </w:r>
        <w:r>
          <w:t>I</w:t>
        </w:r>
        <w:r w:rsidRPr="00ED70D0">
          <w:t>ntervention service provided to individuals experiencing a mental health or substance use disorder crisis outside of a hospital or other facility setting.</w:t>
        </w:r>
      </w:ins>
    </w:p>
    <w:p w14:paraId="6108D48A" w14:textId="77777777" w:rsidR="001215D2" w:rsidRDefault="00E132F3" w:rsidP="00B6750E">
      <w:pPr>
        <w:pStyle w:val="BodyText"/>
        <w:rPr>
          <w:ins w:id="1481" w:author="2023 Revisions to CCBHC Cost Report Instructions" w:date="2023-12-07T15:54:00Z"/>
        </w:rPr>
      </w:pPr>
      <w:ins w:id="1482" w:author="2023 Revisions to CCBHC Cost Report Instructions" w:date="2023-12-07T15:54:00Z">
        <w:r>
          <w:rPr>
            <w:b/>
          </w:rPr>
          <w:t>PPS METHODOLOGY</w:t>
        </w:r>
        <w:r w:rsidR="001215D2">
          <w:rPr>
            <w:b/>
          </w:rPr>
          <w:t>:</w:t>
        </w:r>
        <w:r w:rsidR="001215D2">
          <w:t xml:space="preserve"> </w:t>
        </w:r>
        <w:r w:rsidR="005F0946">
          <w:t>M</w:t>
        </w:r>
        <w:r w:rsidR="001C7896">
          <w:rPr>
            <w:shd w:val="clear" w:color="auto" w:fill="FFFFFF"/>
          </w:rPr>
          <w:t>ethod of reimbursement that pays CCBHCs a fixed amount per day or per month for each Medicaid beneficiary who receives CCBHC services.</w:t>
        </w:r>
        <w:r w:rsidR="001215D2">
          <w:t xml:space="preserve"> </w:t>
        </w:r>
      </w:ins>
    </w:p>
    <w:p w14:paraId="2ACE97D0" w14:textId="77777777" w:rsidR="00F14C9D" w:rsidRDefault="00E132F3" w:rsidP="00B6750E">
      <w:pPr>
        <w:pStyle w:val="BodyText"/>
        <w:rPr>
          <w:ins w:id="1483" w:author="2023 Revisions to CCBHC Cost Report Instructions" w:date="2023-12-07T15:54:00Z"/>
        </w:rPr>
      </w:pPr>
      <w:ins w:id="1484" w:author="2023 Revisions to CCBHC Cost Report Instructions" w:date="2023-12-07T15:54:00Z">
        <w:r>
          <w:rPr>
            <w:b/>
          </w:rPr>
          <w:t>PPS-1 RATE METHODOLOGY</w:t>
        </w:r>
        <w:r w:rsidR="001215D2">
          <w:rPr>
            <w:b/>
          </w:rPr>
          <w:t>:</w:t>
        </w:r>
        <w:r w:rsidR="001215D2">
          <w:t xml:space="preserve"> </w:t>
        </w:r>
        <w:r w:rsidR="00D31E28" w:rsidRPr="00D31E28">
          <w:t>Daily clinic-specific PPS rate composed of all CCBHC Services CCBHC costs and visits for CCBHC services</w:t>
        </w:r>
        <w:r w:rsidR="002F5571">
          <w:t xml:space="preserve"> covered under a state’s CCBHC scope of services. </w:t>
        </w:r>
      </w:ins>
    </w:p>
    <w:p w14:paraId="52A2CCB2" w14:textId="77777777" w:rsidR="00447A68" w:rsidRDefault="00447A68" w:rsidP="00B6750E">
      <w:pPr>
        <w:pStyle w:val="BodyText"/>
        <w:rPr>
          <w:ins w:id="1485" w:author="2023 Revisions to CCBHC Cost Report Instructions" w:date="2023-12-07T15:54:00Z"/>
        </w:rPr>
      </w:pPr>
      <w:ins w:id="1486" w:author="2023 Revisions to CCBHC Cost Report Instructions" w:date="2023-12-07T15:54:00Z">
        <w:r>
          <w:rPr>
            <w:b/>
          </w:rPr>
          <w:t>PPS-2 RATE METHODOLOGY:</w:t>
        </w:r>
        <w:r>
          <w:t xml:space="preserve"> </w:t>
        </w:r>
        <w:r w:rsidR="0033133F" w:rsidRPr="0033133F">
          <w:t>Monthly clinic-specific PPS rate composed of all CCBHC costs and visits</w:t>
        </w:r>
        <w:r w:rsidR="00440BA0">
          <w:t xml:space="preserve"> covered under a state’s CCBHC scope of services. </w:t>
        </w:r>
      </w:ins>
    </w:p>
    <w:p w14:paraId="4A93A31A" w14:textId="77777777" w:rsidR="006529C3" w:rsidRDefault="00447A68" w:rsidP="00B6750E">
      <w:pPr>
        <w:pStyle w:val="BodyText"/>
        <w:rPr>
          <w:ins w:id="1487" w:author="2023 Revisions to CCBHC Cost Report Instructions" w:date="2023-12-07T15:54:00Z"/>
        </w:rPr>
      </w:pPr>
      <w:ins w:id="1488" w:author="2023 Revisions to CCBHC Cost Report Instructions" w:date="2023-12-07T15:54:00Z">
        <w:r>
          <w:rPr>
            <w:b/>
          </w:rPr>
          <w:t>PPS-3 RATE METHODOLOGY:</w:t>
        </w:r>
        <w:r>
          <w:t xml:space="preserve"> </w:t>
        </w:r>
        <w:r w:rsidR="0033133F" w:rsidRPr="0033133F">
          <w:t>Daily clinic-specific PPS rate</w:t>
        </w:r>
        <w:r w:rsidR="00DC6818">
          <w:t>s</w:t>
        </w:r>
        <w:r w:rsidR="0033133F" w:rsidRPr="0033133F">
          <w:t xml:space="preserve"> composed of all CCBHC costs and visits </w:t>
        </w:r>
        <w:r w:rsidR="00DC6818">
          <w:t>for</w:t>
        </w:r>
        <w:r w:rsidR="0033133F" w:rsidRPr="0033133F">
          <w:t xml:space="preserve"> Special Crisis Services </w:t>
        </w:r>
        <w:r w:rsidR="009C6F03">
          <w:t xml:space="preserve">(SCS) </w:t>
        </w:r>
        <w:r w:rsidR="00DC6818">
          <w:t>and Non-SCS</w:t>
        </w:r>
        <w:r w:rsidR="009C6F03">
          <w:t xml:space="preserve"> </w:t>
        </w:r>
        <w:r w:rsidR="00942E27">
          <w:t>rates</w:t>
        </w:r>
        <w:r w:rsidR="00502054">
          <w:t>, as identified in a state’s CCBHC scope of services.</w:t>
        </w:r>
      </w:ins>
    </w:p>
    <w:p w14:paraId="1CE4FF81" w14:textId="77777777" w:rsidR="00D8350D" w:rsidRDefault="00447A68" w:rsidP="00B6750E">
      <w:pPr>
        <w:pStyle w:val="BodyText"/>
        <w:rPr>
          <w:ins w:id="1489" w:author="2023 Revisions to CCBHC Cost Report Instructions" w:date="2023-12-07T15:54:00Z"/>
          <w:b/>
        </w:rPr>
      </w:pPr>
      <w:ins w:id="1490" w:author="2023 Revisions to CCBHC Cost Report Instructions" w:date="2023-12-07T15:54:00Z">
        <w:r>
          <w:rPr>
            <w:b/>
          </w:rPr>
          <w:t>PPS-4 RATE METHODOLOGY:</w:t>
        </w:r>
        <w:r>
          <w:t xml:space="preserve"> </w:t>
        </w:r>
        <w:r w:rsidR="0033133F" w:rsidRPr="0033133F">
          <w:t>Monthly clinic-specific PPS rate</w:t>
        </w:r>
        <w:r w:rsidR="004F0847">
          <w:t>s</w:t>
        </w:r>
        <w:r w:rsidR="0033133F" w:rsidRPr="0033133F">
          <w:t xml:space="preserve"> composed of all CCBHC costs and visits </w:t>
        </w:r>
        <w:r w:rsidR="00DC6818">
          <w:t>for</w:t>
        </w:r>
        <w:r w:rsidR="00DC6818" w:rsidRPr="0033133F">
          <w:t xml:space="preserve"> </w:t>
        </w:r>
        <w:r w:rsidR="00C716D8">
          <w:t>SCS</w:t>
        </w:r>
        <w:r w:rsidR="00DC6818" w:rsidRPr="0033133F">
          <w:t xml:space="preserve"> </w:t>
        </w:r>
        <w:r w:rsidR="00DC6818">
          <w:t>and Non-SCS</w:t>
        </w:r>
        <w:r w:rsidR="00DC6818" w:rsidRPr="0033133F">
          <w:t xml:space="preserve"> </w:t>
        </w:r>
        <w:r w:rsidR="00605F7E">
          <w:t>services</w:t>
        </w:r>
        <w:r w:rsidR="00C51921">
          <w:t xml:space="preserve"> </w:t>
        </w:r>
        <w:r w:rsidR="00496CCD">
          <w:t>as identified in a state’s CCBHC scope of services.</w:t>
        </w:r>
      </w:ins>
    </w:p>
    <w:p w14:paraId="182AB049" w14:textId="77777777" w:rsidR="00633292" w:rsidRDefault="00633292" w:rsidP="00B6750E">
      <w:pPr>
        <w:pStyle w:val="BodyText"/>
        <w:rPr>
          <w:ins w:id="1491" w:author="2023 Revisions to CCBHC Cost Report Instructions" w:date="2023-12-07T15:54:00Z"/>
        </w:rPr>
      </w:pPr>
      <w:ins w:id="1492" w:author="2023 Revisions to CCBHC Cost Report Instructions" w:date="2023-12-07T15:54:00Z">
        <w:r>
          <w:rPr>
            <w:b/>
          </w:rPr>
          <w:t>SITE COSTS</w:t>
        </w:r>
        <w:r>
          <w:t xml:space="preserve">: Facility costs classified as indirect costs including </w:t>
        </w:r>
        <w:r w:rsidRPr="00E70B23">
          <w:t>depreciation on buildings, equipment and capital improvement, interest on debt associated with certain buildings, equipment and capital improvements, and operations and maintenance expenses</w:t>
        </w:r>
        <w:r>
          <w:t xml:space="preserve">. </w:t>
        </w:r>
      </w:ins>
    </w:p>
    <w:p w14:paraId="38B9B1BE" w14:textId="77777777" w:rsidR="00874942" w:rsidRPr="00132C0B" w:rsidRDefault="00337E4E" w:rsidP="00B6750E">
      <w:pPr>
        <w:pStyle w:val="BodyText"/>
        <w:rPr>
          <w:ins w:id="1493" w:author="2023 Revisions to CCBHC Cost Report Instructions" w:date="2023-12-07T15:54:00Z"/>
          <w:b/>
          <w:bCs/>
        </w:rPr>
      </w:pPr>
      <w:ins w:id="1494" w:author="2023 Revisions to CCBHC Cost Report Instructions" w:date="2023-12-07T15:54:00Z">
        <w:r>
          <w:rPr>
            <w:b/>
            <w:bCs/>
          </w:rPr>
          <w:t xml:space="preserve">STATE </w:t>
        </w:r>
        <w:r w:rsidR="00874942" w:rsidRPr="00132C0B">
          <w:rPr>
            <w:b/>
            <w:bCs/>
          </w:rPr>
          <w:t xml:space="preserve">CCBHC </w:t>
        </w:r>
        <w:r>
          <w:rPr>
            <w:b/>
            <w:bCs/>
          </w:rPr>
          <w:t xml:space="preserve">SCOPE OF </w:t>
        </w:r>
        <w:r w:rsidR="00874942" w:rsidRPr="00132C0B">
          <w:rPr>
            <w:b/>
            <w:bCs/>
          </w:rPr>
          <w:t>SERVICES:</w:t>
        </w:r>
        <w:r w:rsidR="00132C0B" w:rsidRPr="00ED70D0">
          <w:rPr>
            <w:b/>
            <w:bCs/>
          </w:rPr>
          <w:t xml:space="preserve"> </w:t>
        </w:r>
        <w:r>
          <w:t xml:space="preserve">The </w:t>
        </w:r>
        <w:r w:rsidR="00132C0B" w:rsidRPr="00ED70D0">
          <w:t xml:space="preserve">comprehensive set of mental health and substance use disorder services </w:t>
        </w:r>
        <w:r w:rsidR="00A00274">
          <w:t>aligned with the nine required services</w:t>
        </w:r>
        <w:r w:rsidR="003F0847">
          <w:t>,</w:t>
        </w:r>
        <w:r w:rsidR="00A00274">
          <w:t xml:space="preserve"> </w:t>
        </w:r>
        <w:r w:rsidR="00287E86">
          <w:t xml:space="preserve">defined in the PAMA Act, </w:t>
        </w:r>
        <w:r w:rsidR="00450BA1">
          <w:t>S</w:t>
        </w:r>
        <w:r w:rsidR="00287E86">
          <w:t>ection 223</w:t>
        </w:r>
        <w:r w:rsidR="003F0847">
          <w:t xml:space="preserve">, </w:t>
        </w:r>
        <w:r w:rsidR="00A00274">
          <w:t xml:space="preserve">for </w:t>
        </w:r>
        <w:r w:rsidR="00A95B18">
          <w:t xml:space="preserve">certification </w:t>
        </w:r>
        <w:r w:rsidR="00132C0B" w:rsidRPr="00ED70D0">
          <w:t xml:space="preserve">that </w:t>
        </w:r>
        <w:r w:rsidR="003F0847">
          <w:t>should be</w:t>
        </w:r>
        <w:r w:rsidR="003F0847" w:rsidRPr="00ED70D0">
          <w:t xml:space="preserve"> </w:t>
        </w:r>
        <w:r w:rsidR="00132C0B" w:rsidRPr="00ED70D0">
          <w:t>available to all residents of a community, regardless of their income or insurance status</w:t>
        </w:r>
        <w:r w:rsidR="00155FBC">
          <w:t xml:space="preserve">, </w:t>
        </w:r>
        <w:r w:rsidR="003634FC">
          <w:t xml:space="preserve">to be </w:t>
        </w:r>
        <w:r w:rsidR="00C82A5B">
          <w:t xml:space="preserve">included </w:t>
        </w:r>
        <w:r w:rsidR="00DA0C0E">
          <w:t xml:space="preserve">in the CC PPS rate. The </w:t>
        </w:r>
        <w:r w:rsidR="00316610">
          <w:t xml:space="preserve">scope of services should include </w:t>
        </w:r>
        <w:r w:rsidR="007430F5">
          <w:t xml:space="preserve">the procedure codes </w:t>
        </w:r>
        <w:r w:rsidR="00576F6F">
          <w:t>that may be billable as a visit as wells as the activities</w:t>
        </w:r>
        <w:r w:rsidR="00F30ACB">
          <w:t xml:space="preserve"> required for certification and delivery of the nine required </w:t>
        </w:r>
        <w:r w:rsidR="00DF1852">
          <w:t>services</w:t>
        </w:r>
        <w:r w:rsidR="00132C0B" w:rsidRPr="00ED70D0">
          <w:t>.</w:t>
        </w:r>
      </w:ins>
    </w:p>
    <w:p w14:paraId="46E49BF7" w14:textId="77777777" w:rsidR="00942D5E" w:rsidRDefault="00CC5FB5">
      <w:pPr>
        <w:spacing w:after="0" w:line="259" w:lineRule="auto"/>
        <w:ind w:left="0" w:right="0" w:firstLine="0"/>
        <w:rPr>
          <w:ins w:id="1495" w:author="2023 Revisions to CCBHC Cost Report Instructions" w:date="2023-12-07T15:54:00Z"/>
        </w:rPr>
      </w:pPr>
      <w:ins w:id="1496" w:author="2023 Revisions to CCBHC Cost Report Instructions" w:date="2023-12-07T15:54:00Z">
        <w:r w:rsidRPr="00BD228B">
          <w:t xml:space="preserve"> </w:t>
        </w:r>
        <w:r w:rsidR="00025E08">
          <w:t xml:space="preserve"> </w:t>
        </w:r>
        <w:r w:rsidR="006021D2">
          <w:t xml:space="preserve"> </w:t>
        </w:r>
        <w:r w:rsidR="00025E08">
          <w:br w:type="page"/>
        </w:r>
      </w:ins>
    </w:p>
    <w:p w14:paraId="4B4039AE" w14:textId="77777777" w:rsidR="00942D5E" w:rsidRDefault="00025E08">
      <w:pPr>
        <w:spacing w:after="0" w:line="259" w:lineRule="auto"/>
        <w:ind w:left="-5" w:right="0"/>
        <w:rPr>
          <w:ins w:id="1497" w:author="2023 Revisions to CCBHC Cost Report Instructions" w:date="2023-12-07T15:54:00Z"/>
        </w:rPr>
      </w:pPr>
      <w:ins w:id="1498" w:author="2023 Revisions to CCBHC Cost Report Instructions" w:date="2023-12-07T15:54:00Z">
        <w:r>
          <w:rPr>
            <w:sz w:val="72"/>
          </w:rPr>
          <w:t>2</w:t>
        </w:r>
      </w:ins>
    </w:p>
    <w:p w14:paraId="20D676A4" w14:textId="77777777" w:rsidR="0059672E" w:rsidRDefault="0059672E">
      <w:pPr>
        <w:spacing w:line="244" w:lineRule="auto"/>
        <w:rPr>
          <w:del w:id="1499" w:author="2023 Revisions to CCBHC Cost Report Instructions" w:date="2023-12-07T15:54:00Z"/>
        </w:rPr>
        <w:sectPr w:rsidR="0059672E">
          <w:pgSz w:w="12240" w:h="15840"/>
          <w:pgMar w:top="1340" w:right="940" w:bottom="620" w:left="1240" w:header="542" w:footer="432" w:gutter="0"/>
          <w:cols w:space="720"/>
        </w:sectPr>
      </w:pPr>
    </w:p>
    <w:p w14:paraId="5E923C48" w14:textId="77777777" w:rsidR="0059672E" w:rsidRDefault="0050054D">
      <w:pPr>
        <w:pStyle w:val="Heading1"/>
        <w:tabs>
          <w:tab w:val="left" w:pos="9948"/>
        </w:tabs>
        <w:rPr>
          <w:del w:id="1500" w:author="2023 Revisions to CCBHC Cost Report Instructions" w:date="2023-12-07T15:54:00Z"/>
        </w:rPr>
      </w:pPr>
      <w:del w:id="1501" w:author="2023 Revisions to CCBHC Cost Report Instructions" w:date="2023-12-07T15:54:00Z">
        <w:r>
          <w:rPr>
            <w:spacing w:val="-10"/>
            <w:u w:val="single"/>
          </w:rPr>
          <w:delText>2</w:delText>
        </w:r>
        <w:r>
          <w:rPr>
            <w:u w:val="single"/>
          </w:rPr>
          <w:tab/>
        </w:r>
      </w:del>
    </w:p>
    <w:p w14:paraId="2B1F73AB" w14:textId="7D334E83" w:rsidR="0059672E" w:rsidRDefault="0050054D">
      <w:pPr>
        <w:pStyle w:val="Heading1"/>
        <w:pPrChange w:id="1502" w:author="2023 Revisions to CCBHC Cost Report Instructions" w:date="2023-12-07T15:54:00Z">
          <w:pPr>
            <w:pStyle w:val="Heading2"/>
          </w:pPr>
        </w:pPrChange>
      </w:pPr>
      <w:bookmarkStart w:id="1503" w:name="Provider_Information_Tab"/>
      <w:bookmarkStart w:id="1504" w:name="_bookmark4"/>
      <w:bookmarkStart w:id="1505" w:name="_Toc147503588"/>
      <w:bookmarkStart w:id="1506" w:name="_Toc148441530"/>
      <w:bookmarkEnd w:id="1503"/>
      <w:bookmarkEnd w:id="1504"/>
      <w:r>
        <w:t>Provider</w:t>
      </w:r>
      <w:r>
        <w:rPr>
          <w:rPrChange w:id="1507" w:author="2023 Revisions to CCBHC Cost Report Instructions" w:date="2023-12-07T15:54:00Z">
            <w:rPr>
              <w:b/>
              <w:i/>
              <w:spacing w:val="-8"/>
              <w:sz w:val="28"/>
            </w:rPr>
          </w:rPrChange>
        </w:rPr>
        <w:t xml:space="preserve"> </w:t>
      </w:r>
      <w:r>
        <w:t>Information</w:t>
      </w:r>
      <w:r>
        <w:rPr>
          <w:rPrChange w:id="1508" w:author="2023 Revisions to CCBHC Cost Report Instructions" w:date="2023-12-07T15:54:00Z">
            <w:rPr>
              <w:b/>
              <w:i/>
              <w:spacing w:val="-8"/>
              <w:sz w:val="28"/>
            </w:rPr>
          </w:rPrChange>
        </w:rPr>
        <w:t xml:space="preserve"> </w:t>
      </w:r>
      <w:r>
        <w:rPr>
          <w:rPrChange w:id="1509" w:author="2023 Revisions to CCBHC Cost Report Instructions" w:date="2023-12-07T15:54:00Z">
            <w:rPr>
              <w:b/>
              <w:i/>
              <w:spacing w:val="-5"/>
              <w:sz w:val="28"/>
            </w:rPr>
          </w:rPrChange>
        </w:rPr>
        <w:t>Tab</w:t>
      </w:r>
      <w:bookmarkEnd w:id="1505"/>
      <w:bookmarkEnd w:id="1506"/>
      <w:ins w:id="1510" w:author="2023 Revisions to CCBHC Cost Report Instructions" w:date="2023-12-07T15:54:00Z">
        <w:r w:rsidR="00025E08">
          <w:t xml:space="preserve"> </w:t>
        </w:r>
      </w:ins>
    </w:p>
    <w:p w14:paraId="70A534F8" w14:textId="049DB009" w:rsidR="0059672E" w:rsidRDefault="0050054D">
      <w:pPr>
        <w:pStyle w:val="BodyText"/>
        <w:pPrChange w:id="1511" w:author="2023 Revisions to CCBHC Cost Report Instructions" w:date="2023-12-07T15:54:00Z">
          <w:pPr>
            <w:pStyle w:val="BodyText"/>
            <w:spacing w:before="128" w:line="247" w:lineRule="auto"/>
            <w:ind w:left="200" w:right="259" w:hanging="1"/>
          </w:pPr>
        </w:pPrChange>
      </w:pPr>
      <w:r>
        <w:t>Use the Provider Information tab to report CCBHC-identifying information for all of the CCBHC’s primary and satellite center locations that are included in the demonstration agreement.</w:t>
      </w:r>
      <w:r>
        <w:rPr>
          <w:rPrChange w:id="1512" w:author="2023 Revisions to CCBHC Cost Report Instructions" w:date="2023-12-07T15:54:00Z">
            <w:rPr>
              <w:spacing w:val="40"/>
            </w:rPr>
          </w:rPrChange>
        </w:rPr>
        <w:t xml:space="preserve"> </w:t>
      </w:r>
      <w:ins w:id="1513" w:author="2023 Revisions to CCBHC Cost Report Instructions" w:date="2023-12-07T15:54:00Z">
        <w:r w:rsidR="00025E08">
          <w:t xml:space="preserve"> </w:t>
        </w:r>
      </w:ins>
      <w:r>
        <w:t>The CCBHC</w:t>
      </w:r>
      <w:r>
        <w:rPr>
          <w:rPrChange w:id="1514" w:author="2023 Revisions to CCBHC Cost Report Instructions" w:date="2023-12-07T15:54:00Z">
            <w:rPr>
              <w:spacing w:val="-2"/>
            </w:rPr>
          </w:rPrChange>
        </w:rPr>
        <w:t xml:space="preserve"> </w:t>
      </w:r>
      <w:r>
        <w:t>must</w:t>
      </w:r>
      <w:r>
        <w:rPr>
          <w:rPrChange w:id="1515" w:author="2023 Revisions to CCBHC Cost Report Instructions" w:date="2023-12-07T15:54:00Z">
            <w:rPr>
              <w:spacing w:val="-3"/>
            </w:rPr>
          </w:rPrChange>
        </w:rPr>
        <w:t xml:space="preserve"> </w:t>
      </w:r>
      <w:r>
        <w:t>complete</w:t>
      </w:r>
      <w:r>
        <w:rPr>
          <w:rPrChange w:id="1516" w:author="2023 Revisions to CCBHC Cost Report Instructions" w:date="2023-12-07T15:54:00Z">
            <w:rPr>
              <w:spacing w:val="-6"/>
            </w:rPr>
          </w:rPrChange>
        </w:rPr>
        <w:t xml:space="preserve"> </w:t>
      </w:r>
      <w:r>
        <w:t>every</w:t>
      </w:r>
      <w:r>
        <w:rPr>
          <w:rPrChange w:id="1517" w:author="2023 Revisions to CCBHC Cost Report Instructions" w:date="2023-12-07T15:54:00Z">
            <w:rPr>
              <w:spacing w:val="-4"/>
            </w:rPr>
          </w:rPrChange>
        </w:rPr>
        <w:t xml:space="preserve"> </w:t>
      </w:r>
      <w:r>
        <w:t>applicable</w:t>
      </w:r>
      <w:r>
        <w:rPr>
          <w:rPrChange w:id="1518" w:author="2023 Revisions to CCBHC Cost Report Instructions" w:date="2023-12-07T15:54:00Z">
            <w:rPr>
              <w:spacing w:val="-1"/>
            </w:rPr>
          </w:rPrChange>
        </w:rPr>
        <w:t xml:space="preserve"> </w:t>
      </w:r>
      <w:r>
        <w:t>item</w:t>
      </w:r>
      <w:r>
        <w:rPr>
          <w:rPrChange w:id="1519" w:author="2023 Revisions to CCBHC Cost Report Instructions" w:date="2023-12-07T15:54:00Z">
            <w:rPr>
              <w:spacing w:val="-1"/>
            </w:rPr>
          </w:rPrChange>
        </w:rPr>
        <w:t xml:space="preserve"> </w:t>
      </w:r>
      <w:r>
        <w:t>in</w:t>
      </w:r>
      <w:r>
        <w:rPr>
          <w:rPrChange w:id="1520" w:author="2023 Revisions to CCBHC Cost Report Instructions" w:date="2023-12-07T15:54:00Z">
            <w:rPr>
              <w:spacing w:val="-4"/>
            </w:rPr>
          </w:rPrChange>
        </w:rPr>
        <w:t xml:space="preserve"> </w:t>
      </w:r>
      <w:r>
        <w:t>this</w:t>
      </w:r>
      <w:r>
        <w:rPr>
          <w:rPrChange w:id="1521" w:author="2023 Revisions to CCBHC Cost Report Instructions" w:date="2023-12-07T15:54:00Z">
            <w:rPr>
              <w:spacing w:val="-1"/>
            </w:rPr>
          </w:rPrChange>
        </w:rPr>
        <w:t xml:space="preserve"> </w:t>
      </w:r>
      <w:r>
        <w:t>tab.</w:t>
      </w:r>
      <w:ins w:id="1522" w:author="2023 Revisions to CCBHC Cost Report Instructions" w:date="2023-12-07T15:54:00Z">
        <w:r w:rsidR="00025E08">
          <w:t xml:space="preserve"> </w:t>
        </w:r>
      </w:ins>
      <w:r>
        <w:rPr>
          <w:rPrChange w:id="1523" w:author="2023 Revisions to CCBHC Cost Report Instructions" w:date="2023-12-07T15:54:00Z">
            <w:rPr>
              <w:spacing w:val="40"/>
            </w:rPr>
          </w:rPrChange>
        </w:rPr>
        <w:t xml:space="preserve"> </w:t>
      </w:r>
      <w:r>
        <w:t>Part</w:t>
      </w:r>
      <w:r>
        <w:rPr>
          <w:rPrChange w:id="1524" w:author="2023 Revisions to CCBHC Cost Report Instructions" w:date="2023-12-07T15:54:00Z">
            <w:rPr>
              <w:spacing w:val="-2"/>
            </w:rPr>
          </w:rPrChange>
        </w:rPr>
        <w:t xml:space="preserve"> </w:t>
      </w:r>
      <w:r>
        <w:t>1</w:t>
      </w:r>
      <w:r>
        <w:rPr>
          <w:rPrChange w:id="1525" w:author="2023 Revisions to CCBHC Cost Report Instructions" w:date="2023-12-07T15:54:00Z">
            <w:rPr>
              <w:spacing w:val="-2"/>
            </w:rPr>
          </w:rPrChange>
        </w:rPr>
        <w:t xml:space="preserve"> </w:t>
      </w:r>
      <w:r>
        <w:t>includes</w:t>
      </w:r>
      <w:r>
        <w:rPr>
          <w:rPrChange w:id="1526" w:author="2023 Revisions to CCBHC Cost Report Instructions" w:date="2023-12-07T15:54:00Z">
            <w:rPr>
              <w:spacing w:val="-4"/>
            </w:rPr>
          </w:rPrChange>
        </w:rPr>
        <w:t xml:space="preserve"> </w:t>
      </w:r>
      <w:r>
        <w:t>information</w:t>
      </w:r>
      <w:r>
        <w:rPr>
          <w:rPrChange w:id="1527" w:author="2023 Revisions to CCBHC Cost Report Instructions" w:date="2023-12-07T15:54:00Z">
            <w:rPr>
              <w:spacing w:val="-2"/>
            </w:rPr>
          </w:rPrChange>
        </w:rPr>
        <w:t xml:space="preserve"> </w:t>
      </w:r>
      <w:r>
        <w:t>about</w:t>
      </w:r>
      <w:r>
        <w:rPr>
          <w:rPrChange w:id="1528" w:author="2023 Revisions to CCBHC Cost Report Instructions" w:date="2023-12-07T15:54:00Z">
            <w:rPr>
              <w:spacing w:val="-2"/>
            </w:rPr>
          </w:rPrChange>
        </w:rPr>
        <w:t xml:space="preserve"> </w:t>
      </w:r>
      <w:r>
        <w:t>single sites or, for clinics filing under consolidated cost reporting, about the central office.</w:t>
      </w:r>
      <w:r>
        <w:rPr>
          <w:rPrChange w:id="1529" w:author="2023 Revisions to CCBHC Cost Report Instructions" w:date="2023-12-07T15:54:00Z">
            <w:rPr>
              <w:spacing w:val="40"/>
            </w:rPr>
          </w:rPrChange>
        </w:rPr>
        <w:t xml:space="preserve"> </w:t>
      </w:r>
      <w:ins w:id="1530" w:author="2023 Revisions to CCBHC Cost Report Instructions" w:date="2023-12-07T15:54:00Z">
        <w:r w:rsidR="00025E08">
          <w:t xml:space="preserve"> </w:t>
        </w:r>
      </w:ins>
      <w:r>
        <w:t xml:space="preserve">Only </w:t>
      </w:r>
      <w:r>
        <w:t>clinics filing under consolidated reporting need to fill out Part 2—it is for site-specific information.</w:t>
      </w:r>
      <w:ins w:id="1531" w:author="2023 Revisions to CCBHC Cost Report Instructions" w:date="2023-12-07T15:54:00Z">
        <w:r w:rsidR="00025E08">
          <w:t xml:space="preserve">   </w:t>
        </w:r>
      </w:ins>
    </w:p>
    <w:p w14:paraId="0CEE03BC" w14:textId="60B3D295" w:rsidR="0059672E" w:rsidRDefault="0050054D">
      <w:pPr>
        <w:pStyle w:val="BodyText"/>
        <w:pPrChange w:id="1532" w:author="2023 Revisions to CCBHC Cost Report Instructions" w:date="2023-12-07T15:54:00Z">
          <w:pPr>
            <w:pStyle w:val="BodyText"/>
            <w:spacing w:before="116" w:line="247" w:lineRule="auto"/>
            <w:ind w:left="200"/>
          </w:pPr>
        </w:pPrChange>
      </w:pPr>
      <w:r>
        <w:rPr>
          <w:b/>
        </w:rPr>
        <w:t>MEDICAID ID:</w:t>
      </w:r>
      <w:r>
        <w:rPr>
          <w:rPrChange w:id="1533" w:author="2023 Revisions to CCBHC Cost Report Instructions" w:date="2023-12-07T15:54:00Z">
            <w:rPr>
              <w:b/>
            </w:rPr>
          </w:rPrChange>
        </w:rPr>
        <w:t xml:space="preserve"> </w:t>
      </w:r>
      <w:r>
        <w:t>Enter the primary center’s Medicaid Identification Number.</w:t>
      </w:r>
      <w:ins w:id="1534" w:author="2023 Revisions to CCBHC Cost Report Instructions" w:date="2023-12-07T15:54:00Z">
        <w:r w:rsidR="00025E08">
          <w:t xml:space="preserve"> </w:t>
        </w:r>
      </w:ins>
      <w:r>
        <w:rPr>
          <w:rPrChange w:id="1535" w:author="2023 Revisions to CCBHC Cost Report Instructions" w:date="2023-12-07T15:54:00Z">
            <w:rPr>
              <w:spacing w:val="40"/>
            </w:rPr>
          </w:rPrChange>
        </w:rPr>
        <w:t xml:space="preserve"> </w:t>
      </w:r>
      <w:r>
        <w:t>This will be either the Centers</w:t>
      </w:r>
      <w:r>
        <w:rPr>
          <w:rPrChange w:id="1536" w:author="2023 Revisions to CCBHC Cost Report Instructions" w:date="2023-12-07T15:54:00Z">
            <w:rPr>
              <w:spacing w:val="-7"/>
            </w:rPr>
          </w:rPrChange>
        </w:rPr>
        <w:t xml:space="preserve"> </w:t>
      </w:r>
      <w:r>
        <w:t>for</w:t>
      </w:r>
      <w:r>
        <w:rPr>
          <w:rPrChange w:id="1537" w:author="2023 Revisions to CCBHC Cost Report Instructions" w:date="2023-12-07T15:54:00Z">
            <w:rPr>
              <w:spacing w:val="-1"/>
            </w:rPr>
          </w:rPrChange>
        </w:rPr>
        <w:t xml:space="preserve"> </w:t>
      </w:r>
      <w:r>
        <w:t>Medicare</w:t>
      </w:r>
      <w:r>
        <w:rPr>
          <w:rPrChange w:id="1538" w:author="2023 Revisions to CCBHC Cost Report Instructions" w:date="2023-12-07T15:54:00Z">
            <w:rPr>
              <w:spacing w:val="-3"/>
            </w:rPr>
          </w:rPrChange>
        </w:rPr>
        <w:t xml:space="preserve"> </w:t>
      </w:r>
      <w:r>
        <w:t>&amp;</w:t>
      </w:r>
      <w:r>
        <w:rPr>
          <w:rPrChange w:id="1539" w:author="2023 Revisions to CCBHC Cost Report Instructions" w:date="2023-12-07T15:54:00Z">
            <w:rPr>
              <w:spacing w:val="-5"/>
            </w:rPr>
          </w:rPrChange>
        </w:rPr>
        <w:t xml:space="preserve"> </w:t>
      </w:r>
      <w:r>
        <w:t>Medicaid</w:t>
      </w:r>
      <w:r>
        <w:rPr>
          <w:rPrChange w:id="1540" w:author="2023 Revisions to CCBHC Cost Report Instructions" w:date="2023-12-07T15:54:00Z">
            <w:rPr>
              <w:spacing w:val="-3"/>
            </w:rPr>
          </w:rPrChange>
        </w:rPr>
        <w:t xml:space="preserve"> </w:t>
      </w:r>
      <w:r>
        <w:t>Services</w:t>
      </w:r>
      <w:r>
        <w:rPr>
          <w:rPrChange w:id="1541" w:author="2023 Revisions to CCBHC Cost Report Instructions" w:date="2023-12-07T15:54:00Z">
            <w:rPr>
              <w:spacing w:val="-2"/>
            </w:rPr>
          </w:rPrChange>
        </w:rPr>
        <w:t xml:space="preserve"> </w:t>
      </w:r>
      <w:r>
        <w:t>(CMS)</w:t>
      </w:r>
      <w:r>
        <w:rPr>
          <w:rPrChange w:id="1542" w:author="2023 Revisions to CCBHC Cost Report Instructions" w:date="2023-12-07T15:54:00Z">
            <w:rPr>
              <w:spacing w:val="-1"/>
            </w:rPr>
          </w:rPrChange>
        </w:rPr>
        <w:t xml:space="preserve"> </w:t>
      </w:r>
      <w:r>
        <w:t>Certification</w:t>
      </w:r>
      <w:r>
        <w:rPr>
          <w:rPrChange w:id="1543" w:author="2023 Revisions to CCBHC Cost Report Instructions" w:date="2023-12-07T15:54:00Z">
            <w:rPr>
              <w:spacing w:val="-5"/>
            </w:rPr>
          </w:rPrChange>
        </w:rPr>
        <w:t xml:space="preserve"> </w:t>
      </w:r>
      <w:r>
        <w:t>Number</w:t>
      </w:r>
      <w:r>
        <w:rPr>
          <w:rPrChange w:id="1544" w:author="2023 Revisions to CCBHC Cost Report Instructions" w:date="2023-12-07T15:54:00Z">
            <w:rPr>
              <w:spacing w:val="-3"/>
            </w:rPr>
          </w:rPrChange>
        </w:rPr>
        <w:t xml:space="preserve"> </w:t>
      </w:r>
      <w:r>
        <w:t>(CCN)</w:t>
      </w:r>
      <w:r>
        <w:rPr>
          <w:rPrChange w:id="1545" w:author="2023 Revisions to CCBHC Cost Report Instructions" w:date="2023-12-07T15:54:00Z">
            <w:rPr>
              <w:spacing w:val="-1"/>
            </w:rPr>
          </w:rPrChange>
        </w:rPr>
        <w:t xml:space="preserve"> </w:t>
      </w:r>
      <w:r>
        <w:t>or</w:t>
      </w:r>
      <w:r>
        <w:rPr>
          <w:rPrChange w:id="1546" w:author="2023 Revisions to CCBHC Cost Report Instructions" w:date="2023-12-07T15:54:00Z">
            <w:rPr>
              <w:spacing w:val="-4"/>
            </w:rPr>
          </w:rPrChange>
        </w:rPr>
        <w:t xml:space="preserve"> </w:t>
      </w:r>
      <w:r>
        <w:t>other</w:t>
      </w:r>
      <w:r>
        <w:rPr>
          <w:rPrChange w:id="1547" w:author="2023 Revisions to CCBHC Cost Report Instructions" w:date="2023-12-07T15:54:00Z">
            <w:rPr>
              <w:spacing w:val="-4"/>
            </w:rPr>
          </w:rPrChange>
        </w:rPr>
        <w:t xml:space="preserve"> </w:t>
      </w:r>
      <w:r>
        <w:t>ID</w:t>
      </w:r>
      <w:r>
        <w:rPr>
          <w:rPrChange w:id="1548" w:author="2023 Revisions to CCBHC Cost Report Instructions" w:date="2023-12-07T15:54:00Z">
            <w:rPr>
              <w:spacing w:val="-3"/>
            </w:rPr>
          </w:rPrChange>
        </w:rPr>
        <w:t xml:space="preserve"> </w:t>
      </w:r>
      <w:r>
        <w:t>assigned.</w:t>
      </w:r>
      <w:ins w:id="1549" w:author="2023 Revisions to CCBHC Cost Report Instructions" w:date="2023-12-07T15:54:00Z">
        <w:r w:rsidR="00025E08">
          <w:t xml:space="preserve">  </w:t>
        </w:r>
      </w:ins>
    </w:p>
    <w:p w14:paraId="2211FDAB" w14:textId="6DA282FB" w:rsidR="0059672E" w:rsidRDefault="0050054D">
      <w:pPr>
        <w:pStyle w:val="BodyText"/>
        <w:pPrChange w:id="1550" w:author="2023 Revisions to CCBHC Cost Report Instructions" w:date="2023-12-07T15:54:00Z">
          <w:pPr>
            <w:spacing w:before="119"/>
            <w:ind w:left="200"/>
          </w:pPr>
        </w:pPrChange>
      </w:pPr>
      <w:r>
        <w:rPr>
          <w:b/>
        </w:rPr>
        <w:t>NATIONAL</w:t>
      </w:r>
      <w:r>
        <w:rPr>
          <w:b/>
          <w:rPrChange w:id="1551" w:author="2023 Revisions to CCBHC Cost Report Instructions" w:date="2023-12-07T15:54:00Z">
            <w:rPr>
              <w:b/>
              <w:spacing w:val="-9"/>
            </w:rPr>
          </w:rPrChange>
        </w:rPr>
        <w:t xml:space="preserve"> </w:t>
      </w:r>
      <w:r>
        <w:rPr>
          <w:b/>
        </w:rPr>
        <w:t>PROVIDER</w:t>
      </w:r>
      <w:r>
        <w:rPr>
          <w:b/>
          <w:rPrChange w:id="1552" w:author="2023 Revisions to CCBHC Cost Report Instructions" w:date="2023-12-07T15:54:00Z">
            <w:rPr>
              <w:b/>
              <w:spacing w:val="-9"/>
            </w:rPr>
          </w:rPrChange>
        </w:rPr>
        <w:t xml:space="preserve"> </w:t>
      </w:r>
      <w:r>
        <w:rPr>
          <w:b/>
        </w:rPr>
        <w:t>IDENTIFIER:</w:t>
      </w:r>
      <w:r>
        <w:rPr>
          <w:rPrChange w:id="1553" w:author="2023 Revisions to CCBHC Cost Report Instructions" w:date="2023-12-07T15:54:00Z">
            <w:rPr>
              <w:b/>
              <w:spacing w:val="-4"/>
            </w:rPr>
          </w:rPrChange>
        </w:rPr>
        <w:t xml:space="preserve"> </w:t>
      </w:r>
      <w:r>
        <w:t>Enter</w:t>
      </w:r>
      <w:r>
        <w:rPr>
          <w:rPrChange w:id="1554" w:author="2023 Revisions to CCBHC Cost Report Instructions" w:date="2023-12-07T15:54:00Z">
            <w:rPr>
              <w:spacing w:val="-7"/>
            </w:rPr>
          </w:rPrChange>
        </w:rPr>
        <w:t xml:space="preserve"> </w:t>
      </w:r>
      <w:r>
        <w:t>the</w:t>
      </w:r>
      <w:r>
        <w:rPr>
          <w:rPrChange w:id="1555" w:author="2023 Revisions to CCBHC Cost Report Instructions" w:date="2023-12-07T15:54:00Z">
            <w:rPr>
              <w:spacing w:val="-7"/>
            </w:rPr>
          </w:rPrChange>
        </w:rPr>
        <w:t xml:space="preserve"> </w:t>
      </w:r>
      <w:r>
        <w:t>primary</w:t>
      </w:r>
      <w:r>
        <w:rPr>
          <w:rPrChange w:id="1556" w:author="2023 Revisions to CCBHC Cost Report Instructions" w:date="2023-12-07T15:54:00Z">
            <w:rPr>
              <w:spacing w:val="-8"/>
            </w:rPr>
          </w:rPrChange>
        </w:rPr>
        <w:t xml:space="preserve"> </w:t>
      </w:r>
      <w:r>
        <w:t>center’s</w:t>
      </w:r>
      <w:r>
        <w:rPr>
          <w:rPrChange w:id="1557" w:author="2023 Revisions to CCBHC Cost Report Instructions" w:date="2023-12-07T15:54:00Z">
            <w:rPr>
              <w:spacing w:val="-5"/>
            </w:rPr>
          </w:rPrChange>
        </w:rPr>
        <w:t xml:space="preserve"> </w:t>
      </w:r>
      <w:r>
        <w:t>National</w:t>
      </w:r>
      <w:r>
        <w:rPr>
          <w:rPrChange w:id="1558" w:author="2023 Revisions to CCBHC Cost Report Instructions" w:date="2023-12-07T15:54:00Z">
            <w:rPr>
              <w:spacing w:val="-9"/>
            </w:rPr>
          </w:rPrChange>
        </w:rPr>
        <w:t xml:space="preserve"> </w:t>
      </w:r>
      <w:r>
        <w:t>Provider</w:t>
      </w:r>
      <w:r>
        <w:rPr>
          <w:rPrChange w:id="1559" w:author="2023 Revisions to CCBHC Cost Report Instructions" w:date="2023-12-07T15:54:00Z">
            <w:rPr>
              <w:spacing w:val="-4"/>
            </w:rPr>
          </w:rPrChange>
        </w:rPr>
        <w:t xml:space="preserve"> </w:t>
      </w:r>
      <w:r>
        <w:t>Identifier</w:t>
      </w:r>
      <w:r>
        <w:rPr>
          <w:rPrChange w:id="1560" w:author="2023 Revisions to CCBHC Cost Report Instructions" w:date="2023-12-07T15:54:00Z">
            <w:rPr>
              <w:spacing w:val="-7"/>
            </w:rPr>
          </w:rPrChange>
        </w:rPr>
        <w:t xml:space="preserve"> </w:t>
      </w:r>
      <w:r>
        <w:rPr>
          <w:rPrChange w:id="1561" w:author="2023 Revisions to CCBHC Cost Report Instructions" w:date="2023-12-07T15:54:00Z">
            <w:rPr>
              <w:spacing w:val="-2"/>
            </w:rPr>
          </w:rPrChange>
        </w:rPr>
        <w:t>(NPI).</w:t>
      </w:r>
      <w:ins w:id="1562" w:author="2023 Revisions to CCBHC Cost Report Instructions" w:date="2023-12-07T15:54:00Z">
        <w:r w:rsidR="00025E08">
          <w:t xml:space="preserve">  </w:t>
        </w:r>
      </w:ins>
    </w:p>
    <w:p w14:paraId="273D4FB5" w14:textId="0E87C3C2" w:rsidR="0059672E" w:rsidRDefault="0050054D">
      <w:pPr>
        <w:pStyle w:val="BodyText"/>
        <w:rPr>
          <w:i/>
        </w:rPr>
        <w:pPrChange w:id="1563" w:author="2023 Revisions to CCBHC Cost Report Instructions" w:date="2023-12-07T15:54:00Z">
          <w:pPr>
            <w:spacing w:before="129" w:line="244" w:lineRule="auto"/>
            <w:ind w:left="201" w:hanging="1"/>
          </w:pPr>
        </w:pPrChange>
      </w:pPr>
      <w:r>
        <w:rPr>
          <w:i/>
        </w:rPr>
        <w:t>Note:</w:t>
      </w:r>
      <w:r w:rsidRPr="00B6750E">
        <w:rPr>
          <w:b/>
          <w:i/>
          <w:rPrChange w:id="1564" w:author="2023 Revisions to CCBHC Cost Report Instructions" w:date="2023-12-07T15:54:00Z">
            <w:rPr>
              <w:i/>
            </w:rPr>
          </w:rPrChange>
        </w:rPr>
        <w:t xml:space="preserve"> </w:t>
      </w:r>
      <w:r>
        <w:rPr>
          <w:i/>
        </w:rPr>
        <w:t>The</w:t>
      </w:r>
      <w:r w:rsidRPr="00B6750E">
        <w:rPr>
          <w:i/>
          <w:rPrChange w:id="1565" w:author="2023 Revisions to CCBHC Cost Report Instructions" w:date="2023-12-07T15:54:00Z">
            <w:rPr>
              <w:i/>
              <w:spacing w:val="-3"/>
            </w:rPr>
          </w:rPrChange>
        </w:rPr>
        <w:t xml:space="preserve"> </w:t>
      </w:r>
      <w:r>
        <w:rPr>
          <w:i/>
        </w:rPr>
        <w:t>purpose</w:t>
      </w:r>
      <w:r w:rsidRPr="00B6750E">
        <w:rPr>
          <w:i/>
          <w:rPrChange w:id="1566" w:author="2023 Revisions to CCBHC Cost Report Instructions" w:date="2023-12-07T15:54:00Z">
            <w:rPr>
              <w:i/>
              <w:spacing w:val="-1"/>
            </w:rPr>
          </w:rPrChange>
        </w:rPr>
        <w:t xml:space="preserve"> </w:t>
      </w:r>
      <w:r>
        <w:rPr>
          <w:i/>
        </w:rPr>
        <w:t>of</w:t>
      </w:r>
      <w:r w:rsidRPr="00B6750E">
        <w:rPr>
          <w:i/>
          <w:rPrChange w:id="1567" w:author="2023 Revisions to CCBHC Cost Report Instructions" w:date="2023-12-07T15:54:00Z">
            <w:rPr>
              <w:i/>
              <w:spacing w:val="-2"/>
            </w:rPr>
          </w:rPrChange>
        </w:rPr>
        <w:t xml:space="preserve"> </w:t>
      </w:r>
      <w:r>
        <w:rPr>
          <w:i/>
        </w:rPr>
        <w:t>the</w:t>
      </w:r>
      <w:r w:rsidRPr="00B6750E">
        <w:rPr>
          <w:i/>
          <w:rPrChange w:id="1568" w:author="2023 Revisions to CCBHC Cost Report Instructions" w:date="2023-12-07T15:54:00Z">
            <w:rPr>
              <w:i/>
              <w:spacing w:val="-3"/>
            </w:rPr>
          </w:rPrChange>
        </w:rPr>
        <w:t xml:space="preserve"> </w:t>
      </w:r>
      <w:r>
        <w:rPr>
          <w:i/>
        </w:rPr>
        <w:t>Medicaid</w:t>
      </w:r>
      <w:r w:rsidRPr="00B6750E">
        <w:rPr>
          <w:i/>
          <w:rPrChange w:id="1569" w:author="2023 Revisions to CCBHC Cost Report Instructions" w:date="2023-12-07T15:54:00Z">
            <w:rPr>
              <w:i/>
              <w:spacing w:val="-1"/>
            </w:rPr>
          </w:rPrChange>
        </w:rPr>
        <w:t xml:space="preserve"> </w:t>
      </w:r>
      <w:r>
        <w:rPr>
          <w:i/>
        </w:rPr>
        <w:t>ID</w:t>
      </w:r>
      <w:r w:rsidRPr="00B6750E">
        <w:rPr>
          <w:i/>
          <w:rPrChange w:id="1570" w:author="2023 Revisions to CCBHC Cost Report Instructions" w:date="2023-12-07T15:54:00Z">
            <w:rPr>
              <w:i/>
              <w:spacing w:val="-1"/>
            </w:rPr>
          </w:rPrChange>
        </w:rPr>
        <w:t xml:space="preserve"> </w:t>
      </w:r>
      <w:r>
        <w:rPr>
          <w:i/>
        </w:rPr>
        <w:t>and</w:t>
      </w:r>
      <w:r w:rsidRPr="00B6750E">
        <w:rPr>
          <w:i/>
          <w:rPrChange w:id="1571" w:author="2023 Revisions to CCBHC Cost Report Instructions" w:date="2023-12-07T15:54:00Z">
            <w:rPr>
              <w:i/>
              <w:spacing w:val="-3"/>
            </w:rPr>
          </w:rPrChange>
        </w:rPr>
        <w:t xml:space="preserve"> </w:t>
      </w:r>
      <w:r>
        <w:rPr>
          <w:i/>
        </w:rPr>
        <w:t>NPI is</w:t>
      </w:r>
      <w:r w:rsidRPr="00B6750E">
        <w:rPr>
          <w:i/>
          <w:rPrChange w:id="1572" w:author="2023 Revisions to CCBHC Cost Report Instructions" w:date="2023-12-07T15:54:00Z">
            <w:rPr>
              <w:i/>
              <w:spacing w:val="-3"/>
            </w:rPr>
          </w:rPrChange>
        </w:rPr>
        <w:t xml:space="preserve"> </w:t>
      </w:r>
      <w:r>
        <w:rPr>
          <w:i/>
        </w:rPr>
        <w:t>to</w:t>
      </w:r>
      <w:r w:rsidRPr="00B6750E">
        <w:rPr>
          <w:i/>
          <w:rPrChange w:id="1573" w:author="2023 Revisions to CCBHC Cost Report Instructions" w:date="2023-12-07T15:54:00Z">
            <w:rPr>
              <w:i/>
              <w:spacing w:val="-1"/>
            </w:rPr>
          </w:rPrChange>
        </w:rPr>
        <w:t xml:space="preserve"> </w:t>
      </w:r>
      <w:r>
        <w:rPr>
          <w:i/>
        </w:rPr>
        <w:t>identify</w:t>
      </w:r>
      <w:r w:rsidRPr="00B6750E">
        <w:rPr>
          <w:i/>
          <w:rPrChange w:id="1574" w:author="2023 Revisions to CCBHC Cost Report Instructions" w:date="2023-12-07T15:54:00Z">
            <w:rPr>
              <w:i/>
              <w:spacing w:val="-3"/>
            </w:rPr>
          </w:rPrChange>
        </w:rPr>
        <w:t xml:space="preserve"> </w:t>
      </w:r>
      <w:r>
        <w:rPr>
          <w:i/>
        </w:rPr>
        <w:t>the</w:t>
      </w:r>
      <w:r w:rsidRPr="00B6750E">
        <w:rPr>
          <w:i/>
          <w:rPrChange w:id="1575" w:author="2023 Revisions to CCBHC Cost Report Instructions" w:date="2023-12-07T15:54:00Z">
            <w:rPr>
              <w:i/>
              <w:spacing w:val="-3"/>
            </w:rPr>
          </w:rPrChange>
        </w:rPr>
        <w:t xml:space="preserve"> </w:t>
      </w:r>
      <w:r>
        <w:rPr>
          <w:i/>
        </w:rPr>
        <w:t>cost</w:t>
      </w:r>
      <w:r w:rsidRPr="00B6750E">
        <w:rPr>
          <w:i/>
          <w:rPrChange w:id="1576" w:author="2023 Revisions to CCBHC Cost Report Instructions" w:date="2023-12-07T15:54:00Z">
            <w:rPr>
              <w:i/>
              <w:spacing w:val="-2"/>
            </w:rPr>
          </w:rPrChange>
        </w:rPr>
        <w:t xml:space="preserve"> </w:t>
      </w:r>
      <w:r>
        <w:rPr>
          <w:i/>
        </w:rPr>
        <w:t>report</w:t>
      </w:r>
      <w:r w:rsidRPr="00B6750E">
        <w:rPr>
          <w:i/>
          <w:rPrChange w:id="1577" w:author="2023 Revisions to CCBHC Cost Report Instructions" w:date="2023-12-07T15:54:00Z">
            <w:rPr>
              <w:i/>
              <w:spacing w:val="-2"/>
            </w:rPr>
          </w:rPrChange>
        </w:rPr>
        <w:t xml:space="preserve"> </w:t>
      </w:r>
      <w:r>
        <w:rPr>
          <w:i/>
        </w:rPr>
        <w:t>information</w:t>
      </w:r>
      <w:r w:rsidRPr="00B6750E">
        <w:rPr>
          <w:i/>
          <w:rPrChange w:id="1578" w:author="2023 Revisions to CCBHC Cost Report Instructions" w:date="2023-12-07T15:54:00Z">
            <w:rPr>
              <w:i/>
              <w:spacing w:val="-3"/>
            </w:rPr>
          </w:rPrChange>
        </w:rPr>
        <w:t xml:space="preserve"> </w:t>
      </w:r>
      <w:r>
        <w:rPr>
          <w:i/>
        </w:rPr>
        <w:t>for</w:t>
      </w:r>
      <w:r w:rsidRPr="00B6750E">
        <w:rPr>
          <w:i/>
          <w:rPrChange w:id="1579" w:author="2023 Revisions to CCBHC Cost Report Instructions" w:date="2023-12-07T15:54:00Z">
            <w:rPr>
              <w:i/>
              <w:spacing w:val="-2"/>
            </w:rPr>
          </w:rPrChange>
        </w:rPr>
        <w:t xml:space="preserve"> </w:t>
      </w:r>
      <w:r>
        <w:rPr>
          <w:i/>
        </w:rPr>
        <w:t xml:space="preserve">each </w:t>
      </w:r>
      <w:r>
        <w:rPr>
          <w:i/>
        </w:rPr>
        <w:t>individual</w:t>
      </w:r>
      <w:r w:rsidRPr="00B6750E">
        <w:rPr>
          <w:i/>
          <w:rPrChange w:id="1580" w:author="2023 Revisions to CCBHC Cost Report Instructions" w:date="2023-12-07T15:54:00Z">
            <w:rPr>
              <w:i/>
              <w:spacing w:val="-7"/>
            </w:rPr>
          </w:rPrChange>
        </w:rPr>
        <w:t xml:space="preserve"> </w:t>
      </w:r>
      <w:r>
        <w:rPr>
          <w:i/>
        </w:rPr>
        <w:t>CCBHC,</w:t>
      </w:r>
      <w:r w:rsidRPr="00B6750E">
        <w:rPr>
          <w:i/>
          <w:rPrChange w:id="1581" w:author="2023 Revisions to CCBHC Cost Report Instructions" w:date="2023-12-07T15:54:00Z">
            <w:rPr>
              <w:i/>
              <w:spacing w:val="-3"/>
            </w:rPr>
          </w:rPrChange>
        </w:rPr>
        <w:t xml:space="preserve"> </w:t>
      </w:r>
      <w:r>
        <w:rPr>
          <w:i/>
        </w:rPr>
        <w:t>regardless</w:t>
      </w:r>
      <w:r w:rsidRPr="00B6750E">
        <w:rPr>
          <w:i/>
          <w:rPrChange w:id="1582" w:author="2023 Revisions to CCBHC Cost Report Instructions" w:date="2023-12-07T15:54:00Z">
            <w:rPr>
              <w:i/>
              <w:spacing w:val="-4"/>
            </w:rPr>
          </w:rPrChange>
        </w:rPr>
        <w:t xml:space="preserve"> </w:t>
      </w:r>
      <w:r>
        <w:rPr>
          <w:i/>
        </w:rPr>
        <w:t>of</w:t>
      </w:r>
      <w:r w:rsidRPr="00B6750E">
        <w:rPr>
          <w:i/>
          <w:rPrChange w:id="1583" w:author="2023 Revisions to CCBHC Cost Report Instructions" w:date="2023-12-07T15:54:00Z">
            <w:rPr>
              <w:i/>
              <w:spacing w:val="-5"/>
            </w:rPr>
          </w:rPrChange>
        </w:rPr>
        <w:t xml:space="preserve"> </w:t>
      </w:r>
      <w:r>
        <w:rPr>
          <w:i/>
        </w:rPr>
        <w:t>the</w:t>
      </w:r>
      <w:r w:rsidRPr="00B6750E">
        <w:rPr>
          <w:i/>
          <w:rPrChange w:id="1584" w:author="2023 Revisions to CCBHC Cost Report Instructions" w:date="2023-12-07T15:54:00Z">
            <w:rPr>
              <w:i/>
              <w:spacing w:val="-6"/>
            </w:rPr>
          </w:rPrChange>
        </w:rPr>
        <w:t xml:space="preserve"> </w:t>
      </w:r>
      <w:r>
        <w:rPr>
          <w:i/>
        </w:rPr>
        <w:t>number</w:t>
      </w:r>
      <w:r w:rsidRPr="00B6750E">
        <w:rPr>
          <w:i/>
          <w:rPrChange w:id="1585" w:author="2023 Revisions to CCBHC Cost Report Instructions" w:date="2023-12-07T15:54:00Z">
            <w:rPr>
              <w:i/>
              <w:spacing w:val="-3"/>
            </w:rPr>
          </w:rPrChange>
        </w:rPr>
        <w:t xml:space="preserve"> </w:t>
      </w:r>
      <w:r>
        <w:rPr>
          <w:i/>
        </w:rPr>
        <w:t>of</w:t>
      </w:r>
      <w:r w:rsidRPr="00B6750E">
        <w:rPr>
          <w:i/>
          <w:rPrChange w:id="1586" w:author="2023 Revisions to CCBHC Cost Report Instructions" w:date="2023-12-07T15:54:00Z">
            <w:rPr>
              <w:i/>
              <w:spacing w:val="-6"/>
            </w:rPr>
          </w:rPrChange>
        </w:rPr>
        <w:t xml:space="preserve"> </w:t>
      </w:r>
      <w:r>
        <w:rPr>
          <w:i/>
        </w:rPr>
        <w:t>satellites</w:t>
      </w:r>
      <w:r w:rsidRPr="00B6750E">
        <w:rPr>
          <w:i/>
          <w:rPrChange w:id="1587" w:author="2023 Revisions to CCBHC Cost Report Instructions" w:date="2023-12-07T15:54:00Z">
            <w:rPr>
              <w:i/>
              <w:spacing w:val="-3"/>
            </w:rPr>
          </w:rPrChange>
        </w:rPr>
        <w:t xml:space="preserve"> </w:t>
      </w:r>
      <w:r>
        <w:rPr>
          <w:i/>
        </w:rPr>
        <w:t>or</w:t>
      </w:r>
      <w:r w:rsidRPr="00B6750E">
        <w:rPr>
          <w:i/>
          <w:rPrChange w:id="1588" w:author="2023 Revisions to CCBHC Cost Report Instructions" w:date="2023-12-07T15:54:00Z">
            <w:rPr>
              <w:i/>
              <w:spacing w:val="-6"/>
            </w:rPr>
          </w:rPrChange>
        </w:rPr>
        <w:t xml:space="preserve"> </w:t>
      </w:r>
      <w:r>
        <w:rPr>
          <w:i/>
        </w:rPr>
        <w:t>services</w:t>
      </w:r>
      <w:r w:rsidRPr="00B6750E">
        <w:rPr>
          <w:i/>
          <w:rPrChange w:id="1589" w:author="2023 Revisions to CCBHC Cost Report Instructions" w:date="2023-12-07T15:54:00Z">
            <w:rPr>
              <w:i/>
              <w:spacing w:val="-4"/>
            </w:rPr>
          </w:rPrChange>
        </w:rPr>
        <w:t xml:space="preserve"> </w:t>
      </w:r>
      <w:r>
        <w:rPr>
          <w:i/>
        </w:rPr>
        <w:t>associated</w:t>
      </w:r>
      <w:r w:rsidRPr="00B6750E">
        <w:rPr>
          <w:i/>
          <w:rPrChange w:id="1590" w:author="2023 Revisions to CCBHC Cost Report Instructions" w:date="2023-12-07T15:54:00Z">
            <w:rPr>
              <w:i/>
              <w:spacing w:val="-6"/>
            </w:rPr>
          </w:rPrChange>
        </w:rPr>
        <w:t xml:space="preserve"> </w:t>
      </w:r>
      <w:r>
        <w:rPr>
          <w:i/>
        </w:rPr>
        <w:t>with</w:t>
      </w:r>
      <w:r w:rsidRPr="00B6750E">
        <w:rPr>
          <w:i/>
          <w:rPrChange w:id="1591" w:author="2023 Revisions to CCBHC Cost Report Instructions" w:date="2023-12-07T15:54:00Z">
            <w:rPr>
              <w:i/>
              <w:spacing w:val="-7"/>
            </w:rPr>
          </w:rPrChange>
        </w:rPr>
        <w:t xml:space="preserve"> </w:t>
      </w:r>
      <w:r>
        <w:rPr>
          <w:i/>
        </w:rPr>
        <w:t>that</w:t>
      </w:r>
      <w:r w:rsidRPr="00B6750E">
        <w:rPr>
          <w:i/>
          <w:rPrChange w:id="1592" w:author="2023 Revisions to CCBHC Cost Report Instructions" w:date="2023-12-07T15:54:00Z">
            <w:rPr>
              <w:i/>
              <w:spacing w:val="-4"/>
            </w:rPr>
          </w:rPrChange>
        </w:rPr>
        <w:t xml:space="preserve"> </w:t>
      </w:r>
      <w:r w:rsidRPr="00B6750E">
        <w:rPr>
          <w:i/>
          <w:rPrChange w:id="1593" w:author="2023 Revisions to CCBHC Cost Report Instructions" w:date="2023-12-07T15:54:00Z">
            <w:rPr>
              <w:i/>
              <w:spacing w:val="-2"/>
            </w:rPr>
          </w:rPrChange>
        </w:rPr>
        <w:t>clinic.</w:t>
      </w:r>
      <w:ins w:id="1594" w:author="2023 Revisions to CCBHC Cost Report Instructions" w:date="2023-12-07T15:54:00Z">
        <w:r w:rsidR="00025E08" w:rsidRPr="00B6750E">
          <w:rPr>
            <w:i/>
            <w:iCs/>
          </w:rPr>
          <w:t xml:space="preserve">  </w:t>
        </w:r>
      </w:ins>
    </w:p>
    <w:p w14:paraId="76278A46" w14:textId="4573E10C" w:rsidR="0059672E" w:rsidRDefault="0050054D">
      <w:pPr>
        <w:pStyle w:val="BodyText"/>
        <w:pPrChange w:id="1595" w:author="2023 Revisions to CCBHC Cost Report Instructions" w:date="2023-12-07T15:54:00Z">
          <w:pPr>
            <w:pStyle w:val="BodyText"/>
            <w:spacing w:before="122" w:line="247" w:lineRule="auto"/>
            <w:ind w:left="201" w:hanging="1"/>
          </w:pPr>
        </w:pPrChange>
      </w:pPr>
      <w:r>
        <w:rPr>
          <w:b/>
        </w:rPr>
        <w:t xml:space="preserve">REPORTING PERIOD: </w:t>
      </w:r>
      <w:r>
        <w:t>After “From:” enter the</w:t>
      </w:r>
      <w:r>
        <w:rPr>
          <w:rPrChange w:id="1596" w:author="2023 Revisions to CCBHC Cost Report Instructions" w:date="2023-12-07T15:54:00Z">
            <w:rPr>
              <w:spacing w:val="-1"/>
            </w:rPr>
          </w:rPrChange>
        </w:rPr>
        <w:t xml:space="preserve"> </w:t>
      </w:r>
      <w:r>
        <w:t>beginning date</w:t>
      </w:r>
      <w:r>
        <w:rPr>
          <w:rPrChange w:id="1597" w:author="2023 Revisions to CCBHC Cost Report Instructions" w:date="2023-12-07T15:54:00Z">
            <w:rPr>
              <w:spacing w:val="-1"/>
            </w:rPr>
          </w:rPrChange>
        </w:rPr>
        <w:t xml:space="preserve"> </w:t>
      </w:r>
      <w:r>
        <w:t>of the</w:t>
      </w:r>
      <w:r>
        <w:rPr>
          <w:rPrChange w:id="1598" w:author="2023 Revisions to CCBHC Cost Report Instructions" w:date="2023-12-07T15:54:00Z">
            <w:rPr>
              <w:spacing w:val="-1"/>
            </w:rPr>
          </w:rPrChange>
        </w:rPr>
        <w:t xml:space="preserve"> </w:t>
      </w:r>
      <w:r>
        <w:t>reporting period</w:t>
      </w:r>
      <w:r>
        <w:rPr>
          <w:rPrChange w:id="1599" w:author="2023 Revisions to CCBHC Cost Report Instructions" w:date="2023-12-07T15:54:00Z">
            <w:rPr>
              <w:spacing w:val="-1"/>
            </w:rPr>
          </w:rPrChange>
        </w:rPr>
        <w:t xml:space="preserve"> </w:t>
      </w:r>
      <w:r>
        <w:t>for which the current</w:t>
      </w:r>
      <w:r>
        <w:rPr>
          <w:rPrChange w:id="1600" w:author="2023 Revisions to CCBHC Cost Report Instructions" w:date="2023-12-07T15:54:00Z">
            <w:rPr>
              <w:spacing w:val="-1"/>
            </w:rPr>
          </w:rPrChange>
        </w:rPr>
        <w:t xml:space="preserve"> </w:t>
      </w:r>
      <w:r>
        <w:t>information</w:t>
      </w:r>
      <w:r>
        <w:rPr>
          <w:rPrChange w:id="1601" w:author="2023 Revisions to CCBHC Cost Report Instructions" w:date="2023-12-07T15:54:00Z">
            <w:rPr>
              <w:spacing w:val="-3"/>
            </w:rPr>
          </w:rPrChange>
        </w:rPr>
        <w:t xml:space="preserve"> </w:t>
      </w:r>
      <w:r>
        <w:t>is</w:t>
      </w:r>
      <w:r>
        <w:rPr>
          <w:rPrChange w:id="1602" w:author="2023 Revisions to CCBHC Cost Report Instructions" w:date="2023-12-07T15:54:00Z">
            <w:rPr>
              <w:spacing w:val="-5"/>
            </w:rPr>
          </w:rPrChange>
        </w:rPr>
        <w:t xml:space="preserve"> </w:t>
      </w:r>
      <w:r>
        <w:t>being</w:t>
      </w:r>
      <w:r>
        <w:rPr>
          <w:rPrChange w:id="1603" w:author="2023 Revisions to CCBHC Cost Report Instructions" w:date="2023-12-07T15:54:00Z">
            <w:rPr>
              <w:spacing w:val="-3"/>
            </w:rPr>
          </w:rPrChange>
        </w:rPr>
        <w:t xml:space="preserve"> </w:t>
      </w:r>
      <w:r>
        <w:t>provided.</w:t>
      </w:r>
      <w:r>
        <w:rPr>
          <w:rPrChange w:id="1604" w:author="2023 Revisions to CCBHC Cost Report Instructions" w:date="2023-12-07T15:54:00Z">
            <w:rPr>
              <w:spacing w:val="40"/>
            </w:rPr>
          </w:rPrChange>
        </w:rPr>
        <w:t xml:space="preserve"> </w:t>
      </w:r>
      <w:ins w:id="1605" w:author="2023 Revisions to CCBHC Cost Report Instructions" w:date="2023-12-07T15:54:00Z">
        <w:r w:rsidR="00025E08">
          <w:t xml:space="preserve"> </w:t>
        </w:r>
      </w:ins>
      <w:r>
        <w:t>Use</w:t>
      </w:r>
      <w:r>
        <w:rPr>
          <w:rPrChange w:id="1606" w:author="2023 Revisions to CCBHC Cost Report Instructions" w:date="2023-12-07T15:54:00Z">
            <w:rPr>
              <w:spacing w:val="-7"/>
            </w:rPr>
          </w:rPrChange>
        </w:rPr>
        <w:t xml:space="preserve"> </w:t>
      </w:r>
      <w:r>
        <w:t>the</w:t>
      </w:r>
      <w:r>
        <w:rPr>
          <w:rPrChange w:id="1607" w:author="2023 Revisions to CCBHC Cost Report Instructions" w:date="2023-12-07T15:54:00Z">
            <w:rPr>
              <w:spacing w:val="-3"/>
            </w:rPr>
          </w:rPrChange>
        </w:rPr>
        <w:t xml:space="preserve"> </w:t>
      </w:r>
      <w:r>
        <w:t>MM/DD/YYYY</w:t>
      </w:r>
      <w:r>
        <w:rPr>
          <w:rPrChange w:id="1608" w:author="2023 Revisions to CCBHC Cost Report Instructions" w:date="2023-12-07T15:54:00Z">
            <w:rPr>
              <w:spacing w:val="-3"/>
            </w:rPr>
          </w:rPrChange>
        </w:rPr>
        <w:t xml:space="preserve"> </w:t>
      </w:r>
      <w:r>
        <w:t>format</w:t>
      </w:r>
      <w:r>
        <w:rPr>
          <w:rPrChange w:id="1609" w:author="2023 Revisions to CCBHC Cost Report Instructions" w:date="2023-12-07T15:54:00Z">
            <w:rPr>
              <w:spacing w:val="-3"/>
            </w:rPr>
          </w:rPrChange>
        </w:rPr>
        <w:t xml:space="preserve"> </w:t>
      </w:r>
      <w:r>
        <w:t>(e.g.,</w:t>
      </w:r>
      <w:r>
        <w:rPr>
          <w:rPrChange w:id="1610" w:author="2023 Revisions to CCBHC Cost Report Instructions" w:date="2023-12-07T15:54:00Z">
            <w:rPr>
              <w:spacing w:val="-1"/>
            </w:rPr>
          </w:rPrChange>
        </w:rPr>
        <w:t xml:space="preserve"> </w:t>
      </w:r>
      <w:r>
        <w:t>07/01/2013).</w:t>
      </w:r>
      <w:ins w:id="1611" w:author="2023 Revisions to CCBHC Cost Report Instructions" w:date="2023-12-07T15:54:00Z">
        <w:r w:rsidR="00025E08">
          <w:t xml:space="preserve"> </w:t>
        </w:r>
      </w:ins>
      <w:r>
        <w:rPr>
          <w:rPrChange w:id="1612" w:author="2023 Revisions to CCBHC Cost Report Instructions" w:date="2023-12-07T15:54:00Z">
            <w:rPr>
              <w:spacing w:val="40"/>
            </w:rPr>
          </w:rPrChange>
        </w:rPr>
        <w:t xml:space="preserve"> </w:t>
      </w:r>
      <w:r>
        <w:t>After</w:t>
      </w:r>
      <w:r>
        <w:rPr>
          <w:rPrChange w:id="1613" w:author="2023 Revisions to CCBHC Cost Report Instructions" w:date="2023-12-07T15:54:00Z">
            <w:rPr>
              <w:spacing w:val="-4"/>
            </w:rPr>
          </w:rPrChange>
        </w:rPr>
        <w:t xml:space="preserve"> </w:t>
      </w:r>
      <w:r>
        <w:t>“To:” enter the ending date of the period for which the current information is being provided.</w:t>
      </w:r>
      <w:r>
        <w:rPr>
          <w:rPrChange w:id="1614" w:author="2023 Revisions to CCBHC Cost Report Instructions" w:date="2023-12-07T15:54:00Z">
            <w:rPr>
              <w:spacing w:val="40"/>
            </w:rPr>
          </w:rPrChange>
        </w:rPr>
        <w:t xml:space="preserve"> </w:t>
      </w:r>
      <w:ins w:id="1615" w:author="2023 Revisions to CCBHC Cost Report Instructions" w:date="2023-12-07T15:54:00Z">
        <w:r w:rsidR="00025E08">
          <w:t xml:space="preserve"> </w:t>
        </w:r>
      </w:ins>
      <w:r>
        <w:t>Use the MM/DD/YYYY format (e.g., 06/30/2014).</w:t>
      </w:r>
      <w:ins w:id="1616" w:author="2023 Revisions to CCBHC Cost Report Instructions" w:date="2023-12-07T15:54:00Z">
        <w:r w:rsidR="00025E08">
          <w:t xml:space="preserve">  </w:t>
        </w:r>
      </w:ins>
    </w:p>
    <w:p w14:paraId="65F0901F" w14:textId="7034DFFB" w:rsidR="0059672E" w:rsidRDefault="0050054D">
      <w:pPr>
        <w:pStyle w:val="BodyText"/>
        <w:pPrChange w:id="1617" w:author="2023 Revisions to CCBHC Cost Report Instructions" w:date="2023-12-07T15:54:00Z">
          <w:pPr>
            <w:pStyle w:val="BodyText"/>
            <w:spacing w:before="117" w:line="247" w:lineRule="auto"/>
            <w:ind w:left="200" w:right="163"/>
          </w:pPr>
        </w:pPrChange>
      </w:pPr>
      <w:r>
        <w:rPr>
          <w:b/>
        </w:rPr>
        <w:t>RATE</w:t>
      </w:r>
      <w:r>
        <w:rPr>
          <w:b/>
          <w:rPrChange w:id="1618" w:author="2023 Revisions to CCBHC Cost Report Instructions" w:date="2023-12-07T15:54:00Z">
            <w:rPr>
              <w:b/>
              <w:spacing w:val="-2"/>
            </w:rPr>
          </w:rPrChange>
        </w:rPr>
        <w:t xml:space="preserve"> </w:t>
      </w:r>
      <w:r>
        <w:rPr>
          <w:b/>
        </w:rPr>
        <w:t>PERIOD:</w:t>
      </w:r>
      <w:r>
        <w:rPr>
          <w:b/>
          <w:rPrChange w:id="1619" w:author="2023 Revisions to CCBHC Cost Report Instructions" w:date="2023-12-07T15:54:00Z">
            <w:rPr>
              <w:b/>
              <w:spacing w:val="-3"/>
            </w:rPr>
          </w:rPrChange>
        </w:rPr>
        <w:t xml:space="preserve"> </w:t>
      </w:r>
      <w:r>
        <w:t>After</w:t>
      </w:r>
      <w:r>
        <w:rPr>
          <w:rPrChange w:id="1620" w:author="2023 Revisions to CCBHC Cost Report Instructions" w:date="2023-12-07T15:54:00Z">
            <w:rPr>
              <w:spacing w:val="-3"/>
            </w:rPr>
          </w:rPrChange>
        </w:rPr>
        <w:t xml:space="preserve"> </w:t>
      </w:r>
      <w:r>
        <w:t>“From:” enter</w:t>
      </w:r>
      <w:r>
        <w:rPr>
          <w:rPrChange w:id="1621" w:author="2023 Revisions to CCBHC Cost Report Instructions" w:date="2023-12-07T15:54:00Z">
            <w:rPr>
              <w:spacing w:val="-3"/>
            </w:rPr>
          </w:rPrChange>
        </w:rPr>
        <w:t xml:space="preserve"> </w:t>
      </w:r>
      <w:r>
        <w:t>the</w:t>
      </w:r>
      <w:r>
        <w:rPr>
          <w:rPrChange w:id="1622" w:author="2023 Revisions to CCBHC Cost Report Instructions" w:date="2023-12-07T15:54:00Z">
            <w:rPr>
              <w:spacing w:val="-4"/>
            </w:rPr>
          </w:rPrChange>
        </w:rPr>
        <w:t xml:space="preserve"> </w:t>
      </w:r>
      <w:r>
        <w:t>beginning</w:t>
      </w:r>
      <w:r>
        <w:rPr>
          <w:rPrChange w:id="1623" w:author="2023 Revisions to CCBHC Cost Report Instructions" w:date="2023-12-07T15:54:00Z">
            <w:rPr>
              <w:spacing w:val="-4"/>
            </w:rPr>
          </w:rPrChange>
        </w:rPr>
        <w:t xml:space="preserve"> </w:t>
      </w:r>
      <w:r>
        <w:t>date</w:t>
      </w:r>
      <w:r>
        <w:rPr>
          <w:rPrChange w:id="1624" w:author="2023 Revisions to CCBHC Cost Report Instructions" w:date="2023-12-07T15:54:00Z">
            <w:rPr>
              <w:spacing w:val="-2"/>
            </w:rPr>
          </w:rPrChange>
        </w:rPr>
        <w:t xml:space="preserve"> </w:t>
      </w:r>
      <w:r>
        <w:t>on</w:t>
      </w:r>
      <w:r>
        <w:rPr>
          <w:rPrChange w:id="1625" w:author="2023 Revisions to CCBHC Cost Report Instructions" w:date="2023-12-07T15:54:00Z">
            <w:rPr>
              <w:spacing w:val="-4"/>
            </w:rPr>
          </w:rPrChange>
        </w:rPr>
        <w:t xml:space="preserve"> </w:t>
      </w:r>
      <w:r>
        <w:t>which</w:t>
      </w:r>
      <w:r>
        <w:rPr>
          <w:rPrChange w:id="1626" w:author="2023 Revisions to CCBHC Cost Report Instructions" w:date="2023-12-07T15:54:00Z">
            <w:rPr>
              <w:spacing w:val="-2"/>
            </w:rPr>
          </w:rPrChange>
        </w:rPr>
        <w:t xml:space="preserve"> </w:t>
      </w:r>
      <w:r>
        <w:t>the</w:t>
      </w:r>
      <w:r>
        <w:rPr>
          <w:rPrChange w:id="1627" w:author="2023 Revisions to CCBHC Cost Report Instructions" w:date="2023-12-07T15:54:00Z">
            <w:rPr>
              <w:spacing w:val="-1"/>
            </w:rPr>
          </w:rPrChange>
        </w:rPr>
        <w:t xml:space="preserve"> </w:t>
      </w:r>
      <w:r>
        <w:t>PPS</w:t>
      </w:r>
      <w:r>
        <w:rPr>
          <w:rPrChange w:id="1628" w:author="2023 Revisions to CCBHC Cost Report Instructions" w:date="2023-12-07T15:54:00Z">
            <w:rPr>
              <w:spacing w:val="-2"/>
            </w:rPr>
          </w:rPrChange>
        </w:rPr>
        <w:t xml:space="preserve"> </w:t>
      </w:r>
      <w:r>
        <w:t>rate</w:t>
      </w:r>
      <w:r>
        <w:rPr>
          <w:rPrChange w:id="1629" w:author="2023 Revisions to CCBHC Cost Report Instructions" w:date="2023-12-07T15:54:00Z">
            <w:rPr>
              <w:spacing w:val="-2"/>
            </w:rPr>
          </w:rPrChange>
        </w:rPr>
        <w:t xml:space="preserve"> </w:t>
      </w:r>
      <w:r>
        <w:t>will</w:t>
      </w:r>
      <w:r>
        <w:rPr>
          <w:rPrChange w:id="1630" w:author="2023 Revisions to CCBHC Cost Report Instructions" w:date="2023-12-07T15:54:00Z">
            <w:rPr>
              <w:spacing w:val="-2"/>
            </w:rPr>
          </w:rPrChange>
        </w:rPr>
        <w:t xml:space="preserve"> </w:t>
      </w:r>
      <w:r>
        <w:t>take</w:t>
      </w:r>
      <w:r>
        <w:rPr>
          <w:rPrChange w:id="1631" w:author="2023 Revisions to CCBHC Cost Report Instructions" w:date="2023-12-07T15:54:00Z">
            <w:rPr>
              <w:spacing w:val="-4"/>
            </w:rPr>
          </w:rPrChange>
        </w:rPr>
        <w:t xml:space="preserve"> </w:t>
      </w:r>
      <w:r>
        <w:t>effect.</w:t>
      </w:r>
      <w:r>
        <w:rPr>
          <w:rPrChange w:id="1632" w:author="2023 Revisions to CCBHC Cost Report Instructions" w:date="2023-12-07T15:54:00Z">
            <w:rPr>
              <w:spacing w:val="40"/>
            </w:rPr>
          </w:rPrChange>
        </w:rPr>
        <w:t xml:space="preserve"> </w:t>
      </w:r>
      <w:ins w:id="1633" w:author="2023 Revisions to CCBHC Cost Report Instructions" w:date="2023-12-07T15:54:00Z">
        <w:r w:rsidR="00025E08">
          <w:t xml:space="preserve"> </w:t>
        </w:r>
      </w:ins>
      <w:r>
        <w:t>Use the MM/DD/YYYY format (e.g., 07/01/2013).</w:t>
      </w:r>
      <w:r>
        <w:rPr>
          <w:rPrChange w:id="1634" w:author="2023 Revisions to CCBHC Cost Report Instructions" w:date="2023-12-07T15:54:00Z">
            <w:rPr>
              <w:spacing w:val="40"/>
            </w:rPr>
          </w:rPrChange>
        </w:rPr>
        <w:t xml:space="preserve"> </w:t>
      </w:r>
      <w:ins w:id="1635" w:author="2023 Revisions to CCBHC Cost Report Instructions" w:date="2023-12-07T15:54:00Z">
        <w:r w:rsidR="00025E08">
          <w:t xml:space="preserve"> </w:t>
        </w:r>
      </w:ins>
      <w:r>
        <w:t>After “To:” enter the date the on which PPS rate will expire.</w:t>
      </w:r>
      <w:r>
        <w:rPr>
          <w:rPrChange w:id="1636" w:author="2023 Revisions to CCBHC Cost Report Instructions" w:date="2023-12-07T15:54:00Z">
            <w:rPr>
              <w:spacing w:val="40"/>
            </w:rPr>
          </w:rPrChange>
        </w:rPr>
        <w:t xml:space="preserve"> </w:t>
      </w:r>
      <w:ins w:id="1637" w:author="2023 Revisions to CCBHC Cost Report Instructions" w:date="2023-12-07T15:54:00Z">
        <w:r w:rsidR="00025E08">
          <w:t xml:space="preserve"> </w:t>
        </w:r>
      </w:ins>
      <w:r>
        <w:t>Use the MM/DD/YYYY format (e.g., 06/30/2014).</w:t>
      </w:r>
      <w:ins w:id="1638" w:author="2023 Revisions to CCBHC Cost Report Instructions" w:date="2023-12-07T15:54:00Z">
        <w:r w:rsidR="00025E08">
          <w:t xml:space="preserve">  </w:t>
        </w:r>
      </w:ins>
    </w:p>
    <w:p w14:paraId="58D5D64B" w14:textId="378197FF" w:rsidR="0059672E" w:rsidRDefault="0050054D">
      <w:pPr>
        <w:pStyle w:val="BodyText"/>
        <w:rPr>
          <w:i/>
        </w:rPr>
        <w:pPrChange w:id="1639" w:author="2023 Revisions to CCBHC Cost Report Instructions" w:date="2023-12-07T15:54:00Z">
          <w:pPr>
            <w:spacing w:before="121" w:line="247" w:lineRule="auto"/>
            <w:ind w:left="200" w:right="744" w:hanging="1"/>
            <w:jc w:val="both"/>
          </w:pPr>
        </w:pPrChange>
      </w:pPr>
      <w:r>
        <w:rPr>
          <w:i/>
        </w:rPr>
        <w:t>Note:</w:t>
      </w:r>
      <w:r w:rsidRPr="00B6750E">
        <w:rPr>
          <w:i/>
          <w:rPrChange w:id="1640" w:author="2023 Revisions to CCBHC Cost Report Instructions" w:date="2023-12-07T15:54:00Z">
            <w:rPr>
              <w:i/>
              <w:spacing w:val="-1"/>
            </w:rPr>
          </w:rPrChange>
        </w:rPr>
        <w:t xml:space="preserve"> </w:t>
      </w:r>
      <w:r>
        <w:rPr>
          <w:i/>
        </w:rPr>
        <w:t>The</w:t>
      </w:r>
      <w:r w:rsidRPr="00B6750E">
        <w:rPr>
          <w:i/>
          <w:rPrChange w:id="1641" w:author="2023 Revisions to CCBHC Cost Report Instructions" w:date="2023-12-07T15:54:00Z">
            <w:rPr>
              <w:i/>
              <w:spacing w:val="-5"/>
            </w:rPr>
          </w:rPrChange>
        </w:rPr>
        <w:t xml:space="preserve"> </w:t>
      </w:r>
      <w:r>
        <w:rPr>
          <w:i/>
        </w:rPr>
        <w:t>identifying</w:t>
      </w:r>
      <w:r w:rsidRPr="00B6750E">
        <w:rPr>
          <w:i/>
          <w:rPrChange w:id="1642" w:author="2023 Revisions to CCBHC Cost Report Instructions" w:date="2023-12-07T15:54:00Z">
            <w:rPr>
              <w:i/>
              <w:spacing w:val="-3"/>
            </w:rPr>
          </w:rPrChange>
        </w:rPr>
        <w:t xml:space="preserve"> </w:t>
      </w:r>
      <w:r>
        <w:rPr>
          <w:i/>
        </w:rPr>
        <w:t>information</w:t>
      </w:r>
      <w:r w:rsidRPr="00B6750E">
        <w:rPr>
          <w:i/>
          <w:rPrChange w:id="1643" w:author="2023 Revisions to CCBHC Cost Report Instructions" w:date="2023-12-07T15:54:00Z">
            <w:rPr>
              <w:i/>
              <w:spacing w:val="-3"/>
            </w:rPr>
          </w:rPrChange>
        </w:rPr>
        <w:t xml:space="preserve"> </w:t>
      </w:r>
      <w:r>
        <w:rPr>
          <w:i/>
        </w:rPr>
        <w:t>(Medicaid</w:t>
      </w:r>
      <w:r w:rsidRPr="00B6750E">
        <w:rPr>
          <w:i/>
          <w:rPrChange w:id="1644" w:author="2023 Revisions to CCBHC Cost Report Instructions" w:date="2023-12-07T15:54:00Z">
            <w:rPr>
              <w:i/>
              <w:spacing w:val="-5"/>
            </w:rPr>
          </w:rPrChange>
        </w:rPr>
        <w:t xml:space="preserve"> </w:t>
      </w:r>
      <w:r>
        <w:rPr>
          <w:i/>
        </w:rPr>
        <w:t>ID,</w:t>
      </w:r>
      <w:r w:rsidRPr="00B6750E">
        <w:rPr>
          <w:i/>
          <w:rPrChange w:id="1645" w:author="2023 Revisions to CCBHC Cost Report Instructions" w:date="2023-12-07T15:54:00Z">
            <w:rPr>
              <w:i/>
              <w:spacing w:val="-1"/>
            </w:rPr>
          </w:rPrChange>
        </w:rPr>
        <w:t xml:space="preserve"> </w:t>
      </w:r>
      <w:r>
        <w:rPr>
          <w:i/>
        </w:rPr>
        <w:t>NPI,</w:t>
      </w:r>
      <w:r w:rsidRPr="00B6750E">
        <w:rPr>
          <w:i/>
          <w:rPrChange w:id="1646" w:author="2023 Revisions to CCBHC Cost Report Instructions" w:date="2023-12-07T15:54:00Z">
            <w:rPr>
              <w:i/>
              <w:spacing w:val="-1"/>
            </w:rPr>
          </w:rPrChange>
        </w:rPr>
        <w:t xml:space="preserve"> </w:t>
      </w:r>
      <w:r>
        <w:rPr>
          <w:i/>
        </w:rPr>
        <w:t>Reporting</w:t>
      </w:r>
      <w:r w:rsidRPr="00B6750E">
        <w:rPr>
          <w:i/>
          <w:rPrChange w:id="1647" w:author="2023 Revisions to CCBHC Cost Report Instructions" w:date="2023-12-07T15:54:00Z">
            <w:rPr>
              <w:i/>
              <w:spacing w:val="-2"/>
            </w:rPr>
          </w:rPrChange>
        </w:rPr>
        <w:t xml:space="preserve"> </w:t>
      </w:r>
      <w:r>
        <w:rPr>
          <w:i/>
        </w:rPr>
        <w:t>Period,</w:t>
      </w:r>
      <w:r w:rsidRPr="00B6750E">
        <w:rPr>
          <w:i/>
          <w:rPrChange w:id="1648" w:author="2023 Revisions to CCBHC Cost Report Instructions" w:date="2023-12-07T15:54:00Z">
            <w:rPr>
              <w:i/>
              <w:spacing w:val="-4"/>
            </w:rPr>
          </w:rPrChange>
        </w:rPr>
        <w:t xml:space="preserve"> </w:t>
      </w:r>
      <w:r>
        <w:rPr>
          <w:i/>
        </w:rPr>
        <w:t>and</w:t>
      </w:r>
      <w:r w:rsidRPr="00B6750E">
        <w:rPr>
          <w:i/>
          <w:rPrChange w:id="1649" w:author="2023 Revisions to CCBHC Cost Report Instructions" w:date="2023-12-07T15:54:00Z">
            <w:rPr>
              <w:i/>
              <w:spacing w:val="-3"/>
            </w:rPr>
          </w:rPrChange>
        </w:rPr>
        <w:t xml:space="preserve"> </w:t>
      </w:r>
      <w:r>
        <w:rPr>
          <w:i/>
        </w:rPr>
        <w:t>Rate</w:t>
      </w:r>
      <w:r w:rsidRPr="00B6750E">
        <w:rPr>
          <w:i/>
          <w:rPrChange w:id="1650" w:author="2023 Revisions to CCBHC Cost Report Instructions" w:date="2023-12-07T15:54:00Z">
            <w:rPr>
              <w:i/>
              <w:spacing w:val="-3"/>
            </w:rPr>
          </w:rPrChange>
        </w:rPr>
        <w:t xml:space="preserve"> </w:t>
      </w:r>
      <w:r>
        <w:rPr>
          <w:i/>
        </w:rPr>
        <w:t>Period)</w:t>
      </w:r>
      <w:r w:rsidRPr="00B6750E">
        <w:rPr>
          <w:i/>
          <w:rPrChange w:id="1651" w:author="2023 Revisions to CCBHC Cost Report Instructions" w:date="2023-12-07T15:54:00Z">
            <w:rPr>
              <w:i/>
              <w:spacing w:val="-1"/>
            </w:rPr>
          </w:rPrChange>
        </w:rPr>
        <w:t xml:space="preserve"> </w:t>
      </w:r>
      <w:r>
        <w:rPr>
          <w:i/>
        </w:rPr>
        <w:t>in</w:t>
      </w:r>
      <w:r w:rsidRPr="00B6750E">
        <w:rPr>
          <w:i/>
          <w:rPrChange w:id="1652" w:author="2023 Revisions to CCBHC Cost Report Instructions" w:date="2023-12-07T15:54:00Z">
            <w:rPr>
              <w:i/>
              <w:spacing w:val="-5"/>
            </w:rPr>
          </w:rPrChange>
        </w:rPr>
        <w:t xml:space="preserve"> </w:t>
      </w:r>
      <w:r>
        <w:rPr>
          <w:i/>
        </w:rPr>
        <w:t>the Provider Information tab will automatically populate items in the other tabs on the basis of the entries made on this page.</w:t>
      </w:r>
      <w:ins w:id="1653" w:author="2023 Revisions to CCBHC Cost Report Instructions" w:date="2023-12-07T15:54:00Z">
        <w:r w:rsidR="00025E08" w:rsidRPr="00B6750E">
          <w:rPr>
            <w:i/>
            <w:iCs/>
          </w:rPr>
          <w:t xml:space="preserve"> </w:t>
        </w:r>
      </w:ins>
    </w:p>
    <w:p w14:paraId="1E8ADDB4" w14:textId="78161DB8" w:rsidR="0059672E" w:rsidRDefault="0050054D">
      <w:pPr>
        <w:pStyle w:val="BodyText"/>
        <w:pPrChange w:id="1654" w:author="2023 Revisions to CCBHC Cost Report Instructions" w:date="2023-12-07T15:54:00Z">
          <w:pPr>
            <w:pStyle w:val="BodyText"/>
            <w:spacing w:before="116" w:line="247" w:lineRule="auto"/>
            <w:ind w:left="201" w:right="523" w:hanging="1"/>
            <w:jc w:val="both"/>
          </w:pPr>
        </w:pPrChange>
      </w:pPr>
      <w:r>
        <w:rPr>
          <w:b/>
        </w:rPr>
        <w:t>Select Type</w:t>
      </w:r>
      <w:r>
        <w:rPr>
          <w:b/>
          <w:rPrChange w:id="1655" w:author="2023 Revisions to CCBHC Cost Report Instructions" w:date="2023-12-07T15:54:00Z">
            <w:rPr>
              <w:b/>
              <w:spacing w:val="-2"/>
            </w:rPr>
          </w:rPrChange>
        </w:rPr>
        <w:t xml:space="preserve"> </w:t>
      </w:r>
      <w:r>
        <w:rPr>
          <w:b/>
        </w:rPr>
        <w:t>of</w:t>
      </w:r>
      <w:r>
        <w:rPr>
          <w:b/>
          <w:rPrChange w:id="1656" w:author="2023 Revisions to CCBHC Cost Report Instructions" w:date="2023-12-07T15:54:00Z">
            <w:rPr>
              <w:b/>
              <w:spacing w:val="-3"/>
            </w:rPr>
          </w:rPrChange>
        </w:rPr>
        <w:t xml:space="preserve"> </w:t>
      </w:r>
      <w:r>
        <w:rPr>
          <w:b/>
        </w:rPr>
        <w:t>Oversight:</w:t>
      </w:r>
      <w:r>
        <w:rPr>
          <w:b/>
          <w:rPrChange w:id="1657" w:author="2023 Revisions to CCBHC Cost Report Instructions" w:date="2023-12-07T15:54:00Z">
            <w:rPr>
              <w:b/>
              <w:spacing w:val="-3"/>
            </w:rPr>
          </w:rPrChange>
        </w:rPr>
        <w:t xml:space="preserve"> </w:t>
      </w:r>
      <w:r>
        <w:t>This</w:t>
      </w:r>
      <w:r>
        <w:rPr>
          <w:rPrChange w:id="1658" w:author="2023 Revisions to CCBHC Cost Report Instructions" w:date="2023-12-07T15:54:00Z">
            <w:rPr>
              <w:spacing w:val="-3"/>
            </w:rPr>
          </w:rPrChange>
        </w:rPr>
        <w:t xml:space="preserve"> </w:t>
      </w:r>
      <w:r>
        <w:t>section</w:t>
      </w:r>
      <w:r>
        <w:rPr>
          <w:rPrChange w:id="1659" w:author="2023 Revisions to CCBHC Cost Report Instructions" w:date="2023-12-07T15:54:00Z">
            <w:rPr>
              <w:spacing w:val="-2"/>
            </w:rPr>
          </w:rPrChange>
        </w:rPr>
        <w:t xml:space="preserve"> </w:t>
      </w:r>
      <w:r>
        <w:t>is</w:t>
      </w:r>
      <w:r>
        <w:rPr>
          <w:rPrChange w:id="1660" w:author="2023 Revisions to CCBHC Cost Report Instructions" w:date="2023-12-07T15:54:00Z">
            <w:rPr>
              <w:spacing w:val="-4"/>
            </w:rPr>
          </w:rPrChange>
        </w:rPr>
        <w:t xml:space="preserve"> </w:t>
      </w:r>
      <w:r>
        <w:t>for</w:t>
      </w:r>
      <w:r>
        <w:rPr>
          <w:rPrChange w:id="1661" w:author="2023 Revisions to CCBHC Cost Report Instructions" w:date="2023-12-07T15:54:00Z">
            <w:rPr>
              <w:spacing w:val="-3"/>
            </w:rPr>
          </w:rPrChange>
        </w:rPr>
        <w:t xml:space="preserve"> </w:t>
      </w:r>
      <w:r>
        <w:t>documenting</w:t>
      </w:r>
      <w:r>
        <w:rPr>
          <w:rPrChange w:id="1662" w:author="2023 Revisions to CCBHC Cost Report Instructions" w:date="2023-12-07T15:54:00Z">
            <w:rPr>
              <w:spacing w:val="-1"/>
            </w:rPr>
          </w:rPrChange>
        </w:rPr>
        <w:t xml:space="preserve"> </w:t>
      </w:r>
      <w:r>
        <w:t>the</w:t>
      </w:r>
      <w:r>
        <w:rPr>
          <w:rPrChange w:id="1663" w:author="2023 Revisions to CCBHC Cost Report Instructions" w:date="2023-12-07T15:54:00Z">
            <w:rPr>
              <w:spacing w:val="-4"/>
            </w:rPr>
          </w:rPrChange>
        </w:rPr>
        <w:t xml:space="preserve"> </w:t>
      </w:r>
      <w:r>
        <w:t>level</w:t>
      </w:r>
      <w:r>
        <w:rPr>
          <w:rPrChange w:id="1664" w:author="2023 Revisions to CCBHC Cost Report Instructions" w:date="2023-12-07T15:54:00Z">
            <w:rPr>
              <w:spacing w:val="-2"/>
            </w:rPr>
          </w:rPrChange>
        </w:rPr>
        <w:t xml:space="preserve"> </w:t>
      </w:r>
      <w:r>
        <w:t>of oversight and</w:t>
      </w:r>
      <w:r>
        <w:rPr>
          <w:rPrChange w:id="1665" w:author="2023 Revisions to CCBHC Cost Report Instructions" w:date="2023-12-07T15:54:00Z">
            <w:rPr>
              <w:spacing w:val="-4"/>
            </w:rPr>
          </w:rPrChange>
        </w:rPr>
        <w:t xml:space="preserve"> </w:t>
      </w:r>
      <w:r>
        <w:t>is</w:t>
      </w:r>
      <w:r>
        <w:rPr>
          <w:rPrChange w:id="1666" w:author="2023 Revisions to CCBHC Cost Report Instructions" w:date="2023-12-07T15:54:00Z">
            <w:rPr>
              <w:spacing w:val="-4"/>
            </w:rPr>
          </w:rPrChange>
        </w:rPr>
        <w:t xml:space="preserve"> </w:t>
      </w:r>
      <w:r>
        <w:t>for</w:t>
      </w:r>
      <w:r>
        <w:rPr>
          <w:rPrChange w:id="1667" w:author="2023 Revisions to CCBHC Cost Report Instructions" w:date="2023-12-07T15:54:00Z">
            <w:rPr>
              <w:spacing w:val="-3"/>
            </w:rPr>
          </w:rPrChange>
        </w:rPr>
        <w:t xml:space="preserve"> </w:t>
      </w:r>
      <w:r>
        <w:t>state use only.</w:t>
      </w:r>
      <w:r>
        <w:rPr>
          <w:rPrChange w:id="1668" w:author="2023 Revisions to CCBHC Cost Report Instructions" w:date="2023-12-07T15:54:00Z">
            <w:rPr>
              <w:spacing w:val="40"/>
            </w:rPr>
          </w:rPrChange>
        </w:rPr>
        <w:t xml:space="preserve"> </w:t>
      </w:r>
      <w:ins w:id="1669" w:author="2023 Revisions to CCBHC Cost Report Instructions" w:date="2023-12-07T15:54:00Z">
        <w:r w:rsidR="00025E08">
          <w:t xml:space="preserve"> </w:t>
        </w:r>
      </w:ins>
      <w:r>
        <w:t>Do not make any entries in this section.</w:t>
      </w:r>
      <w:ins w:id="1670" w:author="2023 Revisions to CCBHC Cost Report Instructions" w:date="2023-12-07T15:54:00Z">
        <w:r w:rsidR="00025E08">
          <w:t xml:space="preserve"> </w:t>
        </w:r>
      </w:ins>
    </w:p>
    <w:p w14:paraId="50680FCA" w14:textId="75C62ECC" w:rsidR="0059672E" w:rsidRDefault="0050054D">
      <w:pPr>
        <w:pStyle w:val="BodyText"/>
        <w:pPrChange w:id="1671" w:author="2023 Revisions to CCBHC Cost Report Instructions" w:date="2023-12-07T15:54:00Z">
          <w:pPr>
            <w:pStyle w:val="BodyText"/>
            <w:spacing w:line="247" w:lineRule="auto"/>
            <w:ind w:left="201" w:hanging="1"/>
            <w:jc w:val="both"/>
          </w:pPr>
        </w:pPrChange>
      </w:pPr>
      <w:r>
        <w:rPr>
          <w:b/>
        </w:rPr>
        <w:t>PPS</w:t>
      </w:r>
      <w:r>
        <w:rPr>
          <w:b/>
          <w:rPrChange w:id="1672" w:author="2023 Revisions to CCBHC Cost Report Instructions" w:date="2023-12-07T15:54:00Z">
            <w:rPr>
              <w:b/>
              <w:spacing w:val="-2"/>
            </w:rPr>
          </w:rPrChange>
        </w:rPr>
        <w:t xml:space="preserve"> </w:t>
      </w:r>
      <w:r>
        <w:rPr>
          <w:b/>
        </w:rPr>
        <w:t xml:space="preserve">Methodology: </w:t>
      </w:r>
      <w:r>
        <w:t>Enter</w:t>
      </w:r>
      <w:r>
        <w:rPr>
          <w:rPrChange w:id="1673" w:author="2023 Revisions to CCBHC Cost Report Instructions" w:date="2023-12-07T15:54:00Z">
            <w:rPr>
              <w:spacing w:val="-3"/>
            </w:rPr>
          </w:rPrChange>
        </w:rPr>
        <w:t xml:space="preserve"> </w:t>
      </w:r>
      <w:r>
        <w:t>the</w:t>
      </w:r>
      <w:r>
        <w:rPr>
          <w:rPrChange w:id="1674" w:author="2023 Revisions to CCBHC Cost Report Instructions" w:date="2023-12-07T15:54:00Z">
            <w:rPr>
              <w:spacing w:val="-2"/>
            </w:rPr>
          </w:rPrChange>
        </w:rPr>
        <w:t xml:space="preserve"> </w:t>
      </w:r>
      <w:r>
        <w:t>PPS</w:t>
      </w:r>
      <w:r>
        <w:rPr>
          <w:rPrChange w:id="1675" w:author="2023 Revisions to CCBHC Cost Report Instructions" w:date="2023-12-07T15:54:00Z">
            <w:rPr>
              <w:spacing w:val="-4"/>
            </w:rPr>
          </w:rPrChange>
        </w:rPr>
        <w:t xml:space="preserve"> </w:t>
      </w:r>
      <w:r>
        <w:t>methodology</w:t>
      </w:r>
      <w:r>
        <w:rPr>
          <w:rPrChange w:id="1676" w:author="2023 Revisions to CCBHC Cost Report Instructions" w:date="2023-12-07T15:54:00Z">
            <w:rPr>
              <w:spacing w:val="-6"/>
            </w:rPr>
          </w:rPrChange>
        </w:rPr>
        <w:t xml:space="preserve"> </w:t>
      </w:r>
      <w:r>
        <w:t>that</w:t>
      </w:r>
      <w:r>
        <w:rPr>
          <w:rPrChange w:id="1677" w:author="2023 Revisions to CCBHC Cost Report Instructions" w:date="2023-12-07T15:54:00Z">
            <w:rPr>
              <w:spacing w:val="-2"/>
            </w:rPr>
          </w:rPrChange>
        </w:rPr>
        <w:t xml:space="preserve"> </w:t>
      </w:r>
      <w:r>
        <w:t>the</w:t>
      </w:r>
      <w:r>
        <w:rPr>
          <w:rPrChange w:id="1678" w:author="2023 Revisions to CCBHC Cost Report Instructions" w:date="2023-12-07T15:54:00Z">
            <w:rPr>
              <w:spacing w:val="-4"/>
            </w:rPr>
          </w:rPrChange>
        </w:rPr>
        <w:t xml:space="preserve"> </w:t>
      </w:r>
      <w:r>
        <w:t>CCBHC</w:t>
      </w:r>
      <w:r>
        <w:rPr>
          <w:rPrChange w:id="1679" w:author="2023 Revisions to CCBHC Cost Report Instructions" w:date="2023-12-07T15:54:00Z">
            <w:rPr>
              <w:spacing w:val="-2"/>
            </w:rPr>
          </w:rPrChange>
        </w:rPr>
        <w:t xml:space="preserve"> </w:t>
      </w:r>
      <w:r>
        <w:t>will</w:t>
      </w:r>
      <w:r>
        <w:rPr>
          <w:rPrChange w:id="1680" w:author="2023 Revisions to CCBHC Cost Report Instructions" w:date="2023-12-07T15:54:00Z">
            <w:rPr>
              <w:spacing w:val="-2"/>
            </w:rPr>
          </w:rPrChange>
        </w:rPr>
        <w:t xml:space="preserve"> </w:t>
      </w:r>
      <w:r>
        <w:t>use</w:t>
      </w:r>
      <w:r>
        <w:rPr>
          <w:rPrChange w:id="1681" w:author="2023 Revisions to CCBHC Cost Report Instructions" w:date="2023-12-07T15:54:00Z">
            <w:rPr>
              <w:spacing w:val="-2"/>
            </w:rPr>
          </w:rPrChange>
        </w:rPr>
        <w:t xml:space="preserve"> </w:t>
      </w:r>
      <w:r>
        <w:t>for</w:t>
      </w:r>
      <w:r>
        <w:rPr>
          <w:rPrChange w:id="1682" w:author="2023 Revisions to CCBHC Cost Report Instructions" w:date="2023-12-07T15:54:00Z">
            <w:rPr>
              <w:spacing w:val="-3"/>
            </w:rPr>
          </w:rPrChange>
        </w:rPr>
        <w:t xml:space="preserve"> </w:t>
      </w:r>
      <w:r>
        <w:t>the</w:t>
      </w:r>
      <w:r>
        <w:rPr>
          <w:rPrChange w:id="1683" w:author="2023 Revisions to CCBHC Cost Report Instructions" w:date="2023-12-07T15:54:00Z">
            <w:rPr>
              <w:spacing w:val="-4"/>
            </w:rPr>
          </w:rPrChange>
        </w:rPr>
        <w:t xml:space="preserve"> </w:t>
      </w:r>
      <w:r>
        <w:t xml:space="preserve">demonstration. </w:t>
      </w:r>
      <w:ins w:id="1684" w:author="2023 Revisions to CCBHC Cost Report Instructions" w:date="2023-12-07T15:54:00Z">
        <w:r w:rsidR="00025E08">
          <w:t xml:space="preserve"> </w:t>
        </w:r>
      </w:ins>
      <w:r>
        <w:t>Enter either CC PPS-1</w:t>
      </w:r>
      <w:ins w:id="1685" w:author="2023 Revisions to CCBHC Cost Report Instructions" w:date="2023-12-07T15:54:00Z">
        <w:r w:rsidR="00853462">
          <w:t>,</w:t>
        </w:r>
        <w:r w:rsidR="00025E08">
          <w:t xml:space="preserve"> CC PPS-2</w:t>
        </w:r>
        <w:r w:rsidR="00853462">
          <w:t>,</w:t>
        </w:r>
        <w:r w:rsidR="00853462" w:rsidRPr="00853462">
          <w:t xml:space="preserve"> </w:t>
        </w:r>
        <w:r w:rsidR="00853462">
          <w:t>CC PPS-3,</w:t>
        </w:r>
      </w:ins>
      <w:r>
        <w:t xml:space="preserve"> or CC PPS-</w:t>
      </w:r>
      <w:ins w:id="1686" w:author="2023 Revisions to CCBHC Cost Report Instructions" w:date="2023-12-07T15:54:00Z">
        <w:r w:rsidR="00853462">
          <w:t>4</w:t>
        </w:r>
        <w:r w:rsidR="00025E08">
          <w:t xml:space="preserve">.  </w:t>
        </w:r>
        <w:r w:rsidR="00025E08">
          <w:rPr>
            <w:color w:val="FF0000"/>
          </w:rPr>
          <w:t xml:space="preserve"> </w:t>
        </w:r>
      </w:ins>
      <w:del w:id="1687" w:author="2023 Revisions to CCBHC Cost Report Instructions" w:date="2023-12-07T15:54:00Z">
        <w:r>
          <w:delText>2.</w:delText>
        </w:r>
      </w:del>
    </w:p>
    <w:p w14:paraId="4332AA93" w14:textId="4EFE4FF4" w:rsidR="0059672E" w:rsidRDefault="0050054D">
      <w:pPr>
        <w:pStyle w:val="Heading2"/>
        <w:pPrChange w:id="1688" w:author="2023 Revisions to CCBHC Cost Report Instructions" w:date="2023-12-07T15:54:00Z">
          <w:pPr>
            <w:pStyle w:val="Heading5"/>
            <w:spacing w:before="179"/>
            <w:ind w:left="201"/>
            <w:jc w:val="both"/>
          </w:pPr>
        </w:pPrChange>
      </w:pPr>
      <w:bookmarkStart w:id="1689" w:name="PART_1_–_PROVIDER_INFORMATION_(Consolida"/>
      <w:bookmarkStart w:id="1690" w:name="_bookmark5"/>
      <w:bookmarkStart w:id="1691" w:name="_Toc147503589"/>
      <w:bookmarkStart w:id="1692" w:name="_Toc148441531"/>
      <w:bookmarkEnd w:id="1689"/>
      <w:bookmarkEnd w:id="1690"/>
      <w:r>
        <w:t>PART</w:t>
      </w:r>
      <w:r>
        <w:rPr>
          <w:rPrChange w:id="1693" w:author="2023 Revisions to CCBHC Cost Report Instructions" w:date="2023-12-07T15:54:00Z">
            <w:rPr>
              <w:bCs w:val="0"/>
              <w:iCs w:val="0"/>
              <w:spacing w:val="-5"/>
            </w:rPr>
          </w:rPrChange>
        </w:rPr>
        <w:t xml:space="preserve"> </w:t>
      </w:r>
      <w:r>
        <w:t>1</w:t>
      </w:r>
      <w:r>
        <w:rPr>
          <w:rPrChange w:id="1694" w:author="2023 Revisions to CCBHC Cost Report Instructions" w:date="2023-12-07T15:54:00Z">
            <w:rPr>
              <w:bCs w:val="0"/>
              <w:iCs w:val="0"/>
              <w:spacing w:val="-5"/>
            </w:rPr>
          </w:rPrChange>
        </w:rPr>
        <w:t xml:space="preserve"> </w:t>
      </w:r>
      <w:r>
        <w:t>–</w:t>
      </w:r>
      <w:r>
        <w:rPr>
          <w:rPrChange w:id="1695" w:author="2023 Revisions to CCBHC Cost Report Instructions" w:date="2023-12-07T15:54:00Z">
            <w:rPr>
              <w:bCs w:val="0"/>
              <w:iCs w:val="0"/>
              <w:spacing w:val="-4"/>
            </w:rPr>
          </w:rPrChange>
        </w:rPr>
        <w:t xml:space="preserve"> </w:t>
      </w:r>
      <w:r>
        <w:t>PROVIDER</w:t>
      </w:r>
      <w:r>
        <w:rPr>
          <w:rPrChange w:id="1696" w:author="2023 Revisions to CCBHC Cost Report Instructions" w:date="2023-12-07T15:54:00Z">
            <w:rPr>
              <w:bCs w:val="0"/>
              <w:iCs w:val="0"/>
              <w:spacing w:val="-5"/>
            </w:rPr>
          </w:rPrChange>
        </w:rPr>
        <w:t xml:space="preserve"> </w:t>
      </w:r>
      <w:r>
        <w:t>INFORMATION</w:t>
      </w:r>
      <w:r>
        <w:rPr>
          <w:rPrChange w:id="1697" w:author="2023 Revisions to CCBHC Cost Report Instructions" w:date="2023-12-07T15:54:00Z">
            <w:rPr>
              <w:bCs w:val="0"/>
              <w:iCs w:val="0"/>
              <w:spacing w:val="-6"/>
            </w:rPr>
          </w:rPrChange>
        </w:rPr>
        <w:t xml:space="preserve"> </w:t>
      </w:r>
      <w:r>
        <w:rPr>
          <w:rPrChange w:id="1698" w:author="2023 Revisions to CCBHC Cost Report Instructions" w:date="2023-12-07T15:54:00Z">
            <w:rPr>
              <w:bCs w:val="0"/>
              <w:iCs w:val="0"/>
              <w:spacing w:val="-2"/>
            </w:rPr>
          </w:rPrChange>
        </w:rPr>
        <w:t>(Consolidated)</w:t>
      </w:r>
      <w:bookmarkEnd w:id="1691"/>
      <w:bookmarkEnd w:id="1692"/>
      <w:ins w:id="1699" w:author="2023 Revisions to CCBHC Cost Report Instructions" w:date="2023-12-07T15:54:00Z">
        <w:r w:rsidR="00025E08">
          <w:t xml:space="preserve"> </w:t>
        </w:r>
      </w:ins>
    </w:p>
    <w:p w14:paraId="09C69C5A" w14:textId="0A9F7469" w:rsidR="0059672E" w:rsidRDefault="0050054D">
      <w:pPr>
        <w:pStyle w:val="BodyText"/>
        <w:pPrChange w:id="1700" w:author="2023 Revisions to CCBHC Cost Report Instructions" w:date="2023-12-07T15:54:00Z">
          <w:pPr>
            <w:pStyle w:val="BodyText"/>
            <w:spacing w:before="88" w:line="244" w:lineRule="auto"/>
            <w:ind w:left="1821" w:right="328" w:hanging="1620"/>
            <w:jc w:val="both"/>
          </w:pPr>
        </w:pPrChange>
      </w:pPr>
      <w:r>
        <w:t>For</w:t>
      </w:r>
      <w:r>
        <w:rPr>
          <w:rPrChange w:id="1701" w:author="2023 Revisions to CCBHC Cost Report Instructions" w:date="2023-12-07T15:54:00Z">
            <w:rPr>
              <w:spacing w:val="-1"/>
            </w:rPr>
          </w:rPrChange>
        </w:rPr>
        <w:t xml:space="preserve"> </w:t>
      </w:r>
      <w:r>
        <w:t>central</w:t>
      </w:r>
      <w:r>
        <w:rPr>
          <w:rPrChange w:id="1702" w:author="2023 Revisions to CCBHC Cost Report Instructions" w:date="2023-12-07T15:54:00Z">
            <w:rPr>
              <w:spacing w:val="-3"/>
            </w:rPr>
          </w:rPrChange>
        </w:rPr>
        <w:t xml:space="preserve"> </w:t>
      </w:r>
      <w:r>
        <w:t>office</w:t>
      </w:r>
      <w:r>
        <w:rPr>
          <w:rPrChange w:id="1703" w:author="2023 Revisions to CCBHC Cost Report Instructions" w:date="2023-12-07T15:54:00Z">
            <w:rPr>
              <w:spacing w:val="-4"/>
            </w:rPr>
          </w:rPrChange>
        </w:rPr>
        <w:t xml:space="preserve"> </w:t>
      </w:r>
      <w:r>
        <w:t>locations</w:t>
      </w:r>
      <w:r>
        <w:rPr>
          <w:rPrChange w:id="1704" w:author="2023 Revisions to CCBHC Cost Report Instructions" w:date="2023-12-07T15:54:00Z">
            <w:rPr>
              <w:spacing w:val="-2"/>
            </w:rPr>
          </w:rPrChange>
        </w:rPr>
        <w:t xml:space="preserve"> </w:t>
      </w:r>
      <w:r>
        <w:t>not</w:t>
      </w:r>
      <w:r>
        <w:rPr>
          <w:rPrChange w:id="1705" w:author="2023 Revisions to CCBHC Cost Report Instructions" w:date="2023-12-07T15:54:00Z">
            <w:rPr>
              <w:spacing w:val="-3"/>
            </w:rPr>
          </w:rPrChange>
        </w:rPr>
        <w:t xml:space="preserve"> </w:t>
      </w:r>
      <w:r>
        <w:t>providing services,</w:t>
      </w:r>
      <w:r>
        <w:rPr>
          <w:rPrChange w:id="1706" w:author="2023 Revisions to CCBHC Cost Report Instructions" w:date="2023-12-07T15:54:00Z">
            <w:rPr>
              <w:spacing w:val="-1"/>
            </w:rPr>
          </w:rPrChange>
        </w:rPr>
        <w:t xml:space="preserve"> </w:t>
      </w:r>
      <w:r>
        <w:t>skip</w:t>
      </w:r>
      <w:r>
        <w:rPr>
          <w:rPrChange w:id="1707" w:author="2023 Revisions to CCBHC Cost Report Instructions" w:date="2023-12-07T15:54:00Z">
            <w:rPr>
              <w:spacing w:val="-7"/>
            </w:rPr>
          </w:rPrChange>
        </w:rPr>
        <w:t xml:space="preserve"> </w:t>
      </w:r>
      <w:r>
        <w:t>questions</w:t>
      </w:r>
      <w:r>
        <w:rPr>
          <w:rPrChange w:id="1708" w:author="2023 Revisions to CCBHC Cost Report Instructions" w:date="2023-12-07T15:54:00Z">
            <w:rPr>
              <w:spacing w:val="-4"/>
            </w:rPr>
          </w:rPrChange>
        </w:rPr>
        <w:t xml:space="preserve"> </w:t>
      </w:r>
      <w:r>
        <w:t>6,</w:t>
      </w:r>
      <w:r>
        <w:rPr>
          <w:rPrChange w:id="1709" w:author="2023 Revisions to CCBHC Cost Report Instructions" w:date="2023-12-07T15:54:00Z">
            <w:rPr>
              <w:spacing w:val="-4"/>
            </w:rPr>
          </w:rPrChange>
        </w:rPr>
        <w:t xml:space="preserve"> </w:t>
      </w:r>
      <w:r>
        <w:t>7,</w:t>
      </w:r>
      <w:r>
        <w:rPr>
          <w:rPrChange w:id="1710" w:author="2023 Revisions to CCBHC Cost Report Instructions" w:date="2023-12-07T15:54:00Z">
            <w:rPr>
              <w:spacing w:val="-4"/>
            </w:rPr>
          </w:rPrChange>
        </w:rPr>
        <w:t xml:space="preserve"> </w:t>
      </w:r>
      <w:r>
        <w:t>and</w:t>
      </w:r>
      <w:r>
        <w:rPr>
          <w:rPrChange w:id="1711" w:author="2023 Revisions to CCBHC Cost Report Instructions" w:date="2023-12-07T15:54:00Z">
            <w:rPr>
              <w:spacing w:val="-4"/>
            </w:rPr>
          </w:rPrChange>
        </w:rPr>
        <w:t xml:space="preserve"> </w:t>
      </w:r>
      <w:r>
        <w:t>10–14.</w:t>
      </w:r>
      <w:r>
        <w:rPr>
          <w:rPrChange w:id="1712" w:author="2023 Revisions to CCBHC Cost Report Instructions" w:date="2023-12-07T15:54:00Z">
            <w:rPr>
              <w:spacing w:val="40"/>
            </w:rPr>
          </w:rPrChange>
        </w:rPr>
        <w:t xml:space="preserve"> </w:t>
      </w:r>
      <w:ins w:id="1713" w:author="2023 Revisions to CCBHC Cost Report Instructions" w:date="2023-12-07T15:54:00Z">
        <w:r w:rsidR="00025E08">
          <w:t xml:space="preserve"> </w:t>
        </w:r>
      </w:ins>
      <w:r>
        <w:t>For</w:t>
      </w:r>
      <w:r>
        <w:rPr>
          <w:rPrChange w:id="1714" w:author="2023 Revisions to CCBHC Cost Report Instructions" w:date="2023-12-07T15:54:00Z">
            <w:rPr>
              <w:spacing w:val="-1"/>
            </w:rPr>
          </w:rPrChange>
        </w:rPr>
        <w:t xml:space="preserve"> </w:t>
      </w:r>
      <w:r>
        <w:t>single</w:t>
      </w:r>
      <w:r>
        <w:rPr>
          <w:rPrChange w:id="1715" w:author="2023 Revisions to CCBHC Cost Report Instructions" w:date="2023-12-07T15:54:00Z">
            <w:rPr>
              <w:spacing w:val="-3"/>
            </w:rPr>
          </w:rPrChange>
        </w:rPr>
        <w:t xml:space="preserve"> </w:t>
      </w:r>
      <w:r>
        <w:t>sites or central offices providing services, complete all questions.</w:t>
      </w:r>
      <w:ins w:id="1716" w:author="2023 Revisions to CCBHC Cost Report Instructions" w:date="2023-12-07T15:54:00Z">
        <w:r w:rsidR="00025E08">
          <w:t xml:space="preserve"> </w:t>
        </w:r>
      </w:ins>
    </w:p>
    <w:p w14:paraId="2368DF18" w14:textId="119F26E5" w:rsidR="0059672E" w:rsidRDefault="0050054D">
      <w:pPr>
        <w:pStyle w:val="Hangingtext"/>
        <w:pPrChange w:id="1717" w:author="2023 Revisions to CCBHC Cost Report Instructions" w:date="2023-12-07T15:54:00Z">
          <w:pPr>
            <w:pStyle w:val="BodyText"/>
            <w:tabs>
              <w:tab w:val="left" w:pos="1641"/>
            </w:tabs>
            <w:spacing w:before="122" w:line="247" w:lineRule="auto"/>
            <w:ind w:left="1641" w:right="354" w:hanging="1441"/>
            <w:jc w:val="both"/>
          </w:pPr>
        </w:pPrChange>
      </w:pPr>
      <w:r>
        <w:rPr>
          <w:b/>
        </w:rPr>
        <w:t>Line 1:</w:t>
      </w:r>
      <w:ins w:id="1718" w:author="2023 Revisions to CCBHC Cost Report Instructions" w:date="2023-12-07T15:54:00Z">
        <w:r w:rsidR="001F4032">
          <w:t xml:space="preserve">  </w:t>
        </w:r>
      </w:ins>
      <w:r>
        <w:rPr>
          <w:rPrChange w:id="1719" w:author="2023 Revisions to CCBHC Cost Report Instructions" w:date="2023-12-07T15:54:00Z">
            <w:rPr>
              <w:b/>
            </w:rPr>
          </w:rPrChange>
        </w:rPr>
        <w:tab/>
      </w:r>
      <w:r>
        <w:t>Enter</w:t>
      </w:r>
      <w:r>
        <w:rPr>
          <w:rPrChange w:id="1720" w:author="2023 Revisions to CCBHC Cost Report Instructions" w:date="2023-12-07T15:54:00Z">
            <w:rPr>
              <w:spacing w:val="-3"/>
            </w:rPr>
          </w:rPrChange>
        </w:rPr>
        <w:t xml:space="preserve"> </w:t>
      </w:r>
      <w:r>
        <w:t>the</w:t>
      </w:r>
      <w:r>
        <w:rPr>
          <w:rPrChange w:id="1721" w:author="2023 Revisions to CCBHC Cost Report Instructions" w:date="2023-12-07T15:54:00Z">
            <w:rPr>
              <w:spacing w:val="-4"/>
            </w:rPr>
          </w:rPrChange>
        </w:rPr>
        <w:t xml:space="preserve"> </w:t>
      </w:r>
      <w:r>
        <w:t>official</w:t>
      </w:r>
      <w:r>
        <w:rPr>
          <w:rPrChange w:id="1722" w:author="2023 Revisions to CCBHC Cost Report Instructions" w:date="2023-12-07T15:54:00Z">
            <w:rPr>
              <w:spacing w:val="-2"/>
            </w:rPr>
          </w:rPrChange>
        </w:rPr>
        <w:t xml:space="preserve"> </w:t>
      </w:r>
      <w:r>
        <w:t>name</w:t>
      </w:r>
      <w:r>
        <w:rPr>
          <w:rPrChange w:id="1723" w:author="2023 Revisions to CCBHC Cost Report Instructions" w:date="2023-12-07T15:54:00Z">
            <w:rPr>
              <w:spacing w:val="-1"/>
            </w:rPr>
          </w:rPrChange>
        </w:rPr>
        <w:t xml:space="preserve"> </w:t>
      </w:r>
      <w:r>
        <w:t>as</w:t>
      </w:r>
      <w:r>
        <w:rPr>
          <w:rPrChange w:id="1724" w:author="2023 Revisions to CCBHC Cost Report Instructions" w:date="2023-12-07T15:54:00Z">
            <w:rPr>
              <w:spacing w:val="-1"/>
            </w:rPr>
          </w:rPrChange>
        </w:rPr>
        <w:t xml:space="preserve"> </w:t>
      </w:r>
      <w:r>
        <w:t>it appears</w:t>
      </w:r>
      <w:r>
        <w:rPr>
          <w:rPrChange w:id="1725" w:author="2023 Revisions to CCBHC Cost Report Instructions" w:date="2023-12-07T15:54:00Z">
            <w:rPr>
              <w:spacing w:val="-4"/>
            </w:rPr>
          </w:rPrChange>
        </w:rPr>
        <w:t xml:space="preserve"> </w:t>
      </w:r>
      <w:r>
        <w:t>on</w:t>
      </w:r>
      <w:r>
        <w:rPr>
          <w:rPrChange w:id="1726" w:author="2023 Revisions to CCBHC Cost Report Instructions" w:date="2023-12-07T15:54:00Z">
            <w:rPr>
              <w:spacing w:val="-4"/>
            </w:rPr>
          </w:rPrChange>
        </w:rPr>
        <w:t xml:space="preserve"> </w:t>
      </w:r>
      <w:r>
        <w:t>the</w:t>
      </w:r>
      <w:r>
        <w:rPr>
          <w:rPrChange w:id="1727" w:author="2023 Revisions to CCBHC Cost Report Instructions" w:date="2023-12-07T15:54:00Z">
            <w:rPr>
              <w:spacing w:val="-2"/>
            </w:rPr>
          </w:rPrChange>
        </w:rPr>
        <w:t xml:space="preserve"> </w:t>
      </w:r>
      <w:r>
        <w:t>license</w:t>
      </w:r>
      <w:r>
        <w:rPr>
          <w:rPrChange w:id="1728" w:author="2023 Revisions to CCBHC Cost Report Instructions" w:date="2023-12-07T15:54:00Z">
            <w:rPr>
              <w:spacing w:val="-2"/>
            </w:rPr>
          </w:rPrChange>
        </w:rPr>
        <w:t xml:space="preserve"> </w:t>
      </w:r>
      <w:r>
        <w:t>or</w:t>
      </w:r>
      <w:r>
        <w:rPr>
          <w:rPrChange w:id="1729" w:author="2023 Revisions to CCBHC Cost Report Instructions" w:date="2023-12-07T15:54:00Z">
            <w:rPr>
              <w:spacing w:val="-3"/>
            </w:rPr>
          </w:rPrChange>
        </w:rPr>
        <w:t xml:space="preserve"> </w:t>
      </w:r>
      <w:r>
        <w:t>official</w:t>
      </w:r>
      <w:r>
        <w:rPr>
          <w:rPrChange w:id="1730" w:author="2023 Revisions to CCBHC Cost Report Instructions" w:date="2023-12-07T15:54:00Z">
            <w:rPr>
              <w:spacing w:val="-2"/>
            </w:rPr>
          </w:rPrChange>
        </w:rPr>
        <w:t xml:space="preserve"> </w:t>
      </w:r>
      <w:r>
        <w:t>CCBHC</w:t>
      </w:r>
      <w:r>
        <w:rPr>
          <w:rPrChange w:id="1731" w:author="2023 Revisions to CCBHC Cost Report Instructions" w:date="2023-12-07T15:54:00Z">
            <w:rPr>
              <w:spacing w:val="-2"/>
            </w:rPr>
          </w:rPrChange>
        </w:rPr>
        <w:t xml:space="preserve"> </w:t>
      </w:r>
      <w:r>
        <w:t>letterhead.</w:t>
      </w:r>
      <w:ins w:id="1732" w:author="2023 Revisions to CCBHC Cost Report Instructions" w:date="2023-12-07T15:54:00Z">
        <w:r w:rsidR="001F4032">
          <w:t xml:space="preserve"> </w:t>
        </w:r>
      </w:ins>
      <w:r>
        <w:rPr>
          <w:rPrChange w:id="1733" w:author="2023 Revisions to CCBHC Cost Report Instructions" w:date="2023-12-07T15:54:00Z">
            <w:rPr>
              <w:spacing w:val="40"/>
            </w:rPr>
          </w:rPrChange>
        </w:rPr>
        <w:t xml:space="preserve"> </w:t>
      </w:r>
      <w:r>
        <w:t>If the</w:t>
      </w:r>
      <w:r>
        <w:rPr>
          <w:rPrChange w:id="1734" w:author="2023 Revisions to CCBHC Cost Report Instructions" w:date="2023-12-07T15:54:00Z">
            <w:rPr>
              <w:spacing w:val="-2"/>
            </w:rPr>
          </w:rPrChange>
        </w:rPr>
        <w:t xml:space="preserve"> </w:t>
      </w:r>
      <w:r>
        <w:t>cost</w:t>
      </w:r>
      <w:r>
        <w:rPr>
          <w:rPrChange w:id="1735" w:author="2023 Revisions to CCBHC Cost Report Instructions" w:date="2023-12-07T15:54:00Z">
            <w:rPr>
              <w:spacing w:val="-3"/>
            </w:rPr>
          </w:rPrChange>
        </w:rPr>
        <w:t xml:space="preserve"> </w:t>
      </w:r>
      <w:r>
        <w:t>report</w:t>
      </w:r>
      <w:r>
        <w:rPr>
          <w:rPrChange w:id="1736" w:author="2023 Revisions to CCBHC Cost Report Instructions" w:date="2023-12-07T15:54:00Z">
            <w:rPr>
              <w:spacing w:val="-3"/>
            </w:rPr>
          </w:rPrChange>
        </w:rPr>
        <w:t xml:space="preserve"> </w:t>
      </w:r>
      <w:r>
        <w:t>is</w:t>
      </w:r>
      <w:r>
        <w:rPr>
          <w:rPrChange w:id="1737" w:author="2023 Revisions to CCBHC Cost Report Instructions" w:date="2023-12-07T15:54:00Z">
            <w:rPr>
              <w:spacing w:val="-4"/>
            </w:rPr>
          </w:rPrChange>
        </w:rPr>
        <w:t xml:space="preserve"> </w:t>
      </w:r>
      <w:r>
        <w:t>for</w:t>
      </w:r>
      <w:r>
        <w:rPr>
          <w:rPrChange w:id="1738" w:author="2023 Revisions to CCBHC Cost Report Instructions" w:date="2023-12-07T15:54:00Z">
            <w:rPr>
              <w:spacing w:val="-3"/>
            </w:rPr>
          </w:rPrChange>
        </w:rPr>
        <w:t xml:space="preserve"> </w:t>
      </w:r>
      <w:r>
        <w:t>multiple</w:t>
      </w:r>
      <w:r>
        <w:rPr>
          <w:rPrChange w:id="1739" w:author="2023 Revisions to CCBHC Cost Report Instructions" w:date="2023-12-07T15:54:00Z">
            <w:rPr>
              <w:spacing w:val="-2"/>
            </w:rPr>
          </w:rPrChange>
        </w:rPr>
        <w:t xml:space="preserve"> </w:t>
      </w:r>
      <w:r>
        <w:t>sites</w:t>
      </w:r>
      <w:r>
        <w:rPr>
          <w:rPrChange w:id="1740" w:author="2023 Revisions to CCBHC Cost Report Instructions" w:date="2023-12-07T15:54:00Z">
            <w:rPr>
              <w:spacing w:val="-1"/>
            </w:rPr>
          </w:rPrChange>
        </w:rPr>
        <w:t xml:space="preserve"> </w:t>
      </w:r>
      <w:r>
        <w:t>or</w:t>
      </w:r>
      <w:r>
        <w:rPr>
          <w:rPrChange w:id="1741" w:author="2023 Revisions to CCBHC Cost Report Instructions" w:date="2023-12-07T15:54:00Z">
            <w:rPr>
              <w:spacing w:val="-5"/>
            </w:rPr>
          </w:rPrChange>
        </w:rPr>
        <w:t xml:space="preserve"> </w:t>
      </w:r>
      <w:r>
        <w:t>for</w:t>
      </w:r>
      <w:r>
        <w:rPr>
          <w:rPrChange w:id="1742" w:author="2023 Revisions to CCBHC Cost Report Instructions" w:date="2023-12-07T15:54:00Z">
            <w:rPr>
              <w:spacing w:val="-3"/>
            </w:rPr>
          </w:rPrChange>
        </w:rPr>
        <w:t xml:space="preserve"> </w:t>
      </w:r>
      <w:r>
        <w:t>clinics</w:t>
      </w:r>
      <w:r>
        <w:rPr>
          <w:rPrChange w:id="1743" w:author="2023 Revisions to CCBHC Cost Report Instructions" w:date="2023-12-07T15:54:00Z">
            <w:rPr>
              <w:spacing w:val="-4"/>
            </w:rPr>
          </w:rPrChange>
        </w:rPr>
        <w:t xml:space="preserve"> </w:t>
      </w:r>
      <w:r>
        <w:t>filing</w:t>
      </w:r>
      <w:r>
        <w:rPr>
          <w:rPrChange w:id="1744" w:author="2023 Revisions to CCBHC Cost Report Instructions" w:date="2023-12-07T15:54:00Z">
            <w:rPr>
              <w:spacing w:val="-2"/>
            </w:rPr>
          </w:rPrChange>
        </w:rPr>
        <w:t xml:space="preserve"> </w:t>
      </w:r>
      <w:r>
        <w:t>as</w:t>
      </w:r>
      <w:r>
        <w:rPr>
          <w:rPrChange w:id="1745" w:author="2023 Revisions to CCBHC Cost Report Instructions" w:date="2023-12-07T15:54:00Z">
            <w:rPr>
              <w:spacing w:val="-1"/>
            </w:rPr>
          </w:rPrChange>
        </w:rPr>
        <w:t xml:space="preserve"> </w:t>
      </w:r>
      <w:r>
        <w:t>a</w:t>
      </w:r>
      <w:r>
        <w:rPr>
          <w:rPrChange w:id="1746" w:author="2023 Revisions to CCBHC Cost Report Instructions" w:date="2023-12-07T15:54:00Z">
            <w:rPr>
              <w:spacing w:val="-4"/>
            </w:rPr>
          </w:rPrChange>
        </w:rPr>
        <w:t xml:space="preserve"> </w:t>
      </w:r>
      <w:r>
        <w:t>consolidated</w:t>
      </w:r>
      <w:r>
        <w:rPr>
          <w:rPrChange w:id="1747" w:author="2023 Revisions to CCBHC Cost Report Instructions" w:date="2023-12-07T15:54:00Z">
            <w:rPr>
              <w:spacing w:val="-4"/>
            </w:rPr>
          </w:rPrChange>
        </w:rPr>
        <w:t xml:space="preserve"> </w:t>
      </w:r>
      <w:r>
        <w:t>entity, name each site separately in Part 2.</w:t>
      </w:r>
      <w:ins w:id="1748" w:author="2023 Revisions to CCBHC Cost Report Instructions" w:date="2023-12-07T15:54:00Z">
        <w:r w:rsidR="001F4032">
          <w:t xml:space="preserve"> </w:t>
        </w:r>
      </w:ins>
    </w:p>
    <w:p w14:paraId="0943709E" w14:textId="28707248" w:rsidR="0059672E" w:rsidRDefault="0050054D">
      <w:pPr>
        <w:pStyle w:val="Hangingtext"/>
        <w:pPrChange w:id="1749" w:author="2023 Revisions to CCBHC Cost Report Instructions" w:date="2023-12-07T15:54:00Z">
          <w:pPr>
            <w:pStyle w:val="BodyText"/>
            <w:tabs>
              <w:tab w:val="left" w:pos="1642"/>
            </w:tabs>
            <w:spacing w:before="119" w:line="247" w:lineRule="auto"/>
            <w:ind w:left="1642" w:right="499" w:hanging="1441"/>
            <w:jc w:val="both"/>
          </w:pPr>
        </w:pPrChange>
      </w:pPr>
      <w:r>
        <w:rPr>
          <w:b/>
        </w:rPr>
        <w:t>Line 2:</w:t>
      </w:r>
      <w:ins w:id="1750" w:author="2023 Revisions to CCBHC Cost Report Instructions" w:date="2023-12-07T15:54:00Z">
        <w:r w:rsidR="001F4032">
          <w:t xml:space="preserve">  </w:t>
        </w:r>
      </w:ins>
      <w:r>
        <w:rPr>
          <w:rPrChange w:id="1751" w:author="2023 Revisions to CCBHC Cost Report Instructions" w:date="2023-12-07T15:54:00Z">
            <w:rPr>
              <w:b/>
            </w:rPr>
          </w:rPrChange>
        </w:rPr>
        <w:tab/>
      </w:r>
      <w:r>
        <w:t>Enter</w:t>
      </w:r>
      <w:r>
        <w:rPr>
          <w:rPrChange w:id="1752" w:author="2023 Revisions to CCBHC Cost Report Instructions" w:date="2023-12-07T15:54:00Z">
            <w:rPr>
              <w:spacing w:val="-4"/>
            </w:rPr>
          </w:rPrChange>
        </w:rPr>
        <w:t xml:space="preserve"> </w:t>
      </w:r>
      <w:r>
        <w:t>the</w:t>
      </w:r>
      <w:r>
        <w:rPr>
          <w:rPrChange w:id="1753" w:author="2023 Revisions to CCBHC Cost Report Instructions" w:date="2023-12-07T15:54:00Z">
            <w:rPr>
              <w:spacing w:val="-5"/>
            </w:rPr>
          </w:rPrChange>
        </w:rPr>
        <w:t xml:space="preserve"> </w:t>
      </w:r>
      <w:r>
        <w:t>official</w:t>
      </w:r>
      <w:r>
        <w:rPr>
          <w:rPrChange w:id="1754" w:author="2023 Revisions to CCBHC Cost Report Instructions" w:date="2023-12-07T15:54:00Z">
            <w:rPr>
              <w:spacing w:val="-3"/>
            </w:rPr>
          </w:rPrChange>
        </w:rPr>
        <w:t xml:space="preserve"> </w:t>
      </w:r>
      <w:r>
        <w:t>street</w:t>
      </w:r>
      <w:r>
        <w:rPr>
          <w:rPrChange w:id="1755" w:author="2023 Revisions to CCBHC Cost Report Instructions" w:date="2023-12-07T15:54:00Z">
            <w:rPr>
              <w:spacing w:val="-1"/>
            </w:rPr>
          </w:rPrChange>
        </w:rPr>
        <w:t xml:space="preserve"> </w:t>
      </w:r>
      <w:r>
        <w:t>address</w:t>
      </w:r>
      <w:r>
        <w:rPr>
          <w:rPrChange w:id="1756" w:author="2023 Revisions to CCBHC Cost Report Instructions" w:date="2023-12-07T15:54:00Z">
            <w:rPr>
              <w:spacing w:val="-2"/>
            </w:rPr>
          </w:rPrChange>
        </w:rPr>
        <w:t xml:space="preserve"> </w:t>
      </w:r>
      <w:r>
        <w:t>or</w:t>
      </w:r>
      <w:r>
        <w:rPr>
          <w:rPrChange w:id="1757" w:author="2023 Revisions to CCBHC Cost Report Instructions" w:date="2023-12-07T15:54:00Z">
            <w:rPr>
              <w:spacing w:val="-1"/>
            </w:rPr>
          </w:rPrChange>
        </w:rPr>
        <w:t xml:space="preserve"> </w:t>
      </w:r>
      <w:r>
        <w:t>P.O.</w:t>
      </w:r>
      <w:r>
        <w:rPr>
          <w:rPrChange w:id="1758" w:author="2023 Revisions to CCBHC Cost Report Instructions" w:date="2023-12-07T15:54:00Z">
            <w:rPr>
              <w:spacing w:val="-3"/>
            </w:rPr>
          </w:rPrChange>
        </w:rPr>
        <w:t xml:space="preserve"> </w:t>
      </w:r>
      <w:r>
        <w:t>Box</w:t>
      </w:r>
      <w:r>
        <w:rPr>
          <w:rPrChange w:id="1759" w:author="2023 Revisions to CCBHC Cost Report Instructions" w:date="2023-12-07T15:54:00Z">
            <w:rPr>
              <w:spacing w:val="-5"/>
            </w:rPr>
          </w:rPrChange>
        </w:rPr>
        <w:t xml:space="preserve"> </w:t>
      </w:r>
      <w:r>
        <w:t>as</w:t>
      </w:r>
      <w:r>
        <w:rPr>
          <w:rPrChange w:id="1760" w:author="2023 Revisions to CCBHC Cost Report Instructions" w:date="2023-12-07T15:54:00Z">
            <w:rPr>
              <w:spacing w:val="-2"/>
            </w:rPr>
          </w:rPrChange>
        </w:rPr>
        <w:t xml:space="preserve"> </w:t>
      </w:r>
      <w:r>
        <w:t>it</w:t>
      </w:r>
      <w:r>
        <w:rPr>
          <w:rPrChange w:id="1761" w:author="2023 Revisions to CCBHC Cost Report Instructions" w:date="2023-12-07T15:54:00Z">
            <w:rPr>
              <w:spacing w:val="-4"/>
            </w:rPr>
          </w:rPrChange>
        </w:rPr>
        <w:t xml:space="preserve"> </w:t>
      </w:r>
      <w:r>
        <w:t>appears</w:t>
      </w:r>
      <w:r>
        <w:rPr>
          <w:rPrChange w:id="1762" w:author="2023 Revisions to CCBHC Cost Report Instructions" w:date="2023-12-07T15:54:00Z">
            <w:rPr>
              <w:spacing w:val="-2"/>
            </w:rPr>
          </w:rPrChange>
        </w:rPr>
        <w:t xml:space="preserve"> </w:t>
      </w:r>
      <w:r>
        <w:t>on</w:t>
      </w:r>
      <w:r>
        <w:rPr>
          <w:rPrChange w:id="1763" w:author="2023 Revisions to CCBHC Cost Report Instructions" w:date="2023-12-07T15:54:00Z">
            <w:rPr>
              <w:spacing w:val="-5"/>
            </w:rPr>
          </w:rPrChange>
        </w:rPr>
        <w:t xml:space="preserve"> </w:t>
      </w:r>
      <w:r>
        <w:t>the</w:t>
      </w:r>
      <w:r>
        <w:rPr>
          <w:rPrChange w:id="1764" w:author="2023 Revisions to CCBHC Cost Report Instructions" w:date="2023-12-07T15:54:00Z">
            <w:rPr>
              <w:spacing w:val="-5"/>
            </w:rPr>
          </w:rPrChange>
        </w:rPr>
        <w:t xml:space="preserve"> </w:t>
      </w:r>
      <w:r>
        <w:t>license</w:t>
      </w:r>
      <w:r>
        <w:rPr>
          <w:rPrChange w:id="1765" w:author="2023 Revisions to CCBHC Cost Report Instructions" w:date="2023-12-07T15:54:00Z">
            <w:rPr>
              <w:spacing w:val="-3"/>
            </w:rPr>
          </w:rPrChange>
        </w:rPr>
        <w:t xml:space="preserve"> </w:t>
      </w:r>
      <w:r>
        <w:t>or</w:t>
      </w:r>
      <w:r>
        <w:rPr>
          <w:rPrChange w:id="1766" w:author="2023 Revisions to CCBHC Cost Report Instructions" w:date="2023-12-07T15:54:00Z">
            <w:rPr>
              <w:spacing w:val="-1"/>
            </w:rPr>
          </w:rPrChange>
        </w:rPr>
        <w:t xml:space="preserve"> </w:t>
      </w:r>
      <w:r>
        <w:t>official CCBHC letterhead.</w:t>
      </w:r>
      <w:ins w:id="1767" w:author="2023 Revisions to CCBHC Cost Report Instructions" w:date="2023-12-07T15:54:00Z">
        <w:r w:rsidR="001F4032">
          <w:t xml:space="preserve"> </w:t>
        </w:r>
      </w:ins>
    </w:p>
    <w:p w14:paraId="7B440927" w14:textId="44978207" w:rsidR="0059672E" w:rsidRDefault="0050054D">
      <w:pPr>
        <w:pStyle w:val="Hangingtext"/>
        <w:pPrChange w:id="1768" w:author="2023 Revisions to CCBHC Cost Report Instructions" w:date="2023-12-07T15:54:00Z">
          <w:pPr>
            <w:pStyle w:val="BodyText"/>
            <w:tabs>
              <w:tab w:val="left" w:pos="1642"/>
            </w:tabs>
            <w:spacing w:before="117"/>
            <w:ind w:left="1642" w:right="490" w:hanging="1441"/>
            <w:jc w:val="both"/>
          </w:pPr>
        </w:pPrChange>
      </w:pPr>
      <w:r>
        <w:rPr>
          <w:b/>
        </w:rPr>
        <w:t>Line 3:</w:t>
      </w:r>
      <w:ins w:id="1769" w:author="2023 Revisions to CCBHC Cost Report Instructions" w:date="2023-12-07T15:54:00Z">
        <w:r w:rsidR="001F4032">
          <w:t xml:space="preserve">  </w:t>
        </w:r>
      </w:ins>
      <w:r>
        <w:rPr>
          <w:rPrChange w:id="1770" w:author="2023 Revisions to CCBHC Cost Report Instructions" w:date="2023-12-07T15:54:00Z">
            <w:rPr>
              <w:b/>
            </w:rPr>
          </w:rPrChange>
        </w:rPr>
        <w:tab/>
      </w:r>
      <w:r>
        <w:t>Enter</w:t>
      </w:r>
      <w:r>
        <w:rPr>
          <w:rPrChange w:id="1771" w:author="2023 Revisions to CCBHC Cost Report Instructions" w:date="2023-12-07T15:54:00Z">
            <w:rPr>
              <w:spacing w:val="-3"/>
            </w:rPr>
          </w:rPrChange>
        </w:rPr>
        <w:t xml:space="preserve"> </w:t>
      </w:r>
      <w:r>
        <w:t>the</w:t>
      </w:r>
      <w:r>
        <w:rPr>
          <w:rPrChange w:id="1772" w:author="2023 Revisions to CCBHC Cost Report Instructions" w:date="2023-12-07T15:54:00Z">
            <w:rPr>
              <w:spacing w:val="-4"/>
            </w:rPr>
          </w:rPrChange>
        </w:rPr>
        <w:t xml:space="preserve"> </w:t>
      </w:r>
      <w:r>
        <w:t>official</w:t>
      </w:r>
      <w:r>
        <w:rPr>
          <w:rPrChange w:id="1773" w:author="2023 Revisions to CCBHC Cost Report Instructions" w:date="2023-12-07T15:54:00Z">
            <w:rPr>
              <w:spacing w:val="-2"/>
            </w:rPr>
          </w:rPrChange>
        </w:rPr>
        <w:t xml:space="preserve"> </w:t>
      </w:r>
      <w:r>
        <w:t>city, state, and</w:t>
      </w:r>
      <w:r>
        <w:rPr>
          <w:rPrChange w:id="1774" w:author="2023 Revisions to CCBHC Cost Report Instructions" w:date="2023-12-07T15:54:00Z">
            <w:rPr>
              <w:spacing w:val="-4"/>
            </w:rPr>
          </w:rPrChange>
        </w:rPr>
        <w:t xml:space="preserve"> </w:t>
      </w:r>
      <w:r>
        <w:t>ZIP</w:t>
      </w:r>
      <w:r>
        <w:rPr>
          <w:rPrChange w:id="1775" w:author="2023 Revisions to CCBHC Cost Report Instructions" w:date="2023-12-07T15:54:00Z">
            <w:rPr>
              <w:spacing w:val="-4"/>
            </w:rPr>
          </w:rPrChange>
        </w:rPr>
        <w:t xml:space="preserve"> </w:t>
      </w:r>
      <w:r>
        <w:t>Code</w:t>
      </w:r>
      <w:r>
        <w:rPr>
          <w:rPrChange w:id="1776" w:author="2023 Revisions to CCBHC Cost Report Instructions" w:date="2023-12-07T15:54:00Z">
            <w:rPr>
              <w:spacing w:val="-1"/>
            </w:rPr>
          </w:rPrChange>
        </w:rPr>
        <w:t xml:space="preserve"> </w:t>
      </w:r>
      <w:r>
        <w:t>as</w:t>
      </w:r>
      <w:r>
        <w:rPr>
          <w:rPrChange w:id="1777" w:author="2023 Revisions to CCBHC Cost Report Instructions" w:date="2023-12-07T15:54:00Z">
            <w:rPr>
              <w:spacing w:val="-4"/>
            </w:rPr>
          </w:rPrChange>
        </w:rPr>
        <w:t xml:space="preserve"> </w:t>
      </w:r>
      <w:r>
        <w:t>they</w:t>
      </w:r>
      <w:r>
        <w:rPr>
          <w:rPrChange w:id="1778" w:author="2023 Revisions to CCBHC Cost Report Instructions" w:date="2023-12-07T15:54:00Z">
            <w:rPr>
              <w:spacing w:val="-6"/>
            </w:rPr>
          </w:rPrChange>
        </w:rPr>
        <w:t xml:space="preserve"> </w:t>
      </w:r>
      <w:r>
        <w:t>appear on</w:t>
      </w:r>
      <w:r>
        <w:rPr>
          <w:rPrChange w:id="1779" w:author="2023 Revisions to CCBHC Cost Report Instructions" w:date="2023-12-07T15:54:00Z">
            <w:rPr>
              <w:spacing w:val="-4"/>
            </w:rPr>
          </w:rPrChange>
        </w:rPr>
        <w:t xml:space="preserve"> </w:t>
      </w:r>
      <w:r>
        <w:t>the</w:t>
      </w:r>
      <w:r>
        <w:rPr>
          <w:rPrChange w:id="1780" w:author="2023 Revisions to CCBHC Cost Report Instructions" w:date="2023-12-07T15:54:00Z">
            <w:rPr>
              <w:spacing w:val="-4"/>
            </w:rPr>
          </w:rPrChange>
        </w:rPr>
        <w:t xml:space="preserve"> </w:t>
      </w:r>
      <w:r>
        <w:t>license</w:t>
      </w:r>
      <w:r>
        <w:rPr>
          <w:rPrChange w:id="1781" w:author="2023 Revisions to CCBHC Cost Report Instructions" w:date="2023-12-07T15:54:00Z">
            <w:rPr>
              <w:spacing w:val="-2"/>
            </w:rPr>
          </w:rPrChange>
        </w:rPr>
        <w:t xml:space="preserve"> </w:t>
      </w:r>
      <w:r>
        <w:t>or</w:t>
      </w:r>
      <w:r>
        <w:rPr>
          <w:rPrChange w:id="1782" w:author="2023 Revisions to CCBHC Cost Report Instructions" w:date="2023-12-07T15:54:00Z">
            <w:rPr>
              <w:spacing w:val="-5"/>
            </w:rPr>
          </w:rPrChange>
        </w:rPr>
        <w:t xml:space="preserve"> </w:t>
      </w:r>
      <w:r>
        <w:t>official CCBHC letterhead.</w:t>
      </w:r>
      <w:ins w:id="1783" w:author="2023 Revisions to CCBHC Cost Report Instructions" w:date="2023-12-07T15:54:00Z">
        <w:r w:rsidR="001F4032">
          <w:t xml:space="preserve"> </w:t>
        </w:r>
      </w:ins>
    </w:p>
    <w:p w14:paraId="7C20205D" w14:textId="34325627" w:rsidR="0059672E" w:rsidRDefault="0050054D">
      <w:pPr>
        <w:pStyle w:val="Hangingtext"/>
        <w:pPrChange w:id="1784" w:author="2023 Revisions to CCBHC Cost Report Instructions" w:date="2023-12-07T15:54:00Z">
          <w:pPr>
            <w:pStyle w:val="BodyText"/>
            <w:tabs>
              <w:tab w:val="left" w:pos="1642"/>
            </w:tabs>
            <w:spacing w:before="115"/>
            <w:ind w:left="202"/>
          </w:pPr>
        </w:pPrChange>
      </w:pPr>
      <w:r>
        <w:rPr>
          <w:b/>
        </w:rPr>
        <w:t>Line</w:t>
      </w:r>
      <w:r>
        <w:rPr>
          <w:b/>
          <w:rPrChange w:id="1785" w:author="2023 Revisions to CCBHC Cost Report Instructions" w:date="2023-12-07T15:54:00Z">
            <w:rPr>
              <w:b/>
              <w:spacing w:val="-1"/>
            </w:rPr>
          </w:rPrChange>
        </w:rPr>
        <w:t xml:space="preserve"> </w:t>
      </w:r>
      <w:r>
        <w:rPr>
          <w:b/>
          <w:rPrChange w:id="1786" w:author="2023 Revisions to CCBHC Cost Report Instructions" w:date="2023-12-07T15:54:00Z">
            <w:rPr>
              <w:b/>
              <w:spacing w:val="-5"/>
            </w:rPr>
          </w:rPrChange>
        </w:rPr>
        <w:t>4:</w:t>
      </w:r>
      <w:ins w:id="1787" w:author="2023 Revisions to CCBHC Cost Report Instructions" w:date="2023-12-07T15:54:00Z">
        <w:r w:rsidR="001F4032">
          <w:t xml:space="preserve">  </w:t>
        </w:r>
      </w:ins>
      <w:r>
        <w:rPr>
          <w:rPrChange w:id="1788" w:author="2023 Revisions to CCBHC Cost Report Instructions" w:date="2023-12-07T15:54:00Z">
            <w:rPr>
              <w:b/>
            </w:rPr>
          </w:rPrChange>
        </w:rPr>
        <w:tab/>
      </w:r>
      <w:r>
        <w:t>Enter</w:t>
      </w:r>
      <w:r>
        <w:rPr>
          <w:rPrChange w:id="1789" w:author="2023 Revisions to CCBHC Cost Report Instructions" w:date="2023-12-07T15:54:00Z">
            <w:rPr>
              <w:spacing w:val="-7"/>
            </w:rPr>
          </w:rPrChange>
        </w:rPr>
        <w:t xml:space="preserve"> </w:t>
      </w:r>
      <w:r>
        <w:t>the</w:t>
      </w:r>
      <w:r>
        <w:rPr>
          <w:rPrChange w:id="1790" w:author="2023 Revisions to CCBHC Cost Report Instructions" w:date="2023-12-07T15:54:00Z">
            <w:rPr>
              <w:spacing w:val="-5"/>
            </w:rPr>
          </w:rPrChange>
        </w:rPr>
        <w:t xml:space="preserve"> </w:t>
      </w:r>
      <w:r>
        <w:t>county</w:t>
      </w:r>
      <w:r>
        <w:rPr>
          <w:rPrChange w:id="1791" w:author="2023 Revisions to CCBHC Cost Report Instructions" w:date="2023-12-07T15:54:00Z">
            <w:rPr>
              <w:spacing w:val="-5"/>
            </w:rPr>
          </w:rPrChange>
        </w:rPr>
        <w:t xml:space="preserve"> </w:t>
      </w:r>
      <w:r>
        <w:t>as</w:t>
      </w:r>
      <w:r>
        <w:rPr>
          <w:rPrChange w:id="1792" w:author="2023 Revisions to CCBHC Cost Report Instructions" w:date="2023-12-07T15:54:00Z">
            <w:rPr>
              <w:spacing w:val="-5"/>
            </w:rPr>
          </w:rPrChange>
        </w:rPr>
        <w:t xml:space="preserve"> </w:t>
      </w:r>
      <w:r>
        <w:t>it</w:t>
      </w:r>
      <w:r>
        <w:rPr>
          <w:rPrChange w:id="1793" w:author="2023 Revisions to CCBHC Cost Report Instructions" w:date="2023-12-07T15:54:00Z">
            <w:rPr>
              <w:spacing w:val="-1"/>
            </w:rPr>
          </w:rPrChange>
        </w:rPr>
        <w:t xml:space="preserve"> </w:t>
      </w:r>
      <w:r>
        <w:t>appears</w:t>
      </w:r>
      <w:r>
        <w:rPr>
          <w:rPrChange w:id="1794" w:author="2023 Revisions to CCBHC Cost Report Instructions" w:date="2023-12-07T15:54:00Z">
            <w:rPr>
              <w:spacing w:val="-2"/>
            </w:rPr>
          </w:rPrChange>
        </w:rPr>
        <w:t xml:space="preserve"> </w:t>
      </w:r>
      <w:r>
        <w:t>on</w:t>
      </w:r>
      <w:r>
        <w:rPr>
          <w:rPrChange w:id="1795" w:author="2023 Revisions to CCBHC Cost Report Instructions" w:date="2023-12-07T15:54:00Z">
            <w:rPr>
              <w:spacing w:val="-6"/>
            </w:rPr>
          </w:rPrChange>
        </w:rPr>
        <w:t xml:space="preserve"> </w:t>
      </w:r>
      <w:r>
        <w:t>the</w:t>
      </w:r>
      <w:r>
        <w:rPr>
          <w:rPrChange w:id="1796" w:author="2023 Revisions to CCBHC Cost Report Instructions" w:date="2023-12-07T15:54:00Z">
            <w:rPr>
              <w:spacing w:val="-5"/>
            </w:rPr>
          </w:rPrChange>
        </w:rPr>
        <w:t xml:space="preserve"> </w:t>
      </w:r>
      <w:r>
        <w:t>license</w:t>
      </w:r>
      <w:r>
        <w:rPr>
          <w:rPrChange w:id="1797" w:author="2023 Revisions to CCBHC Cost Report Instructions" w:date="2023-12-07T15:54:00Z">
            <w:rPr>
              <w:spacing w:val="-3"/>
            </w:rPr>
          </w:rPrChange>
        </w:rPr>
        <w:t xml:space="preserve"> </w:t>
      </w:r>
      <w:r>
        <w:t>or</w:t>
      </w:r>
      <w:r>
        <w:rPr>
          <w:rPrChange w:id="1798" w:author="2023 Revisions to CCBHC Cost Report Instructions" w:date="2023-12-07T15:54:00Z">
            <w:rPr>
              <w:spacing w:val="-1"/>
            </w:rPr>
          </w:rPrChange>
        </w:rPr>
        <w:t xml:space="preserve"> </w:t>
      </w:r>
      <w:r>
        <w:t>official</w:t>
      </w:r>
      <w:r>
        <w:rPr>
          <w:rPrChange w:id="1799" w:author="2023 Revisions to CCBHC Cost Report Instructions" w:date="2023-12-07T15:54:00Z">
            <w:rPr>
              <w:spacing w:val="-3"/>
            </w:rPr>
          </w:rPrChange>
        </w:rPr>
        <w:t xml:space="preserve"> </w:t>
      </w:r>
      <w:r>
        <w:t>CCBHC</w:t>
      </w:r>
      <w:r>
        <w:rPr>
          <w:rPrChange w:id="1800" w:author="2023 Revisions to CCBHC Cost Report Instructions" w:date="2023-12-07T15:54:00Z">
            <w:rPr>
              <w:spacing w:val="-3"/>
            </w:rPr>
          </w:rPrChange>
        </w:rPr>
        <w:t xml:space="preserve"> </w:t>
      </w:r>
      <w:r>
        <w:rPr>
          <w:rPrChange w:id="1801" w:author="2023 Revisions to CCBHC Cost Report Instructions" w:date="2023-12-07T15:54:00Z">
            <w:rPr>
              <w:spacing w:val="-2"/>
            </w:rPr>
          </w:rPrChange>
        </w:rPr>
        <w:t>letterhead.</w:t>
      </w:r>
      <w:ins w:id="1802" w:author="2023 Revisions to CCBHC Cost Report Instructions" w:date="2023-12-07T15:54:00Z">
        <w:r w:rsidR="001F4032">
          <w:t xml:space="preserve"> </w:t>
        </w:r>
      </w:ins>
    </w:p>
    <w:p w14:paraId="77869215" w14:textId="04D75EF5" w:rsidR="0059672E" w:rsidRDefault="0050054D">
      <w:pPr>
        <w:pStyle w:val="Hangingtext"/>
        <w:pPrChange w:id="1803" w:author="2023 Revisions to CCBHC Cost Report Instructions" w:date="2023-12-07T15:54:00Z">
          <w:pPr>
            <w:pStyle w:val="BodyText"/>
            <w:tabs>
              <w:tab w:val="left" w:pos="1642"/>
            </w:tabs>
            <w:spacing w:before="126"/>
            <w:ind w:left="1642" w:right="430" w:hanging="1441"/>
          </w:pPr>
        </w:pPrChange>
      </w:pPr>
      <w:r>
        <w:rPr>
          <w:b/>
        </w:rPr>
        <w:t>Line 5:</w:t>
      </w:r>
      <w:ins w:id="1804" w:author="2023 Revisions to CCBHC Cost Report Instructions" w:date="2023-12-07T15:54:00Z">
        <w:r w:rsidR="001F4032">
          <w:t xml:space="preserve">  </w:t>
        </w:r>
      </w:ins>
      <w:r>
        <w:rPr>
          <w:rPrChange w:id="1805" w:author="2023 Revisions to CCBHC Cost Report Instructions" w:date="2023-12-07T15:54:00Z">
            <w:rPr>
              <w:b/>
            </w:rPr>
          </w:rPrChange>
        </w:rPr>
        <w:tab/>
      </w:r>
      <w:r>
        <w:t>The</w:t>
      </w:r>
      <w:r>
        <w:rPr>
          <w:rPrChange w:id="1806" w:author="2023 Revisions to CCBHC Cost Report Instructions" w:date="2023-12-07T15:54:00Z">
            <w:rPr>
              <w:spacing w:val="-5"/>
            </w:rPr>
          </w:rPrChange>
        </w:rPr>
        <w:t xml:space="preserve"> </w:t>
      </w:r>
      <w:r>
        <w:t>Medicaid</w:t>
      </w:r>
      <w:r>
        <w:rPr>
          <w:rPrChange w:id="1807" w:author="2023 Revisions to CCBHC Cost Report Instructions" w:date="2023-12-07T15:54:00Z">
            <w:rPr>
              <w:spacing w:val="-3"/>
            </w:rPr>
          </w:rPrChange>
        </w:rPr>
        <w:t xml:space="preserve"> </w:t>
      </w:r>
      <w:r>
        <w:t>ID</w:t>
      </w:r>
      <w:r>
        <w:rPr>
          <w:rPrChange w:id="1808" w:author="2023 Revisions to CCBHC Cost Report Instructions" w:date="2023-12-07T15:54:00Z">
            <w:rPr>
              <w:spacing w:val="-5"/>
            </w:rPr>
          </w:rPrChange>
        </w:rPr>
        <w:t xml:space="preserve"> </w:t>
      </w:r>
      <w:r>
        <w:t>for</w:t>
      </w:r>
      <w:r>
        <w:rPr>
          <w:rPrChange w:id="1809" w:author="2023 Revisions to CCBHC Cost Report Instructions" w:date="2023-12-07T15:54:00Z">
            <w:rPr>
              <w:spacing w:val="-4"/>
            </w:rPr>
          </w:rPrChange>
        </w:rPr>
        <w:t xml:space="preserve"> </w:t>
      </w:r>
      <w:r>
        <w:t>the</w:t>
      </w:r>
      <w:r>
        <w:rPr>
          <w:rPrChange w:id="1810" w:author="2023 Revisions to CCBHC Cost Report Instructions" w:date="2023-12-07T15:54:00Z">
            <w:rPr>
              <w:spacing w:val="-7"/>
            </w:rPr>
          </w:rPrChange>
        </w:rPr>
        <w:t xml:space="preserve"> </w:t>
      </w:r>
      <w:r>
        <w:t>primary</w:t>
      </w:r>
      <w:r>
        <w:rPr>
          <w:rPrChange w:id="1811" w:author="2023 Revisions to CCBHC Cost Report Instructions" w:date="2023-12-07T15:54:00Z">
            <w:rPr>
              <w:spacing w:val="-5"/>
            </w:rPr>
          </w:rPrChange>
        </w:rPr>
        <w:t xml:space="preserve"> </w:t>
      </w:r>
      <w:r>
        <w:t>center</w:t>
      </w:r>
      <w:r>
        <w:rPr>
          <w:rPrChange w:id="1812" w:author="2023 Revisions to CCBHC Cost Report Instructions" w:date="2023-12-07T15:54:00Z">
            <w:rPr>
              <w:spacing w:val="-4"/>
            </w:rPr>
          </w:rPrChange>
        </w:rPr>
        <w:t xml:space="preserve"> </w:t>
      </w:r>
      <w:r>
        <w:t>or</w:t>
      </w:r>
      <w:r>
        <w:rPr>
          <w:rPrChange w:id="1813" w:author="2023 Revisions to CCBHC Cost Report Instructions" w:date="2023-12-07T15:54:00Z">
            <w:rPr>
              <w:spacing w:val="-4"/>
            </w:rPr>
          </w:rPrChange>
        </w:rPr>
        <w:t xml:space="preserve"> </w:t>
      </w:r>
      <w:r>
        <w:t>headquarters</w:t>
      </w:r>
      <w:r>
        <w:rPr>
          <w:rPrChange w:id="1814" w:author="2023 Revisions to CCBHC Cost Report Instructions" w:date="2023-12-07T15:54:00Z">
            <w:rPr>
              <w:spacing w:val="-2"/>
            </w:rPr>
          </w:rPrChange>
        </w:rPr>
        <w:t xml:space="preserve"> </w:t>
      </w:r>
      <w:r>
        <w:t>will</w:t>
      </w:r>
      <w:r>
        <w:rPr>
          <w:rPrChange w:id="1815" w:author="2023 Revisions to CCBHC Cost Report Instructions" w:date="2023-12-07T15:54:00Z">
            <w:rPr>
              <w:spacing w:val="-3"/>
            </w:rPr>
          </w:rPrChange>
        </w:rPr>
        <w:t xml:space="preserve"> </w:t>
      </w:r>
      <w:r>
        <w:t>populate</w:t>
      </w:r>
      <w:r>
        <w:rPr>
          <w:rPrChange w:id="1816" w:author="2023 Revisions to CCBHC Cost Report Instructions" w:date="2023-12-07T15:54:00Z">
            <w:rPr>
              <w:spacing w:val="-2"/>
            </w:rPr>
          </w:rPrChange>
        </w:rPr>
        <w:t xml:space="preserve"> </w:t>
      </w:r>
      <w:r>
        <w:t>automatically from the Medicaid ID entered at the top of this worksheet.</w:t>
      </w:r>
      <w:ins w:id="1817" w:author="2023 Revisions to CCBHC Cost Report Instructions" w:date="2023-12-07T15:54:00Z">
        <w:r w:rsidR="001F4032">
          <w:t xml:space="preserve">  </w:t>
        </w:r>
      </w:ins>
    </w:p>
    <w:p w14:paraId="009F2B0A" w14:textId="3FCC61AF" w:rsidR="0059672E" w:rsidRDefault="0050054D">
      <w:pPr>
        <w:pStyle w:val="Hangingtext"/>
        <w:pPrChange w:id="1818" w:author="2023 Revisions to CCBHC Cost Report Instructions" w:date="2023-12-07T15:54:00Z">
          <w:pPr>
            <w:pStyle w:val="BodyText"/>
            <w:tabs>
              <w:tab w:val="left" w:pos="1642"/>
            </w:tabs>
            <w:spacing w:before="115" w:line="247" w:lineRule="auto"/>
            <w:ind w:left="1642" w:right="354" w:hanging="1441"/>
          </w:pPr>
        </w:pPrChange>
      </w:pPr>
      <w:r>
        <w:rPr>
          <w:b/>
        </w:rPr>
        <w:t>Line 6:</w:t>
      </w:r>
      <w:ins w:id="1819" w:author="2023 Revisions to CCBHC Cost Report Instructions" w:date="2023-12-07T15:54:00Z">
        <w:r w:rsidR="001F4032">
          <w:t xml:space="preserve">  </w:t>
        </w:r>
      </w:ins>
      <w:r>
        <w:rPr>
          <w:rPrChange w:id="1820" w:author="2023 Revisions to CCBHC Cost Report Instructions" w:date="2023-12-07T15:54:00Z">
            <w:rPr>
              <w:b/>
            </w:rPr>
          </w:rPrChange>
        </w:rPr>
        <w:tab/>
      </w:r>
      <w:r>
        <w:t>The</w:t>
      </w:r>
      <w:r>
        <w:rPr>
          <w:rPrChange w:id="1821" w:author="2023 Revisions to CCBHC Cost Report Instructions" w:date="2023-12-07T15:54:00Z">
            <w:rPr>
              <w:spacing w:val="-4"/>
            </w:rPr>
          </w:rPrChange>
        </w:rPr>
        <w:t xml:space="preserve"> </w:t>
      </w:r>
      <w:r>
        <w:t>NPI</w:t>
      </w:r>
      <w:r>
        <w:rPr>
          <w:rPrChange w:id="1822" w:author="2023 Revisions to CCBHC Cost Report Instructions" w:date="2023-12-07T15:54:00Z">
            <w:rPr>
              <w:spacing w:val="-3"/>
            </w:rPr>
          </w:rPrChange>
        </w:rPr>
        <w:t xml:space="preserve"> </w:t>
      </w:r>
      <w:r>
        <w:t>for</w:t>
      </w:r>
      <w:r>
        <w:rPr>
          <w:rPrChange w:id="1823" w:author="2023 Revisions to CCBHC Cost Report Instructions" w:date="2023-12-07T15:54:00Z">
            <w:rPr>
              <w:spacing w:val="-3"/>
            </w:rPr>
          </w:rPrChange>
        </w:rPr>
        <w:t xml:space="preserve"> </w:t>
      </w:r>
      <w:r>
        <w:t>the</w:t>
      </w:r>
      <w:r>
        <w:rPr>
          <w:rPrChange w:id="1824" w:author="2023 Revisions to CCBHC Cost Report Instructions" w:date="2023-12-07T15:54:00Z">
            <w:rPr>
              <w:spacing w:val="-4"/>
            </w:rPr>
          </w:rPrChange>
        </w:rPr>
        <w:t xml:space="preserve"> </w:t>
      </w:r>
      <w:r>
        <w:t>primary</w:t>
      </w:r>
      <w:r>
        <w:rPr>
          <w:rPrChange w:id="1825" w:author="2023 Revisions to CCBHC Cost Report Instructions" w:date="2023-12-07T15:54:00Z">
            <w:rPr>
              <w:spacing w:val="-6"/>
            </w:rPr>
          </w:rPrChange>
        </w:rPr>
        <w:t xml:space="preserve"> </w:t>
      </w:r>
      <w:r>
        <w:t>center</w:t>
      </w:r>
      <w:r>
        <w:rPr>
          <w:rPrChange w:id="1826" w:author="2023 Revisions to CCBHC Cost Report Instructions" w:date="2023-12-07T15:54:00Z">
            <w:rPr>
              <w:spacing w:val="-3"/>
            </w:rPr>
          </w:rPrChange>
        </w:rPr>
        <w:t xml:space="preserve"> </w:t>
      </w:r>
      <w:r>
        <w:t>or</w:t>
      </w:r>
      <w:r>
        <w:rPr>
          <w:rPrChange w:id="1827" w:author="2023 Revisions to CCBHC Cost Report Instructions" w:date="2023-12-07T15:54:00Z">
            <w:rPr>
              <w:spacing w:val="-3"/>
            </w:rPr>
          </w:rPrChange>
        </w:rPr>
        <w:t xml:space="preserve"> </w:t>
      </w:r>
      <w:r>
        <w:t>headquarters</w:t>
      </w:r>
      <w:r>
        <w:rPr>
          <w:rPrChange w:id="1828" w:author="2023 Revisions to CCBHC Cost Report Instructions" w:date="2023-12-07T15:54:00Z">
            <w:rPr>
              <w:spacing w:val="-1"/>
            </w:rPr>
          </w:rPrChange>
        </w:rPr>
        <w:t xml:space="preserve"> </w:t>
      </w:r>
      <w:r>
        <w:t>will</w:t>
      </w:r>
      <w:r>
        <w:rPr>
          <w:rPrChange w:id="1829" w:author="2023 Revisions to CCBHC Cost Report Instructions" w:date="2023-12-07T15:54:00Z">
            <w:rPr>
              <w:spacing w:val="-2"/>
            </w:rPr>
          </w:rPrChange>
        </w:rPr>
        <w:t xml:space="preserve"> </w:t>
      </w:r>
      <w:r>
        <w:t>populate</w:t>
      </w:r>
      <w:r>
        <w:rPr>
          <w:rPrChange w:id="1830" w:author="2023 Revisions to CCBHC Cost Report Instructions" w:date="2023-12-07T15:54:00Z">
            <w:rPr>
              <w:spacing w:val="-2"/>
            </w:rPr>
          </w:rPrChange>
        </w:rPr>
        <w:t xml:space="preserve"> </w:t>
      </w:r>
      <w:r>
        <w:t>automatically</w:t>
      </w:r>
      <w:r>
        <w:rPr>
          <w:rPrChange w:id="1831" w:author="2023 Revisions to CCBHC Cost Report Instructions" w:date="2023-12-07T15:54:00Z">
            <w:rPr>
              <w:spacing w:val="-4"/>
            </w:rPr>
          </w:rPrChange>
        </w:rPr>
        <w:t xml:space="preserve"> </w:t>
      </w:r>
      <w:r>
        <w:t>from</w:t>
      </w:r>
      <w:r>
        <w:rPr>
          <w:rPrChange w:id="1832" w:author="2023 Revisions to CCBHC Cost Report Instructions" w:date="2023-12-07T15:54:00Z">
            <w:rPr>
              <w:spacing w:val="-3"/>
            </w:rPr>
          </w:rPrChange>
        </w:rPr>
        <w:t xml:space="preserve"> </w:t>
      </w:r>
      <w:r>
        <w:t xml:space="preserve">the NPI entered at the </w:t>
      </w:r>
      <w:r>
        <w:t>top of this worksheet.</w:t>
      </w:r>
      <w:ins w:id="1833" w:author="2023 Revisions to CCBHC Cost Report Instructions" w:date="2023-12-07T15:54:00Z">
        <w:r w:rsidR="001F4032">
          <w:t xml:space="preserve"> </w:t>
        </w:r>
      </w:ins>
    </w:p>
    <w:p w14:paraId="7542D866" w14:textId="77777777" w:rsidR="0059672E" w:rsidRDefault="0059672E">
      <w:pPr>
        <w:spacing w:line="247" w:lineRule="auto"/>
        <w:rPr>
          <w:del w:id="1834" w:author="2023 Revisions to CCBHC Cost Report Instructions" w:date="2023-12-07T15:54:00Z"/>
        </w:rPr>
        <w:sectPr w:rsidR="0059672E">
          <w:pgSz w:w="12240" w:h="15840"/>
          <w:pgMar w:top="1340" w:right="940" w:bottom="620" w:left="1240" w:header="542" w:footer="432" w:gutter="0"/>
          <w:cols w:space="720"/>
        </w:sectPr>
      </w:pPr>
    </w:p>
    <w:p w14:paraId="2074C2FC" w14:textId="5A9D04AB" w:rsidR="0059672E" w:rsidRDefault="0050054D">
      <w:pPr>
        <w:pStyle w:val="Hangingtext"/>
        <w:rPr>
          <w:rPrChange w:id="1835" w:author="2023 Revisions to CCBHC Cost Report Instructions" w:date="2023-12-07T15:54:00Z">
            <w:rPr>
              <w:b/>
            </w:rPr>
          </w:rPrChange>
        </w:rPr>
        <w:pPrChange w:id="1836" w:author="2023 Revisions to CCBHC Cost Report Instructions" w:date="2023-12-07T15:54:00Z">
          <w:pPr>
            <w:pStyle w:val="BodyText"/>
            <w:tabs>
              <w:tab w:val="left" w:pos="1639"/>
            </w:tabs>
            <w:spacing w:before="83" w:line="244" w:lineRule="auto"/>
            <w:ind w:left="1640" w:right="163" w:hanging="1441"/>
          </w:pPr>
        </w:pPrChange>
      </w:pPr>
      <w:r>
        <w:rPr>
          <w:b/>
        </w:rPr>
        <w:t>Line 7:</w:t>
      </w:r>
      <w:ins w:id="1837" w:author="2023 Revisions to CCBHC Cost Report Instructions" w:date="2023-12-07T15:54:00Z">
        <w:r w:rsidR="001F4032">
          <w:t xml:space="preserve">  </w:t>
        </w:r>
      </w:ins>
      <w:r>
        <w:rPr>
          <w:rPrChange w:id="1838" w:author="2023 Revisions to CCBHC Cost Report Instructions" w:date="2023-12-07T15:54:00Z">
            <w:rPr>
              <w:b/>
            </w:rPr>
          </w:rPrChange>
        </w:rPr>
        <w:tab/>
      </w:r>
      <w:r>
        <w:t>Enter</w:t>
      </w:r>
      <w:r>
        <w:rPr>
          <w:rPrChange w:id="1839" w:author="2023 Revisions to CCBHC Cost Report Instructions" w:date="2023-12-07T15:54:00Z">
            <w:rPr>
              <w:spacing w:val="-4"/>
            </w:rPr>
          </w:rPrChange>
        </w:rPr>
        <w:t xml:space="preserve"> </w:t>
      </w:r>
      <w:r>
        <w:t>the</w:t>
      </w:r>
      <w:r>
        <w:rPr>
          <w:rPrChange w:id="1840" w:author="2023 Revisions to CCBHC Cost Report Instructions" w:date="2023-12-07T15:54:00Z">
            <w:rPr>
              <w:spacing w:val="-5"/>
            </w:rPr>
          </w:rPrChange>
        </w:rPr>
        <w:t xml:space="preserve"> </w:t>
      </w:r>
      <w:r>
        <w:t>description</w:t>
      </w:r>
      <w:r>
        <w:rPr>
          <w:rPrChange w:id="1841" w:author="2023 Revisions to CCBHC Cost Report Instructions" w:date="2023-12-07T15:54:00Z">
            <w:rPr>
              <w:spacing w:val="-3"/>
            </w:rPr>
          </w:rPrChange>
        </w:rPr>
        <w:t xml:space="preserve"> </w:t>
      </w:r>
      <w:r>
        <w:t>that</w:t>
      </w:r>
      <w:r>
        <w:rPr>
          <w:rPrChange w:id="1842" w:author="2023 Revisions to CCBHC Cost Report Instructions" w:date="2023-12-07T15:54:00Z">
            <w:rPr>
              <w:spacing w:val="-4"/>
            </w:rPr>
          </w:rPrChange>
        </w:rPr>
        <w:t xml:space="preserve"> </w:t>
      </w:r>
      <w:r>
        <w:t>reflects</w:t>
      </w:r>
      <w:r>
        <w:rPr>
          <w:rPrChange w:id="1843" w:author="2023 Revisions to CCBHC Cost Report Instructions" w:date="2023-12-07T15:54:00Z">
            <w:rPr>
              <w:spacing w:val="-5"/>
            </w:rPr>
          </w:rPrChange>
        </w:rPr>
        <w:t xml:space="preserve"> </w:t>
      </w:r>
      <w:r>
        <w:t>the</w:t>
      </w:r>
      <w:r>
        <w:rPr>
          <w:rPrChange w:id="1844" w:author="2023 Revisions to CCBHC Cost Report Instructions" w:date="2023-12-07T15:54:00Z">
            <w:rPr>
              <w:spacing w:val="-5"/>
            </w:rPr>
          </w:rPrChange>
        </w:rPr>
        <w:t xml:space="preserve"> </w:t>
      </w:r>
      <w:r>
        <w:t>CCBHC’s</w:t>
      </w:r>
      <w:r>
        <w:rPr>
          <w:rPrChange w:id="1845" w:author="2023 Revisions to CCBHC Cost Report Instructions" w:date="2023-12-07T15:54:00Z">
            <w:rPr>
              <w:spacing w:val="-2"/>
            </w:rPr>
          </w:rPrChange>
        </w:rPr>
        <w:t xml:space="preserve"> </w:t>
      </w:r>
      <w:ins w:id="1846" w:author="2023 Revisions to CCBHC Cost Report Instructions" w:date="2023-12-07T15:54:00Z">
        <w:r w:rsidR="001F4032">
          <w:t xml:space="preserve">headquarter </w:t>
        </w:r>
      </w:ins>
      <w:r>
        <w:t>location</w:t>
      </w:r>
      <w:r>
        <w:rPr>
          <w:rPrChange w:id="1847" w:author="2023 Revisions to CCBHC Cost Report Instructions" w:date="2023-12-07T15:54:00Z">
            <w:rPr>
              <w:spacing w:val="-3"/>
            </w:rPr>
          </w:rPrChange>
        </w:rPr>
        <w:t xml:space="preserve"> </w:t>
      </w:r>
      <w:r>
        <w:t>designation</w:t>
      </w:r>
      <w:r>
        <w:rPr>
          <w:rPrChange w:id="1848" w:author="2023 Revisions to CCBHC Cost Report Instructions" w:date="2023-12-07T15:54:00Z">
            <w:rPr>
              <w:spacing w:val="-5"/>
            </w:rPr>
          </w:rPrChange>
        </w:rPr>
        <w:t xml:space="preserve"> </w:t>
      </w:r>
      <w:r>
        <w:t>as</w:t>
      </w:r>
      <w:r>
        <w:rPr>
          <w:rPrChange w:id="1849" w:author="2023 Revisions to CCBHC Cost Report Instructions" w:date="2023-12-07T15:54:00Z">
            <w:rPr>
              <w:spacing w:val="-2"/>
            </w:rPr>
          </w:rPrChange>
        </w:rPr>
        <w:t xml:space="preserve"> </w:t>
      </w:r>
      <w:r>
        <w:t>Urban,</w:t>
      </w:r>
      <w:r>
        <w:rPr>
          <w:rPrChange w:id="1850" w:author="2023 Revisions to CCBHC Cost Report Instructions" w:date="2023-12-07T15:54:00Z">
            <w:rPr>
              <w:spacing w:val="-1"/>
            </w:rPr>
          </w:rPrChange>
        </w:rPr>
        <w:t xml:space="preserve"> </w:t>
      </w:r>
      <w:r>
        <w:t>Rural, or Unknown</w:t>
      </w:r>
      <w:r>
        <w:rPr>
          <w:rPrChange w:id="1851" w:author="2023 Revisions to CCBHC Cost Report Instructions" w:date="2023-12-07T15:54:00Z">
            <w:rPr>
              <w:b/>
            </w:rPr>
          </w:rPrChange>
        </w:rPr>
        <w:t>.</w:t>
      </w:r>
      <w:ins w:id="1852" w:author="2023 Revisions to CCBHC Cost Report Instructions" w:date="2023-12-07T15:54:00Z">
        <w:r w:rsidR="001F4032">
          <w:t xml:space="preserve"> </w:t>
        </w:r>
      </w:ins>
    </w:p>
    <w:p w14:paraId="3A68FB37" w14:textId="3EE17F8F" w:rsidR="0059672E" w:rsidRDefault="0050054D">
      <w:pPr>
        <w:pStyle w:val="Hangingtext"/>
        <w:pPrChange w:id="1853" w:author="2023 Revisions to CCBHC Cost Report Instructions" w:date="2023-12-07T15:54:00Z">
          <w:pPr>
            <w:pStyle w:val="BodyText"/>
            <w:tabs>
              <w:tab w:val="left" w:pos="1639"/>
            </w:tabs>
            <w:spacing w:before="125" w:line="247" w:lineRule="auto"/>
            <w:ind w:left="1640" w:right="847" w:hanging="1441"/>
          </w:pPr>
        </w:pPrChange>
      </w:pPr>
      <w:r>
        <w:rPr>
          <w:b/>
        </w:rPr>
        <w:t>Line 8:</w:t>
      </w:r>
      <w:ins w:id="1854" w:author="2023 Revisions to CCBHC Cost Report Instructions" w:date="2023-12-07T15:54:00Z">
        <w:r w:rsidR="001F4032">
          <w:t xml:space="preserve">  </w:t>
        </w:r>
      </w:ins>
      <w:r>
        <w:rPr>
          <w:rPrChange w:id="1855" w:author="2023 Revisions to CCBHC Cost Report Instructions" w:date="2023-12-07T15:54:00Z">
            <w:rPr>
              <w:b/>
            </w:rPr>
          </w:rPrChange>
        </w:rPr>
        <w:tab/>
      </w:r>
      <w:r>
        <w:t>Enter</w:t>
      </w:r>
      <w:r>
        <w:rPr>
          <w:rPrChange w:id="1856" w:author="2023 Revisions to CCBHC Cost Report Instructions" w:date="2023-12-07T15:54:00Z">
            <w:rPr>
              <w:spacing w:val="-4"/>
            </w:rPr>
          </w:rPrChange>
        </w:rPr>
        <w:t xml:space="preserve"> </w:t>
      </w:r>
      <w:r>
        <w:t>the</w:t>
      </w:r>
      <w:r>
        <w:rPr>
          <w:rPrChange w:id="1857" w:author="2023 Revisions to CCBHC Cost Report Instructions" w:date="2023-12-07T15:54:00Z">
            <w:rPr>
              <w:spacing w:val="-5"/>
            </w:rPr>
          </w:rPrChange>
        </w:rPr>
        <w:t xml:space="preserve"> </w:t>
      </w:r>
      <w:r>
        <w:t>code</w:t>
      </w:r>
      <w:r>
        <w:rPr>
          <w:rPrChange w:id="1858" w:author="2023 Revisions to CCBHC Cost Report Instructions" w:date="2023-12-07T15:54:00Z">
            <w:rPr>
              <w:spacing w:val="-5"/>
            </w:rPr>
          </w:rPrChange>
        </w:rPr>
        <w:t xml:space="preserve"> </w:t>
      </w:r>
      <w:r>
        <w:t>for</w:t>
      </w:r>
      <w:r>
        <w:rPr>
          <w:rPrChange w:id="1859" w:author="2023 Revisions to CCBHC Cost Report Instructions" w:date="2023-12-07T15:54:00Z">
            <w:rPr>
              <w:spacing w:val="-4"/>
            </w:rPr>
          </w:rPrChange>
        </w:rPr>
        <w:t xml:space="preserve"> </w:t>
      </w:r>
      <w:r>
        <w:t>the</w:t>
      </w:r>
      <w:r>
        <w:rPr>
          <w:rPrChange w:id="1860" w:author="2023 Revisions to CCBHC Cost Report Instructions" w:date="2023-12-07T15:54:00Z">
            <w:rPr>
              <w:spacing w:val="-5"/>
            </w:rPr>
          </w:rPrChange>
        </w:rPr>
        <w:t xml:space="preserve"> </w:t>
      </w:r>
      <w:r>
        <w:t>description</w:t>
      </w:r>
      <w:r>
        <w:rPr>
          <w:rPrChange w:id="1861" w:author="2023 Revisions to CCBHC Cost Report Instructions" w:date="2023-12-07T15:54:00Z">
            <w:rPr>
              <w:spacing w:val="-5"/>
            </w:rPr>
          </w:rPrChange>
        </w:rPr>
        <w:t xml:space="preserve"> </w:t>
      </w:r>
      <w:r>
        <w:t>that</w:t>
      </w:r>
      <w:r>
        <w:rPr>
          <w:rPrChange w:id="1862" w:author="2023 Revisions to CCBHC Cost Report Instructions" w:date="2023-12-07T15:54:00Z">
            <w:rPr>
              <w:spacing w:val="-3"/>
            </w:rPr>
          </w:rPrChange>
        </w:rPr>
        <w:t xml:space="preserve"> </w:t>
      </w:r>
      <w:r>
        <w:t>represents</w:t>
      </w:r>
      <w:r>
        <w:rPr>
          <w:rPrChange w:id="1863" w:author="2023 Revisions to CCBHC Cost Report Instructions" w:date="2023-12-07T15:54:00Z">
            <w:rPr>
              <w:spacing w:val="-4"/>
            </w:rPr>
          </w:rPrChange>
        </w:rPr>
        <w:t xml:space="preserve"> </w:t>
      </w:r>
      <w:r>
        <w:t>the</w:t>
      </w:r>
      <w:r>
        <w:rPr>
          <w:rPrChange w:id="1864" w:author="2023 Revisions to CCBHC Cost Report Instructions" w:date="2023-12-07T15:54:00Z">
            <w:rPr>
              <w:spacing w:val="-3"/>
            </w:rPr>
          </w:rPrChange>
        </w:rPr>
        <w:t xml:space="preserve"> </w:t>
      </w:r>
      <w:r>
        <w:t>CCBHC’s</w:t>
      </w:r>
      <w:r>
        <w:rPr>
          <w:rPrChange w:id="1865" w:author="2023 Revisions to CCBHC Cost Report Instructions" w:date="2023-12-07T15:54:00Z">
            <w:rPr>
              <w:spacing w:val="-2"/>
            </w:rPr>
          </w:rPrChange>
        </w:rPr>
        <w:t xml:space="preserve"> </w:t>
      </w:r>
      <w:r>
        <w:t>organizational authority (i.e., the ownership or auspices of the CCBHC) from Table 3: Organizational Authority Codes:</w:t>
      </w:r>
      <w:ins w:id="1866" w:author="2023 Revisions to CCBHC Cost Report Instructions" w:date="2023-12-07T15:54:00Z">
        <w:r w:rsidR="001F4032">
          <w:t xml:space="preserve"> </w:t>
        </w:r>
      </w:ins>
    </w:p>
    <w:p w14:paraId="687A3343" w14:textId="6BE778CC" w:rsidR="0059672E" w:rsidRDefault="0050054D">
      <w:pPr>
        <w:pStyle w:val="Caption"/>
        <w:rPr>
          <w:b w:val="0"/>
          <w:rPrChange w:id="1867" w:author="2023 Revisions to CCBHC Cost Report Instructions" w:date="2023-12-07T15:54:00Z">
            <w:rPr>
              <w:b/>
              <w:sz w:val="20"/>
            </w:rPr>
          </w:rPrChange>
        </w:rPr>
        <w:pPrChange w:id="1868" w:author="2023 Revisions to CCBHC Cost Report Instructions" w:date="2023-12-07T15:54:00Z">
          <w:pPr>
            <w:spacing w:before="142"/>
            <w:ind w:left="200"/>
          </w:pPr>
        </w:pPrChange>
      </w:pPr>
      <w:r>
        <w:rPr>
          <w:rPrChange w:id="1869" w:author="2023 Revisions to CCBHC Cost Report Instructions" w:date="2023-12-07T15:54:00Z">
            <w:rPr>
              <w:iCs/>
              <w:color w:val="000000"/>
              <w:sz w:val="20"/>
            </w:rPr>
          </w:rPrChange>
        </w:rPr>
        <w:t>Table</w:t>
      </w:r>
      <w:r>
        <w:rPr>
          <w:rPrChange w:id="1870" w:author="2023 Revisions to CCBHC Cost Report Instructions" w:date="2023-12-07T15:54:00Z">
            <w:rPr>
              <w:iCs/>
              <w:color w:val="000000"/>
              <w:spacing w:val="-11"/>
              <w:sz w:val="20"/>
            </w:rPr>
          </w:rPrChange>
        </w:rPr>
        <w:t xml:space="preserve"> </w:t>
      </w:r>
      <w:r>
        <w:rPr>
          <w:rPrChange w:id="1871" w:author="2023 Revisions to CCBHC Cost Report Instructions" w:date="2023-12-07T15:54:00Z">
            <w:rPr>
              <w:iCs/>
              <w:color w:val="000000"/>
              <w:sz w:val="20"/>
            </w:rPr>
          </w:rPrChange>
        </w:rPr>
        <w:t>3:</w:t>
      </w:r>
      <w:r>
        <w:rPr>
          <w:rPrChange w:id="1872" w:author="2023 Revisions to CCBHC Cost Report Instructions" w:date="2023-12-07T15:54:00Z">
            <w:rPr>
              <w:iCs/>
              <w:color w:val="000000"/>
              <w:spacing w:val="-10"/>
              <w:sz w:val="20"/>
            </w:rPr>
          </w:rPrChange>
        </w:rPr>
        <w:t xml:space="preserve"> </w:t>
      </w:r>
      <w:r>
        <w:rPr>
          <w:rPrChange w:id="1873" w:author="2023 Revisions to CCBHC Cost Report Instructions" w:date="2023-12-07T15:54:00Z">
            <w:rPr>
              <w:iCs/>
              <w:color w:val="000000"/>
              <w:sz w:val="20"/>
            </w:rPr>
          </w:rPrChange>
        </w:rPr>
        <w:t>Organizational</w:t>
      </w:r>
      <w:r>
        <w:rPr>
          <w:rPrChange w:id="1874" w:author="2023 Revisions to CCBHC Cost Report Instructions" w:date="2023-12-07T15:54:00Z">
            <w:rPr>
              <w:iCs/>
              <w:color w:val="000000"/>
              <w:spacing w:val="-6"/>
              <w:sz w:val="20"/>
            </w:rPr>
          </w:rPrChange>
        </w:rPr>
        <w:t xml:space="preserve"> </w:t>
      </w:r>
      <w:r>
        <w:rPr>
          <w:rPrChange w:id="1875" w:author="2023 Revisions to CCBHC Cost Report Instructions" w:date="2023-12-07T15:54:00Z">
            <w:rPr>
              <w:iCs/>
              <w:color w:val="000000"/>
              <w:sz w:val="20"/>
            </w:rPr>
          </w:rPrChange>
        </w:rPr>
        <w:t>Authority</w:t>
      </w:r>
      <w:r>
        <w:rPr>
          <w:rPrChange w:id="1876" w:author="2023 Revisions to CCBHC Cost Report Instructions" w:date="2023-12-07T15:54:00Z">
            <w:rPr>
              <w:iCs/>
              <w:color w:val="000000"/>
              <w:spacing w:val="-10"/>
              <w:sz w:val="20"/>
            </w:rPr>
          </w:rPrChange>
        </w:rPr>
        <w:t xml:space="preserve"> </w:t>
      </w:r>
      <w:r>
        <w:rPr>
          <w:rPrChange w:id="1877" w:author="2023 Revisions to CCBHC Cost Report Instructions" w:date="2023-12-07T15:54:00Z">
            <w:rPr>
              <w:iCs/>
              <w:color w:val="000000"/>
              <w:spacing w:val="-4"/>
              <w:sz w:val="20"/>
            </w:rPr>
          </w:rPrChange>
        </w:rPr>
        <w:t>Codes</w:t>
      </w:r>
      <w:ins w:id="1878" w:author="2023 Revisions to CCBHC Cost Report Instructions" w:date="2023-12-07T15:54:00Z">
        <w:r w:rsidR="00025E08">
          <w:t xml:space="preserve"> </w:t>
        </w:r>
      </w:ins>
    </w:p>
    <w:p w14:paraId="330D79B7" w14:textId="77777777" w:rsidR="0059672E" w:rsidRDefault="0059672E">
      <w:pPr>
        <w:pStyle w:val="BodyText"/>
        <w:spacing w:before="8"/>
        <w:rPr>
          <w:del w:id="1879" w:author="2023 Revisions to CCBHC Cost Report Instructions" w:date="2023-12-07T15:54:00Z"/>
          <w:b/>
          <w:sz w:val="10"/>
        </w:rPr>
      </w:pPr>
    </w:p>
    <w:tbl>
      <w:tblPr>
        <w:tblStyle w:val="TableGrid"/>
        <w:tblW w:w="3080" w:type="pct"/>
        <w:tblInd w:w="0" w:type="dxa"/>
        <w:tblLayout w:type="fixed"/>
        <w:tblCellMar>
          <w:top w:w="50" w:type="dxa"/>
          <w:right w:w="115" w:type="dxa"/>
        </w:tblCellMar>
        <w:tblLook w:val="04A0" w:firstRow="1" w:lastRow="0" w:firstColumn="1" w:lastColumn="0" w:noHBand="0" w:noVBand="1"/>
        <w:tblPrChange w:id="1880" w:author="2023 Revisions to CCBHC Cost Report Instructions" w:date="2023-12-07T15:54:00Z">
          <w:tblPr>
            <w:tblW w:w="0" w:type="auto"/>
            <w:tblInd w:w="1707" w:type="dxa"/>
            <w:tblLayout w:type="fixed"/>
            <w:tblCellMar>
              <w:left w:w="0" w:type="dxa"/>
              <w:right w:w="0" w:type="dxa"/>
            </w:tblCellMar>
            <w:tblLook w:val="01E0" w:firstRow="1" w:lastRow="1" w:firstColumn="1" w:lastColumn="1" w:noHBand="0" w:noVBand="0"/>
          </w:tblPr>
        </w:tblPrChange>
      </w:tblPr>
      <w:tblGrid>
        <w:gridCol w:w="1078"/>
        <w:gridCol w:w="5119"/>
        <w:tblGridChange w:id="1881">
          <w:tblGrid>
            <w:gridCol w:w="1482"/>
            <w:gridCol w:w="5230"/>
          </w:tblGrid>
        </w:tblGridChange>
      </w:tblGrid>
      <w:tr w:rsidR="0059672E" w14:paraId="4FEB0AD6" w14:textId="77777777" w:rsidTr="001377A6">
        <w:trPr>
          <w:cantSplit/>
          <w:trPrChange w:id="1882" w:author="2023 Revisions to CCBHC Cost Report Instructions" w:date="2023-12-07T15:54:00Z">
            <w:trPr>
              <w:trHeight w:val="390"/>
            </w:trPr>
          </w:trPrChange>
        </w:trPr>
        <w:tc>
          <w:tcPr>
            <w:tcW w:w="1080" w:type="dxa"/>
            <w:tcBorders>
              <w:top w:val="single" w:sz="8" w:space="0" w:color="000000"/>
              <w:left w:val="nil"/>
              <w:bottom w:val="single" w:sz="8" w:space="0" w:color="000000"/>
              <w:right w:val="nil"/>
            </w:tcBorders>
            <w:tcMar>
              <w:top w:w="0" w:type="dxa"/>
              <w:left w:w="0" w:type="dxa"/>
            </w:tcMar>
            <w:tcPrChange w:id="1883" w:author="2023 Revisions to CCBHC Cost Report Instructions" w:date="2023-12-07T15:54:00Z">
              <w:tcPr>
                <w:tcW w:w="1482" w:type="dxa"/>
                <w:tcBorders>
                  <w:top w:val="single" w:sz="8" w:space="0" w:color="000000"/>
                  <w:bottom w:val="single" w:sz="8" w:space="0" w:color="000000"/>
                </w:tcBorders>
              </w:tcPr>
            </w:tcPrChange>
          </w:tcPr>
          <w:p w14:paraId="27033C4C" w14:textId="2A1220DF" w:rsidR="0059672E" w:rsidRPr="00B6750E" w:rsidRDefault="0050054D">
            <w:pPr>
              <w:spacing w:before="20" w:after="20" w:line="240" w:lineRule="auto"/>
              <w:ind w:left="0" w:right="0" w:firstLine="0"/>
              <w:rPr>
                <w:rPrChange w:id="1884" w:author="2023 Revisions to CCBHC Cost Report Instructions" w:date="2023-12-07T15:54:00Z">
                  <w:rPr>
                    <w:b/>
                    <w:sz w:val="20"/>
                  </w:rPr>
                </w:rPrChange>
              </w:rPr>
              <w:pPrChange w:id="1885" w:author="2023 Revisions to CCBHC Cost Report Instructions" w:date="2023-12-07T15:54:00Z">
                <w:pPr>
                  <w:pStyle w:val="TableParagraph"/>
                  <w:spacing w:before="35"/>
                  <w:ind w:left="443" w:right="515"/>
                  <w:jc w:val="center"/>
                </w:pPr>
              </w:pPrChange>
            </w:pPr>
            <w:r w:rsidRPr="00B6750E">
              <w:rPr>
                <w:b/>
                <w:rPrChange w:id="1886" w:author="2023 Revisions to CCBHC Cost Report Instructions" w:date="2023-12-07T15:54:00Z">
                  <w:rPr>
                    <w:b/>
                    <w:spacing w:val="-4"/>
                    <w:sz w:val="20"/>
                  </w:rPr>
                </w:rPrChange>
              </w:rPr>
              <w:t>Code</w:t>
            </w:r>
            <w:ins w:id="1887" w:author="2023 Revisions to CCBHC Cost Report Instructions" w:date="2023-12-07T15:54:00Z">
              <w:r w:rsidR="00025E08" w:rsidRPr="00B6750E">
                <w:rPr>
                  <w:b/>
                </w:rPr>
                <w:t xml:space="preserve"> </w:t>
              </w:r>
            </w:ins>
          </w:p>
        </w:tc>
        <w:tc>
          <w:tcPr>
            <w:tcW w:w="5129" w:type="dxa"/>
            <w:tcBorders>
              <w:top w:val="single" w:sz="8" w:space="0" w:color="000000"/>
              <w:left w:val="nil"/>
              <w:bottom w:val="single" w:sz="8" w:space="0" w:color="000000"/>
              <w:right w:val="nil"/>
            </w:tcBorders>
            <w:tcMar>
              <w:top w:w="0" w:type="dxa"/>
              <w:left w:w="115" w:type="dxa"/>
            </w:tcMar>
            <w:tcPrChange w:id="1888" w:author="2023 Revisions to CCBHC Cost Report Instructions" w:date="2023-12-07T15:54:00Z">
              <w:tcPr>
                <w:tcW w:w="5230" w:type="dxa"/>
                <w:tcBorders>
                  <w:top w:val="single" w:sz="8" w:space="0" w:color="000000"/>
                  <w:bottom w:val="single" w:sz="8" w:space="0" w:color="000000"/>
                </w:tcBorders>
              </w:tcPr>
            </w:tcPrChange>
          </w:tcPr>
          <w:p w14:paraId="422CE8C8" w14:textId="1483E11B" w:rsidR="0059672E" w:rsidRPr="00B6750E" w:rsidRDefault="0050054D">
            <w:pPr>
              <w:spacing w:before="20" w:after="20" w:line="240" w:lineRule="auto"/>
              <w:ind w:left="0" w:right="0" w:firstLine="0"/>
              <w:rPr>
                <w:rPrChange w:id="1889" w:author="2023 Revisions to CCBHC Cost Report Instructions" w:date="2023-12-07T15:54:00Z">
                  <w:rPr>
                    <w:b/>
                    <w:sz w:val="20"/>
                  </w:rPr>
                </w:rPrChange>
              </w:rPr>
              <w:pPrChange w:id="1890" w:author="2023 Revisions to CCBHC Cost Report Instructions" w:date="2023-12-07T15:54:00Z">
                <w:pPr>
                  <w:pStyle w:val="TableParagraph"/>
                  <w:spacing w:before="35"/>
                  <w:ind w:left="834"/>
                </w:pPr>
              </w:pPrChange>
            </w:pPr>
            <w:r w:rsidRPr="00B6750E">
              <w:rPr>
                <w:b/>
                <w:rPrChange w:id="1891" w:author="2023 Revisions to CCBHC Cost Report Instructions" w:date="2023-12-07T15:54:00Z">
                  <w:rPr>
                    <w:b/>
                    <w:sz w:val="20"/>
                  </w:rPr>
                </w:rPrChange>
              </w:rPr>
              <w:t>Organizational</w:t>
            </w:r>
            <w:r w:rsidRPr="00B6750E">
              <w:rPr>
                <w:b/>
                <w:rPrChange w:id="1892" w:author="2023 Revisions to CCBHC Cost Report Instructions" w:date="2023-12-07T15:54:00Z">
                  <w:rPr>
                    <w:b/>
                    <w:spacing w:val="-14"/>
                    <w:sz w:val="20"/>
                  </w:rPr>
                </w:rPrChange>
              </w:rPr>
              <w:t xml:space="preserve"> </w:t>
            </w:r>
            <w:r w:rsidRPr="00B6750E">
              <w:rPr>
                <w:b/>
                <w:rPrChange w:id="1893" w:author="2023 Revisions to CCBHC Cost Report Instructions" w:date="2023-12-07T15:54:00Z">
                  <w:rPr>
                    <w:b/>
                    <w:sz w:val="20"/>
                  </w:rPr>
                </w:rPrChange>
              </w:rPr>
              <w:t>Authority</w:t>
            </w:r>
            <w:r w:rsidRPr="00B6750E">
              <w:rPr>
                <w:b/>
                <w:rPrChange w:id="1894" w:author="2023 Revisions to CCBHC Cost Report Instructions" w:date="2023-12-07T15:54:00Z">
                  <w:rPr>
                    <w:b/>
                    <w:spacing w:val="-14"/>
                    <w:sz w:val="20"/>
                  </w:rPr>
                </w:rPrChange>
              </w:rPr>
              <w:t xml:space="preserve"> </w:t>
            </w:r>
            <w:r w:rsidRPr="00B6750E">
              <w:rPr>
                <w:b/>
                <w:rPrChange w:id="1895" w:author="2023 Revisions to CCBHC Cost Report Instructions" w:date="2023-12-07T15:54:00Z">
                  <w:rPr>
                    <w:b/>
                    <w:spacing w:val="-2"/>
                    <w:sz w:val="20"/>
                  </w:rPr>
                </w:rPrChange>
              </w:rPr>
              <w:t>Description</w:t>
            </w:r>
            <w:ins w:id="1896" w:author="2023 Revisions to CCBHC Cost Report Instructions" w:date="2023-12-07T15:54:00Z">
              <w:r w:rsidR="00025E08" w:rsidRPr="00B6750E">
                <w:rPr>
                  <w:b/>
                </w:rPr>
                <w:t xml:space="preserve"> </w:t>
              </w:r>
            </w:ins>
          </w:p>
        </w:tc>
      </w:tr>
      <w:tr w:rsidR="0059672E" w14:paraId="2BD77DB4" w14:textId="77777777" w:rsidTr="001377A6">
        <w:trPr>
          <w:cantSplit/>
          <w:trPrChange w:id="1897" w:author="2023 Revisions to CCBHC Cost Report Instructions" w:date="2023-12-07T15:54:00Z">
            <w:trPr>
              <w:trHeight w:val="390"/>
            </w:trPr>
          </w:trPrChange>
        </w:trPr>
        <w:tc>
          <w:tcPr>
            <w:tcW w:w="1080" w:type="dxa"/>
            <w:tcBorders>
              <w:top w:val="single" w:sz="8" w:space="0" w:color="000000"/>
              <w:left w:val="nil"/>
              <w:bottom w:val="single" w:sz="4" w:space="0" w:color="000000"/>
              <w:right w:val="nil"/>
            </w:tcBorders>
            <w:tcMar>
              <w:top w:w="0" w:type="dxa"/>
              <w:left w:w="0" w:type="dxa"/>
            </w:tcMar>
            <w:tcPrChange w:id="1898" w:author="2023 Revisions to CCBHC Cost Report Instructions" w:date="2023-12-07T15:54:00Z">
              <w:tcPr>
                <w:tcW w:w="1482" w:type="dxa"/>
                <w:tcBorders>
                  <w:top w:val="single" w:sz="8" w:space="0" w:color="000000"/>
                  <w:bottom w:val="single" w:sz="4" w:space="0" w:color="000000"/>
                </w:tcBorders>
              </w:tcPr>
            </w:tcPrChange>
          </w:tcPr>
          <w:p w14:paraId="070B86D7" w14:textId="225F9756" w:rsidR="0059672E" w:rsidRPr="00B6750E" w:rsidRDefault="0050054D">
            <w:pPr>
              <w:spacing w:before="20" w:after="20" w:line="240" w:lineRule="auto"/>
              <w:ind w:left="0" w:right="0" w:firstLine="0"/>
              <w:rPr>
                <w:rPrChange w:id="1899" w:author="2023 Revisions to CCBHC Cost Report Instructions" w:date="2023-12-07T15:54:00Z">
                  <w:rPr>
                    <w:sz w:val="20"/>
                  </w:rPr>
                </w:rPrChange>
              </w:rPr>
              <w:pPrChange w:id="1900" w:author="2023 Revisions to CCBHC Cost Report Instructions" w:date="2023-12-07T15:54:00Z">
                <w:pPr>
                  <w:pStyle w:val="TableParagraph"/>
                  <w:spacing w:before="37"/>
                  <w:ind w:left="0" w:right="73"/>
                  <w:jc w:val="center"/>
                </w:pPr>
              </w:pPrChange>
            </w:pPr>
            <w:r w:rsidRPr="00B6750E">
              <w:rPr>
                <w:rPrChange w:id="1901" w:author="2023 Revisions to CCBHC Cost Report Instructions" w:date="2023-12-07T15:54:00Z">
                  <w:rPr>
                    <w:w w:val="99"/>
                    <w:sz w:val="20"/>
                  </w:rPr>
                </w:rPrChange>
              </w:rPr>
              <w:t>1</w:t>
            </w:r>
            <w:ins w:id="1902" w:author="2023 Revisions to CCBHC Cost Report Instructions" w:date="2023-12-07T15:54:00Z">
              <w:r w:rsidR="00025E08" w:rsidRPr="00B6750E">
                <w:t xml:space="preserve"> </w:t>
              </w:r>
            </w:ins>
          </w:p>
        </w:tc>
        <w:tc>
          <w:tcPr>
            <w:tcW w:w="5129" w:type="dxa"/>
            <w:tcBorders>
              <w:top w:val="single" w:sz="8" w:space="0" w:color="000000"/>
              <w:left w:val="nil"/>
              <w:bottom w:val="single" w:sz="4" w:space="0" w:color="000000"/>
              <w:right w:val="nil"/>
            </w:tcBorders>
            <w:tcMar>
              <w:top w:w="0" w:type="dxa"/>
              <w:left w:w="115" w:type="dxa"/>
            </w:tcMar>
            <w:tcPrChange w:id="1903" w:author="2023 Revisions to CCBHC Cost Report Instructions" w:date="2023-12-07T15:54:00Z">
              <w:tcPr>
                <w:tcW w:w="5230" w:type="dxa"/>
                <w:tcBorders>
                  <w:top w:val="single" w:sz="8" w:space="0" w:color="000000"/>
                  <w:bottom w:val="single" w:sz="4" w:space="0" w:color="000000"/>
                </w:tcBorders>
              </w:tcPr>
            </w:tcPrChange>
          </w:tcPr>
          <w:p w14:paraId="6040AA70" w14:textId="483D7F81" w:rsidR="0059672E" w:rsidRPr="00B6750E" w:rsidRDefault="0050054D">
            <w:pPr>
              <w:spacing w:before="20" w:after="20" w:line="240" w:lineRule="auto"/>
              <w:ind w:left="0" w:right="0" w:firstLine="0"/>
              <w:rPr>
                <w:rPrChange w:id="1904" w:author="2023 Revisions to CCBHC Cost Report Instructions" w:date="2023-12-07T15:54:00Z">
                  <w:rPr>
                    <w:sz w:val="20"/>
                  </w:rPr>
                </w:rPrChange>
              </w:rPr>
              <w:pPrChange w:id="1905" w:author="2023 Revisions to CCBHC Cost Report Instructions" w:date="2023-12-07T15:54:00Z">
                <w:pPr>
                  <w:pStyle w:val="TableParagraph"/>
                  <w:spacing w:before="37"/>
                  <w:ind w:left="529"/>
                </w:pPr>
              </w:pPrChange>
            </w:pPr>
            <w:r w:rsidRPr="00B6750E">
              <w:rPr>
                <w:rPrChange w:id="1906" w:author="2023 Revisions to CCBHC Cost Report Instructions" w:date="2023-12-07T15:54:00Z">
                  <w:rPr>
                    <w:spacing w:val="-2"/>
                    <w:sz w:val="20"/>
                  </w:rPr>
                </w:rPrChange>
              </w:rPr>
              <w:t>Nonprofit</w:t>
            </w:r>
            <w:ins w:id="1907" w:author="2023 Revisions to CCBHC Cost Report Instructions" w:date="2023-12-07T15:54:00Z">
              <w:r w:rsidR="00025E08" w:rsidRPr="00B6750E">
                <w:t xml:space="preserve"> </w:t>
              </w:r>
            </w:ins>
          </w:p>
        </w:tc>
      </w:tr>
      <w:tr w:rsidR="0059672E" w14:paraId="7B59EE5D" w14:textId="77777777" w:rsidTr="001377A6">
        <w:trPr>
          <w:cantSplit/>
          <w:trPrChange w:id="1908" w:author="2023 Revisions to CCBHC Cost Report Instructions" w:date="2023-12-07T15:54:00Z">
            <w:trPr>
              <w:trHeight w:val="388"/>
            </w:trPr>
          </w:trPrChange>
        </w:trPr>
        <w:tc>
          <w:tcPr>
            <w:tcW w:w="1080" w:type="dxa"/>
            <w:tcBorders>
              <w:top w:val="single" w:sz="4" w:space="0" w:color="000000"/>
              <w:left w:val="nil"/>
              <w:bottom w:val="single" w:sz="4" w:space="0" w:color="000000"/>
              <w:right w:val="nil"/>
            </w:tcBorders>
            <w:tcMar>
              <w:top w:w="0" w:type="dxa"/>
              <w:left w:w="0" w:type="dxa"/>
            </w:tcMar>
            <w:tcPrChange w:id="1909" w:author="2023 Revisions to CCBHC Cost Report Instructions" w:date="2023-12-07T15:54:00Z">
              <w:tcPr>
                <w:tcW w:w="1482" w:type="dxa"/>
                <w:tcBorders>
                  <w:top w:val="single" w:sz="4" w:space="0" w:color="000000"/>
                  <w:bottom w:val="single" w:sz="4" w:space="0" w:color="000000"/>
                </w:tcBorders>
              </w:tcPr>
            </w:tcPrChange>
          </w:tcPr>
          <w:p w14:paraId="04FE3544" w14:textId="7A5159B7" w:rsidR="0059672E" w:rsidRPr="00B6750E" w:rsidRDefault="0050054D">
            <w:pPr>
              <w:spacing w:before="20" w:after="20" w:line="240" w:lineRule="auto"/>
              <w:ind w:left="0" w:right="0" w:firstLine="0"/>
              <w:rPr>
                <w:rPrChange w:id="1910" w:author="2023 Revisions to CCBHC Cost Report Instructions" w:date="2023-12-07T15:54:00Z">
                  <w:rPr>
                    <w:sz w:val="20"/>
                  </w:rPr>
                </w:rPrChange>
              </w:rPr>
              <w:pPrChange w:id="1911" w:author="2023 Revisions to CCBHC Cost Report Instructions" w:date="2023-12-07T15:54:00Z">
                <w:pPr>
                  <w:pStyle w:val="TableParagraph"/>
                  <w:spacing w:before="38"/>
                  <w:ind w:left="0" w:right="73"/>
                  <w:jc w:val="center"/>
                </w:pPr>
              </w:pPrChange>
            </w:pPr>
            <w:r w:rsidRPr="00B6750E">
              <w:rPr>
                <w:rPrChange w:id="1912" w:author="2023 Revisions to CCBHC Cost Report Instructions" w:date="2023-12-07T15:54:00Z">
                  <w:rPr>
                    <w:w w:val="99"/>
                    <w:sz w:val="20"/>
                  </w:rPr>
                </w:rPrChange>
              </w:rPr>
              <w:t>2</w:t>
            </w:r>
            <w:ins w:id="1913" w:author="2023 Revisions to CCBHC Cost Report Instructions" w:date="2023-12-07T15:54:00Z">
              <w:r w:rsidR="00025E08" w:rsidRPr="00B6750E">
                <w:t xml:space="preserve"> </w:t>
              </w:r>
            </w:ins>
          </w:p>
        </w:tc>
        <w:tc>
          <w:tcPr>
            <w:tcW w:w="5129" w:type="dxa"/>
            <w:tcBorders>
              <w:top w:val="single" w:sz="4" w:space="0" w:color="000000"/>
              <w:left w:val="nil"/>
              <w:bottom w:val="single" w:sz="4" w:space="0" w:color="000000"/>
              <w:right w:val="nil"/>
            </w:tcBorders>
            <w:tcMar>
              <w:top w:w="0" w:type="dxa"/>
              <w:left w:w="115" w:type="dxa"/>
            </w:tcMar>
            <w:tcPrChange w:id="1914" w:author="2023 Revisions to CCBHC Cost Report Instructions" w:date="2023-12-07T15:54:00Z">
              <w:tcPr>
                <w:tcW w:w="5230" w:type="dxa"/>
                <w:tcBorders>
                  <w:top w:val="single" w:sz="4" w:space="0" w:color="000000"/>
                  <w:bottom w:val="single" w:sz="4" w:space="0" w:color="000000"/>
                </w:tcBorders>
              </w:tcPr>
            </w:tcPrChange>
          </w:tcPr>
          <w:p w14:paraId="274E2122" w14:textId="1DEBCA3A" w:rsidR="0059672E" w:rsidRPr="00B6750E" w:rsidRDefault="0050054D">
            <w:pPr>
              <w:spacing w:before="20" w:after="20" w:line="240" w:lineRule="auto"/>
              <w:ind w:left="0" w:right="0" w:firstLine="0"/>
              <w:rPr>
                <w:rPrChange w:id="1915" w:author="2023 Revisions to CCBHC Cost Report Instructions" w:date="2023-12-07T15:54:00Z">
                  <w:rPr>
                    <w:sz w:val="20"/>
                  </w:rPr>
                </w:rPrChange>
              </w:rPr>
              <w:pPrChange w:id="1916" w:author="2023 Revisions to CCBHC Cost Report Instructions" w:date="2023-12-07T15:54:00Z">
                <w:pPr>
                  <w:pStyle w:val="TableParagraph"/>
                  <w:spacing w:before="38"/>
                  <w:ind w:left="529"/>
                </w:pPr>
              </w:pPrChange>
            </w:pPr>
            <w:r w:rsidRPr="00B6750E">
              <w:rPr>
                <w:rPrChange w:id="1917" w:author="2023 Revisions to CCBHC Cost Report Instructions" w:date="2023-12-07T15:54:00Z">
                  <w:rPr>
                    <w:sz w:val="20"/>
                  </w:rPr>
                </w:rPrChange>
              </w:rPr>
              <w:t>Local</w:t>
            </w:r>
            <w:r w:rsidRPr="00B6750E">
              <w:rPr>
                <w:rPrChange w:id="1918" w:author="2023 Revisions to CCBHC Cost Report Instructions" w:date="2023-12-07T15:54:00Z">
                  <w:rPr>
                    <w:spacing w:val="-8"/>
                    <w:sz w:val="20"/>
                  </w:rPr>
                </w:rPrChange>
              </w:rPr>
              <w:t xml:space="preserve"> </w:t>
            </w:r>
            <w:r w:rsidRPr="00B6750E">
              <w:rPr>
                <w:rPrChange w:id="1919" w:author="2023 Revisions to CCBHC Cost Report Instructions" w:date="2023-12-07T15:54:00Z">
                  <w:rPr>
                    <w:sz w:val="20"/>
                  </w:rPr>
                </w:rPrChange>
              </w:rPr>
              <w:t>government</w:t>
            </w:r>
            <w:r w:rsidRPr="00B6750E">
              <w:rPr>
                <w:rPrChange w:id="1920" w:author="2023 Revisions to CCBHC Cost Report Instructions" w:date="2023-12-07T15:54:00Z">
                  <w:rPr>
                    <w:spacing w:val="-10"/>
                    <w:sz w:val="20"/>
                  </w:rPr>
                </w:rPrChange>
              </w:rPr>
              <w:t xml:space="preserve"> </w:t>
            </w:r>
            <w:r w:rsidRPr="00B6750E">
              <w:rPr>
                <w:rPrChange w:id="1921" w:author="2023 Revisions to CCBHC Cost Report Instructions" w:date="2023-12-07T15:54:00Z">
                  <w:rPr>
                    <w:sz w:val="20"/>
                  </w:rPr>
                </w:rPrChange>
              </w:rPr>
              <w:t>behavioral</w:t>
            </w:r>
            <w:r w:rsidRPr="00B6750E">
              <w:rPr>
                <w:rPrChange w:id="1922" w:author="2023 Revisions to CCBHC Cost Report Instructions" w:date="2023-12-07T15:54:00Z">
                  <w:rPr>
                    <w:spacing w:val="-10"/>
                    <w:sz w:val="20"/>
                  </w:rPr>
                </w:rPrChange>
              </w:rPr>
              <w:t xml:space="preserve"> </w:t>
            </w:r>
            <w:r w:rsidRPr="00B6750E">
              <w:rPr>
                <w:rPrChange w:id="1923" w:author="2023 Revisions to CCBHC Cost Report Instructions" w:date="2023-12-07T15:54:00Z">
                  <w:rPr>
                    <w:sz w:val="20"/>
                  </w:rPr>
                </w:rPrChange>
              </w:rPr>
              <w:t>health</w:t>
            </w:r>
            <w:r w:rsidRPr="00B6750E">
              <w:rPr>
                <w:rPrChange w:id="1924" w:author="2023 Revisions to CCBHC Cost Report Instructions" w:date="2023-12-07T15:54:00Z">
                  <w:rPr>
                    <w:spacing w:val="-8"/>
                    <w:sz w:val="20"/>
                  </w:rPr>
                </w:rPrChange>
              </w:rPr>
              <w:t xml:space="preserve"> </w:t>
            </w:r>
            <w:r w:rsidRPr="00B6750E">
              <w:rPr>
                <w:rPrChange w:id="1925" w:author="2023 Revisions to CCBHC Cost Report Instructions" w:date="2023-12-07T15:54:00Z">
                  <w:rPr>
                    <w:spacing w:val="-2"/>
                    <w:sz w:val="20"/>
                  </w:rPr>
                </w:rPrChange>
              </w:rPr>
              <w:t>authority</w:t>
            </w:r>
            <w:ins w:id="1926" w:author="2023 Revisions to CCBHC Cost Report Instructions" w:date="2023-12-07T15:54:00Z">
              <w:r w:rsidR="00025E08" w:rsidRPr="00B6750E">
                <w:t xml:space="preserve"> </w:t>
              </w:r>
            </w:ins>
          </w:p>
        </w:tc>
      </w:tr>
      <w:tr w:rsidR="0059672E" w14:paraId="4EEB9D32" w14:textId="77777777" w:rsidTr="001377A6">
        <w:trPr>
          <w:cantSplit/>
          <w:trPrChange w:id="1927" w:author="2023 Revisions to CCBHC Cost Report Instructions" w:date="2023-12-07T15:54:00Z">
            <w:trPr>
              <w:trHeight w:val="390"/>
            </w:trPr>
          </w:trPrChange>
        </w:trPr>
        <w:tc>
          <w:tcPr>
            <w:tcW w:w="1080" w:type="dxa"/>
            <w:tcBorders>
              <w:top w:val="single" w:sz="4" w:space="0" w:color="000000"/>
              <w:left w:val="nil"/>
              <w:bottom w:val="single" w:sz="4" w:space="0" w:color="000000"/>
              <w:right w:val="nil"/>
            </w:tcBorders>
            <w:tcMar>
              <w:top w:w="0" w:type="dxa"/>
              <w:left w:w="0" w:type="dxa"/>
            </w:tcMar>
            <w:tcPrChange w:id="1928" w:author="2023 Revisions to CCBHC Cost Report Instructions" w:date="2023-12-07T15:54:00Z">
              <w:tcPr>
                <w:tcW w:w="1482" w:type="dxa"/>
                <w:tcBorders>
                  <w:top w:val="single" w:sz="4" w:space="0" w:color="000000"/>
                  <w:bottom w:val="single" w:sz="4" w:space="0" w:color="000000"/>
                </w:tcBorders>
              </w:tcPr>
            </w:tcPrChange>
          </w:tcPr>
          <w:p w14:paraId="441A5DE5" w14:textId="79B9D993" w:rsidR="0059672E" w:rsidRPr="00B6750E" w:rsidRDefault="0050054D">
            <w:pPr>
              <w:spacing w:before="20" w:after="20" w:line="240" w:lineRule="auto"/>
              <w:ind w:left="0" w:right="0" w:firstLine="0"/>
              <w:rPr>
                <w:rPrChange w:id="1929" w:author="2023 Revisions to CCBHC Cost Report Instructions" w:date="2023-12-07T15:54:00Z">
                  <w:rPr>
                    <w:sz w:val="20"/>
                  </w:rPr>
                </w:rPrChange>
              </w:rPr>
              <w:pPrChange w:id="1930" w:author="2023 Revisions to CCBHC Cost Report Instructions" w:date="2023-12-07T15:54:00Z">
                <w:pPr>
                  <w:pStyle w:val="TableParagraph"/>
                  <w:spacing w:before="38"/>
                  <w:ind w:left="0" w:right="73"/>
                  <w:jc w:val="center"/>
                </w:pPr>
              </w:pPrChange>
            </w:pPr>
            <w:r w:rsidRPr="00B6750E">
              <w:rPr>
                <w:rPrChange w:id="1931" w:author="2023 Revisions to CCBHC Cost Report Instructions" w:date="2023-12-07T15:54:00Z">
                  <w:rPr>
                    <w:w w:val="99"/>
                    <w:sz w:val="20"/>
                  </w:rPr>
                </w:rPrChange>
              </w:rPr>
              <w:t>3</w:t>
            </w:r>
            <w:ins w:id="1932" w:author="2023 Revisions to CCBHC Cost Report Instructions" w:date="2023-12-07T15:54:00Z">
              <w:r w:rsidR="00025E08" w:rsidRPr="00B6750E">
                <w:t xml:space="preserve"> </w:t>
              </w:r>
            </w:ins>
          </w:p>
        </w:tc>
        <w:tc>
          <w:tcPr>
            <w:tcW w:w="5129" w:type="dxa"/>
            <w:tcBorders>
              <w:top w:val="single" w:sz="4" w:space="0" w:color="000000"/>
              <w:left w:val="nil"/>
              <w:bottom w:val="single" w:sz="4" w:space="0" w:color="000000"/>
              <w:right w:val="nil"/>
            </w:tcBorders>
            <w:tcMar>
              <w:top w:w="0" w:type="dxa"/>
              <w:left w:w="115" w:type="dxa"/>
            </w:tcMar>
            <w:tcPrChange w:id="1933" w:author="2023 Revisions to CCBHC Cost Report Instructions" w:date="2023-12-07T15:54:00Z">
              <w:tcPr>
                <w:tcW w:w="5230" w:type="dxa"/>
                <w:tcBorders>
                  <w:top w:val="single" w:sz="4" w:space="0" w:color="000000"/>
                  <w:bottom w:val="single" w:sz="4" w:space="0" w:color="000000"/>
                </w:tcBorders>
              </w:tcPr>
            </w:tcPrChange>
          </w:tcPr>
          <w:p w14:paraId="4290FAA0" w14:textId="69DCD9AE" w:rsidR="0059672E" w:rsidRPr="00B6750E" w:rsidRDefault="0050054D">
            <w:pPr>
              <w:spacing w:before="20" w:after="20" w:line="240" w:lineRule="auto"/>
              <w:ind w:left="0" w:right="0" w:firstLine="0"/>
              <w:rPr>
                <w:rPrChange w:id="1934" w:author="2023 Revisions to CCBHC Cost Report Instructions" w:date="2023-12-07T15:54:00Z">
                  <w:rPr>
                    <w:sz w:val="20"/>
                  </w:rPr>
                </w:rPrChange>
              </w:rPr>
              <w:pPrChange w:id="1935" w:author="2023 Revisions to CCBHC Cost Report Instructions" w:date="2023-12-07T15:54:00Z">
                <w:pPr>
                  <w:pStyle w:val="TableParagraph"/>
                  <w:spacing w:before="38"/>
                  <w:ind w:left="529"/>
                </w:pPr>
              </w:pPrChange>
            </w:pPr>
            <w:r w:rsidRPr="00B6750E">
              <w:rPr>
                <w:rPrChange w:id="1936" w:author="2023 Revisions to CCBHC Cost Report Instructions" w:date="2023-12-07T15:54:00Z">
                  <w:rPr>
                    <w:sz w:val="20"/>
                  </w:rPr>
                </w:rPrChange>
              </w:rPr>
              <w:t>Indian</w:t>
            </w:r>
            <w:r w:rsidRPr="00B6750E">
              <w:rPr>
                <w:rPrChange w:id="1937" w:author="2023 Revisions to CCBHC Cost Report Instructions" w:date="2023-12-07T15:54:00Z">
                  <w:rPr>
                    <w:spacing w:val="-9"/>
                    <w:sz w:val="20"/>
                  </w:rPr>
                </w:rPrChange>
              </w:rPr>
              <w:t xml:space="preserve"> </w:t>
            </w:r>
            <w:r w:rsidRPr="00B6750E">
              <w:rPr>
                <w:rPrChange w:id="1938" w:author="2023 Revisions to CCBHC Cost Report Instructions" w:date="2023-12-07T15:54:00Z">
                  <w:rPr>
                    <w:sz w:val="20"/>
                  </w:rPr>
                </w:rPrChange>
              </w:rPr>
              <w:t>Health</w:t>
            </w:r>
            <w:r w:rsidRPr="00B6750E">
              <w:rPr>
                <w:rPrChange w:id="1939" w:author="2023 Revisions to CCBHC Cost Report Instructions" w:date="2023-12-07T15:54:00Z">
                  <w:rPr>
                    <w:spacing w:val="-7"/>
                    <w:sz w:val="20"/>
                  </w:rPr>
                </w:rPrChange>
              </w:rPr>
              <w:t xml:space="preserve"> </w:t>
            </w:r>
            <w:r w:rsidRPr="00B6750E">
              <w:rPr>
                <w:rPrChange w:id="1940" w:author="2023 Revisions to CCBHC Cost Report Instructions" w:date="2023-12-07T15:54:00Z">
                  <w:rPr>
                    <w:sz w:val="20"/>
                  </w:rPr>
                </w:rPrChange>
              </w:rPr>
              <w:t>Service</w:t>
            </w:r>
            <w:r w:rsidRPr="00B6750E">
              <w:rPr>
                <w:rPrChange w:id="1941" w:author="2023 Revisions to CCBHC Cost Report Instructions" w:date="2023-12-07T15:54:00Z">
                  <w:rPr>
                    <w:spacing w:val="-6"/>
                    <w:sz w:val="20"/>
                  </w:rPr>
                </w:rPrChange>
              </w:rPr>
              <w:t xml:space="preserve"> </w:t>
            </w:r>
            <w:r w:rsidRPr="00B6750E">
              <w:rPr>
                <w:rPrChange w:id="1942" w:author="2023 Revisions to CCBHC Cost Report Instructions" w:date="2023-12-07T15:54:00Z">
                  <w:rPr>
                    <w:spacing w:val="-2"/>
                    <w:sz w:val="20"/>
                  </w:rPr>
                </w:rPrChange>
              </w:rPr>
              <w:t>organization</w:t>
            </w:r>
            <w:ins w:id="1943" w:author="2023 Revisions to CCBHC Cost Report Instructions" w:date="2023-12-07T15:54:00Z">
              <w:r w:rsidR="00025E08" w:rsidRPr="00B6750E">
                <w:t xml:space="preserve"> </w:t>
              </w:r>
            </w:ins>
          </w:p>
        </w:tc>
      </w:tr>
      <w:tr w:rsidR="0059672E" w14:paraId="5724C9B3" w14:textId="77777777" w:rsidTr="001377A6">
        <w:trPr>
          <w:cantSplit/>
          <w:trPrChange w:id="1944" w:author="2023 Revisions to CCBHC Cost Report Instructions" w:date="2023-12-07T15:54:00Z">
            <w:trPr>
              <w:trHeight w:val="390"/>
            </w:trPr>
          </w:trPrChange>
        </w:trPr>
        <w:tc>
          <w:tcPr>
            <w:tcW w:w="1080" w:type="dxa"/>
            <w:tcBorders>
              <w:top w:val="single" w:sz="4" w:space="0" w:color="000000"/>
              <w:left w:val="nil"/>
              <w:bottom w:val="single" w:sz="4" w:space="0" w:color="000000"/>
              <w:right w:val="nil"/>
            </w:tcBorders>
            <w:tcMar>
              <w:top w:w="0" w:type="dxa"/>
              <w:left w:w="0" w:type="dxa"/>
            </w:tcMar>
            <w:tcPrChange w:id="1945" w:author="2023 Revisions to CCBHC Cost Report Instructions" w:date="2023-12-07T15:54:00Z">
              <w:tcPr>
                <w:tcW w:w="1482" w:type="dxa"/>
                <w:tcBorders>
                  <w:top w:val="single" w:sz="4" w:space="0" w:color="000000"/>
                  <w:bottom w:val="single" w:sz="4" w:space="0" w:color="000000"/>
                </w:tcBorders>
              </w:tcPr>
            </w:tcPrChange>
          </w:tcPr>
          <w:p w14:paraId="3FFA7589" w14:textId="5897DD06" w:rsidR="0059672E" w:rsidRPr="00B6750E" w:rsidRDefault="0050054D">
            <w:pPr>
              <w:spacing w:before="20" w:after="20" w:line="240" w:lineRule="auto"/>
              <w:ind w:left="0" w:right="0" w:firstLine="0"/>
              <w:rPr>
                <w:rPrChange w:id="1946" w:author="2023 Revisions to CCBHC Cost Report Instructions" w:date="2023-12-07T15:54:00Z">
                  <w:rPr>
                    <w:sz w:val="20"/>
                  </w:rPr>
                </w:rPrChange>
              </w:rPr>
              <w:pPrChange w:id="1947" w:author="2023 Revisions to CCBHC Cost Report Instructions" w:date="2023-12-07T15:54:00Z">
                <w:pPr>
                  <w:pStyle w:val="TableParagraph"/>
                  <w:spacing w:before="38"/>
                  <w:ind w:left="0" w:right="73"/>
                  <w:jc w:val="center"/>
                </w:pPr>
              </w:pPrChange>
            </w:pPr>
            <w:r w:rsidRPr="00B6750E">
              <w:rPr>
                <w:rPrChange w:id="1948" w:author="2023 Revisions to CCBHC Cost Report Instructions" w:date="2023-12-07T15:54:00Z">
                  <w:rPr>
                    <w:w w:val="99"/>
                    <w:sz w:val="20"/>
                  </w:rPr>
                </w:rPrChange>
              </w:rPr>
              <w:t>4</w:t>
            </w:r>
            <w:ins w:id="1949" w:author="2023 Revisions to CCBHC Cost Report Instructions" w:date="2023-12-07T15:54:00Z">
              <w:r w:rsidR="00025E08" w:rsidRPr="00B6750E">
                <w:t xml:space="preserve"> </w:t>
              </w:r>
            </w:ins>
          </w:p>
        </w:tc>
        <w:tc>
          <w:tcPr>
            <w:tcW w:w="5129" w:type="dxa"/>
            <w:tcBorders>
              <w:top w:val="single" w:sz="4" w:space="0" w:color="000000"/>
              <w:left w:val="nil"/>
              <w:bottom w:val="single" w:sz="4" w:space="0" w:color="000000"/>
              <w:right w:val="nil"/>
            </w:tcBorders>
            <w:tcMar>
              <w:top w:w="0" w:type="dxa"/>
              <w:left w:w="115" w:type="dxa"/>
            </w:tcMar>
            <w:tcPrChange w:id="1950" w:author="2023 Revisions to CCBHC Cost Report Instructions" w:date="2023-12-07T15:54:00Z">
              <w:tcPr>
                <w:tcW w:w="5230" w:type="dxa"/>
                <w:tcBorders>
                  <w:top w:val="single" w:sz="4" w:space="0" w:color="000000"/>
                  <w:bottom w:val="single" w:sz="4" w:space="0" w:color="000000"/>
                </w:tcBorders>
              </w:tcPr>
            </w:tcPrChange>
          </w:tcPr>
          <w:p w14:paraId="067BD19B" w14:textId="55070FD6" w:rsidR="0059672E" w:rsidRPr="00B6750E" w:rsidRDefault="0050054D">
            <w:pPr>
              <w:spacing w:before="20" w:after="20" w:line="240" w:lineRule="auto"/>
              <w:ind w:left="0" w:right="0" w:firstLine="0"/>
              <w:rPr>
                <w:rPrChange w:id="1951" w:author="2023 Revisions to CCBHC Cost Report Instructions" w:date="2023-12-07T15:54:00Z">
                  <w:rPr>
                    <w:sz w:val="20"/>
                  </w:rPr>
                </w:rPrChange>
              </w:rPr>
              <w:pPrChange w:id="1952" w:author="2023 Revisions to CCBHC Cost Report Instructions" w:date="2023-12-07T15:54:00Z">
                <w:pPr>
                  <w:pStyle w:val="TableParagraph"/>
                  <w:spacing w:before="38"/>
                  <w:ind w:left="529"/>
                </w:pPr>
              </w:pPrChange>
            </w:pPr>
            <w:r w:rsidRPr="00B6750E">
              <w:rPr>
                <w:rPrChange w:id="1953" w:author="2023 Revisions to CCBHC Cost Report Instructions" w:date="2023-12-07T15:54:00Z">
                  <w:rPr>
                    <w:sz w:val="20"/>
                  </w:rPr>
                </w:rPrChange>
              </w:rPr>
              <w:t>Indian</w:t>
            </w:r>
            <w:r w:rsidRPr="00B6750E">
              <w:rPr>
                <w:rPrChange w:id="1954" w:author="2023 Revisions to CCBHC Cost Report Instructions" w:date="2023-12-07T15:54:00Z">
                  <w:rPr>
                    <w:spacing w:val="-7"/>
                    <w:sz w:val="20"/>
                  </w:rPr>
                </w:rPrChange>
              </w:rPr>
              <w:t xml:space="preserve"> </w:t>
            </w:r>
            <w:r w:rsidRPr="00B6750E">
              <w:rPr>
                <w:rPrChange w:id="1955" w:author="2023 Revisions to CCBHC Cost Report Instructions" w:date="2023-12-07T15:54:00Z">
                  <w:rPr>
                    <w:sz w:val="20"/>
                  </w:rPr>
                </w:rPrChange>
              </w:rPr>
              <w:t>tribe</w:t>
            </w:r>
            <w:r w:rsidRPr="00B6750E">
              <w:rPr>
                <w:rPrChange w:id="1956" w:author="2023 Revisions to CCBHC Cost Report Instructions" w:date="2023-12-07T15:54:00Z">
                  <w:rPr>
                    <w:spacing w:val="-5"/>
                    <w:sz w:val="20"/>
                  </w:rPr>
                </w:rPrChange>
              </w:rPr>
              <w:t xml:space="preserve"> </w:t>
            </w:r>
            <w:r w:rsidRPr="00B6750E">
              <w:rPr>
                <w:rPrChange w:id="1957" w:author="2023 Revisions to CCBHC Cost Report Instructions" w:date="2023-12-07T15:54:00Z">
                  <w:rPr>
                    <w:sz w:val="20"/>
                  </w:rPr>
                </w:rPrChange>
              </w:rPr>
              <w:t>or</w:t>
            </w:r>
            <w:r w:rsidRPr="00B6750E">
              <w:rPr>
                <w:rPrChange w:id="1958" w:author="2023 Revisions to CCBHC Cost Report Instructions" w:date="2023-12-07T15:54:00Z">
                  <w:rPr>
                    <w:spacing w:val="-5"/>
                    <w:sz w:val="20"/>
                  </w:rPr>
                </w:rPrChange>
              </w:rPr>
              <w:t xml:space="preserve"> </w:t>
            </w:r>
            <w:r w:rsidRPr="00B6750E">
              <w:rPr>
                <w:rPrChange w:id="1959" w:author="2023 Revisions to CCBHC Cost Report Instructions" w:date="2023-12-07T15:54:00Z">
                  <w:rPr>
                    <w:sz w:val="20"/>
                  </w:rPr>
                </w:rPrChange>
              </w:rPr>
              <w:t>tribal</w:t>
            </w:r>
            <w:r w:rsidRPr="00B6750E">
              <w:rPr>
                <w:rPrChange w:id="1960" w:author="2023 Revisions to CCBHC Cost Report Instructions" w:date="2023-12-07T15:54:00Z">
                  <w:rPr>
                    <w:spacing w:val="-5"/>
                    <w:sz w:val="20"/>
                  </w:rPr>
                </w:rPrChange>
              </w:rPr>
              <w:t xml:space="preserve"> </w:t>
            </w:r>
            <w:r w:rsidRPr="00B6750E">
              <w:rPr>
                <w:rPrChange w:id="1961" w:author="2023 Revisions to CCBHC Cost Report Instructions" w:date="2023-12-07T15:54:00Z">
                  <w:rPr>
                    <w:spacing w:val="-2"/>
                    <w:sz w:val="20"/>
                  </w:rPr>
                </w:rPrChange>
              </w:rPr>
              <w:t>organization</w:t>
            </w:r>
            <w:ins w:id="1962" w:author="2023 Revisions to CCBHC Cost Report Instructions" w:date="2023-12-07T15:54:00Z">
              <w:r w:rsidR="00025E08" w:rsidRPr="00B6750E">
                <w:t xml:space="preserve"> </w:t>
              </w:r>
            </w:ins>
          </w:p>
        </w:tc>
      </w:tr>
      <w:tr w:rsidR="0059672E" w14:paraId="24861B4C" w14:textId="77777777" w:rsidTr="001377A6">
        <w:trPr>
          <w:cantSplit/>
          <w:trPrChange w:id="1963" w:author="2023 Revisions to CCBHC Cost Report Instructions" w:date="2023-12-07T15:54:00Z">
            <w:trPr>
              <w:trHeight w:val="388"/>
            </w:trPr>
          </w:trPrChange>
        </w:trPr>
        <w:tc>
          <w:tcPr>
            <w:tcW w:w="1080" w:type="dxa"/>
            <w:tcBorders>
              <w:top w:val="single" w:sz="4" w:space="0" w:color="000000"/>
              <w:left w:val="nil"/>
              <w:bottom w:val="single" w:sz="4" w:space="0" w:color="000000"/>
              <w:right w:val="nil"/>
            </w:tcBorders>
            <w:tcMar>
              <w:top w:w="0" w:type="dxa"/>
              <w:left w:w="0" w:type="dxa"/>
            </w:tcMar>
            <w:tcPrChange w:id="1964" w:author="2023 Revisions to CCBHC Cost Report Instructions" w:date="2023-12-07T15:54:00Z">
              <w:tcPr>
                <w:tcW w:w="1482" w:type="dxa"/>
                <w:tcBorders>
                  <w:top w:val="single" w:sz="4" w:space="0" w:color="000000"/>
                  <w:bottom w:val="single" w:sz="4" w:space="0" w:color="000000"/>
                </w:tcBorders>
              </w:tcPr>
            </w:tcPrChange>
          </w:tcPr>
          <w:p w14:paraId="395AC02E" w14:textId="0AF76AB9" w:rsidR="0059672E" w:rsidRPr="00B6750E" w:rsidRDefault="0050054D">
            <w:pPr>
              <w:spacing w:before="20" w:after="20" w:line="240" w:lineRule="auto"/>
              <w:ind w:left="0" w:right="0" w:firstLine="0"/>
              <w:rPr>
                <w:rPrChange w:id="1965" w:author="2023 Revisions to CCBHC Cost Report Instructions" w:date="2023-12-07T15:54:00Z">
                  <w:rPr>
                    <w:sz w:val="20"/>
                  </w:rPr>
                </w:rPrChange>
              </w:rPr>
              <w:pPrChange w:id="1966" w:author="2023 Revisions to CCBHC Cost Report Instructions" w:date="2023-12-07T15:54:00Z">
                <w:pPr>
                  <w:pStyle w:val="TableParagraph"/>
                  <w:spacing w:before="38"/>
                  <w:ind w:left="0" w:right="73"/>
                  <w:jc w:val="center"/>
                </w:pPr>
              </w:pPrChange>
            </w:pPr>
            <w:r w:rsidRPr="00B6750E">
              <w:rPr>
                <w:rPrChange w:id="1967" w:author="2023 Revisions to CCBHC Cost Report Instructions" w:date="2023-12-07T15:54:00Z">
                  <w:rPr>
                    <w:w w:val="99"/>
                    <w:sz w:val="20"/>
                  </w:rPr>
                </w:rPrChange>
              </w:rPr>
              <w:t>5</w:t>
            </w:r>
            <w:ins w:id="1968" w:author="2023 Revisions to CCBHC Cost Report Instructions" w:date="2023-12-07T15:54:00Z">
              <w:r w:rsidR="00025E08" w:rsidRPr="00B6750E">
                <w:t xml:space="preserve"> </w:t>
              </w:r>
            </w:ins>
          </w:p>
        </w:tc>
        <w:tc>
          <w:tcPr>
            <w:tcW w:w="5129" w:type="dxa"/>
            <w:tcBorders>
              <w:top w:val="single" w:sz="4" w:space="0" w:color="000000"/>
              <w:left w:val="nil"/>
              <w:bottom w:val="single" w:sz="4" w:space="0" w:color="000000"/>
              <w:right w:val="nil"/>
            </w:tcBorders>
            <w:tcMar>
              <w:top w:w="0" w:type="dxa"/>
              <w:left w:w="115" w:type="dxa"/>
            </w:tcMar>
            <w:tcPrChange w:id="1969" w:author="2023 Revisions to CCBHC Cost Report Instructions" w:date="2023-12-07T15:54:00Z">
              <w:tcPr>
                <w:tcW w:w="5230" w:type="dxa"/>
                <w:tcBorders>
                  <w:top w:val="single" w:sz="4" w:space="0" w:color="000000"/>
                  <w:bottom w:val="single" w:sz="4" w:space="0" w:color="000000"/>
                </w:tcBorders>
              </w:tcPr>
            </w:tcPrChange>
          </w:tcPr>
          <w:p w14:paraId="698B6A9E" w14:textId="50C5F6D9" w:rsidR="0059672E" w:rsidRPr="00B6750E" w:rsidRDefault="0050054D">
            <w:pPr>
              <w:spacing w:before="20" w:after="20" w:line="240" w:lineRule="auto"/>
              <w:ind w:left="0" w:right="0" w:firstLine="0"/>
              <w:rPr>
                <w:rPrChange w:id="1970" w:author="2023 Revisions to CCBHC Cost Report Instructions" w:date="2023-12-07T15:54:00Z">
                  <w:rPr>
                    <w:sz w:val="20"/>
                  </w:rPr>
                </w:rPrChange>
              </w:rPr>
              <w:pPrChange w:id="1971" w:author="2023 Revisions to CCBHC Cost Report Instructions" w:date="2023-12-07T15:54:00Z">
                <w:pPr>
                  <w:pStyle w:val="TableParagraph"/>
                  <w:spacing w:before="38"/>
                  <w:ind w:left="529"/>
                </w:pPr>
              </w:pPrChange>
            </w:pPr>
            <w:r w:rsidRPr="00B6750E">
              <w:rPr>
                <w:rPrChange w:id="1972" w:author="2023 Revisions to CCBHC Cost Report Instructions" w:date="2023-12-07T15:54:00Z">
                  <w:rPr>
                    <w:sz w:val="20"/>
                  </w:rPr>
                </w:rPrChange>
              </w:rPr>
              <w:t>Urban</w:t>
            </w:r>
            <w:r w:rsidRPr="00B6750E">
              <w:rPr>
                <w:rPrChange w:id="1973" w:author="2023 Revisions to CCBHC Cost Report Instructions" w:date="2023-12-07T15:54:00Z">
                  <w:rPr>
                    <w:spacing w:val="-8"/>
                    <w:sz w:val="20"/>
                  </w:rPr>
                </w:rPrChange>
              </w:rPr>
              <w:t xml:space="preserve"> </w:t>
            </w:r>
            <w:r w:rsidRPr="00B6750E">
              <w:rPr>
                <w:rPrChange w:id="1974" w:author="2023 Revisions to CCBHC Cost Report Instructions" w:date="2023-12-07T15:54:00Z">
                  <w:rPr>
                    <w:sz w:val="20"/>
                  </w:rPr>
                </w:rPrChange>
              </w:rPr>
              <w:t>Indian</w:t>
            </w:r>
            <w:r w:rsidRPr="00B6750E">
              <w:rPr>
                <w:rPrChange w:id="1975" w:author="2023 Revisions to CCBHC Cost Report Instructions" w:date="2023-12-07T15:54:00Z">
                  <w:rPr>
                    <w:spacing w:val="-5"/>
                    <w:sz w:val="20"/>
                  </w:rPr>
                </w:rPrChange>
              </w:rPr>
              <w:t xml:space="preserve"> </w:t>
            </w:r>
            <w:r w:rsidRPr="00B6750E">
              <w:rPr>
                <w:rPrChange w:id="1976" w:author="2023 Revisions to CCBHC Cost Report Instructions" w:date="2023-12-07T15:54:00Z">
                  <w:rPr>
                    <w:spacing w:val="-2"/>
                    <w:sz w:val="20"/>
                  </w:rPr>
                </w:rPrChange>
              </w:rPr>
              <w:t>organization</w:t>
            </w:r>
            <w:ins w:id="1977" w:author="2023 Revisions to CCBHC Cost Report Instructions" w:date="2023-12-07T15:54:00Z">
              <w:r w:rsidR="00025E08" w:rsidRPr="00B6750E">
                <w:t xml:space="preserve"> </w:t>
              </w:r>
            </w:ins>
          </w:p>
        </w:tc>
      </w:tr>
    </w:tbl>
    <w:p w14:paraId="47D1FBAA" w14:textId="77777777" w:rsidR="0059672E" w:rsidRDefault="0059672E">
      <w:pPr>
        <w:rPr>
          <w:rPrChange w:id="1978" w:author="2023 Revisions to CCBHC Cost Report Instructions" w:date="2023-12-07T15:54:00Z">
            <w:rPr>
              <w:b/>
            </w:rPr>
          </w:rPrChange>
        </w:rPr>
        <w:pPrChange w:id="1979" w:author="2023 Revisions to CCBHC Cost Report Instructions" w:date="2023-12-07T15:54:00Z">
          <w:pPr>
            <w:pStyle w:val="BodyText"/>
          </w:pPr>
        </w:pPrChange>
      </w:pPr>
    </w:p>
    <w:p w14:paraId="5DB0866B" w14:textId="63016387" w:rsidR="0059672E" w:rsidRDefault="0050054D">
      <w:pPr>
        <w:pStyle w:val="Hangingtext"/>
        <w:pPrChange w:id="1980" w:author="2023 Revisions to CCBHC Cost Report Instructions" w:date="2023-12-07T15:54:00Z">
          <w:pPr>
            <w:pStyle w:val="BodyText"/>
            <w:tabs>
              <w:tab w:val="left" w:pos="1639"/>
            </w:tabs>
            <w:spacing w:before="133" w:line="247" w:lineRule="auto"/>
            <w:ind w:left="1640" w:right="137" w:hanging="1441"/>
          </w:pPr>
        </w:pPrChange>
      </w:pPr>
      <w:r>
        <w:rPr>
          <w:b/>
        </w:rPr>
        <w:t>Line 9:</w:t>
      </w:r>
      <w:ins w:id="1981" w:author="2023 Revisions to CCBHC Cost Report Instructions" w:date="2023-12-07T15:54:00Z">
        <w:r w:rsidR="001F4032">
          <w:t xml:space="preserve">  </w:t>
        </w:r>
      </w:ins>
      <w:r>
        <w:rPr>
          <w:rPrChange w:id="1982" w:author="2023 Revisions to CCBHC Cost Report Instructions" w:date="2023-12-07T15:54:00Z">
            <w:rPr>
              <w:b/>
            </w:rPr>
          </w:rPrChange>
        </w:rPr>
        <w:tab/>
      </w:r>
      <w:r>
        <w:t>Enter the names and the NPI of all (1) behavioral health professionals who provide services</w:t>
      </w:r>
      <w:r>
        <w:rPr>
          <w:rPrChange w:id="1983" w:author="2023 Revisions to CCBHC Cost Report Instructions" w:date="2023-12-07T15:54:00Z">
            <w:rPr>
              <w:spacing w:val="-2"/>
            </w:rPr>
          </w:rPrChange>
        </w:rPr>
        <w:t xml:space="preserve"> </w:t>
      </w:r>
      <w:r>
        <w:t>directly</w:t>
      </w:r>
      <w:r>
        <w:rPr>
          <w:rPrChange w:id="1984" w:author="2023 Revisions to CCBHC Cost Report Instructions" w:date="2023-12-07T15:54:00Z">
            <w:rPr>
              <w:spacing w:val="-5"/>
            </w:rPr>
          </w:rPrChange>
        </w:rPr>
        <w:t xml:space="preserve"> </w:t>
      </w:r>
      <w:r>
        <w:t>at</w:t>
      </w:r>
      <w:r>
        <w:rPr>
          <w:rPrChange w:id="1985" w:author="2023 Revisions to CCBHC Cost Report Instructions" w:date="2023-12-07T15:54:00Z">
            <w:rPr>
              <w:spacing w:val="-3"/>
            </w:rPr>
          </w:rPrChange>
        </w:rPr>
        <w:t xml:space="preserve"> </w:t>
      </w:r>
      <w:r>
        <w:t>the</w:t>
      </w:r>
      <w:r>
        <w:rPr>
          <w:rPrChange w:id="1986" w:author="2023 Revisions to CCBHC Cost Report Instructions" w:date="2023-12-07T15:54:00Z">
            <w:rPr>
              <w:spacing w:val="-5"/>
            </w:rPr>
          </w:rPrChange>
        </w:rPr>
        <w:t xml:space="preserve"> </w:t>
      </w:r>
      <w:r>
        <w:t>CCBHC</w:t>
      </w:r>
      <w:r>
        <w:rPr>
          <w:rPrChange w:id="1987" w:author="2023 Revisions to CCBHC Cost Report Instructions" w:date="2023-12-07T15:54:00Z">
            <w:rPr>
              <w:spacing w:val="-3"/>
            </w:rPr>
          </w:rPrChange>
        </w:rPr>
        <w:t xml:space="preserve"> </w:t>
      </w:r>
      <w:r>
        <w:t>and</w:t>
      </w:r>
      <w:r>
        <w:rPr>
          <w:rPrChange w:id="1988" w:author="2023 Revisions to CCBHC Cost Report Instructions" w:date="2023-12-07T15:54:00Z">
            <w:rPr>
              <w:spacing w:val="-3"/>
            </w:rPr>
          </w:rPrChange>
        </w:rPr>
        <w:t xml:space="preserve"> </w:t>
      </w:r>
      <w:r>
        <w:t>(2)</w:t>
      </w:r>
      <w:r>
        <w:rPr>
          <w:rPrChange w:id="1989" w:author="2023 Revisions to CCBHC Cost Report Instructions" w:date="2023-12-07T15:54:00Z">
            <w:rPr>
              <w:spacing w:val="-4"/>
            </w:rPr>
          </w:rPrChange>
        </w:rPr>
        <w:t xml:space="preserve"> </w:t>
      </w:r>
      <w:r>
        <w:t>providers</w:t>
      </w:r>
      <w:r>
        <w:rPr>
          <w:rPrChange w:id="1990" w:author="2023 Revisions to CCBHC Cost Report Instructions" w:date="2023-12-07T15:54:00Z">
            <w:rPr>
              <w:spacing w:val="-4"/>
            </w:rPr>
          </w:rPrChange>
        </w:rPr>
        <w:t xml:space="preserve"> </w:t>
      </w:r>
      <w:r>
        <w:t>who</w:t>
      </w:r>
      <w:r>
        <w:rPr>
          <w:rPrChange w:id="1991" w:author="2023 Revisions to CCBHC Cost Report Instructions" w:date="2023-12-07T15:54:00Z">
            <w:rPr>
              <w:spacing w:val="-3"/>
            </w:rPr>
          </w:rPrChange>
        </w:rPr>
        <w:t xml:space="preserve"> </w:t>
      </w:r>
      <w:r>
        <w:t>have</w:t>
      </w:r>
      <w:r>
        <w:rPr>
          <w:rPrChange w:id="1992" w:author="2023 Revisions to CCBHC Cost Report Instructions" w:date="2023-12-07T15:54:00Z">
            <w:rPr>
              <w:spacing w:val="-2"/>
            </w:rPr>
          </w:rPrChange>
        </w:rPr>
        <w:t xml:space="preserve"> </w:t>
      </w:r>
      <w:del w:id="1993" w:author="2023 Revisions to CCBHC Cost Report Instructions" w:date="2023-12-07T15:54:00Z">
        <w:r>
          <w:delText>Designated</w:delText>
        </w:r>
        <w:r>
          <w:rPr>
            <w:spacing w:val="-3"/>
          </w:rPr>
          <w:delText xml:space="preserve"> </w:delText>
        </w:r>
        <w:r>
          <w:delText>Collaborating Organization (</w:delText>
        </w:r>
      </w:del>
      <w:r>
        <w:t>DCO</w:t>
      </w:r>
      <w:del w:id="1994" w:author="2023 Revisions to CCBHC Cost Report Instructions" w:date="2023-12-07T15:54:00Z">
        <w:r>
          <w:delText>)</w:delText>
        </w:r>
      </w:del>
      <w:r>
        <w:t xml:space="preserve"> relationships with the CCBHC.</w:t>
      </w:r>
      <w:r>
        <w:rPr>
          <w:rPrChange w:id="1995" w:author="2023 Revisions to CCBHC Cost Report Instructions" w:date="2023-12-07T15:54:00Z">
            <w:rPr>
              <w:spacing w:val="80"/>
            </w:rPr>
          </w:rPrChange>
        </w:rPr>
        <w:t xml:space="preserve"> </w:t>
      </w:r>
      <w:ins w:id="1996" w:author="2023 Revisions to CCBHC Cost Report Instructions" w:date="2023-12-07T15:54:00Z">
        <w:r w:rsidR="001F4032">
          <w:t xml:space="preserve"> </w:t>
        </w:r>
      </w:ins>
      <w:r>
        <w:t>Enter the names in column 1 and the corresponding NPI in column 2.</w:t>
      </w:r>
      <w:r>
        <w:rPr>
          <w:rPrChange w:id="1997" w:author="2023 Revisions to CCBHC Cost Report Instructions" w:date="2023-12-07T15:54:00Z">
            <w:rPr>
              <w:spacing w:val="40"/>
            </w:rPr>
          </w:rPrChange>
        </w:rPr>
        <w:t xml:space="preserve"> </w:t>
      </w:r>
      <w:ins w:id="1998" w:author="2023 Revisions to CCBHC Cost Report Instructions" w:date="2023-12-07T15:54:00Z">
        <w:r w:rsidR="001F4032">
          <w:t xml:space="preserve"> </w:t>
        </w:r>
      </w:ins>
      <w:r>
        <w:t>Use lines 9a–9o for this information.</w:t>
      </w:r>
      <w:ins w:id="1999" w:author="2023 Revisions to CCBHC Cost Report Instructions" w:date="2023-12-07T15:54:00Z">
        <w:r w:rsidR="001F4032">
          <w:t xml:space="preserve"> </w:t>
        </w:r>
      </w:ins>
      <w:r>
        <w:rPr>
          <w:rPrChange w:id="2000" w:author="2023 Revisions to CCBHC Cost Report Instructions" w:date="2023-12-07T15:54:00Z">
            <w:rPr>
              <w:spacing w:val="40"/>
            </w:rPr>
          </w:rPrChange>
        </w:rPr>
        <w:t xml:space="preserve"> </w:t>
      </w:r>
      <w:r>
        <w:t>If additional behavioral health professionals are needed, in 9o, enter “see additional information in the comments tab” and continue listing the names and NPIs in the comments tab until all behavioral health professionals are identified.</w:t>
      </w:r>
      <w:r>
        <w:rPr>
          <w:rPrChange w:id="2001" w:author="2023 Revisions to CCBHC Cost Report Instructions" w:date="2023-12-07T15:54:00Z">
            <w:rPr>
              <w:spacing w:val="40"/>
            </w:rPr>
          </w:rPrChange>
        </w:rPr>
        <w:t xml:space="preserve"> </w:t>
      </w:r>
      <w:ins w:id="2002" w:author="2023 Revisions to CCBHC Cost Report Instructions" w:date="2023-12-07T15:54:00Z">
        <w:r w:rsidR="001F4032">
          <w:t xml:space="preserve"> </w:t>
        </w:r>
      </w:ins>
      <w:r>
        <w:t>A clinic must report all</w:t>
      </w:r>
      <w:r>
        <w:rPr>
          <w:rPrChange w:id="2003" w:author="2023 Revisions to CCBHC Cost Report Instructions" w:date="2023-12-07T15:54:00Z">
            <w:rPr>
              <w:spacing w:val="-1"/>
            </w:rPr>
          </w:rPrChange>
        </w:rPr>
        <w:t xml:space="preserve"> </w:t>
      </w:r>
      <w:r>
        <w:t>provider NPIs</w:t>
      </w:r>
      <w:r>
        <w:rPr>
          <w:rPrChange w:id="2004" w:author="2023 Revisions to CCBHC Cost Report Instructions" w:date="2023-12-07T15:54:00Z">
            <w:rPr>
              <w:spacing w:val="-3"/>
            </w:rPr>
          </w:rPrChange>
        </w:rPr>
        <w:t xml:space="preserve"> </w:t>
      </w:r>
      <w:r>
        <w:t>to</w:t>
      </w:r>
      <w:r>
        <w:rPr>
          <w:rPrChange w:id="2005" w:author="2023 Revisions to CCBHC Cost Report Instructions" w:date="2023-12-07T15:54:00Z">
            <w:rPr>
              <w:spacing w:val="-1"/>
            </w:rPr>
          </w:rPrChange>
        </w:rPr>
        <w:t xml:space="preserve"> </w:t>
      </w:r>
      <w:r>
        <w:t>the</w:t>
      </w:r>
      <w:r>
        <w:rPr>
          <w:rPrChange w:id="2006" w:author="2023 Revisions to CCBHC Cost Report Instructions" w:date="2023-12-07T15:54:00Z">
            <w:rPr>
              <w:spacing w:val="-3"/>
            </w:rPr>
          </w:rPrChange>
        </w:rPr>
        <w:t xml:space="preserve"> </w:t>
      </w:r>
      <w:r>
        <w:t xml:space="preserve">extent </w:t>
      </w:r>
      <w:r>
        <w:t>available.</w:t>
      </w:r>
      <w:r>
        <w:rPr>
          <w:rPrChange w:id="2007" w:author="2023 Revisions to CCBHC Cost Report Instructions" w:date="2023-12-07T15:54:00Z">
            <w:rPr>
              <w:spacing w:val="40"/>
            </w:rPr>
          </w:rPrChange>
        </w:rPr>
        <w:t xml:space="preserve"> </w:t>
      </w:r>
      <w:ins w:id="2008" w:author="2023 Revisions to CCBHC Cost Report Instructions" w:date="2023-12-07T15:54:00Z">
        <w:r w:rsidR="001F4032">
          <w:t xml:space="preserve"> </w:t>
        </w:r>
      </w:ins>
      <w:r>
        <w:t>If</w:t>
      </w:r>
      <w:r>
        <w:rPr>
          <w:rPrChange w:id="2009" w:author="2023 Revisions to CCBHC Cost Report Instructions" w:date="2023-12-07T15:54:00Z">
            <w:rPr>
              <w:spacing w:val="-2"/>
            </w:rPr>
          </w:rPrChange>
        </w:rPr>
        <w:t xml:space="preserve"> </w:t>
      </w:r>
      <w:r>
        <w:t>no</w:t>
      </w:r>
      <w:r>
        <w:rPr>
          <w:rPrChange w:id="2010" w:author="2023 Revisions to CCBHC Cost Report Instructions" w:date="2023-12-07T15:54:00Z">
            <w:rPr>
              <w:spacing w:val="-1"/>
            </w:rPr>
          </w:rPrChange>
        </w:rPr>
        <w:t xml:space="preserve"> </w:t>
      </w:r>
      <w:r>
        <w:t>NPI is</w:t>
      </w:r>
      <w:r>
        <w:rPr>
          <w:rPrChange w:id="2011" w:author="2023 Revisions to CCBHC Cost Report Instructions" w:date="2023-12-07T15:54:00Z">
            <w:rPr>
              <w:spacing w:val="-3"/>
            </w:rPr>
          </w:rPrChange>
        </w:rPr>
        <w:t xml:space="preserve"> </w:t>
      </w:r>
      <w:r>
        <w:t>available, leave</w:t>
      </w:r>
      <w:r>
        <w:rPr>
          <w:rPrChange w:id="2012" w:author="2023 Revisions to CCBHC Cost Report Instructions" w:date="2023-12-07T15:54:00Z">
            <w:rPr>
              <w:spacing w:val="-1"/>
            </w:rPr>
          </w:rPrChange>
        </w:rPr>
        <w:t xml:space="preserve"> </w:t>
      </w:r>
      <w:r>
        <w:t>column</w:t>
      </w:r>
      <w:r>
        <w:rPr>
          <w:rPrChange w:id="2013" w:author="2023 Revisions to CCBHC Cost Report Instructions" w:date="2023-12-07T15:54:00Z">
            <w:rPr>
              <w:spacing w:val="-3"/>
            </w:rPr>
          </w:rPrChange>
        </w:rPr>
        <w:t xml:space="preserve"> </w:t>
      </w:r>
      <w:r>
        <w:t xml:space="preserve">2 </w:t>
      </w:r>
      <w:r>
        <w:rPr>
          <w:rPrChange w:id="2014" w:author="2023 Revisions to CCBHC Cost Report Instructions" w:date="2023-12-07T15:54:00Z">
            <w:rPr>
              <w:spacing w:val="-2"/>
            </w:rPr>
          </w:rPrChange>
        </w:rPr>
        <w:t>blank.</w:t>
      </w:r>
      <w:ins w:id="2015" w:author="2023 Revisions to CCBHC Cost Report Instructions" w:date="2023-12-07T15:54:00Z">
        <w:r w:rsidR="001F4032">
          <w:t xml:space="preserve"> </w:t>
        </w:r>
      </w:ins>
    </w:p>
    <w:p w14:paraId="582192A8" w14:textId="0163ABBB" w:rsidR="0059672E" w:rsidRDefault="0050054D">
      <w:pPr>
        <w:pStyle w:val="Hangingtext"/>
        <w:pPrChange w:id="2016" w:author="2023 Revisions to CCBHC Cost Report Instructions" w:date="2023-12-07T15:54:00Z">
          <w:pPr>
            <w:pStyle w:val="BodyText"/>
            <w:tabs>
              <w:tab w:val="left" w:pos="1640"/>
            </w:tabs>
            <w:spacing w:before="116" w:line="247" w:lineRule="auto"/>
            <w:ind w:left="1640" w:right="531" w:hanging="1441"/>
          </w:pPr>
        </w:pPrChange>
      </w:pPr>
      <w:r>
        <w:rPr>
          <w:b/>
        </w:rPr>
        <w:t>Line 10:</w:t>
      </w:r>
      <w:ins w:id="2017" w:author="2023 Revisions to CCBHC Cost Report Instructions" w:date="2023-12-07T15:54:00Z">
        <w:r w:rsidR="001F4032">
          <w:t xml:space="preserve"> </w:t>
        </w:r>
      </w:ins>
      <w:r>
        <w:rPr>
          <w:rPrChange w:id="2018" w:author="2023 Revisions to CCBHC Cost Report Instructions" w:date="2023-12-07T15:54:00Z">
            <w:rPr>
              <w:b/>
            </w:rPr>
          </w:rPrChange>
        </w:rPr>
        <w:tab/>
      </w:r>
      <w:r>
        <w:t>Enter</w:t>
      </w:r>
      <w:r>
        <w:rPr>
          <w:rPrChange w:id="2019" w:author="2023 Revisions to CCBHC Cost Report Instructions" w:date="2023-12-07T15:54:00Z">
            <w:rPr>
              <w:spacing w:val="-4"/>
            </w:rPr>
          </w:rPrChange>
        </w:rPr>
        <w:t xml:space="preserve"> </w:t>
      </w:r>
      <w:r>
        <w:t>“Yes”</w:t>
      </w:r>
      <w:r>
        <w:rPr>
          <w:rPrChange w:id="2020" w:author="2023 Revisions to CCBHC Cost Report Instructions" w:date="2023-12-07T15:54:00Z">
            <w:rPr>
              <w:spacing w:val="-4"/>
            </w:rPr>
          </w:rPrChange>
        </w:rPr>
        <w:t xml:space="preserve"> </w:t>
      </w:r>
      <w:r>
        <w:t>if</w:t>
      </w:r>
      <w:r>
        <w:rPr>
          <w:rPrChange w:id="2021" w:author="2023 Revisions to CCBHC Cost Report Instructions" w:date="2023-12-07T15:54:00Z">
            <w:rPr>
              <w:spacing w:val="-1"/>
            </w:rPr>
          </w:rPrChange>
        </w:rPr>
        <w:t xml:space="preserve"> </w:t>
      </w:r>
      <w:r>
        <w:t>the</w:t>
      </w:r>
      <w:r>
        <w:rPr>
          <w:rPrChange w:id="2022" w:author="2023 Revisions to CCBHC Cost Report Instructions" w:date="2023-12-07T15:54:00Z">
            <w:rPr>
              <w:spacing w:val="-5"/>
            </w:rPr>
          </w:rPrChange>
        </w:rPr>
        <w:t xml:space="preserve"> </w:t>
      </w:r>
      <w:r>
        <w:t>CCBHC</w:t>
      </w:r>
      <w:r>
        <w:rPr>
          <w:rPrChange w:id="2023" w:author="2023 Revisions to CCBHC Cost Report Instructions" w:date="2023-12-07T15:54:00Z">
            <w:rPr>
              <w:spacing w:val="-3"/>
            </w:rPr>
          </w:rPrChange>
        </w:rPr>
        <w:t xml:space="preserve"> </w:t>
      </w:r>
      <w:r>
        <w:t>is</w:t>
      </w:r>
      <w:r>
        <w:rPr>
          <w:rPrChange w:id="2024" w:author="2023 Revisions to CCBHC Cost Report Instructions" w:date="2023-12-07T15:54:00Z">
            <w:rPr>
              <w:spacing w:val="-2"/>
            </w:rPr>
          </w:rPrChange>
        </w:rPr>
        <w:t xml:space="preserve"> </w:t>
      </w:r>
      <w:r>
        <w:t>certified</w:t>
      </w:r>
      <w:r>
        <w:rPr>
          <w:rPrChange w:id="2025" w:author="2023 Revisions to CCBHC Cost Report Instructions" w:date="2023-12-07T15:54:00Z">
            <w:rPr>
              <w:spacing w:val="-3"/>
            </w:rPr>
          </w:rPrChange>
        </w:rPr>
        <w:t xml:space="preserve"> </w:t>
      </w:r>
      <w:r>
        <w:t>and</w:t>
      </w:r>
      <w:r>
        <w:rPr>
          <w:rPrChange w:id="2026" w:author="2023 Revisions to CCBHC Cost Report Instructions" w:date="2023-12-07T15:54:00Z">
            <w:rPr>
              <w:spacing w:val="-5"/>
            </w:rPr>
          </w:rPrChange>
        </w:rPr>
        <w:t xml:space="preserve"> </w:t>
      </w:r>
      <w:r>
        <w:t>currently</w:t>
      </w:r>
      <w:r>
        <w:rPr>
          <w:rPrChange w:id="2027" w:author="2023 Revisions to CCBHC Cost Report Instructions" w:date="2023-12-07T15:54:00Z">
            <w:rPr>
              <w:spacing w:val="-5"/>
            </w:rPr>
          </w:rPrChange>
        </w:rPr>
        <w:t xml:space="preserve"> </w:t>
      </w:r>
      <w:r>
        <w:t>paid</w:t>
      </w:r>
      <w:r>
        <w:rPr>
          <w:rPrChange w:id="2028" w:author="2023 Revisions to CCBHC Cost Report Instructions" w:date="2023-12-07T15:54:00Z">
            <w:rPr>
              <w:spacing w:val="-3"/>
            </w:rPr>
          </w:rPrChange>
        </w:rPr>
        <w:t xml:space="preserve"> </w:t>
      </w:r>
      <w:r>
        <w:t>under</w:t>
      </w:r>
      <w:r>
        <w:rPr>
          <w:rPrChange w:id="2029" w:author="2023 Revisions to CCBHC Cost Report Instructions" w:date="2023-12-07T15:54:00Z">
            <w:rPr>
              <w:spacing w:val="-1"/>
            </w:rPr>
          </w:rPrChange>
        </w:rPr>
        <w:t xml:space="preserve"> </w:t>
      </w:r>
      <w:r>
        <w:t>the</w:t>
      </w:r>
      <w:r>
        <w:rPr>
          <w:rPrChange w:id="2030" w:author="2023 Revisions to CCBHC Cost Report Instructions" w:date="2023-12-07T15:54:00Z">
            <w:rPr>
              <w:spacing w:val="-3"/>
            </w:rPr>
          </w:rPrChange>
        </w:rPr>
        <w:t xml:space="preserve"> </w:t>
      </w:r>
      <w:r>
        <w:t>Medicaid</w:t>
      </w:r>
      <w:r>
        <w:rPr>
          <w:rPrChange w:id="2031" w:author="2023 Revisions to CCBHC Cost Report Instructions" w:date="2023-12-07T15:54:00Z">
            <w:rPr>
              <w:spacing w:val="-3"/>
            </w:rPr>
          </w:rPrChange>
        </w:rPr>
        <w:t xml:space="preserve"> </w:t>
      </w:r>
      <w:r>
        <w:t>Clinic Services Benefit described in Social Security Act §1905(a)(9).</w:t>
      </w:r>
      <w:r>
        <w:rPr>
          <w:rPrChange w:id="2032" w:author="2023 Revisions to CCBHC Cost Report Instructions" w:date="2023-12-07T15:54:00Z">
            <w:rPr>
              <w:spacing w:val="40"/>
            </w:rPr>
          </w:rPrChange>
        </w:rPr>
        <w:t xml:space="preserve"> </w:t>
      </w:r>
      <w:ins w:id="2033" w:author="2023 Revisions to CCBHC Cost Report Instructions" w:date="2023-12-07T15:54:00Z">
        <w:r w:rsidR="001F4032">
          <w:t xml:space="preserve"> Otherwise, enter “No.” Examples of additional certification include, but are not limited to, Federally Qualified Health Clinic (FQHC), Rural Health Clinic (RHC), or Behavioral Health Home. </w:t>
        </w:r>
      </w:ins>
      <w:del w:id="2034" w:author="2023 Revisions to CCBHC Cost Report Instructions" w:date="2023-12-07T15:54:00Z">
        <w:r>
          <w:delText xml:space="preserve">Otherwise, enter </w:delText>
        </w:r>
        <w:r>
          <w:rPr>
            <w:spacing w:val="-4"/>
          </w:rPr>
          <w:delText>“No.”</w:delText>
        </w:r>
      </w:del>
    </w:p>
    <w:p w14:paraId="1B04246E" w14:textId="3A798D17" w:rsidR="0059672E" w:rsidRDefault="0050054D">
      <w:pPr>
        <w:pStyle w:val="Hangingtext"/>
        <w:pPrChange w:id="2035" w:author="2023 Revisions to CCBHC Cost Report Instructions" w:date="2023-12-07T15:54:00Z">
          <w:pPr>
            <w:pStyle w:val="BodyText"/>
            <w:tabs>
              <w:tab w:val="left" w:pos="1641"/>
            </w:tabs>
            <w:spacing w:before="118" w:line="247" w:lineRule="auto"/>
            <w:ind w:left="1641" w:right="147" w:hanging="1441"/>
          </w:pPr>
        </w:pPrChange>
      </w:pPr>
      <w:r>
        <w:rPr>
          <w:b/>
        </w:rPr>
        <w:t>Line 11:</w:t>
      </w:r>
      <w:ins w:id="2036" w:author="2023 Revisions to CCBHC Cost Report Instructions" w:date="2023-12-07T15:54:00Z">
        <w:r w:rsidR="001F4032">
          <w:t xml:space="preserve"> </w:t>
        </w:r>
      </w:ins>
      <w:r>
        <w:rPr>
          <w:rPrChange w:id="2037" w:author="2023 Revisions to CCBHC Cost Report Instructions" w:date="2023-12-07T15:54:00Z">
            <w:rPr>
              <w:b/>
            </w:rPr>
          </w:rPrChange>
        </w:rPr>
        <w:tab/>
      </w:r>
      <w:r>
        <w:t>Enter</w:t>
      </w:r>
      <w:r>
        <w:rPr>
          <w:rPrChange w:id="2038" w:author="2023 Revisions to CCBHC Cost Report Instructions" w:date="2023-12-07T15:54:00Z">
            <w:rPr>
              <w:spacing w:val="-3"/>
            </w:rPr>
          </w:rPrChange>
        </w:rPr>
        <w:t xml:space="preserve"> </w:t>
      </w:r>
      <w:r>
        <w:t>“Yes”</w:t>
      </w:r>
      <w:r>
        <w:rPr>
          <w:rPrChange w:id="2039" w:author="2023 Revisions to CCBHC Cost Report Instructions" w:date="2023-12-07T15:54:00Z">
            <w:rPr>
              <w:spacing w:val="-3"/>
            </w:rPr>
          </w:rPrChange>
        </w:rPr>
        <w:t xml:space="preserve"> </w:t>
      </w:r>
      <w:r>
        <w:t>if the</w:t>
      </w:r>
      <w:r>
        <w:rPr>
          <w:rPrChange w:id="2040" w:author="2023 Revisions to CCBHC Cost Report Instructions" w:date="2023-12-07T15:54:00Z">
            <w:rPr>
              <w:spacing w:val="-4"/>
            </w:rPr>
          </w:rPrChange>
        </w:rPr>
        <w:t xml:space="preserve"> </w:t>
      </w:r>
      <w:r>
        <w:t>site</w:t>
      </w:r>
      <w:r>
        <w:rPr>
          <w:rPrChange w:id="2041" w:author="2023 Revisions to CCBHC Cost Report Instructions" w:date="2023-12-07T15:54:00Z">
            <w:rPr>
              <w:spacing w:val="-4"/>
            </w:rPr>
          </w:rPrChange>
        </w:rPr>
        <w:t xml:space="preserve"> </w:t>
      </w:r>
      <w:r>
        <w:t>operates</w:t>
      </w:r>
      <w:r>
        <w:rPr>
          <w:rPrChange w:id="2042" w:author="2023 Revisions to CCBHC Cost Report Instructions" w:date="2023-12-07T15:54:00Z">
            <w:rPr>
              <w:spacing w:val="-4"/>
            </w:rPr>
          </w:rPrChange>
        </w:rPr>
        <w:t xml:space="preserve"> </w:t>
      </w:r>
      <w:r>
        <w:t>as</w:t>
      </w:r>
      <w:r>
        <w:rPr>
          <w:rPrChange w:id="2043" w:author="2023 Revisions to CCBHC Cost Report Instructions" w:date="2023-12-07T15:54:00Z">
            <w:rPr>
              <w:spacing w:val="-1"/>
            </w:rPr>
          </w:rPrChange>
        </w:rPr>
        <w:t xml:space="preserve"> </w:t>
      </w:r>
      <w:r>
        <w:t>other</w:t>
      </w:r>
      <w:r>
        <w:rPr>
          <w:rPrChange w:id="2044" w:author="2023 Revisions to CCBHC Cost Report Instructions" w:date="2023-12-07T15:54:00Z">
            <w:rPr>
              <w:spacing w:val="-5"/>
            </w:rPr>
          </w:rPrChange>
        </w:rPr>
        <w:t xml:space="preserve"> </w:t>
      </w:r>
      <w:r>
        <w:t>than</w:t>
      </w:r>
      <w:r>
        <w:rPr>
          <w:rPrChange w:id="2045" w:author="2023 Revisions to CCBHC Cost Report Instructions" w:date="2023-12-07T15:54:00Z">
            <w:rPr>
              <w:spacing w:val="-2"/>
            </w:rPr>
          </w:rPrChange>
        </w:rPr>
        <w:t xml:space="preserve"> </w:t>
      </w:r>
      <w:r>
        <w:t>a</w:t>
      </w:r>
      <w:r>
        <w:rPr>
          <w:rPrChange w:id="2046" w:author="2023 Revisions to CCBHC Cost Report Instructions" w:date="2023-12-07T15:54:00Z">
            <w:rPr>
              <w:spacing w:val="-4"/>
            </w:rPr>
          </w:rPrChange>
        </w:rPr>
        <w:t xml:space="preserve"> </w:t>
      </w:r>
      <w:r>
        <w:t>CCBHC.</w:t>
      </w:r>
      <w:r>
        <w:rPr>
          <w:rPrChange w:id="2047" w:author="2023 Revisions to CCBHC Cost Report Instructions" w:date="2023-12-07T15:54:00Z">
            <w:rPr>
              <w:spacing w:val="40"/>
            </w:rPr>
          </w:rPrChange>
        </w:rPr>
        <w:t xml:space="preserve"> </w:t>
      </w:r>
      <w:ins w:id="2048" w:author="2023 Revisions to CCBHC Cost Report Instructions" w:date="2023-12-07T15:54:00Z">
        <w:r w:rsidR="001F4032">
          <w:t xml:space="preserve"> </w:t>
        </w:r>
      </w:ins>
      <w:r>
        <w:t>Otherwise, enter</w:t>
      </w:r>
      <w:r>
        <w:rPr>
          <w:rPrChange w:id="2049" w:author="2023 Revisions to CCBHC Cost Report Instructions" w:date="2023-12-07T15:54:00Z">
            <w:rPr>
              <w:spacing w:val="-3"/>
            </w:rPr>
          </w:rPrChange>
        </w:rPr>
        <w:t xml:space="preserve"> </w:t>
      </w:r>
      <w:r>
        <w:t>“No.”</w:t>
      </w:r>
      <w:r>
        <w:rPr>
          <w:rPrChange w:id="2050" w:author="2023 Revisions to CCBHC Cost Report Instructions" w:date="2023-12-07T15:54:00Z">
            <w:rPr>
              <w:spacing w:val="40"/>
            </w:rPr>
          </w:rPrChange>
        </w:rPr>
        <w:t xml:space="preserve"> </w:t>
      </w:r>
      <w:ins w:id="2051" w:author="2023 Revisions to CCBHC Cost Report Instructions" w:date="2023-12-07T15:54:00Z">
        <w:r w:rsidR="001F4032">
          <w:t xml:space="preserve"> </w:t>
        </w:r>
      </w:ins>
      <w:r>
        <w:t>If No is entered, skip lines 12 and 14.</w:t>
      </w:r>
      <w:ins w:id="2052" w:author="2023 Revisions to CCBHC Cost Report Instructions" w:date="2023-12-07T15:54:00Z">
        <w:r w:rsidR="001F4032">
          <w:t xml:space="preserve">  </w:t>
        </w:r>
      </w:ins>
    </w:p>
    <w:p w14:paraId="08F64AEF" w14:textId="73F6E839" w:rsidR="0059672E" w:rsidRDefault="0050054D">
      <w:pPr>
        <w:pStyle w:val="Hangingtext"/>
        <w:pPrChange w:id="2053" w:author="2023 Revisions to CCBHC Cost Report Instructions" w:date="2023-12-07T15:54:00Z">
          <w:pPr>
            <w:pStyle w:val="BodyText"/>
            <w:tabs>
              <w:tab w:val="left" w:pos="1641"/>
            </w:tabs>
            <w:spacing w:before="117" w:line="247" w:lineRule="auto"/>
            <w:ind w:left="1641" w:right="197" w:hanging="1441"/>
          </w:pPr>
        </w:pPrChange>
      </w:pPr>
      <w:r>
        <w:rPr>
          <w:b/>
        </w:rPr>
        <w:t>Line 12:</w:t>
      </w:r>
      <w:ins w:id="2054" w:author="2023 Revisions to CCBHC Cost Report Instructions" w:date="2023-12-07T15:54:00Z">
        <w:r w:rsidR="001F4032">
          <w:t xml:space="preserve"> </w:t>
        </w:r>
      </w:ins>
      <w:r>
        <w:rPr>
          <w:rPrChange w:id="2055" w:author="2023 Revisions to CCBHC Cost Report Instructions" w:date="2023-12-07T15:54:00Z">
            <w:rPr>
              <w:b/>
            </w:rPr>
          </w:rPrChange>
        </w:rPr>
        <w:tab/>
      </w:r>
      <w:r>
        <w:t>If the answer to line 11 is Yes (the site operates as other than a CCBHC), describe the</w:t>
      </w:r>
      <w:r>
        <w:rPr>
          <w:rPrChange w:id="2056" w:author="2023 Revisions to CCBHC Cost Report Instructions" w:date="2023-12-07T15:54:00Z">
            <w:rPr>
              <w:spacing w:val="-6"/>
            </w:rPr>
          </w:rPrChange>
        </w:rPr>
        <w:t xml:space="preserve"> </w:t>
      </w:r>
      <w:r>
        <w:t>type</w:t>
      </w:r>
      <w:r>
        <w:rPr>
          <w:rPrChange w:id="2057" w:author="2023 Revisions to CCBHC Cost Report Instructions" w:date="2023-12-07T15:54:00Z">
            <w:rPr>
              <w:spacing w:val="-4"/>
            </w:rPr>
          </w:rPrChange>
        </w:rPr>
        <w:t xml:space="preserve"> </w:t>
      </w:r>
      <w:r>
        <w:t>of operation</w:t>
      </w:r>
      <w:r>
        <w:rPr>
          <w:rPrChange w:id="2058" w:author="2023 Revisions to CCBHC Cost Report Instructions" w:date="2023-12-07T15:54:00Z">
            <w:rPr>
              <w:spacing w:val="-6"/>
            </w:rPr>
          </w:rPrChange>
        </w:rPr>
        <w:t xml:space="preserve"> </w:t>
      </w:r>
      <w:r>
        <w:t>by</w:t>
      </w:r>
      <w:r>
        <w:rPr>
          <w:rPrChange w:id="2059" w:author="2023 Revisions to CCBHC Cost Report Instructions" w:date="2023-12-07T15:54:00Z">
            <w:rPr>
              <w:spacing w:val="-6"/>
            </w:rPr>
          </w:rPrChange>
        </w:rPr>
        <w:t xml:space="preserve"> </w:t>
      </w:r>
      <w:r>
        <w:t>entering</w:t>
      </w:r>
      <w:r>
        <w:rPr>
          <w:rPrChange w:id="2060" w:author="2023 Revisions to CCBHC Cost Report Instructions" w:date="2023-12-07T15:54:00Z">
            <w:rPr>
              <w:spacing w:val="-1"/>
            </w:rPr>
          </w:rPrChange>
        </w:rPr>
        <w:t xml:space="preserve"> </w:t>
      </w:r>
      <w:r>
        <w:t>Clinic,</w:t>
      </w:r>
      <w:r>
        <w:rPr>
          <w:rPrChange w:id="2061" w:author="2023 Revisions to CCBHC Cost Report Instructions" w:date="2023-12-07T15:54:00Z">
            <w:rPr>
              <w:spacing w:val="-2"/>
            </w:rPr>
          </w:rPrChange>
        </w:rPr>
        <w:t xml:space="preserve"> </w:t>
      </w:r>
      <w:r>
        <w:t>FQHC</w:t>
      </w:r>
      <w:ins w:id="2062" w:author="2023 Revisions to CCBHC Cost Report Instructions" w:date="2023-12-07T15:54:00Z">
        <w:r w:rsidR="001F4032">
          <w:t>,</w:t>
        </w:r>
      </w:ins>
      <w:del w:id="2063" w:author="2023 Revisions to CCBHC Cost Report Instructions" w:date="2023-12-07T15:54:00Z">
        <w:r>
          <w:rPr>
            <w:spacing w:val="-4"/>
          </w:rPr>
          <w:delText xml:space="preserve"> </w:delText>
        </w:r>
        <w:r>
          <w:delText>(for</w:delText>
        </w:r>
        <w:r>
          <w:rPr>
            <w:spacing w:val="-2"/>
          </w:rPr>
          <w:delText xml:space="preserve"> </w:delText>
        </w:r>
        <w:r>
          <w:delText>Federally</w:delText>
        </w:r>
        <w:r>
          <w:rPr>
            <w:spacing w:val="-6"/>
          </w:rPr>
          <w:delText xml:space="preserve"> </w:delText>
        </w:r>
        <w:r>
          <w:delText>Qualified</w:delText>
        </w:r>
        <w:r>
          <w:rPr>
            <w:spacing w:val="-4"/>
          </w:rPr>
          <w:delText xml:space="preserve"> </w:delText>
        </w:r>
        <w:r>
          <w:delText>Health</w:delText>
        </w:r>
        <w:r>
          <w:rPr>
            <w:spacing w:val="-4"/>
          </w:rPr>
          <w:delText xml:space="preserve"> </w:delText>
        </w:r>
        <w:r>
          <w:delText>Clinic),</w:delText>
        </w:r>
      </w:del>
      <w:r>
        <w:t xml:space="preserve"> or Other. If the answer to line 11 is No, skip this line.</w:t>
      </w:r>
      <w:ins w:id="2064" w:author="2023 Revisions to CCBHC Cost Report Instructions" w:date="2023-12-07T15:54:00Z">
        <w:r w:rsidR="001F4032">
          <w:t xml:space="preserve"> </w:t>
        </w:r>
      </w:ins>
    </w:p>
    <w:p w14:paraId="6BA5646D" w14:textId="44D91EF8" w:rsidR="0059672E" w:rsidRDefault="0050054D">
      <w:pPr>
        <w:pStyle w:val="Hangingtext"/>
        <w:pPrChange w:id="2065" w:author="2023 Revisions to CCBHC Cost Report Instructions" w:date="2023-12-07T15:54:00Z">
          <w:pPr>
            <w:pStyle w:val="BodyText"/>
            <w:tabs>
              <w:tab w:val="left" w:pos="1641"/>
            </w:tabs>
            <w:spacing w:before="119" w:line="247" w:lineRule="auto"/>
            <w:ind w:left="1641" w:right="147" w:hanging="1441"/>
          </w:pPr>
        </w:pPrChange>
      </w:pPr>
      <w:r>
        <w:rPr>
          <w:b/>
        </w:rPr>
        <w:t>Line 13:</w:t>
      </w:r>
      <w:ins w:id="2066" w:author="2023 Revisions to CCBHC Cost Report Instructions" w:date="2023-12-07T15:54:00Z">
        <w:r w:rsidR="001F4032">
          <w:t xml:space="preserve"> </w:t>
        </w:r>
      </w:ins>
      <w:r>
        <w:rPr>
          <w:rPrChange w:id="2067" w:author="2023 Revisions to CCBHC Cost Report Instructions" w:date="2023-12-07T15:54:00Z">
            <w:rPr>
              <w:b/>
            </w:rPr>
          </w:rPrChange>
        </w:rPr>
        <w:tab/>
      </w:r>
      <w:r>
        <w:t>Enter</w:t>
      </w:r>
      <w:r>
        <w:rPr>
          <w:rPrChange w:id="2068" w:author="2023 Revisions to CCBHC Cost Report Instructions" w:date="2023-12-07T15:54:00Z">
            <w:rPr>
              <w:spacing w:val="-3"/>
            </w:rPr>
          </w:rPrChange>
        </w:rPr>
        <w:t xml:space="preserve"> </w:t>
      </w:r>
      <w:r>
        <w:t>the</w:t>
      </w:r>
      <w:r>
        <w:rPr>
          <w:rPrChange w:id="2069" w:author="2023 Revisions to CCBHC Cost Report Instructions" w:date="2023-12-07T15:54:00Z">
            <w:rPr>
              <w:spacing w:val="-4"/>
            </w:rPr>
          </w:rPrChange>
        </w:rPr>
        <w:t xml:space="preserve"> </w:t>
      </w:r>
      <w:r>
        <w:t>hours</w:t>
      </w:r>
      <w:r>
        <w:rPr>
          <w:rPrChange w:id="2070" w:author="2023 Revisions to CCBHC Cost Report Instructions" w:date="2023-12-07T15:54:00Z">
            <w:rPr>
              <w:spacing w:val="-4"/>
            </w:rPr>
          </w:rPrChange>
        </w:rPr>
        <w:t xml:space="preserve"> </w:t>
      </w:r>
      <w:r>
        <w:t>of operation</w:t>
      </w:r>
      <w:r>
        <w:rPr>
          <w:rPrChange w:id="2071" w:author="2023 Revisions to CCBHC Cost Report Instructions" w:date="2023-12-07T15:54:00Z">
            <w:rPr>
              <w:spacing w:val="-2"/>
            </w:rPr>
          </w:rPrChange>
        </w:rPr>
        <w:t xml:space="preserve"> </w:t>
      </w:r>
      <w:r>
        <w:t>and</w:t>
      </w:r>
      <w:r>
        <w:rPr>
          <w:rPrChange w:id="2072" w:author="2023 Revisions to CCBHC Cost Report Instructions" w:date="2023-12-07T15:54:00Z">
            <w:rPr>
              <w:spacing w:val="-2"/>
            </w:rPr>
          </w:rPrChange>
        </w:rPr>
        <w:t xml:space="preserve"> </w:t>
      </w:r>
      <w:r>
        <w:t>the</w:t>
      </w:r>
      <w:r>
        <w:rPr>
          <w:rPrChange w:id="2073" w:author="2023 Revisions to CCBHC Cost Report Instructions" w:date="2023-12-07T15:54:00Z">
            <w:rPr>
              <w:spacing w:val="-4"/>
            </w:rPr>
          </w:rPrChange>
        </w:rPr>
        <w:t xml:space="preserve"> </w:t>
      </w:r>
      <w:r>
        <w:t>total</w:t>
      </w:r>
      <w:r>
        <w:rPr>
          <w:rPrChange w:id="2074" w:author="2023 Revisions to CCBHC Cost Report Instructions" w:date="2023-12-07T15:54:00Z">
            <w:rPr>
              <w:spacing w:val="-2"/>
            </w:rPr>
          </w:rPrChange>
        </w:rPr>
        <w:t xml:space="preserve"> </w:t>
      </w:r>
      <w:r>
        <w:t>hours</w:t>
      </w:r>
      <w:r>
        <w:rPr>
          <w:rPrChange w:id="2075" w:author="2023 Revisions to CCBHC Cost Report Instructions" w:date="2023-12-07T15:54:00Z">
            <w:rPr>
              <w:spacing w:val="-4"/>
            </w:rPr>
          </w:rPrChange>
        </w:rPr>
        <w:t xml:space="preserve"> </w:t>
      </w:r>
      <w:r>
        <w:t>for each</w:t>
      </w:r>
      <w:r>
        <w:rPr>
          <w:rPrChange w:id="2076" w:author="2023 Revisions to CCBHC Cost Report Instructions" w:date="2023-12-07T15:54:00Z">
            <w:rPr>
              <w:spacing w:val="-4"/>
            </w:rPr>
          </w:rPrChange>
        </w:rPr>
        <w:t xml:space="preserve"> </w:t>
      </w:r>
      <w:r>
        <w:t>day</w:t>
      </w:r>
      <w:r>
        <w:rPr>
          <w:rPrChange w:id="2077" w:author="2023 Revisions to CCBHC Cost Report Instructions" w:date="2023-12-07T15:54:00Z">
            <w:rPr>
              <w:spacing w:val="-3"/>
            </w:rPr>
          </w:rPrChange>
        </w:rPr>
        <w:t xml:space="preserve"> </w:t>
      </w:r>
      <w:r>
        <w:t>of the</w:t>
      </w:r>
      <w:r>
        <w:rPr>
          <w:rPrChange w:id="2078" w:author="2023 Revisions to CCBHC Cost Report Instructions" w:date="2023-12-07T15:54:00Z">
            <w:rPr>
              <w:spacing w:val="-4"/>
            </w:rPr>
          </w:rPrChange>
        </w:rPr>
        <w:t xml:space="preserve"> </w:t>
      </w:r>
      <w:r>
        <w:t>week</w:t>
      </w:r>
      <w:r>
        <w:rPr>
          <w:rPrChange w:id="2079" w:author="2023 Revisions to CCBHC Cost Report Instructions" w:date="2023-12-07T15:54:00Z">
            <w:rPr>
              <w:spacing w:val="-1"/>
            </w:rPr>
          </w:rPrChange>
        </w:rPr>
        <w:t xml:space="preserve"> </w:t>
      </w:r>
      <w:r>
        <w:t>that</w:t>
      </w:r>
      <w:r>
        <w:rPr>
          <w:rPrChange w:id="2080" w:author="2023 Revisions to CCBHC Cost Report Instructions" w:date="2023-12-07T15:54:00Z">
            <w:rPr>
              <w:spacing w:val="-2"/>
            </w:rPr>
          </w:rPrChange>
        </w:rPr>
        <w:t xml:space="preserve"> </w:t>
      </w:r>
      <w:r>
        <w:t>the</w:t>
      </w:r>
      <w:r>
        <w:rPr>
          <w:rPrChange w:id="2081" w:author="2023 Revisions to CCBHC Cost Report Instructions" w:date="2023-12-07T15:54:00Z">
            <w:rPr>
              <w:spacing w:val="-2"/>
            </w:rPr>
          </w:rPrChange>
        </w:rPr>
        <w:t xml:space="preserve"> </w:t>
      </w:r>
      <w:r>
        <w:t>site operates as a CCBHC. Clinic hours, outside of the 24</w:t>
      </w:r>
      <w:ins w:id="2082" w:author="2023 Revisions to CCBHC Cost Report Instructions" w:date="2023-12-07T15:54:00Z">
        <w:r w:rsidR="001F4032">
          <w:t>-</w:t>
        </w:r>
      </w:ins>
      <w:del w:id="2083" w:author="2023 Revisions to CCBHC Cost Report Instructions" w:date="2023-12-07T15:54:00Z">
        <w:r>
          <w:delText xml:space="preserve"> </w:delText>
        </w:r>
      </w:del>
      <w:r>
        <w:t>hour mobile crisis team,</w:t>
      </w:r>
      <w:r>
        <w:rPr>
          <w:rPrChange w:id="2084" w:author="2023 Revisions to CCBHC Cost Report Instructions" w:date="2023-12-07T15:54:00Z">
            <w:rPr>
              <w:spacing w:val="40"/>
            </w:rPr>
          </w:rPrChange>
        </w:rPr>
        <w:t xml:space="preserve"> </w:t>
      </w:r>
      <w:r>
        <w:t xml:space="preserve">should be reported to </w:t>
      </w:r>
      <w:r>
        <w:t>help evaluate access to care.</w:t>
      </w:r>
      <w:ins w:id="2085" w:author="2023 Revisions to CCBHC Cost Report Instructions" w:date="2023-12-07T15:54:00Z">
        <w:r w:rsidR="001F4032">
          <w:t xml:space="preserve"> </w:t>
        </w:r>
      </w:ins>
    </w:p>
    <w:p w14:paraId="430A8CE1" w14:textId="60A96DA1" w:rsidR="0059672E" w:rsidRDefault="0050054D">
      <w:pPr>
        <w:pStyle w:val="Hangingtext"/>
        <w:pPrChange w:id="2086" w:author="2023 Revisions to CCBHC Cost Report Instructions" w:date="2023-12-07T15:54:00Z">
          <w:pPr>
            <w:pStyle w:val="BodyText"/>
            <w:tabs>
              <w:tab w:val="left" w:pos="1641"/>
            </w:tabs>
            <w:spacing w:before="118" w:line="247" w:lineRule="auto"/>
            <w:ind w:left="1641" w:right="259" w:hanging="1440"/>
          </w:pPr>
        </w:pPrChange>
      </w:pPr>
      <w:r>
        <w:rPr>
          <w:b/>
        </w:rPr>
        <w:t>Line 14:</w:t>
      </w:r>
      <w:ins w:id="2087" w:author="2023 Revisions to CCBHC Cost Report Instructions" w:date="2023-12-07T15:54:00Z">
        <w:r w:rsidR="001F4032">
          <w:t xml:space="preserve"> </w:t>
        </w:r>
      </w:ins>
      <w:r>
        <w:rPr>
          <w:rPrChange w:id="2088" w:author="2023 Revisions to CCBHC Cost Report Instructions" w:date="2023-12-07T15:54:00Z">
            <w:rPr>
              <w:b/>
            </w:rPr>
          </w:rPrChange>
        </w:rPr>
        <w:tab/>
      </w:r>
      <w:r>
        <w:t>If the</w:t>
      </w:r>
      <w:r>
        <w:rPr>
          <w:rPrChange w:id="2089" w:author="2023 Revisions to CCBHC Cost Report Instructions" w:date="2023-12-07T15:54:00Z">
            <w:rPr>
              <w:spacing w:val="-3"/>
            </w:rPr>
          </w:rPrChange>
        </w:rPr>
        <w:t xml:space="preserve"> </w:t>
      </w:r>
      <w:r>
        <w:t>answer to</w:t>
      </w:r>
      <w:r>
        <w:rPr>
          <w:rPrChange w:id="2090" w:author="2023 Revisions to CCBHC Cost Report Instructions" w:date="2023-12-07T15:54:00Z">
            <w:rPr>
              <w:spacing w:val="-3"/>
            </w:rPr>
          </w:rPrChange>
        </w:rPr>
        <w:t xml:space="preserve"> </w:t>
      </w:r>
      <w:r>
        <w:t>Line</w:t>
      </w:r>
      <w:r>
        <w:rPr>
          <w:rPrChange w:id="2091" w:author="2023 Revisions to CCBHC Cost Report Instructions" w:date="2023-12-07T15:54:00Z">
            <w:rPr>
              <w:spacing w:val="-1"/>
            </w:rPr>
          </w:rPrChange>
        </w:rPr>
        <w:t xml:space="preserve"> </w:t>
      </w:r>
      <w:r>
        <w:t>11</w:t>
      </w:r>
      <w:r>
        <w:rPr>
          <w:rPrChange w:id="2092" w:author="2023 Revisions to CCBHC Cost Report Instructions" w:date="2023-12-07T15:54:00Z">
            <w:rPr>
              <w:spacing w:val="-3"/>
            </w:rPr>
          </w:rPrChange>
        </w:rPr>
        <w:t xml:space="preserve"> </w:t>
      </w:r>
      <w:r>
        <w:t>is Yes</w:t>
      </w:r>
      <w:r>
        <w:rPr>
          <w:rPrChange w:id="2093" w:author="2023 Revisions to CCBHC Cost Report Instructions" w:date="2023-12-07T15:54:00Z">
            <w:rPr>
              <w:spacing w:val="-3"/>
            </w:rPr>
          </w:rPrChange>
        </w:rPr>
        <w:t xml:space="preserve"> </w:t>
      </w:r>
      <w:r>
        <w:t>(the</w:t>
      </w:r>
      <w:r>
        <w:rPr>
          <w:rPrChange w:id="2094" w:author="2023 Revisions to CCBHC Cost Report Instructions" w:date="2023-12-07T15:54:00Z">
            <w:rPr>
              <w:spacing w:val="-3"/>
            </w:rPr>
          </w:rPrChange>
        </w:rPr>
        <w:t xml:space="preserve"> </w:t>
      </w:r>
      <w:r>
        <w:t>site</w:t>
      </w:r>
      <w:r>
        <w:rPr>
          <w:rPrChange w:id="2095" w:author="2023 Revisions to CCBHC Cost Report Instructions" w:date="2023-12-07T15:54:00Z">
            <w:rPr>
              <w:spacing w:val="-3"/>
            </w:rPr>
          </w:rPrChange>
        </w:rPr>
        <w:t xml:space="preserve"> </w:t>
      </w:r>
      <w:r>
        <w:t>operates</w:t>
      </w:r>
      <w:r>
        <w:rPr>
          <w:rPrChange w:id="2096" w:author="2023 Revisions to CCBHC Cost Report Instructions" w:date="2023-12-07T15:54:00Z">
            <w:rPr>
              <w:spacing w:val="-3"/>
            </w:rPr>
          </w:rPrChange>
        </w:rPr>
        <w:t xml:space="preserve"> </w:t>
      </w:r>
      <w:r>
        <w:t>as other</w:t>
      </w:r>
      <w:r>
        <w:rPr>
          <w:rPrChange w:id="2097" w:author="2023 Revisions to CCBHC Cost Report Instructions" w:date="2023-12-07T15:54:00Z">
            <w:rPr>
              <w:spacing w:val="-2"/>
            </w:rPr>
          </w:rPrChange>
        </w:rPr>
        <w:t xml:space="preserve"> </w:t>
      </w:r>
      <w:r>
        <w:t>than</w:t>
      </w:r>
      <w:r>
        <w:rPr>
          <w:rPrChange w:id="2098" w:author="2023 Revisions to CCBHC Cost Report Instructions" w:date="2023-12-07T15:54:00Z">
            <w:rPr>
              <w:spacing w:val="-1"/>
            </w:rPr>
          </w:rPrChange>
        </w:rPr>
        <w:t xml:space="preserve"> </w:t>
      </w:r>
      <w:r>
        <w:t>a</w:t>
      </w:r>
      <w:r>
        <w:rPr>
          <w:rPrChange w:id="2099" w:author="2023 Revisions to CCBHC Cost Report Instructions" w:date="2023-12-07T15:54:00Z">
            <w:rPr>
              <w:spacing w:val="-3"/>
            </w:rPr>
          </w:rPrChange>
        </w:rPr>
        <w:t xml:space="preserve"> </w:t>
      </w:r>
      <w:r>
        <w:t>CCBHC),</w:t>
      </w:r>
      <w:r>
        <w:rPr>
          <w:rPrChange w:id="2100" w:author="2023 Revisions to CCBHC Cost Report Instructions" w:date="2023-12-07T15:54:00Z">
            <w:rPr>
              <w:spacing w:val="-2"/>
            </w:rPr>
          </w:rPrChange>
        </w:rPr>
        <w:t xml:space="preserve"> </w:t>
      </w:r>
      <w:r>
        <w:t>enter</w:t>
      </w:r>
      <w:r>
        <w:rPr>
          <w:rPrChange w:id="2101" w:author="2023 Revisions to CCBHC Cost Report Instructions" w:date="2023-12-07T15:54:00Z">
            <w:rPr>
              <w:spacing w:val="-2"/>
            </w:rPr>
          </w:rPrChange>
        </w:rPr>
        <w:t xml:space="preserve"> </w:t>
      </w:r>
      <w:r>
        <w:t>the hours</w:t>
      </w:r>
      <w:r>
        <w:rPr>
          <w:rPrChange w:id="2102" w:author="2023 Revisions to CCBHC Cost Report Instructions" w:date="2023-12-07T15:54:00Z">
            <w:rPr>
              <w:spacing w:val="-1"/>
            </w:rPr>
          </w:rPrChange>
        </w:rPr>
        <w:t xml:space="preserve"> </w:t>
      </w:r>
      <w:r>
        <w:t>of operation</w:t>
      </w:r>
      <w:r>
        <w:rPr>
          <w:rPrChange w:id="2103" w:author="2023 Revisions to CCBHC Cost Report Instructions" w:date="2023-12-07T15:54:00Z">
            <w:rPr>
              <w:spacing w:val="-4"/>
            </w:rPr>
          </w:rPrChange>
        </w:rPr>
        <w:t xml:space="preserve"> </w:t>
      </w:r>
      <w:r>
        <w:t>and</w:t>
      </w:r>
      <w:r>
        <w:rPr>
          <w:rPrChange w:id="2104" w:author="2023 Revisions to CCBHC Cost Report Instructions" w:date="2023-12-07T15:54:00Z">
            <w:rPr>
              <w:spacing w:val="-4"/>
            </w:rPr>
          </w:rPrChange>
        </w:rPr>
        <w:t xml:space="preserve"> </w:t>
      </w:r>
      <w:r>
        <w:t>total</w:t>
      </w:r>
      <w:r>
        <w:rPr>
          <w:rPrChange w:id="2105" w:author="2023 Revisions to CCBHC Cost Report Instructions" w:date="2023-12-07T15:54:00Z">
            <w:rPr>
              <w:spacing w:val="-2"/>
            </w:rPr>
          </w:rPrChange>
        </w:rPr>
        <w:t xml:space="preserve"> </w:t>
      </w:r>
      <w:r>
        <w:t>hours</w:t>
      </w:r>
      <w:r>
        <w:rPr>
          <w:rPrChange w:id="2106" w:author="2023 Revisions to CCBHC Cost Report Instructions" w:date="2023-12-07T15:54:00Z">
            <w:rPr>
              <w:spacing w:val="-6"/>
            </w:rPr>
          </w:rPrChange>
        </w:rPr>
        <w:t xml:space="preserve"> </w:t>
      </w:r>
      <w:r>
        <w:t>for each</w:t>
      </w:r>
      <w:r>
        <w:rPr>
          <w:rPrChange w:id="2107" w:author="2023 Revisions to CCBHC Cost Report Instructions" w:date="2023-12-07T15:54:00Z">
            <w:rPr>
              <w:spacing w:val="-2"/>
            </w:rPr>
          </w:rPrChange>
        </w:rPr>
        <w:t xml:space="preserve"> </w:t>
      </w:r>
      <w:r>
        <w:t>day</w:t>
      </w:r>
      <w:r>
        <w:rPr>
          <w:rPrChange w:id="2108" w:author="2023 Revisions to CCBHC Cost Report Instructions" w:date="2023-12-07T15:54:00Z">
            <w:rPr>
              <w:spacing w:val="-3"/>
            </w:rPr>
          </w:rPrChange>
        </w:rPr>
        <w:t xml:space="preserve"> </w:t>
      </w:r>
      <w:r>
        <w:t>of</w:t>
      </w:r>
      <w:r>
        <w:rPr>
          <w:rPrChange w:id="2109" w:author="2023 Revisions to CCBHC Cost Report Instructions" w:date="2023-12-07T15:54:00Z">
            <w:rPr>
              <w:spacing w:val="-3"/>
            </w:rPr>
          </w:rPrChange>
        </w:rPr>
        <w:t xml:space="preserve"> </w:t>
      </w:r>
      <w:r>
        <w:t>the</w:t>
      </w:r>
      <w:r>
        <w:rPr>
          <w:rPrChange w:id="2110" w:author="2023 Revisions to CCBHC Cost Report Instructions" w:date="2023-12-07T15:54:00Z">
            <w:rPr>
              <w:spacing w:val="-2"/>
            </w:rPr>
          </w:rPrChange>
        </w:rPr>
        <w:t xml:space="preserve"> </w:t>
      </w:r>
      <w:r>
        <w:t>week</w:t>
      </w:r>
      <w:r>
        <w:rPr>
          <w:rPrChange w:id="2111" w:author="2023 Revisions to CCBHC Cost Report Instructions" w:date="2023-12-07T15:54:00Z">
            <w:rPr>
              <w:spacing w:val="-1"/>
            </w:rPr>
          </w:rPrChange>
        </w:rPr>
        <w:t xml:space="preserve"> </w:t>
      </w:r>
      <w:r>
        <w:t>that</w:t>
      </w:r>
      <w:r>
        <w:rPr>
          <w:rPrChange w:id="2112" w:author="2023 Revisions to CCBHC Cost Report Instructions" w:date="2023-12-07T15:54:00Z">
            <w:rPr>
              <w:spacing w:val="-2"/>
            </w:rPr>
          </w:rPrChange>
        </w:rPr>
        <w:t xml:space="preserve"> </w:t>
      </w:r>
      <w:r>
        <w:t>the</w:t>
      </w:r>
      <w:r>
        <w:rPr>
          <w:rPrChange w:id="2113" w:author="2023 Revisions to CCBHC Cost Report Instructions" w:date="2023-12-07T15:54:00Z">
            <w:rPr>
              <w:spacing w:val="-2"/>
            </w:rPr>
          </w:rPrChange>
        </w:rPr>
        <w:t xml:space="preserve"> </w:t>
      </w:r>
      <w:r>
        <w:t>site</w:t>
      </w:r>
      <w:r>
        <w:rPr>
          <w:rPrChange w:id="2114" w:author="2023 Revisions to CCBHC Cost Report Instructions" w:date="2023-12-07T15:54:00Z">
            <w:rPr>
              <w:spacing w:val="-2"/>
            </w:rPr>
          </w:rPrChange>
        </w:rPr>
        <w:t xml:space="preserve"> </w:t>
      </w:r>
      <w:r>
        <w:t>operates</w:t>
      </w:r>
      <w:r>
        <w:rPr>
          <w:rPrChange w:id="2115" w:author="2023 Revisions to CCBHC Cost Report Instructions" w:date="2023-12-07T15:54:00Z">
            <w:rPr>
              <w:spacing w:val="-4"/>
            </w:rPr>
          </w:rPrChange>
        </w:rPr>
        <w:t xml:space="preserve"> </w:t>
      </w:r>
      <w:r>
        <w:t>as other than a CCBHC.</w:t>
      </w:r>
      <w:r>
        <w:rPr>
          <w:rPrChange w:id="2116" w:author="2023 Revisions to CCBHC Cost Report Instructions" w:date="2023-12-07T15:54:00Z">
            <w:rPr>
              <w:spacing w:val="40"/>
            </w:rPr>
          </w:rPrChange>
        </w:rPr>
        <w:t xml:space="preserve"> </w:t>
      </w:r>
      <w:ins w:id="2117" w:author="2023 Revisions to CCBHC Cost Report Instructions" w:date="2023-12-07T15:54:00Z">
        <w:r w:rsidR="001F4032">
          <w:t xml:space="preserve"> </w:t>
        </w:r>
      </w:ins>
      <w:r>
        <w:t>Note, the hours provided in line 13 and 14 may overlap if the site operates</w:t>
      </w:r>
      <w:r>
        <w:rPr>
          <w:rPrChange w:id="2118" w:author="2023 Revisions to CCBHC Cost Report Instructions" w:date="2023-12-07T15:54:00Z">
            <w:rPr>
              <w:spacing w:val="-1"/>
            </w:rPr>
          </w:rPrChange>
        </w:rPr>
        <w:t xml:space="preserve"> </w:t>
      </w:r>
      <w:r>
        <w:t>as a</w:t>
      </w:r>
      <w:r>
        <w:rPr>
          <w:rPrChange w:id="2119" w:author="2023 Revisions to CCBHC Cost Report Instructions" w:date="2023-12-07T15:54:00Z">
            <w:rPr>
              <w:spacing w:val="-1"/>
            </w:rPr>
          </w:rPrChange>
        </w:rPr>
        <w:t xml:space="preserve"> </w:t>
      </w:r>
      <w:r>
        <w:t>CCBHC and other than</w:t>
      </w:r>
      <w:r>
        <w:rPr>
          <w:rPrChange w:id="2120" w:author="2023 Revisions to CCBHC Cost Report Instructions" w:date="2023-12-07T15:54:00Z">
            <w:rPr>
              <w:spacing w:val="-1"/>
            </w:rPr>
          </w:rPrChange>
        </w:rPr>
        <w:t xml:space="preserve"> </w:t>
      </w:r>
      <w:r>
        <w:t>a CCBHC during the</w:t>
      </w:r>
      <w:r>
        <w:rPr>
          <w:rPrChange w:id="2121" w:author="2023 Revisions to CCBHC Cost Report Instructions" w:date="2023-12-07T15:54:00Z">
            <w:rPr>
              <w:spacing w:val="-1"/>
            </w:rPr>
          </w:rPrChange>
        </w:rPr>
        <w:t xml:space="preserve"> </w:t>
      </w:r>
      <w:r>
        <w:t>same</w:t>
      </w:r>
      <w:r>
        <w:rPr>
          <w:rPrChange w:id="2122" w:author="2023 Revisions to CCBHC Cost Report Instructions" w:date="2023-12-07T15:54:00Z">
            <w:rPr>
              <w:spacing w:val="-1"/>
            </w:rPr>
          </w:rPrChange>
        </w:rPr>
        <w:t xml:space="preserve"> </w:t>
      </w:r>
      <w:r>
        <w:t>time</w:t>
      </w:r>
      <w:r>
        <w:rPr>
          <w:rPrChange w:id="2123" w:author="2023 Revisions to CCBHC Cost Report Instructions" w:date="2023-12-07T15:54:00Z">
            <w:rPr>
              <w:spacing w:val="-1"/>
            </w:rPr>
          </w:rPrChange>
        </w:rPr>
        <w:t xml:space="preserve"> </w:t>
      </w:r>
      <w:r>
        <w:t>period. If the answer to line 12 is No, skip this line.</w:t>
      </w:r>
      <w:ins w:id="2124" w:author="2023 Revisions to CCBHC Cost Report Instructions" w:date="2023-12-07T15:54:00Z">
        <w:r w:rsidR="001F4032">
          <w:t xml:space="preserve"> </w:t>
        </w:r>
      </w:ins>
    </w:p>
    <w:p w14:paraId="06CB6125" w14:textId="42B66898" w:rsidR="0059672E" w:rsidRDefault="0050054D">
      <w:pPr>
        <w:pStyle w:val="Hangingtext"/>
        <w:pPrChange w:id="2125" w:author="2023 Revisions to CCBHC Cost Report Instructions" w:date="2023-12-07T15:54:00Z">
          <w:pPr>
            <w:pStyle w:val="BodyText"/>
            <w:tabs>
              <w:tab w:val="left" w:pos="1641"/>
            </w:tabs>
            <w:spacing w:before="118"/>
            <w:ind w:left="201"/>
          </w:pPr>
        </w:pPrChange>
      </w:pPr>
      <w:r>
        <w:rPr>
          <w:b/>
        </w:rPr>
        <w:t>Line</w:t>
      </w:r>
      <w:r>
        <w:rPr>
          <w:b/>
          <w:rPrChange w:id="2126" w:author="2023 Revisions to CCBHC Cost Report Instructions" w:date="2023-12-07T15:54:00Z">
            <w:rPr>
              <w:b/>
              <w:spacing w:val="-1"/>
            </w:rPr>
          </w:rPrChange>
        </w:rPr>
        <w:t xml:space="preserve"> </w:t>
      </w:r>
      <w:r>
        <w:rPr>
          <w:b/>
          <w:rPrChange w:id="2127" w:author="2023 Revisions to CCBHC Cost Report Instructions" w:date="2023-12-07T15:54:00Z">
            <w:rPr>
              <w:b/>
              <w:spacing w:val="-5"/>
            </w:rPr>
          </w:rPrChange>
        </w:rPr>
        <w:t>15:</w:t>
      </w:r>
      <w:ins w:id="2128" w:author="2023 Revisions to CCBHC Cost Report Instructions" w:date="2023-12-07T15:54:00Z">
        <w:r w:rsidR="001F4032">
          <w:t xml:space="preserve"> </w:t>
        </w:r>
      </w:ins>
      <w:r>
        <w:rPr>
          <w:rPrChange w:id="2129" w:author="2023 Revisions to CCBHC Cost Report Instructions" w:date="2023-12-07T15:54:00Z">
            <w:rPr>
              <w:b/>
            </w:rPr>
          </w:rPrChange>
        </w:rPr>
        <w:tab/>
      </w:r>
      <w:r>
        <w:t>List</w:t>
      </w:r>
      <w:r>
        <w:rPr>
          <w:rPrChange w:id="2130" w:author="2023 Revisions to CCBHC Cost Report Instructions" w:date="2023-12-07T15:54:00Z">
            <w:rPr>
              <w:spacing w:val="-5"/>
            </w:rPr>
          </w:rPrChange>
        </w:rPr>
        <w:t xml:space="preserve"> </w:t>
      </w:r>
      <w:r>
        <w:t>any</w:t>
      </w:r>
      <w:r>
        <w:rPr>
          <w:rPrChange w:id="2131" w:author="2023 Revisions to CCBHC Cost Report Instructions" w:date="2023-12-07T15:54:00Z">
            <w:rPr>
              <w:spacing w:val="-6"/>
            </w:rPr>
          </w:rPrChange>
        </w:rPr>
        <w:t xml:space="preserve"> </w:t>
      </w:r>
      <w:r>
        <w:t>excluded</w:t>
      </w:r>
      <w:r>
        <w:rPr>
          <w:rPrChange w:id="2132" w:author="2023 Revisions to CCBHC Cost Report Instructions" w:date="2023-12-07T15:54:00Z">
            <w:rPr>
              <w:spacing w:val="-5"/>
            </w:rPr>
          </w:rPrChange>
        </w:rPr>
        <w:t xml:space="preserve"> </w:t>
      </w:r>
      <w:r>
        <w:t>satellite</w:t>
      </w:r>
      <w:r>
        <w:rPr>
          <w:rPrChange w:id="2133" w:author="2023 Revisions to CCBHC Cost Report Instructions" w:date="2023-12-07T15:54:00Z">
            <w:rPr>
              <w:spacing w:val="-6"/>
            </w:rPr>
          </w:rPrChange>
        </w:rPr>
        <w:t xml:space="preserve"> </w:t>
      </w:r>
      <w:r>
        <w:t>facilities</w:t>
      </w:r>
      <w:r>
        <w:rPr>
          <w:rPrChange w:id="2134" w:author="2023 Revisions to CCBHC Cost Report Instructions" w:date="2023-12-07T15:54:00Z">
            <w:rPr>
              <w:spacing w:val="-4"/>
            </w:rPr>
          </w:rPrChange>
        </w:rPr>
        <w:t xml:space="preserve"> </w:t>
      </w:r>
      <w:r>
        <w:t>and</w:t>
      </w:r>
      <w:r>
        <w:rPr>
          <w:rPrChange w:id="2135" w:author="2023 Revisions to CCBHC Cost Report Instructions" w:date="2023-12-07T15:54:00Z">
            <w:rPr>
              <w:spacing w:val="-6"/>
            </w:rPr>
          </w:rPrChange>
        </w:rPr>
        <w:t xml:space="preserve"> </w:t>
      </w:r>
      <w:r>
        <w:t>reasons</w:t>
      </w:r>
      <w:r>
        <w:rPr>
          <w:rPrChange w:id="2136" w:author="2023 Revisions to CCBHC Cost Report Instructions" w:date="2023-12-07T15:54:00Z">
            <w:rPr>
              <w:spacing w:val="-8"/>
            </w:rPr>
          </w:rPrChange>
        </w:rPr>
        <w:t xml:space="preserve"> </w:t>
      </w:r>
      <w:r>
        <w:t>for</w:t>
      </w:r>
      <w:r>
        <w:rPr>
          <w:rPrChange w:id="2137" w:author="2023 Revisions to CCBHC Cost Report Instructions" w:date="2023-12-07T15:54:00Z">
            <w:rPr>
              <w:spacing w:val="-2"/>
            </w:rPr>
          </w:rPrChange>
        </w:rPr>
        <w:t xml:space="preserve"> exclusion.</w:t>
      </w:r>
      <w:ins w:id="2138" w:author="2023 Revisions to CCBHC Cost Report Instructions" w:date="2023-12-07T15:54:00Z">
        <w:r w:rsidR="001F4032">
          <w:t xml:space="preserve"> </w:t>
        </w:r>
      </w:ins>
    </w:p>
    <w:p w14:paraId="435A6DE8" w14:textId="4FAD4A2B" w:rsidR="0059672E" w:rsidRDefault="0050054D">
      <w:pPr>
        <w:pStyle w:val="Hangingtext"/>
        <w:pPrChange w:id="2139" w:author="2023 Revisions to CCBHC Cost Report Instructions" w:date="2023-12-07T15:54:00Z">
          <w:pPr>
            <w:pStyle w:val="BodyText"/>
            <w:tabs>
              <w:tab w:val="left" w:pos="1641"/>
            </w:tabs>
            <w:spacing w:before="127" w:line="247" w:lineRule="auto"/>
            <w:ind w:left="1641" w:right="491" w:hanging="1440"/>
          </w:pPr>
        </w:pPrChange>
      </w:pPr>
      <w:r>
        <w:rPr>
          <w:b/>
        </w:rPr>
        <w:t>Line 16:</w:t>
      </w:r>
      <w:ins w:id="2140" w:author="2023 Revisions to CCBHC Cost Report Instructions" w:date="2023-12-07T15:54:00Z">
        <w:r w:rsidR="001F4032">
          <w:t xml:space="preserve"> </w:t>
        </w:r>
      </w:ins>
      <w:r>
        <w:rPr>
          <w:rPrChange w:id="2141" w:author="2023 Revisions to CCBHC Cost Report Instructions" w:date="2023-12-07T15:54:00Z">
            <w:rPr>
              <w:b/>
            </w:rPr>
          </w:rPrChange>
        </w:rPr>
        <w:tab/>
      </w:r>
      <w:r>
        <w:t>Enter</w:t>
      </w:r>
      <w:r>
        <w:rPr>
          <w:rPrChange w:id="2142" w:author="2023 Revisions to CCBHC Cost Report Instructions" w:date="2023-12-07T15:54:00Z">
            <w:rPr>
              <w:spacing w:val="-3"/>
            </w:rPr>
          </w:rPrChange>
        </w:rPr>
        <w:t xml:space="preserve"> </w:t>
      </w:r>
      <w:r>
        <w:t>“Yes”</w:t>
      </w:r>
      <w:r>
        <w:rPr>
          <w:rPrChange w:id="2143" w:author="2023 Revisions to CCBHC Cost Report Instructions" w:date="2023-12-07T15:54:00Z">
            <w:rPr>
              <w:spacing w:val="-3"/>
            </w:rPr>
          </w:rPrChange>
        </w:rPr>
        <w:t xml:space="preserve"> </w:t>
      </w:r>
      <w:r>
        <w:t>if</w:t>
      </w:r>
      <w:r>
        <w:rPr>
          <w:rPrChange w:id="2144" w:author="2023 Revisions to CCBHC Cost Report Instructions" w:date="2023-12-07T15:54:00Z">
            <w:rPr>
              <w:spacing w:val="-1"/>
            </w:rPr>
          </w:rPrChange>
        </w:rPr>
        <w:t xml:space="preserve"> </w:t>
      </w:r>
      <w:r>
        <w:t>the</w:t>
      </w:r>
      <w:r>
        <w:rPr>
          <w:rPrChange w:id="2145" w:author="2023 Revisions to CCBHC Cost Report Instructions" w:date="2023-12-07T15:54:00Z">
            <w:rPr>
              <w:spacing w:val="-4"/>
            </w:rPr>
          </w:rPrChange>
        </w:rPr>
        <w:t xml:space="preserve"> </w:t>
      </w:r>
      <w:r>
        <w:t>site</w:t>
      </w:r>
      <w:r>
        <w:rPr>
          <w:rPrChange w:id="2146" w:author="2023 Revisions to CCBHC Cost Report Instructions" w:date="2023-12-07T15:54:00Z">
            <w:rPr>
              <w:spacing w:val="-4"/>
            </w:rPr>
          </w:rPrChange>
        </w:rPr>
        <w:t xml:space="preserve"> </w:t>
      </w:r>
      <w:r>
        <w:t>is</w:t>
      </w:r>
      <w:r>
        <w:rPr>
          <w:rPrChange w:id="2147" w:author="2023 Revisions to CCBHC Cost Report Instructions" w:date="2023-12-07T15:54:00Z">
            <w:rPr>
              <w:spacing w:val="-4"/>
            </w:rPr>
          </w:rPrChange>
        </w:rPr>
        <w:t xml:space="preserve"> </w:t>
      </w:r>
      <w:r>
        <w:t>filing a</w:t>
      </w:r>
      <w:r>
        <w:rPr>
          <w:rPrChange w:id="2148" w:author="2023 Revisions to CCBHC Cost Report Instructions" w:date="2023-12-07T15:54:00Z">
            <w:rPr>
              <w:spacing w:val="-4"/>
            </w:rPr>
          </w:rPrChange>
        </w:rPr>
        <w:t xml:space="preserve"> </w:t>
      </w:r>
      <w:r>
        <w:t>consolidated</w:t>
      </w:r>
      <w:r>
        <w:rPr>
          <w:rPrChange w:id="2149" w:author="2023 Revisions to CCBHC Cost Report Instructions" w:date="2023-12-07T15:54:00Z">
            <w:rPr>
              <w:spacing w:val="-3"/>
            </w:rPr>
          </w:rPrChange>
        </w:rPr>
        <w:t xml:space="preserve"> </w:t>
      </w:r>
      <w:r>
        <w:t>cost</w:t>
      </w:r>
      <w:r>
        <w:rPr>
          <w:rPrChange w:id="2150" w:author="2023 Revisions to CCBHC Cost Report Instructions" w:date="2023-12-07T15:54:00Z">
            <w:rPr>
              <w:spacing w:val="-3"/>
            </w:rPr>
          </w:rPrChange>
        </w:rPr>
        <w:t xml:space="preserve"> </w:t>
      </w:r>
      <w:r>
        <w:t>report</w:t>
      </w:r>
      <w:r>
        <w:rPr>
          <w:rPrChange w:id="2151" w:author="2023 Revisions to CCBHC Cost Report Instructions" w:date="2023-12-07T15:54:00Z">
            <w:rPr>
              <w:spacing w:val="-5"/>
            </w:rPr>
          </w:rPrChange>
        </w:rPr>
        <w:t xml:space="preserve"> </w:t>
      </w:r>
      <w:r>
        <w:t>for</w:t>
      </w:r>
      <w:r>
        <w:rPr>
          <w:rPrChange w:id="2152" w:author="2023 Revisions to CCBHC Cost Report Instructions" w:date="2023-12-07T15:54:00Z">
            <w:rPr>
              <w:spacing w:val="-3"/>
            </w:rPr>
          </w:rPrChange>
        </w:rPr>
        <w:t xml:space="preserve"> </w:t>
      </w:r>
      <w:r>
        <w:t>multiple</w:t>
      </w:r>
      <w:r>
        <w:rPr>
          <w:rPrChange w:id="2153" w:author="2023 Revisions to CCBHC Cost Report Instructions" w:date="2023-12-07T15:54:00Z">
            <w:rPr>
              <w:spacing w:val="-3"/>
            </w:rPr>
          </w:rPrChange>
        </w:rPr>
        <w:t xml:space="preserve"> </w:t>
      </w:r>
      <w:r>
        <w:t>locations,</w:t>
      </w:r>
      <w:r>
        <w:rPr>
          <w:rPrChange w:id="2154" w:author="2023 Revisions to CCBHC Cost Report Instructions" w:date="2023-12-07T15:54:00Z">
            <w:rPr>
              <w:spacing w:val="-1"/>
            </w:rPr>
          </w:rPrChange>
        </w:rPr>
        <w:t xml:space="preserve"> </w:t>
      </w:r>
      <w:r>
        <w:t>and proceed to Part 2.</w:t>
      </w:r>
      <w:r>
        <w:rPr>
          <w:rPrChange w:id="2155" w:author="2023 Revisions to CCBHC Cost Report Instructions" w:date="2023-12-07T15:54:00Z">
            <w:rPr>
              <w:spacing w:val="40"/>
            </w:rPr>
          </w:rPrChange>
        </w:rPr>
        <w:t xml:space="preserve"> </w:t>
      </w:r>
      <w:ins w:id="2156" w:author="2023 Revisions to CCBHC Cost Report Instructions" w:date="2023-12-07T15:54:00Z">
        <w:r w:rsidR="001F4032">
          <w:t xml:space="preserve"> </w:t>
        </w:r>
      </w:ins>
      <w:r>
        <w:t xml:space="preserve">Enter “No” if the site is </w:t>
      </w:r>
      <w:r>
        <w:rPr>
          <w:i/>
        </w:rPr>
        <w:t>not</w:t>
      </w:r>
      <w:r>
        <w:rPr>
          <w:rPrChange w:id="2157" w:author="2023 Revisions to CCBHC Cost Report Instructions" w:date="2023-12-07T15:54:00Z">
            <w:rPr>
              <w:i/>
            </w:rPr>
          </w:rPrChange>
        </w:rPr>
        <w:t xml:space="preserve"> </w:t>
      </w:r>
      <w:r>
        <w:t>filing a consolidated cost report for multiple locations, and proceed to the Trial Balance tab.</w:t>
      </w:r>
      <w:ins w:id="2158" w:author="2023 Revisions to CCBHC Cost Report Instructions" w:date="2023-12-07T15:54:00Z">
        <w:r w:rsidR="001F4032">
          <w:t xml:space="preserve">  </w:t>
        </w:r>
      </w:ins>
    </w:p>
    <w:p w14:paraId="7F373039" w14:textId="77777777" w:rsidR="0059672E" w:rsidRDefault="0059672E">
      <w:pPr>
        <w:spacing w:line="247" w:lineRule="auto"/>
        <w:rPr>
          <w:del w:id="2159" w:author="2023 Revisions to CCBHC Cost Report Instructions" w:date="2023-12-07T15:54:00Z"/>
        </w:rPr>
        <w:sectPr w:rsidR="0059672E">
          <w:pgSz w:w="12240" w:h="15840"/>
          <w:pgMar w:top="1340" w:right="940" w:bottom="620" w:left="1240" w:header="542" w:footer="432" w:gutter="0"/>
          <w:cols w:space="720"/>
        </w:sectPr>
      </w:pPr>
    </w:p>
    <w:p w14:paraId="0341FDD6" w14:textId="3629F294" w:rsidR="0059672E" w:rsidRDefault="0050054D">
      <w:pPr>
        <w:pStyle w:val="Hangingtext"/>
        <w:pPrChange w:id="2160" w:author="2023 Revisions to CCBHC Cost Report Instructions" w:date="2023-12-07T15:54:00Z">
          <w:pPr>
            <w:pStyle w:val="BodyText"/>
            <w:tabs>
              <w:tab w:val="left" w:pos="1639"/>
            </w:tabs>
            <w:spacing w:before="83" w:line="247" w:lineRule="auto"/>
            <w:ind w:left="1639" w:right="360" w:hanging="1440"/>
          </w:pPr>
        </w:pPrChange>
      </w:pPr>
      <w:r>
        <w:rPr>
          <w:b/>
        </w:rPr>
        <w:t>Line 17:</w:t>
      </w:r>
      <w:ins w:id="2161" w:author="2023 Revisions to CCBHC Cost Report Instructions" w:date="2023-12-07T15:54:00Z">
        <w:r w:rsidR="001F4032">
          <w:t xml:space="preserve">  </w:t>
        </w:r>
      </w:ins>
      <w:r>
        <w:rPr>
          <w:rPrChange w:id="2162" w:author="2023 Revisions to CCBHC Cost Report Instructions" w:date="2023-12-07T15:54:00Z">
            <w:rPr>
              <w:b/>
            </w:rPr>
          </w:rPrChange>
        </w:rPr>
        <w:tab/>
      </w:r>
      <w:r>
        <w:t>If line</w:t>
      </w:r>
      <w:r>
        <w:rPr>
          <w:rPrChange w:id="2163" w:author="2023 Revisions to CCBHC Cost Report Instructions" w:date="2023-12-07T15:54:00Z">
            <w:rPr>
              <w:spacing w:val="-2"/>
            </w:rPr>
          </w:rPrChange>
        </w:rPr>
        <w:t xml:space="preserve"> </w:t>
      </w:r>
      <w:r>
        <w:t>16</w:t>
      </w:r>
      <w:r>
        <w:rPr>
          <w:rPrChange w:id="2164" w:author="2023 Revisions to CCBHC Cost Report Instructions" w:date="2023-12-07T15:54:00Z">
            <w:rPr>
              <w:spacing w:val="-2"/>
            </w:rPr>
          </w:rPrChange>
        </w:rPr>
        <w:t xml:space="preserve"> </w:t>
      </w:r>
      <w:r>
        <w:t>was</w:t>
      </w:r>
      <w:r>
        <w:rPr>
          <w:rPrChange w:id="2165" w:author="2023 Revisions to CCBHC Cost Report Instructions" w:date="2023-12-07T15:54:00Z">
            <w:rPr>
              <w:spacing w:val="-1"/>
            </w:rPr>
          </w:rPrChange>
        </w:rPr>
        <w:t xml:space="preserve"> </w:t>
      </w:r>
      <w:r>
        <w:t>“Yes,”</w:t>
      </w:r>
      <w:r>
        <w:rPr>
          <w:rPrChange w:id="2166" w:author="2023 Revisions to CCBHC Cost Report Instructions" w:date="2023-12-07T15:54:00Z">
            <w:rPr>
              <w:spacing w:val="-3"/>
            </w:rPr>
          </w:rPrChange>
        </w:rPr>
        <w:t xml:space="preserve"> </w:t>
      </w:r>
      <w:r>
        <w:t>enter</w:t>
      </w:r>
      <w:r>
        <w:rPr>
          <w:rPrChange w:id="2167" w:author="2023 Revisions to CCBHC Cost Report Instructions" w:date="2023-12-07T15:54:00Z">
            <w:rPr>
              <w:spacing w:val="-3"/>
            </w:rPr>
          </w:rPrChange>
        </w:rPr>
        <w:t xml:space="preserve"> </w:t>
      </w:r>
      <w:r>
        <w:t>the</w:t>
      </w:r>
      <w:r>
        <w:rPr>
          <w:rPrChange w:id="2168" w:author="2023 Revisions to CCBHC Cost Report Instructions" w:date="2023-12-07T15:54:00Z">
            <w:rPr>
              <w:spacing w:val="-2"/>
            </w:rPr>
          </w:rPrChange>
        </w:rPr>
        <w:t xml:space="preserve"> </w:t>
      </w:r>
      <w:r>
        <w:t>number</w:t>
      </w:r>
      <w:r>
        <w:rPr>
          <w:rPrChange w:id="2169" w:author="2023 Revisions to CCBHC Cost Report Instructions" w:date="2023-12-07T15:54:00Z">
            <w:rPr>
              <w:spacing w:val="-3"/>
            </w:rPr>
          </w:rPrChange>
        </w:rPr>
        <w:t xml:space="preserve"> </w:t>
      </w:r>
      <w:r>
        <w:t>of sites</w:t>
      </w:r>
      <w:r>
        <w:rPr>
          <w:rPrChange w:id="2170" w:author="2023 Revisions to CCBHC Cost Report Instructions" w:date="2023-12-07T15:54:00Z">
            <w:rPr>
              <w:spacing w:val="-4"/>
            </w:rPr>
          </w:rPrChange>
        </w:rPr>
        <w:t xml:space="preserve"> </w:t>
      </w:r>
      <w:r>
        <w:t>included</w:t>
      </w:r>
      <w:r>
        <w:rPr>
          <w:rPrChange w:id="2171" w:author="2023 Revisions to CCBHC Cost Report Instructions" w:date="2023-12-07T15:54:00Z">
            <w:rPr>
              <w:spacing w:val="-2"/>
            </w:rPr>
          </w:rPrChange>
        </w:rPr>
        <w:t xml:space="preserve"> </w:t>
      </w:r>
      <w:r>
        <w:t>in</w:t>
      </w:r>
      <w:r>
        <w:rPr>
          <w:rPrChange w:id="2172" w:author="2023 Revisions to CCBHC Cost Report Instructions" w:date="2023-12-07T15:54:00Z">
            <w:rPr>
              <w:spacing w:val="-2"/>
            </w:rPr>
          </w:rPrChange>
        </w:rPr>
        <w:t xml:space="preserve"> </w:t>
      </w:r>
      <w:r>
        <w:t>the</w:t>
      </w:r>
      <w:r>
        <w:rPr>
          <w:rPrChange w:id="2173" w:author="2023 Revisions to CCBHC Cost Report Instructions" w:date="2023-12-07T15:54:00Z">
            <w:rPr>
              <w:spacing w:val="-4"/>
            </w:rPr>
          </w:rPrChange>
        </w:rPr>
        <w:t xml:space="preserve"> </w:t>
      </w:r>
      <w:r>
        <w:t>cost</w:t>
      </w:r>
      <w:r>
        <w:rPr>
          <w:rPrChange w:id="2174" w:author="2023 Revisions to CCBHC Cost Report Instructions" w:date="2023-12-07T15:54:00Z">
            <w:rPr>
              <w:spacing w:val="-3"/>
            </w:rPr>
          </w:rPrChange>
        </w:rPr>
        <w:t xml:space="preserve"> </w:t>
      </w:r>
      <w:r>
        <w:t>report.</w:t>
      </w:r>
      <w:r>
        <w:rPr>
          <w:rPrChange w:id="2175" w:author="2023 Revisions to CCBHC Cost Report Instructions" w:date="2023-12-07T15:54:00Z">
            <w:rPr>
              <w:spacing w:val="40"/>
            </w:rPr>
          </w:rPrChange>
        </w:rPr>
        <w:t xml:space="preserve"> </w:t>
      </w:r>
      <w:ins w:id="2176" w:author="2023 Revisions to CCBHC Cost Report Instructions" w:date="2023-12-07T15:54:00Z">
        <w:r w:rsidR="001F4032">
          <w:t xml:space="preserve"> </w:t>
        </w:r>
      </w:ins>
      <w:r>
        <w:t>For each site, copy and complete Part 2 below.</w:t>
      </w:r>
      <w:ins w:id="2177" w:author="2023 Revisions to CCBHC Cost Report Instructions" w:date="2023-12-07T15:54:00Z">
        <w:r w:rsidR="001F4032">
          <w:t xml:space="preserve"> </w:t>
        </w:r>
      </w:ins>
    </w:p>
    <w:p w14:paraId="15B3A96D" w14:textId="024BEB51" w:rsidR="0059672E" w:rsidRDefault="0050054D">
      <w:pPr>
        <w:pStyle w:val="Heading2"/>
        <w:pPrChange w:id="2178" w:author="2023 Revisions to CCBHC Cost Report Instructions" w:date="2023-12-07T15:54:00Z">
          <w:pPr>
            <w:pStyle w:val="Heading4"/>
            <w:spacing w:line="302" w:lineRule="auto"/>
            <w:ind w:left="199"/>
          </w:pPr>
        </w:pPrChange>
      </w:pPr>
      <w:bookmarkStart w:id="2179" w:name="PART_2_–_PROVIDER_INFORMATION_FOR_CLINIC"/>
      <w:bookmarkStart w:id="2180" w:name="_bookmark6"/>
      <w:bookmarkStart w:id="2181" w:name="_Toc148441532"/>
      <w:bookmarkEnd w:id="2179"/>
      <w:bookmarkEnd w:id="2180"/>
      <w:r>
        <w:t>PART</w:t>
      </w:r>
      <w:r>
        <w:rPr>
          <w:rPrChange w:id="2182" w:author="2023 Revisions to CCBHC Cost Report Instructions" w:date="2023-12-07T15:54:00Z">
            <w:rPr>
              <w:i w:val="0"/>
              <w:spacing w:val="-4"/>
            </w:rPr>
          </w:rPrChange>
        </w:rPr>
        <w:t xml:space="preserve"> </w:t>
      </w:r>
      <w:r>
        <w:t>2</w:t>
      </w:r>
      <w:r>
        <w:rPr>
          <w:rPrChange w:id="2183" w:author="2023 Revisions to CCBHC Cost Report Instructions" w:date="2023-12-07T15:54:00Z">
            <w:rPr>
              <w:i w:val="0"/>
              <w:spacing w:val="-4"/>
            </w:rPr>
          </w:rPrChange>
        </w:rPr>
        <w:t xml:space="preserve"> </w:t>
      </w:r>
      <w:r>
        <w:t>–</w:t>
      </w:r>
      <w:r>
        <w:rPr>
          <w:rPrChange w:id="2184" w:author="2023 Revisions to CCBHC Cost Report Instructions" w:date="2023-12-07T15:54:00Z">
            <w:rPr>
              <w:i w:val="0"/>
              <w:spacing w:val="-4"/>
            </w:rPr>
          </w:rPrChange>
        </w:rPr>
        <w:t xml:space="preserve"> </w:t>
      </w:r>
      <w:r>
        <w:t>PROVIDER</w:t>
      </w:r>
      <w:r>
        <w:rPr>
          <w:rPrChange w:id="2185" w:author="2023 Revisions to CCBHC Cost Report Instructions" w:date="2023-12-07T15:54:00Z">
            <w:rPr>
              <w:i w:val="0"/>
              <w:spacing w:val="-4"/>
            </w:rPr>
          </w:rPrChange>
        </w:rPr>
        <w:t xml:space="preserve"> </w:t>
      </w:r>
      <w:r>
        <w:t>INFORMATION</w:t>
      </w:r>
      <w:r>
        <w:rPr>
          <w:rPrChange w:id="2186" w:author="2023 Revisions to CCBHC Cost Report Instructions" w:date="2023-12-07T15:54:00Z">
            <w:rPr>
              <w:i w:val="0"/>
              <w:spacing w:val="-4"/>
            </w:rPr>
          </w:rPrChange>
        </w:rPr>
        <w:t xml:space="preserve"> </w:t>
      </w:r>
      <w:r>
        <w:t>FOR</w:t>
      </w:r>
      <w:r>
        <w:rPr>
          <w:rPrChange w:id="2187" w:author="2023 Revisions to CCBHC Cost Report Instructions" w:date="2023-12-07T15:54:00Z">
            <w:rPr>
              <w:i w:val="0"/>
              <w:spacing w:val="-4"/>
            </w:rPr>
          </w:rPrChange>
        </w:rPr>
        <w:t xml:space="preserve"> </w:t>
      </w:r>
      <w:r>
        <w:t>CLINICS</w:t>
      </w:r>
      <w:r>
        <w:rPr>
          <w:rPrChange w:id="2188" w:author="2023 Revisions to CCBHC Cost Report Instructions" w:date="2023-12-07T15:54:00Z">
            <w:rPr>
              <w:i w:val="0"/>
              <w:spacing w:val="-4"/>
            </w:rPr>
          </w:rPrChange>
        </w:rPr>
        <w:t xml:space="preserve"> </w:t>
      </w:r>
      <w:r>
        <w:t>FILING</w:t>
      </w:r>
      <w:r>
        <w:rPr>
          <w:rPrChange w:id="2189" w:author="2023 Revisions to CCBHC Cost Report Instructions" w:date="2023-12-07T15:54:00Z">
            <w:rPr>
              <w:i w:val="0"/>
              <w:spacing w:val="-5"/>
            </w:rPr>
          </w:rPrChange>
        </w:rPr>
        <w:t xml:space="preserve"> </w:t>
      </w:r>
      <w:r>
        <w:t>UNDER</w:t>
      </w:r>
      <w:r>
        <w:rPr>
          <w:rPrChange w:id="2190" w:author="2023 Revisions to CCBHC Cost Report Instructions" w:date="2023-12-07T15:54:00Z">
            <w:rPr>
              <w:i w:val="0"/>
              <w:spacing w:val="-4"/>
            </w:rPr>
          </w:rPrChange>
        </w:rPr>
        <w:t xml:space="preserve"> </w:t>
      </w:r>
      <w:bookmarkStart w:id="2191" w:name="_Toc147503590"/>
      <w:r>
        <w:t>CONSOLIDATED</w:t>
      </w:r>
      <w:r>
        <w:rPr>
          <w:rPrChange w:id="2192" w:author="2023 Revisions to CCBHC Cost Report Instructions" w:date="2023-12-07T15:54:00Z">
            <w:rPr>
              <w:i w:val="0"/>
              <w:spacing w:val="-4"/>
            </w:rPr>
          </w:rPrChange>
        </w:rPr>
        <w:t xml:space="preserve"> </w:t>
      </w:r>
      <w:r>
        <w:t xml:space="preserve">COST </w:t>
      </w:r>
      <w:r>
        <w:rPr>
          <w:rPrChange w:id="2193" w:author="2023 Revisions to CCBHC Cost Report Instructions" w:date="2023-12-07T15:54:00Z">
            <w:rPr>
              <w:i w:val="0"/>
              <w:spacing w:val="-2"/>
            </w:rPr>
          </w:rPrChange>
        </w:rPr>
        <w:t>REPORTING</w:t>
      </w:r>
      <w:bookmarkEnd w:id="2181"/>
      <w:bookmarkEnd w:id="2191"/>
      <w:ins w:id="2194" w:author="2023 Revisions to CCBHC Cost Report Instructions" w:date="2023-12-07T15:54:00Z">
        <w:r w:rsidR="00025E08">
          <w:t xml:space="preserve"> </w:t>
        </w:r>
      </w:ins>
    </w:p>
    <w:p w14:paraId="2877744C" w14:textId="34C7B1BC" w:rsidR="0059672E" w:rsidRDefault="0050054D">
      <w:pPr>
        <w:pStyle w:val="BodyText"/>
        <w:pPrChange w:id="2195" w:author="2023 Revisions to CCBHC Cost Report Instructions" w:date="2023-12-07T15:54:00Z">
          <w:pPr>
            <w:pStyle w:val="BodyText"/>
            <w:spacing w:before="23" w:line="247" w:lineRule="auto"/>
            <w:ind w:left="199" w:right="151"/>
          </w:pPr>
        </w:pPrChange>
      </w:pPr>
      <w:r>
        <w:t xml:space="preserve">Each clinic filing under consolidated cost reporting must complete this section of the worksheet. </w:t>
      </w:r>
      <w:ins w:id="2196" w:author="2023 Revisions to CCBHC Cost Report Instructions" w:date="2023-12-07T15:54:00Z">
        <w:r w:rsidR="00025E08">
          <w:t xml:space="preserve"> </w:t>
        </w:r>
      </w:ins>
      <w:r>
        <w:t>Complete</w:t>
      </w:r>
      <w:r>
        <w:rPr>
          <w:rPrChange w:id="2197" w:author="2023 Revisions to CCBHC Cost Report Instructions" w:date="2023-12-07T15:54:00Z">
            <w:rPr>
              <w:spacing w:val="-8"/>
            </w:rPr>
          </w:rPrChange>
        </w:rPr>
        <w:t xml:space="preserve"> </w:t>
      </w:r>
      <w:r>
        <w:t>Part</w:t>
      </w:r>
      <w:r>
        <w:rPr>
          <w:rPrChange w:id="2198" w:author="2023 Revisions to CCBHC Cost Report Instructions" w:date="2023-12-07T15:54:00Z">
            <w:rPr>
              <w:spacing w:val="-8"/>
            </w:rPr>
          </w:rPrChange>
        </w:rPr>
        <w:t xml:space="preserve"> </w:t>
      </w:r>
      <w:r>
        <w:t>2</w:t>
      </w:r>
      <w:r>
        <w:rPr>
          <w:rPrChange w:id="2199" w:author="2023 Revisions to CCBHC Cost Report Instructions" w:date="2023-12-07T15:54:00Z">
            <w:rPr>
              <w:spacing w:val="-9"/>
            </w:rPr>
          </w:rPrChange>
        </w:rPr>
        <w:t xml:space="preserve"> </w:t>
      </w:r>
      <w:r>
        <w:t>for</w:t>
      </w:r>
      <w:r>
        <w:rPr>
          <w:rPrChange w:id="2200" w:author="2023 Revisions to CCBHC Cost Report Instructions" w:date="2023-12-07T15:54:00Z">
            <w:rPr>
              <w:spacing w:val="-7"/>
            </w:rPr>
          </w:rPrChange>
        </w:rPr>
        <w:t xml:space="preserve"> </w:t>
      </w:r>
      <w:r>
        <w:rPr>
          <w:i/>
        </w:rPr>
        <w:t>each</w:t>
      </w:r>
      <w:r>
        <w:rPr>
          <w:i/>
          <w:rPrChange w:id="2201" w:author="2023 Revisions to CCBHC Cost Report Instructions" w:date="2023-12-07T15:54:00Z">
            <w:rPr>
              <w:i/>
              <w:spacing w:val="-9"/>
            </w:rPr>
          </w:rPrChange>
        </w:rPr>
        <w:t xml:space="preserve"> </w:t>
      </w:r>
      <w:r>
        <w:rPr>
          <w:i/>
        </w:rPr>
        <w:t>site</w:t>
      </w:r>
      <w:r>
        <w:rPr>
          <w:rPrChange w:id="2202" w:author="2023 Revisions to CCBHC Cost Report Instructions" w:date="2023-12-07T15:54:00Z">
            <w:rPr>
              <w:i/>
              <w:spacing w:val="-8"/>
            </w:rPr>
          </w:rPrChange>
        </w:rPr>
        <w:t xml:space="preserve"> </w:t>
      </w:r>
      <w:r>
        <w:t>included</w:t>
      </w:r>
      <w:r>
        <w:rPr>
          <w:rPrChange w:id="2203" w:author="2023 Revisions to CCBHC Cost Report Instructions" w:date="2023-12-07T15:54:00Z">
            <w:rPr>
              <w:spacing w:val="-8"/>
            </w:rPr>
          </w:rPrChange>
        </w:rPr>
        <w:t xml:space="preserve"> </w:t>
      </w:r>
      <w:r>
        <w:t>in</w:t>
      </w:r>
      <w:r>
        <w:rPr>
          <w:rPrChange w:id="2204" w:author="2023 Revisions to CCBHC Cost Report Instructions" w:date="2023-12-07T15:54:00Z">
            <w:rPr>
              <w:spacing w:val="-10"/>
            </w:rPr>
          </w:rPrChange>
        </w:rPr>
        <w:t xml:space="preserve"> </w:t>
      </w:r>
      <w:r>
        <w:t>the</w:t>
      </w:r>
      <w:r>
        <w:rPr>
          <w:rPrChange w:id="2205" w:author="2023 Revisions to CCBHC Cost Report Instructions" w:date="2023-12-07T15:54:00Z">
            <w:rPr>
              <w:spacing w:val="-8"/>
            </w:rPr>
          </w:rPrChange>
        </w:rPr>
        <w:t xml:space="preserve"> </w:t>
      </w:r>
      <w:r>
        <w:t>consolidation.</w:t>
      </w:r>
      <w:ins w:id="2206" w:author="2023 Revisions to CCBHC Cost Report Instructions" w:date="2023-12-07T15:54:00Z">
        <w:r w:rsidR="00025E08">
          <w:t xml:space="preserve"> </w:t>
        </w:r>
      </w:ins>
      <w:r>
        <w:rPr>
          <w:rPrChange w:id="2207" w:author="2023 Revisions to CCBHC Cost Report Instructions" w:date="2023-12-07T15:54:00Z">
            <w:rPr>
              <w:spacing w:val="40"/>
            </w:rPr>
          </w:rPrChange>
        </w:rPr>
        <w:t xml:space="preserve"> </w:t>
      </w:r>
      <w:r>
        <w:t>When</w:t>
      </w:r>
      <w:r>
        <w:rPr>
          <w:rPrChange w:id="2208" w:author="2023 Revisions to CCBHC Cost Report Instructions" w:date="2023-12-07T15:54:00Z">
            <w:rPr>
              <w:spacing w:val="-9"/>
            </w:rPr>
          </w:rPrChange>
        </w:rPr>
        <w:t xml:space="preserve"> </w:t>
      </w:r>
      <w:r>
        <w:t>more</w:t>
      </w:r>
      <w:r>
        <w:rPr>
          <w:rPrChange w:id="2209" w:author="2023 Revisions to CCBHC Cost Report Instructions" w:date="2023-12-07T15:54:00Z">
            <w:rPr>
              <w:spacing w:val="-9"/>
            </w:rPr>
          </w:rPrChange>
        </w:rPr>
        <w:t xml:space="preserve"> </w:t>
      </w:r>
      <w:r>
        <w:t>than</w:t>
      </w:r>
      <w:r>
        <w:rPr>
          <w:rPrChange w:id="2210" w:author="2023 Revisions to CCBHC Cost Report Instructions" w:date="2023-12-07T15:54:00Z">
            <w:rPr>
              <w:spacing w:val="-8"/>
            </w:rPr>
          </w:rPrChange>
        </w:rPr>
        <w:t xml:space="preserve"> </w:t>
      </w:r>
      <w:r>
        <w:t>one</w:t>
      </w:r>
      <w:r>
        <w:rPr>
          <w:rPrChange w:id="2211" w:author="2023 Revisions to CCBHC Cost Report Instructions" w:date="2023-12-07T15:54:00Z">
            <w:rPr>
              <w:spacing w:val="-9"/>
            </w:rPr>
          </w:rPrChange>
        </w:rPr>
        <w:t xml:space="preserve"> </w:t>
      </w:r>
      <w:r>
        <w:t>satellite</w:t>
      </w:r>
      <w:r>
        <w:rPr>
          <w:rPrChange w:id="2212" w:author="2023 Revisions to CCBHC Cost Report Instructions" w:date="2023-12-07T15:54:00Z">
            <w:rPr>
              <w:spacing w:val="-9"/>
            </w:rPr>
          </w:rPrChange>
        </w:rPr>
        <w:t xml:space="preserve"> </w:t>
      </w:r>
      <w:r>
        <w:t>site</w:t>
      </w:r>
      <w:r>
        <w:rPr>
          <w:rPrChange w:id="2213" w:author="2023 Revisions to CCBHC Cost Report Instructions" w:date="2023-12-07T15:54:00Z">
            <w:rPr>
              <w:spacing w:val="-8"/>
            </w:rPr>
          </w:rPrChange>
        </w:rPr>
        <w:t xml:space="preserve"> </w:t>
      </w:r>
      <w:r>
        <w:t>exists, create a new</w:t>
      </w:r>
      <w:r>
        <w:rPr>
          <w:rPrChange w:id="2214" w:author="2023 Revisions to CCBHC Cost Report Instructions" w:date="2023-12-07T15:54:00Z">
            <w:rPr>
              <w:spacing w:val="-1"/>
            </w:rPr>
          </w:rPrChange>
        </w:rPr>
        <w:t xml:space="preserve"> </w:t>
      </w:r>
      <w:r>
        <w:t xml:space="preserve">tab within the workbook labeled </w:t>
      </w:r>
      <w:r>
        <w:t>“Provider Information Cont.”.</w:t>
      </w:r>
      <w:r>
        <w:rPr>
          <w:rPrChange w:id="2215" w:author="2023 Revisions to CCBHC Cost Report Instructions" w:date="2023-12-07T15:54:00Z">
            <w:rPr>
              <w:spacing w:val="40"/>
            </w:rPr>
          </w:rPrChange>
        </w:rPr>
        <w:t xml:space="preserve"> </w:t>
      </w:r>
      <w:ins w:id="2216" w:author="2023 Revisions to CCBHC Cost Report Instructions" w:date="2023-12-07T15:54:00Z">
        <w:r w:rsidR="00025E08">
          <w:t xml:space="preserve"> </w:t>
        </w:r>
      </w:ins>
      <w:r>
        <w:t>For each satellite site copy</w:t>
      </w:r>
      <w:r>
        <w:rPr>
          <w:rPrChange w:id="2217" w:author="2023 Revisions to CCBHC Cost Report Instructions" w:date="2023-12-07T15:54:00Z">
            <w:rPr>
              <w:spacing w:val="-1"/>
            </w:rPr>
          </w:rPrChange>
        </w:rPr>
        <w:t xml:space="preserve"> </w:t>
      </w:r>
      <w:r>
        <w:t>and</w:t>
      </w:r>
      <w:r>
        <w:rPr>
          <w:rPrChange w:id="2218" w:author="2023 Revisions to CCBHC Cost Report Instructions" w:date="2023-12-07T15:54:00Z">
            <w:rPr>
              <w:spacing w:val="-1"/>
            </w:rPr>
          </w:rPrChange>
        </w:rPr>
        <w:t xml:space="preserve"> </w:t>
      </w:r>
      <w:r>
        <w:t>paste all of Part 2 into</w:t>
      </w:r>
      <w:r>
        <w:rPr>
          <w:rPrChange w:id="2219" w:author="2023 Revisions to CCBHC Cost Report Instructions" w:date="2023-12-07T15:54:00Z">
            <w:rPr>
              <w:spacing w:val="-1"/>
            </w:rPr>
          </w:rPrChange>
        </w:rPr>
        <w:t xml:space="preserve"> </w:t>
      </w:r>
      <w:r>
        <w:t>the new</w:t>
      </w:r>
      <w:r>
        <w:rPr>
          <w:rPrChange w:id="2220" w:author="2023 Revisions to CCBHC Cost Report Instructions" w:date="2023-12-07T15:54:00Z">
            <w:rPr>
              <w:spacing w:val="-2"/>
            </w:rPr>
          </w:rPrChange>
        </w:rPr>
        <w:t xml:space="preserve"> </w:t>
      </w:r>
      <w:r>
        <w:t>tab and complete</w:t>
      </w:r>
      <w:r>
        <w:rPr>
          <w:rPrChange w:id="2221" w:author="2023 Revisions to CCBHC Cost Report Instructions" w:date="2023-12-07T15:54:00Z">
            <w:rPr>
              <w:spacing w:val="-1"/>
            </w:rPr>
          </w:rPrChange>
        </w:rPr>
        <w:t xml:space="preserve"> </w:t>
      </w:r>
      <w:r>
        <w:t>the form.</w:t>
      </w:r>
      <w:ins w:id="2222" w:author="2023 Revisions to CCBHC Cost Report Instructions" w:date="2023-12-07T15:54:00Z">
        <w:r w:rsidR="00025E08">
          <w:t xml:space="preserve"> </w:t>
        </w:r>
      </w:ins>
      <w:r>
        <w:rPr>
          <w:rPrChange w:id="2223" w:author="2023 Revisions to CCBHC Cost Report Instructions" w:date="2023-12-07T15:54:00Z">
            <w:rPr>
              <w:spacing w:val="65"/>
            </w:rPr>
          </w:rPrChange>
        </w:rPr>
        <w:t xml:space="preserve"> </w:t>
      </w:r>
      <w:r>
        <w:t>Indicate</w:t>
      </w:r>
      <w:r>
        <w:rPr>
          <w:rPrChange w:id="2224" w:author="2023 Revisions to CCBHC Cost Report Instructions" w:date="2023-12-07T15:54:00Z">
            <w:rPr>
              <w:spacing w:val="-1"/>
            </w:rPr>
          </w:rPrChange>
        </w:rPr>
        <w:t xml:space="preserve"> </w:t>
      </w:r>
      <w:r>
        <w:t>on lines 6 and</w:t>
      </w:r>
      <w:r>
        <w:rPr>
          <w:rPrChange w:id="2225" w:author="2023 Revisions to CCBHC Cost Report Instructions" w:date="2023-12-07T15:54:00Z">
            <w:rPr>
              <w:spacing w:val="-1"/>
            </w:rPr>
          </w:rPrChange>
        </w:rPr>
        <w:t xml:space="preserve"> </w:t>
      </w:r>
      <w:r>
        <w:t>7 of each</w:t>
      </w:r>
      <w:r>
        <w:rPr>
          <w:rPrChange w:id="2226" w:author="2023 Revisions to CCBHC Cost Report Instructions" w:date="2023-12-07T15:54:00Z">
            <w:rPr>
              <w:spacing w:val="-2"/>
            </w:rPr>
          </w:rPrChange>
        </w:rPr>
        <w:t xml:space="preserve"> </w:t>
      </w:r>
      <w:r>
        <w:t>copy</w:t>
      </w:r>
      <w:r>
        <w:rPr>
          <w:rPrChange w:id="2227" w:author="2023 Revisions to CCBHC Cost Report Instructions" w:date="2023-12-07T15:54:00Z">
            <w:rPr>
              <w:spacing w:val="-4"/>
            </w:rPr>
          </w:rPrChange>
        </w:rPr>
        <w:t xml:space="preserve"> </w:t>
      </w:r>
      <w:r>
        <w:t>of</w:t>
      </w:r>
      <w:r>
        <w:rPr>
          <w:rPrChange w:id="2228" w:author="2023 Revisions to CCBHC Cost Report Instructions" w:date="2023-12-07T15:54:00Z">
            <w:rPr>
              <w:spacing w:val="-1"/>
            </w:rPr>
          </w:rPrChange>
        </w:rPr>
        <w:t xml:space="preserve"> </w:t>
      </w:r>
      <w:r>
        <w:t>Part 2</w:t>
      </w:r>
      <w:r>
        <w:rPr>
          <w:rPrChange w:id="2229" w:author="2023 Revisions to CCBHC Cost Report Instructions" w:date="2023-12-07T15:54:00Z">
            <w:rPr>
              <w:spacing w:val="-4"/>
            </w:rPr>
          </w:rPrChange>
        </w:rPr>
        <w:t xml:space="preserve"> </w:t>
      </w:r>
      <w:r>
        <w:t>the</w:t>
      </w:r>
      <w:r>
        <w:rPr>
          <w:rPrChange w:id="2230" w:author="2023 Revisions to CCBHC Cost Report Instructions" w:date="2023-12-07T15:54:00Z">
            <w:rPr>
              <w:spacing w:val="-2"/>
            </w:rPr>
          </w:rPrChange>
        </w:rPr>
        <w:t xml:space="preserve"> </w:t>
      </w:r>
      <w:r>
        <w:t>corresponding Medicaid</w:t>
      </w:r>
      <w:r>
        <w:rPr>
          <w:rPrChange w:id="2231" w:author="2023 Revisions to CCBHC Cost Report Instructions" w:date="2023-12-07T15:54:00Z">
            <w:rPr>
              <w:spacing w:val="-4"/>
            </w:rPr>
          </w:rPrChange>
        </w:rPr>
        <w:t xml:space="preserve"> </w:t>
      </w:r>
      <w:r>
        <w:t>ID</w:t>
      </w:r>
      <w:r>
        <w:rPr>
          <w:rPrChange w:id="2232" w:author="2023 Revisions to CCBHC Cost Report Instructions" w:date="2023-12-07T15:54:00Z">
            <w:rPr>
              <w:spacing w:val="-2"/>
            </w:rPr>
          </w:rPrChange>
        </w:rPr>
        <w:t xml:space="preserve"> </w:t>
      </w:r>
      <w:r>
        <w:t>and</w:t>
      </w:r>
      <w:r>
        <w:rPr>
          <w:rPrChange w:id="2233" w:author="2023 Revisions to CCBHC Cost Report Instructions" w:date="2023-12-07T15:54:00Z">
            <w:rPr>
              <w:spacing w:val="-4"/>
            </w:rPr>
          </w:rPrChange>
        </w:rPr>
        <w:t xml:space="preserve"> </w:t>
      </w:r>
      <w:r>
        <w:t>NPI</w:t>
      </w:r>
      <w:r>
        <w:rPr>
          <w:rPrChange w:id="2234" w:author="2023 Revisions to CCBHC Cost Report Instructions" w:date="2023-12-07T15:54:00Z">
            <w:rPr>
              <w:spacing w:val="-1"/>
            </w:rPr>
          </w:rPrChange>
        </w:rPr>
        <w:t xml:space="preserve"> </w:t>
      </w:r>
      <w:r>
        <w:t>under</w:t>
      </w:r>
      <w:r>
        <w:rPr>
          <w:rPrChange w:id="2235" w:author="2023 Revisions to CCBHC Cost Report Instructions" w:date="2023-12-07T15:54:00Z">
            <w:rPr>
              <w:spacing w:val="-1"/>
            </w:rPr>
          </w:rPrChange>
        </w:rPr>
        <w:t xml:space="preserve"> </w:t>
      </w:r>
      <w:r>
        <w:t>which</w:t>
      </w:r>
      <w:r>
        <w:rPr>
          <w:rPrChange w:id="2236" w:author="2023 Revisions to CCBHC Cost Report Instructions" w:date="2023-12-07T15:54:00Z">
            <w:rPr>
              <w:spacing w:val="-5"/>
            </w:rPr>
          </w:rPrChange>
        </w:rPr>
        <w:t xml:space="preserve"> </w:t>
      </w:r>
      <w:r>
        <w:t>the</w:t>
      </w:r>
      <w:r>
        <w:rPr>
          <w:rPrChange w:id="2237" w:author="2023 Revisions to CCBHC Cost Report Instructions" w:date="2023-12-07T15:54:00Z">
            <w:rPr>
              <w:spacing w:val="-2"/>
            </w:rPr>
          </w:rPrChange>
        </w:rPr>
        <w:t xml:space="preserve"> </w:t>
      </w:r>
      <w:r>
        <w:t>site</w:t>
      </w:r>
      <w:r>
        <w:rPr>
          <w:rPrChange w:id="2238" w:author="2023 Revisions to CCBHC Cost Report Instructions" w:date="2023-12-07T15:54:00Z">
            <w:rPr>
              <w:spacing w:val="-2"/>
            </w:rPr>
          </w:rPrChange>
        </w:rPr>
        <w:t xml:space="preserve"> </w:t>
      </w:r>
      <w:r>
        <w:t>is</w:t>
      </w:r>
      <w:r>
        <w:rPr>
          <w:rPrChange w:id="2239" w:author="2023 Revisions to CCBHC Cost Report Instructions" w:date="2023-12-07T15:54:00Z">
            <w:rPr>
              <w:spacing w:val="-4"/>
            </w:rPr>
          </w:rPrChange>
        </w:rPr>
        <w:t xml:space="preserve"> </w:t>
      </w:r>
      <w:r>
        <w:t>certified.</w:t>
      </w:r>
      <w:r>
        <w:rPr>
          <w:rPrChange w:id="2240" w:author="2023 Revisions to CCBHC Cost Report Instructions" w:date="2023-12-07T15:54:00Z">
            <w:rPr>
              <w:spacing w:val="40"/>
            </w:rPr>
          </w:rPrChange>
        </w:rPr>
        <w:t xml:space="preserve"> </w:t>
      </w:r>
      <w:ins w:id="2241" w:author="2023 Revisions to CCBHC Cost Report Instructions" w:date="2023-12-07T15:54:00Z">
        <w:r w:rsidR="00025E08">
          <w:t xml:space="preserve"> </w:t>
        </w:r>
      </w:ins>
      <w:r>
        <w:t>Do</w:t>
      </w:r>
      <w:r>
        <w:rPr>
          <w:rPrChange w:id="2242" w:author="2023 Revisions to CCBHC Cost Report Instructions" w:date="2023-12-07T15:54:00Z">
            <w:rPr>
              <w:spacing w:val="-2"/>
            </w:rPr>
          </w:rPrChange>
        </w:rPr>
        <w:t xml:space="preserve"> </w:t>
      </w:r>
      <w:r>
        <w:t>not re-enter clinic information for the central office that has already been entered in the Provider Information tab in Part 1.</w:t>
      </w:r>
      <w:ins w:id="2243" w:author="2023 Revisions to CCBHC Cost Report Instructions" w:date="2023-12-07T15:54:00Z">
        <w:r w:rsidR="00025E08">
          <w:t xml:space="preserve"> </w:t>
        </w:r>
      </w:ins>
    </w:p>
    <w:p w14:paraId="09B54CD9" w14:textId="70153579" w:rsidR="0059672E" w:rsidRDefault="0050054D">
      <w:pPr>
        <w:pStyle w:val="Hangingtext"/>
        <w:pPrChange w:id="2244" w:author="2023 Revisions to CCBHC Cost Report Instructions" w:date="2023-12-07T15:54:00Z">
          <w:pPr>
            <w:pStyle w:val="BodyText"/>
            <w:tabs>
              <w:tab w:val="left" w:pos="1639"/>
            </w:tabs>
            <w:spacing w:before="113" w:line="247" w:lineRule="auto"/>
            <w:ind w:left="1639" w:right="163" w:hanging="1440"/>
          </w:pPr>
        </w:pPrChange>
      </w:pPr>
      <w:r>
        <w:rPr>
          <w:b/>
        </w:rPr>
        <w:t>Line 1:</w:t>
      </w:r>
      <w:ins w:id="2245" w:author="2023 Revisions to CCBHC Cost Report Instructions" w:date="2023-12-07T15:54:00Z">
        <w:r w:rsidR="001F4032">
          <w:rPr>
            <w:b/>
          </w:rPr>
          <w:t xml:space="preserve"> </w:t>
        </w:r>
      </w:ins>
      <w:r>
        <w:rPr>
          <w:rPrChange w:id="2246" w:author="2023 Revisions to CCBHC Cost Report Instructions" w:date="2023-12-07T15:54:00Z">
            <w:rPr>
              <w:b/>
            </w:rPr>
          </w:rPrChange>
        </w:rPr>
        <w:tab/>
      </w:r>
      <w:r>
        <w:t>Enter “Yes” if the site was in existence before April 1, 2014, and enter “No” if the site was</w:t>
      </w:r>
      <w:r>
        <w:rPr>
          <w:rPrChange w:id="2247" w:author="2023 Revisions to CCBHC Cost Report Instructions" w:date="2023-12-07T15:54:00Z">
            <w:rPr>
              <w:spacing w:val="-2"/>
            </w:rPr>
          </w:rPrChange>
        </w:rPr>
        <w:t xml:space="preserve"> </w:t>
      </w:r>
      <w:r>
        <w:t>not</w:t>
      </w:r>
      <w:r>
        <w:rPr>
          <w:rPrChange w:id="2248" w:author="2023 Revisions to CCBHC Cost Report Instructions" w:date="2023-12-07T15:54:00Z">
            <w:rPr>
              <w:spacing w:val="-1"/>
            </w:rPr>
          </w:rPrChange>
        </w:rPr>
        <w:t xml:space="preserve"> </w:t>
      </w:r>
      <w:r>
        <w:t>in</w:t>
      </w:r>
      <w:r>
        <w:rPr>
          <w:rPrChange w:id="2249" w:author="2023 Revisions to CCBHC Cost Report Instructions" w:date="2023-12-07T15:54:00Z">
            <w:rPr>
              <w:spacing w:val="-3"/>
            </w:rPr>
          </w:rPrChange>
        </w:rPr>
        <w:t xml:space="preserve"> </w:t>
      </w:r>
      <w:r>
        <w:t>existence</w:t>
      </w:r>
      <w:r>
        <w:rPr>
          <w:rPrChange w:id="2250" w:author="2023 Revisions to CCBHC Cost Report Instructions" w:date="2023-12-07T15:54:00Z">
            <w:rPr>
              <w:spacing w:val="-3"/>
            </w:rPr>
          </w:rPrChange>
        </w:rPr>
        <w:t xml:space="preserve"> </w:t>
      </w:r>
      <w:r>
        <w:t>before</w:t>
      </w:r>
      <w:r>
        <w:rPr>
          <w:rPrChange w:id="2251" w:author="2023 Revisions to CCBHC Cost Report Instructions" w:date="2023-12-07T15:54:00Z">
            <w:rPr>
              <w:spacing w:val="-3"/>
            </w:rPr>
          </w:rPrChange>
        </w:rPr>
        <w:t xml:space="preserve"> </w:t>
      </w:r>
      <w:r>
        <w:t>April</w:t>
      </w:r>
      <w:r>
        <w:rPr>
          <w:rPrChange w:id="2252" w:author="2023 Revisions to CCBHC Cost Report Instructions" w:date="2023-12-07T15:54:00Z">
            <w:rPr>
              <w:spacing w:val="-3"/>
            </w:rPr>
          </w:rPrChange>
        </w:rPr>
        <w:t xml:space="preserve"> </w:t>
      </w:r>
      <w:r>
        <w:t>1,</w:t>
      </w:r>
      <w:r>
        <w:rPr>
          <w:rPrChange w:id="2253" w:author="2023 Revisions to CCBHC Cost Report Instructions" w:date="2023-12-07T15:54:00Z">
            <w:rPr>
              <w:spacing w:val="-1"/>
            </w:rPr>
          </w:rPrChange>
        </w:rPr>
        <w:t xml:space="preserve"> </w:t>
      </w:r>
      <w:r>
        <w:t>2014.</w:t>
      </w:r>
      <w:r>
        <w:rPr>
          <w:rPrChange w:id="2254" w:author="2023 Revisions to CCBHC Cost Report Instructions" w:date="2023-12-07T15:54:00Z">
            <w:rPr>
              <w:spacing w:val="40"/>
            </w:rPr>
          </w:rPrChange>
        </w:rPr>
        <w:t xml:space="preserve"> </w:t>
      </w:r>
      <w:ins w:id="2255" w:author="2023 Revisions to CCBHC Cost Report Instructions" w:date="2023-12-07T15:54:00Z">
        <w:r w:rsidR="001F4032">
          <w:t xml:space="preserve"> </w:t>
        </w:r>
      </w:ins>
      <w:r>
        <w:t>If</w:t>
      </w:r>
      <w:r>
        <w:rPr>
          <w:rPrChange w:id="2256" w:author="2023 Revisions to CCBHC Cost Report Instructions" w:date="2023-12-07T15:54:00Z">
            <w:rPr>
              <w:spacing w:val="-1"/>
            </w:rPr>
          </w:rPrChange>
        </w:rPr>
        <w:t xml:space="preserve"> </w:t>
      </w:r>
      <w:r>
        <w:t>Yes</w:t>
      </w:r>
      <w:r>
        <w:rPr>
          <w:rPrChange w:id="2257" w:author="2023 Revisions to CCBHC Cost Report Instructions" w:date="2023-12-07T15:54:00Z">
            <w:rPr>
              <w:spacing w:val="-5"/>
            </w:rPr>
          </w:rPrChange>
        </w:rPr>
        <w:t xml:space="preserve"> </w:t>
      </w:r>
      <w:r>
        <w:t>is</w:t>
      </w:r>
      <w:r>
        <w:rPr>
          <w:rPrChange w:id="2258" w:author="2023 Revisions to CCBHC Cost Report Instructions" w:date="2023-12-07T15:54:00Z">
            <w:rPr>
              <w:spacing w:val="-2"/>
            </w:rPr>
          </w:rPrChange>
        </w:rPr>
        <w:t xml:space="preserve"> </w:t>
      </w:r>
      <w:r>
        <w:t>entered,</w:t>
      </w:r>
      <w:r>
        <w:rPr>
          <w:rPrChange w:id="2259" w:author="2023 Revisions to CCBHC Cost Report Instructions" w:date="2023-12-07T15:54:00Z">
            <w:rPr>
              <w:spacing w:val="-4"/>
            </w:rPr>
          </w:rPrChange>
        </w:rPr>
        <w:t xml:space="preserve"> </w:t>
      </w:r>
      <w:r>
        <w:t>complete</w:t>
      </w:r>
      <w:r>
        <w:rPr>
          <w:rPrChange w:id="2260" w:author="2023 Revisions to CCBHC Cost Report Instructions" w:date="2023-12-07T15:54:00Z">
            <w:rPr>
              <w:spacing w:val="-5"/>
            </w:rPr>
          </w:rPrChange>
        </w:rPr>
        <w:t xml:space="preserve"> </w:t>
      </w:r>
      <w:r>
        <w:t>all</w:t>
      </w:r>
      <w:r>
        <w:rPr>
          <w:rPrChange w:id="2261" w:author="2023 Revisions to CCBHC Cost Report Instructions" w:date="2023-12-07T15:54:00Z">
            <w:rPr>
              <w:spacing w:val="-6"/>
            </w:rPr>
          </w:rPrChange>
        </w:rPr>
        <w:t xml:space="preserve"> </w:t>
      </w:r>
      <w:r>
        <w:t>questions</w:t>
      </w:r>
      <w:r>
        <w:rPr>
          <w:rPrChange w:id="2262" w:author="2023 Revisions to CCBHC Cost Report Instructions" w:date="2023-12-07T15:54:00Z">
            <w:rPr>
              <w:spacing w:val="-2"/>
            </w:rPr>
          </w:rPrChange>
        </w:rPr>
        <w:t xml:space="preserve"> </w:t>
      </w:r>
      <w:r>
        <w:t>in Part 2.</w:t>
      </w:r>
      <w:ins w:id="2263" w:author="2023 Revisions to CCBHC Cost Report Instructions" w:date="2023-12-07T15:54:00Z">
        <w:r w:rsidR="001F4032">
          <w:t xml:space="preserve"> </w:t>
        </w:r>
      </w:ins>
      <w:r>
        <w:rPr>
          <w:rPrChange w:id="2264" w:author="2023 Revisions to CCBHC Cost Report Instructions" w:date="2023-12-07T15:54:00Z">
            <w:rPr>
              <w:spacing w:val="40"/>
            </w:rPr>
          </w:rPrChange>
        </w:rPr>
        <w:t xml:space="preserve"> </w:t>
      </w:r>
      <w:r>
        <w:t>If No is entered, complete only lines 2–6 and make sure that the site is documented</w:t>
      </w:r>
      <w:r>
        <w:rPr>
          <w:rPrChange w:id="2265" w:author="2023 Revisions to CCBHC Cost Report Instructions" w:date="2023-12-07T15:54:00Z">
            <w:rPr>
              <w:spacing w:val="-4"/>
            </w:rPr>
          </w:rPrChange>
        </w:rPr>
        <w:t xml:space="preserve"> </w:t>
      </w:r>
      <w:r>
        <w:t>in</w:t>
      </w:r>
      <w:r>
        <w:rPr>
          <w:rPrChange w:id="2266" w:author="2023 Revisions to CCBHC Cost Report Instructions" w:date="2023-12-07T15:54:00Z">
            <w:rPr>
              <w:spacing w:val="-2"/>
            </w:rPr>
          </w:rPrChange>
        </w:rPr>
        <w:t xml:space="preserve"> </w:t>
      </w:r>
      <w:r>
        <w:t>Part</w:t>
      </w:r>
      <w:r>
        <w:rPr>
          <w:rPrChange w:id="2267" w:author="2023 Revisions to CCBHC Cost Report Instructions" w:date="2023-12-07T15:54:00Z">
            <w:rPr>
              <w:spacing w:val="-2"/>
            </w:rPr>
          </w:rPrChange>
        </w:rPr>
        <w:t xml:space="preserve"> </w:t>
      </w:r>
      <w:r>
        <w:t>1,</w:t>
      </w:r>
      <w:r>
        <w:rPr>
          <w:rPrChange w:id="2268" w:author="2023 Revisions to CCBHC Cost Report Instructions" w:date="2023-12-07T15:54:00Z">
            <w:rPr>
              <w:spacing w:val="-3"/>
            </w:rPr>
          </w:rPrChange>
        </w:rPr>
        <w:t xml:space="preserve"> </w:t>
      </w:r>
      <w:r>
        <w:t>line</w:t>
      </w:r>
      <w:r>
        <w:rPr>
          <w:rPrChange w:id="2269" w:author="2023 Revisions to CCBHC Cost Report Instructions" w:date="2023-12-07T15:54:00Z">
            <w:rPr>
              <w:spacing w:val="-1"/>
            </w:rPr>
          </w:rPrChange>
        </w:rPr>
        <w:t xml:space="preserve"> </w:t>
      </w:r>
      <w:r>
        <w:t>16.</w:t>
      </w:r>
      <w:r>
        <w:rPr>
          <w:rPrChange w:id="2270" w:author="2023 Revisions to CCBHC Cost Report Instructions" w:date="2023-12-07T15:54:00Z">
            <w:rPr>
              <w:spacing w:val="40"/>
            </w:rPr>
          </w:rPrChange>
        </w:rPr>
        <w:t xml:space="preserve"> </w:t>
      </w:r>
      <w:ins w:id="2271" w:author="2023 Revisions to CCBHC Cost Report Instructions" w:date="2023-12-07T15:54:00Z">
        <w:r w:rsidR="001F4032">
          <w:t xml:space="preserve"> </w:t>
        </w:r>
      </w:ins>
      <w:r>
        <w:t>It</w:t>
      </w:r>
      <w:r>
        <w:rPr>
          <w:rPrChange w:id="2272" w:author="2023 Revisions to CCBHC Cost Report Instructions" w:date="2023-12-07T15:54:00Z">
            <w:rPr>
              <w:spacing w:val="-2"/>
            </w:rPr>
          </w:rPrChange>
        </w:rPr>
        <w:t xml:space="preserve"> </w:t>
      </w:r>
      <w:r>
        <w:t>is</w:t>
      </w:r>
      <w:r>
        <w:rPr>
          <w:rPrChange w:id="2273" w:author="2023 Revisions to CCBHC Cost Report Instructions" w:date="2023-12-07T15:54:00Z">
            <w:rPr>
              <w:spacing w:val="-1"/>
            </w:rPr>
          </w:rPrChange>
        </w:rPr>
        <w:t xml:space="preserve"> </w:t>
      </w:r>
      <w:r>
        <w:t>important</w:t>
      </w:r>
      <w:r>
        <w:rPr>
          <w:rPrChange w:id="2274" w:author="2023 Revisions to CCBHC Cost Report Instructions" w:date="2023-12-07T15:54:00Z">
            <w:rPr>
              <w:spacing w:val="-3"/>
            </w:rPr>
          </w:rPrChange>
        </w:rPr>
        <w:t xml:space="preserve"> </w:t>
      </w:r>
      <w:r>
        <w:t>to</w:t>
      </w:r>
      <w:r>
        <w:rPr>
          <w:rPrChange w:id="2275" w:author="2023 Revisions to CCBHC Cost Report Instructions" w:date="2023-12-07T15:54:00Z">
            <w:rPr>
              <w:spacing w:val="-4"/>
            </w:rPr>
          </w:rPrChange>
        </w:rPr>
        <w:t xml:space="preserve"> </w:t>
      </w:r>
      <w:r>
        <w:t>note</w:t>
      </w:r>
      <w:r>
        <w:rPr>
          <w:rPrChange w:id="2276" w:author="2023 Revisions to CCBHC Cost Report Instructions" w:date="2023-12-07T15:54:00Z">
            <w:rPr>
              <w:spacing w:val="-4"/>
            </w:rPr>
          </w:rPrChange>
        </w:rPr>
        <w:t xml:space="preserve"> </w:t>
      </w:r>
      <w:r>
        <w:t>that</w:t>
      </w:r>
      <w:r>
        <w:rPr>
          <w:rPrChange w:id="2277" w:author="2023 Revisions to CCBHC Cost Report Instructions" w:date="2023-12-07T15:54:00Z">
            <w:rPr>
              <w:spacing w:val="-2"/>
            </w:rPr>
          </w:rPrChange>
        </w:rPr>
        <w:t xml:space="preserve"> </w:t>
      </w:r>
      <w:r>
        <w:rPr>
          <w:i/>
          <w:rPrChange w:id="2278" w:author="2023 Revisions to CCBHC Cost Report Instructions" w:date="2023-12-07T15:54:00Z">
            <w:rPr/>
          </w:rPrChange>
        </w:rPr>
        <w:t>no</w:t>
      </w:r>
      <w:r>
        <w:rPr>
          <w:i/>
          <w:rPrChange w:id="2279" w:author="2023 Revisions to CCBHC Cost Report Instructions" w:date="2023-12-07T15:54:00Z">
            <w:rPr>
              <w:spacing w:val="-2"/>
            </w:rPr>
          </w:rPrChange>
        </w:rPr>
        <w:t xml:space="preserve"> </w:t>
      </w:r>
      <w:r>
        <w:rPr>
          <w:i/>
          <w:rPrChange w:id="2280" w:author="2023 Revisions to CCBHC Cost Report Instructions" w:date="2023-12-07T15:54:00Z">
            <w:rPr/>
          </w:rPrChange>
        </w:rPr>
        <w:t>payment will be</w:t>
      </w:r>
      <w:r>
        <w:rPr>
          <w:i/>
          <w:rPrChange w:id="2281" w:author="2023 Revisions to CCBHC Cost Report Instructions" w:date="2023-12-07T15:54:00Z">
            <w:rPr>
              <w:spacing w:val="-2"/>
            </w:rPr>
          </w:rPrChange>
        </w:rPr>
        <w:t xml:space="preserve"> </w:t>
      </w:r>
      <w:r>
        <w:rPr>
          <w:i/>
          <w:rPrChange w:id="2282" w:author="2023 Revisions to CCBHC Cost Report Instructions" w:date="2023-12-07T15:54:00Z">
            <w:rPr/>
          </w:rPrChange>
        </w:rPr>
        <w:t>made</w:t>
      </w:r>
      <w:r>
        <w:rPr>
          <w:i/>
          <w:rPrChange w:id="2283" w:author="2023 Revisions to CCBHC Cost Report Instructions" w:date="2023-12-07T15:54:00Z">
            <w:rPr>
              <w:spacing w:val="-4"/>
            </w:rPr>
          </w:rPrChange>
        </w:rPr>
        <w:t xml:space="preserve"> </w:t>
      </w:r>
      <w:r>
        <w:rPr>
          <w:i/>
          <w:rPrChange w:id="2284" w:author="2023 Revisions to CCBHC Cost Report Instructions" w:date="2023-12-07T15:54:00Z">
            <w:rPr/>
          </w:rPrChange>
        </w:rPr>
        <w:t>to satellite facilities of CCBHCs established after April 1, 2014.</w:t>
      </w:r>
      <w:r>
        <w:rPr>
          <w:i/>
          <w:rPrChange w:id="2285" w:author="2023 Revisions to CCBHC Cost Report Instructions" w:date="2023-12-07T15:54:00Z">
            <w:rPr>
              <w:spacing w:val="40"/>
            </w:rPr>
          </w:rPrChange>
        </w:rPr>
        <w:t xml:space="preserve"> </w:t>
      </w:r>
      <w:ins w:id="2286" w:author="2023 Revisions to CCBHC Cost Report Instructions" w:date="2023-12-07T15:54:00Z">
        <w:r w:rsidR="001F4032">
          <w:rPr>
            <w:i/>
          </w:rPr>
          <w:t xml:space="preserve"> </w:t>
        </w:r>
      </w:ins>
      <w:r>
        <w:rPr>
          <w:i/>
          <w:rPrChange w:id="2287" w:author="2023 Revisions to CCBHC Cost Report Instructions" w:date="2023-12-07T15:54:00Z">
            <w:rPr/>
          </w:rPrChange>
        </w:rPr>
        <w:t>Classify costs associated with facilities established after April 1, 2014, as costs other than CCBHC services on the Trial Balance and the Trial Balance Reclassifications tabs</w:t>
      </w:r>
      <w:r>
        <w:t>.</w:t>
      </w:r>
      <w:ins w:id="2288" w:author="2023 Revisions to CCBHC Cost Report Instructions" w:date="2023-12-07T15:54:00Z">
        <w:r w:rsidR="001F4032">
          <w:t xml:space="preserve"> </w:t>
        </w:r>
      </w:ins>
    </w:p>
    <w:p w14:paraId="0B51CE04" w14:textId="455BCE7D" w:rsidR="0059672E" w:rsidRDefault="0050054D">
      <w:pPr>
        <w:pStyle w:val="Hangingtext"/>
        <w:pPrChange w:id="2289" w:author="2023 Revisions to CCBHC Cost Report Instructions" w:date="2023-12-07T15:54:00Z">
          <w:pPr>
            <w:pStyle w:val="BodyText"/>
            <w:tabs>
              <w:tab w:val="left" w:pos="1639"/>
            </w:tabs>
            <w:spacing w:before="115"/>
            <w:ind w:left="200"/>
          </w:pPr>
        </w:pPrChange>
      </w:pPr>
      <w:r>
        <w:rPr>
          <w:b/>
        </w:rPr>
        <w:t>Line</w:t>
      </w:r>
      <w:r>
        <w:rPr>
          <w:b/>
          <w:rPrChange w:id="2290" w:author="2023 Revisions to CCBHC Cost Report Instructions" w:date="2023-12-07T15:54:00Z">
            <w:rPr>
              <w:b/>
              <w:spacing w:val="-1"/>
            </w:rPr>
          </w:rPrChange>
        </w:rPr>
        <w:t xml:space="preserve"> </w:t>
      </w:r>
      <w:r>
        <w:rPr>
          <w:b/>
          <w:rPrChange w:id="2291" w:author="2023 Revisions to CCBHC Cost Report Instructions" w:date="2023-12-07T15:54:00Z">
            <w:rPr>
              <w:b/>
              <w:spacing w:val="-5"/>
            </w:rPr>
          </w:rPrChange>
        </w:rPr>
        <w:t>2:</w:t>
      </w:r>
      <w:ins w:id="2292" w:author="2023 Revisions to CCBHC Cost Report Instructions" w:date="2023-12-07T15:54:00Z">
        <w:r w:rsidR="001F4032">
          <w:t xml:space="preserve"> </w:t>
        </w:r>
      </w:ins>
      <w:r>
        <w:rPr>
          <w:rPrChange w:id="2293" w:author="2023 Revisions to CCBHC Cost Report Instructions" w:date="2023-12-07T15:54:00Z">
            <w:rPr>
              <w:b/>
            </w:rPr>
          </w:rPrChange>
        </w:rPr>
        <w:tab/>
      </w:r>
      <w:r>
        <w:t>Enter</w:t>
      </w:r>
      <w:r>
        <w:rPr>
          <w:rPrChange w:id="2294" w:author="2023 Revisions to CCBHC Cost Report Instructions" w:date="2023-12-07T15:54:00Z">
            <w:rPr>
              <w:spacing w:val="-6"/>
            </w:rPr>
          </w:rPrChange>
        </w:rPr>
        <w:t xml:space="preserve"> </w:t>
      </w:r>
      <w:r>
        <w:t>the</w:t>
      </w:r>
      <w:r>
        <w:rPr>
          <w:rPrChange w:id="2295" w:author="2023 Revisions to CCBHC Cost Report Instructions" w:date="2023-12-07T15:54:00Z">
            <w:rPr>
              <w:spacing w:val="-5"/>
            </w:rPr>
          </w:rPrChange>
        </w:rPr>
        <w:t xml:space="preserve"> </w:t>
      </w:r>
      <w:r>
        <w:t>official</w:t>
      </w:r>
      <w:r>
        <w:rPr>
          <w:rPrChange w:id="2296" w:author="2023 Revisions to CCBHC Cost Report Instructions" w:date="2023-12-07T15:54:00Z">
            <w:rPr>
              <w:spacing w:val="-3"/>
            </w:rPr>
          </w:rPrChange>
        </w:rPr>
        <w:t xml:space="preserve"> </w:t>
      </w:r>
      <w:r>
        <w:t>name</w:t>
      </w:r>
      <w:r>
        <w:rPr>
          <w:rPrChange w:id="2297" w:author="2023 Revisions to CCBHC Cost Report Instructions" w:date="2023-12-07T15:54:00Z">
            <w:rPr>
              <w:spacing w:val="-2"/>
            </w:rPr>
          </w:rPrChange>
        </w:rPr>
        <w:t xml:space="preserve"> </w:t>
      </w:r>
      <w:r>
        <w:t>of</w:t>
      </w:r>
      <w:r>
        <w:rPr>
          <w:rPrChange w:id="2298" w:author="2023 Revisions to CCBHC Cost Report Instructions" w:date="2023-12-07T15:54:00Z">
            <w:rPr>
              <w:spacing w:val="-3"/>
            </w:rPr>
          </w:rPrChange>
        </w:rPr>
        <w:t xml:space="preserve"> </w:t>
      </w:r>
      <w:r>
        <w:t>the</w:t>
      </w:r>
      <w:r>
        <w:rPr>
          <w:rPrChange w:id="2299" w:author="2023 Revisions to CCBHC Cost Report Instructions" w:date="2023-12-07T15:54:00Z">
            <w:rPr>
              <w:spacing w:val="-5"/>
            </w:rPr>
          </w:rPrChange>
        </w:rPr>
        <w:t xml:space="preserve"> </w:t>
      </w:r>
      <w:r>
        <w:t>satellite</w:t>
      </w:r>
      <w:r>
        <w:rPr>
          <w:rPrChange w:id="2300" w:author="2023 Revisions to CCBHC Cost Report Instructions" w:date="2023-12-07T15:54:00Z">
            <w:rPr>
              <w:spacing w:val="-2"/>
            </w:rPr>
          </w:rPrChange>
        </w:rPr>
        <w:t xml:space="preserve"> site.</w:t>
      </w:r>
      <w:ins w:id="2301" w:author="2023 Revisions to CCBHC Cost Report Instructions" w:date="2023-12-07T15:54:00Z">
        <w:r w:rsidR="001F4032">
          <w:t xml:space="preserve"> </w:t>
        </w:r>
      </w:ins>
    </w:p>
    <w:p w14:paraId="1678E9AA" w14:textId="77777777" w:rsidR="001F4032" w:rsidRDefault="0050054D" w:rsidP="001F4032">
      <w:pPr>
        <w:pStyle w:val="Hangingtext"/>
        <w:rPr>
          <w:ins w:id="2302" w:author="2023 Revisions to CCBHC Cost Report Instructions" w:date="2023-12-07T15:54:00Z"/>
        </w:rPr>
      </w:pPr>
      <w:r>
        <w:rPr>
          <w:b/>
        </w:rPr>
        <w:t>Line 3:</w:t>
      </w:r>
      <w:ins w:id="2303" w:author="2023 Revisions to CCBHC Cost Report Instructions" w:date="2023-12-07T15:54:00Z">
        <w:r w:rsidR="001F4032">
          <w:t xml:space="preserve"> </w:t>
        </w:r>
      </w:ins>
      <w:r>
        <w:rPr>
          <w:rPrChange w:id="2304" w:author="2023 Revisions to CCBHC Cost Report Instructions" w:date="2023-12-07T15:54:00Z">
            <w:rPr>
              <w:b/>
            </w:rPr>
          </w:rPrChange>
        </w:rPr>
        <w:tab/>
      </w:r>
      <w:r>
        <w:t>Enter</w:t>
      </w:r>
      <w:r>
        <w:rPr>
          <w:rPrChange w:id="2305" w:author="2023 Revisions to CCBHC Cost Report Instructions" w:date="2023-12-07T15:54:00Z">
            <w:rPr>
              <w:spacing w:val="-5"/>
            </w:rPr>
          </w:rPrChange>
        </w:rPr>
        <w:t xml:space="preserve"> </w:t>
      </w:r>
      <w:r>
        <w:t>the</w:t>
      </w:r>
      <w:r>
        <w:rPr>
          <w:rPrChange w:id="2306" w:author="2023 Revisions to CCBHC Cost Report Instructions" w:date="2023-12-07T15:54:00Z">
            <w:rPr>
              <w:spacing w:val="-6"/>
            </w:rPr>
          </w:rPrChange>
        </w:rPr>
        <w:t xml:space="preserve"> </w:t>
      </w:r>
      <w:r>
        <w:t>official</w:t>
      </w:r>
      <w:r>
        <w:rPr>
          <w:rPrChange w:id="2307" w:author="2023 Revisions to CCBHC Cost Report Instructions" w:date="2023-12-07T15:54:00Z">
            <w:rPr>
              <w:spacing w:val="-4"/>
            </w:rPr>
          </w:rPrChange>
        </w:rPr>
        <w:t xml:space="preserve"> </w:t>
      </w:r>
      <w:r>
        <w:t>street</w:t>
      </w:r>
      <w:r>
        <w:rPr>
          <w:rPrChange w:id="2308" w:author="2023 Revisions to CCBHC Cost Report Instructions" w:date="2023-12-07T15:54:00Z">
            <w:rPr>
              <w:spacing w:val="-2"/>
            </w:rPr>
          </w:rPrChange>
        </w:rPr>
        <w:t xml:space="preserve"> </w:t>
      </w:r>
      <w:r>
        <w:t>address</w:t>
      </w:r>
      <w:r>
        <w:rPr>
          <w:rPrChange w:id="2309" w:author="2023 Revisions to CCBHC Cost Report Instructions" w:date="2023-12-07T15:54:00Z">
            <w:rPr>
              <w:spacing w:val="-3"/>
            </w:rPr>
          </w:rPrChange>
        </w:rPr>
        <w:t xml:space="preserve"> </w:t>
      </w:r>
      <w:r>
        <w:t>or</w:t>
      </w:r>
      <w:r>
        <w:rPr>
          <w:rPrChange w:id="2310" w:author="2023 Revisions to CCBHC Cost Report Instructions" w:date="2023-12-07T15:54:00Z">
            <w:rPr>
              <w:spacing w:val="-2"/>
            </w:rPr>
          </w:rPrChange>
        </w:rPr>
        <w:t xml:space="preserve"> </w:t>
      </w:r>
      <w:r>
        <w:t>P.O.</w:t>
      </w:r>
      <w:r>
        <w:rPr>
          <w:rPrChange w:id="2311" w:author="2023 Revisions to CCBHC Cost Report Instructions" w:date="2023-12-07T15:54:00Z">
            <w:rPr>
              <w:spacing w:val="-5"/>
            </w:rPr>
          </w:rPrChange>
        </w:rPr>
        <w:t xml:space="preserve"> </w:t>
      </w:r>
      <w:r>
        <w:t>Box</w:t>
      </w:r>
      <w:r>
        <w:rPr>
          <w:rPrChange w:id="2312" w:author="2023 Revisions to CCBHC Cost Report Instructions" w:date="2023-12-07T15:54:00Z">
            <w:rPr>
              <w:spacing w:val="-6"/>
            </w:rPr>
          </w:rPrChange>
        </w:rPr>
        <w:t xml:space="preserve"> </w:t>
      </w:r>
      <w:r>
        <w:t>of</w:t>
      </w:r>
      <w:r>
        <w:rPr>
          <w:rPrChange w:id="2313" w:author="2023 Revisions to CCBHC Cost Report Instructions" w:date="2023-12-07T15:54:00Z">
            <w:rPr>
              <w:spacing w:val="-2"/>
            </w:rPr>
          </w:rPrChange>
        </w:rPr>
        <w:t xml:space="preserve"> </w:t>
      </w:r>
      <w:r>
        <w:t>the</w:t>
      </w:r>
      <w:r>
        <w:rPr>
          <w:rPrChange w:id="2314" w:author="2023 Revisions to CCBHC Cost Report Instructions" w:date="2023-12-07T15:54:00Z">
            <w:rPr>
              <w:spacing w:val="-4"/>
            </w:rPr>
          </w:rPrChange>
        </w:rPr>
        <w:t xml:space="preserve"> </w:t>
      </w:r>
      <w:r>
        <w:t>satellite</w:t>
      </w:r>
      <w:r>
        <w:rPr>
          <w:rPrChange w:id="2315" w:author="2023 Revisions to CCBHC Cost Report Instructions" w:date="2023-12-07T15:54:00Z">
            <w:rPr>
              <w:spacing w:val="-4"/>
            </w:rPr>
          </w:rPrChange>
        </w:rPr>
        <w:t xml:space="preserve"> </w:t>
      </w:r>
      <w:r>
        <w:t xml:space="preserve">site. </w:t>
      </w:r>
      <w:ins w:id="2316" w:author="2023 Revisions to CCBHC Cost Report Instructions" w:date="2023-12-07T15:54:00Z">
        <w:r w:rsidR="001F4032">
          <w:t xml:space="preserve"> </w:t>
        </w:r>
      </w:ins>
    </w:p>
    <w:p w14:paraId="183E25AD" w14:textId="77777777" w:rsidR="001F4032" w:rsidRDefault="0050054D" w:rsidP="001F4032">
      <w:pPr>
        <w:pStyle w:val="Hangingtext"/>
        <w:rPr>
          <w:ins w:id="2317" w:author="2023 Revisions to CCBHC Cost Report Instructions" w:date="2023-12-07T15:54:00Z"/>
        </w:rPr>
      </w:pPr>
      <w:r>
        <w:rPr>
          <w:b/>
        </w:rPr>
        <w:t>Line 4:</w:t>
      </w:r>
      <w:ins w:id="2318" w:author="2023 Revisions to CCBHC Cost Report Instructions" w:date="2023-12-07T15:54:00Z">
        <w:r w:rsidR="001F4032">
          <w:t xml:space="preserve"> </w:t>
        </w:r>
      </w:ins>
      <w:r>
        <w:rPr>
          <w:rPrChange w:id="2319" w:author="2023 Revisions to CCBHC Cost Report Instructions" w:date="2023-12-07T15:54:00Z">
            <w:rPr>
              <w:b/>
            </w:rPr>
          </w:rPrChange>
        </w:rPr>
        <w:tab/>
      </w:r>
      <w:r>
        <w:t xml:space="preserve">Enter the official city, state, and ZIP Code of the satellite site. </w:t>
      </w:r>
    </w:p>
    <w:p w14:paraId="5C59373C" w14:textId="7BB0666E" w:rsidR="0059672E" w:rsidRDefault="0050054D">
      <w:pPr>
        <w:pStyle w:val="Hangingtext"/>
        <w:pPrChange w:id="2320" w:author="2023 Revisions to CCBHC Cost Report Instructions" w:date="2023-12-07T15:54:00Z">
          <w:pPr>
            <w:pStyle w:val="BodyText"/>
            <w:tabs>
              <w:tab w:val="left" w:pos="1640"/>
            </w:tabs>
            <w:spacing w:before="129" w:line="360" w:lineRule="auto"/>
            <w:ind w:left="200" w:right="2301"/>
          </w:pPr>
        </w:pPrChange>
      </w:pPr>
      <w:r>
        <w:rPr>
          <w:b/>
        </w:rPr>
        <w:t>Line 5:</w:t>
      </w:r>
      <w:ins w:id="2321" w:author="2023 Revisions to CCBHC Cost Report Instructions" w:date="2023-12-07T15:54:00Z">
        <w:r w:rsidR="001F4032">
          <w:t xml:space="preserve"> </w:t>
        </w:r>
      </w:ins>
      <w:r>
        <w:rPr>
          <w:rPrChange w:id="2322" w:author="2023 Revisions to CCBHC Cost Report Instructions" w:date="2023-12-07T15:54:00Z">
            <w:rPr>
              <w:b/>
            </w:rPr>
          </w:rPrChange>
        </w:rPr>
        <w:tab/>
      </w:r>
      <w:r>
        <w:t>Enter the county of the satellite site.</w:t>
      </w:r>
      <w:ins w:id="2323" w:author="2023 Revisions to CCBHC Cost Report Instructions" w:date="2023-12-07T15:54:00Z">
        <w:r w:rsidR="001F4032">
          <w:t xml:space="preserve"> </w:t>
        </w:r>
      </w:ins>
    </w:p>
    <w:p w14:paraId="65A8D315" w14:textId="456A1CC0" w:rsidR="0059672E" w:rsidRDefault="0050054D">
      <w:pPr>
        <w:pStyle w:val="Hangingtext"/>
        <w:pPrChange w:id="2324" w:author="2023 Revisions to CCBHC Cost Report Instructions" w:date="2023-12-07T15:54:00Z">
          <w:pPr>
            <w:pStyle w:val="BodyText"/>
            <w:tabs>
              <w:tab w:val="left" w:pos="1640"/>
            </w:tabs>
            <w:spacing w:before="1"/>
            <w:ind w:left="200"/>
          </w:pPr>
        </w:pPrChange>
      </w:pPr>
      <w:r>
        <w:rPr>
          <w:b/>
        </w:rPr>
        <w:t>Line</w:t>
      </w:r>
      <w:r>
        <w:rPr>
          <w:b/>
          <w:rPrChange w:id="2325" w:author="2023 Revisions to CCBHC Cost Report Instructions" w:date="2023-12-07T15:54:00Z">
            <w:rPr>
              <w:b/>
              <w:spacing w:val="-1"/>
            </w:rPr>
          </w:rPrChange>
        </w:rPr>
        <w:t xml:space="preserve"> </w:t>
      </w:r>
      <w:r>
        <w:rPr>
          <w:b/>
          <w:rPrChange w:id="2326" w:author="2023 Revisions to CCBHC Cost Report Instructions" w:date="2023-12-07T15:54:00Z">
            <w:rPr>
              <w:b/>
              <w:spacing w:val="-5"/>
            </w:rPr>
          </w:rPrChange>
        </w:rPr>
        <w:t>6:</w:t>
      </w:r>
      <w:ins w:id="2327" w:author="2023 Revisions to CCBHC Cost Report Instructions" w:date="2023-12-07T15:54:00Z">
        <w:r w:rsidR="001F4032">
          <w:t xml:space="preserve"> </w:t>
        </w:r>
      </w:ins>
      <w:r>
        <w:rPr>
          <w:rPrChange w:id="2328" w:author="2023 Revisions to CCBHC Cost Report Instructions" w:date="2023-12-07T15:54:00Z">
            <w:rPr>
              <w:b/>
            </w:rPr>
          </w:rPrChange>
        </w:rPr>
        <w:tab/>
      </w:r>
      <w:r>
        <w:t>Enter</w:t>
      </w:r>
      <w:r>
        <w:rPr>
          <w:rPrChange w:id="2329" w:author="2023 Revisions to CCBHC Cost Report Instructions" w:date="2023-12-07T15:54:00Z">
            <w:rPr>
              <w:spacing w:val="-7"/>
            </w:rPr>
          </w:rPrChange>
        </w:rPr>
        <w:t xml:space="preserve"> </w:t>
      </w:r>
      <w:r>
        <w:t>the</w:t>
      </w:r>
      <w:r>
        <w:rPr>
          <w:rPrChange w:id="2330" w:author="2023 Revisions to CCBHC Cost Report Instructions" w:date="2023-12-07T15:54:00Z">
            <w:rPr>
              <w:spacing w:val="-5"/>
            </w:rPr>
          </w:rPrChange>
        </w:rPr>
        <w:t xml:space="preserve"> </w:t>
      </w:r>
      <w:r>
        <w:t>Medicaid</w:t>
      </w:r>
      <w:r>
        <w:rPr>
          <w:rPrChange w:id="2331" w:author="2023 Revisions to CCBHC Cost Report Instructions" w:date="2023-12-07T15:54:00Z">
            <w:rPr>
              <w:spacing w:val="-3"/>
            </w:rPr>
          </w:rPrChange>
        </w:rPr>
        <w:t xml:space="preserve"> </w:t>
      </w:r>
      <w:r>
        <w:t>ID</w:t>
      </w:r>
      <w:r>
        <w:rPr>
          <w:rPrChange w:id="2332" w:author="2023 Revisions to CCBHC Cost Report Instructions" w:date="2023-12-07T15:54:00Z">
            <w:rPr>
              <w:spacing w:val="-4"/>
            </w:rPr>
          </w:rPrChange>
        </w:rPr>
        <w:t xml:space="preserve"> </w:t>
      </w:r>
      <w:r>
        <w:t>of</w:t>
      </w:r>
      <w:r>
        <w:rPr>
          <w:rPrChange w:id="2333" w:author="2023 Revisions to CCBHC Cost Report Instructions" w:date="2023-12-07T15:54:00Z">
            <w:rPr>
              <w:spacing w:val="-1"/>
            </w:rPr>
          </w:rPrChange>
        </w:rPr>
        <w:t xml:space="preserve"> </w:t>
      </w:r>
      <w:r>
        <w:t>the</w:t>
      </w:r>
      <w:r>
        <w:rPr>
          <w:rPrChange w:id="2334" w:author="2023 Revisions to CCBHC Cost Report Instructions" w:date="2023-12-07T15:54:00Z">
            <w:rPr>
              <w:spacing w:val="-3"/>
            </w:rPr>
          </w:rPrChange>
        </w:rPr>
        <w:t xml:space="preserve"> </w:t>
      </w:r>
      <w:r>
        <w:t>satellite</w:t>
      </w:r>
      <w:r>
        <w:rPr>
          <w:rPrChange w:id="2335" w:author="2023 Revisions to CCBHC Cost Report Instructions" w:date="2023-12-07T15:54:00Z">
            <w:rPr>
              <w:spacing w:val="-5"/>
            </w:rPr>
          </w:rPrChange>
        </w:rPr>
        <w:t xml:space="preserve"> </w:t>
      </w:r>
      <w:r>
        <w:rPr>
          <w:rPrChange w:id="2336" w:author="2023 Revisions to CCBHC Cost Report Instructions" w:date="2023-12-07T15:54:00Z">
            <w:rPr>
              <w:spacing w:val="-2"/>
            </w:rPr>
          </w:rPrChange>
        </w:rPr>
        <w:t>facility.</w:t>
      </w:r>
      <w:ins w:id="2337" w:author="2023 Revisions to CCBHC Cost Report Instructions" w:date="2023-12-07T15:54:00Z">
        <w:r w:rsidR="001F4032">
          <w:rPr>
            <w:b/>
          </w:rPr>
          <w:t xml:space="preserve">  </w:t>
        </w:r>
      </w:ins>
    </w:p>
    <w:p w14:paraId="18B6C81D" w14:textId="612319AC" w:rsidR="0059672E" w:rsidRDefault="0050054D">
      <w:pPr>
        <w:pStyle w:val="Hangingtext"/>
        <w:pPrChange w:id="2338" w:author="2023 Revisions to CCBHC Cost Report Instructions" w:date="2023-12-07T15:54:00Z">
          <w:pPr>
            <w:pStyle w:val="BodyText"/>
            <w:tabs>
              <w:tab w:val="left" w:pos="1640"/>
            </w:tabs>
            <w:spacing w:before="127"/>
            <w:ind w:left="200"/>
          </w:pPr>
        </w:pPrChange>
      </w:pPr>
      <w:r>
        <w:rPr>
          <w:b/>
        </w:rPr>
        <w:t>Line</w:t>
      </w:r>
      <w:r>
        <w:rPr>
          <w:b/>
          <w:rPrChange w:id="2339" w:author="2023 Revisions to CCBHC Cost Report Instructions" w:date="2023-12-07T15:54:00Z">
            <w:rPr>
              <w:b/>
              <w:spacing w:val="-1"/>
            </w:rPr>
          </w:rPrChange>
        </w:rPr>
        <w:t xml:space="preserve"> </w:t>
      </w:r>
      <w:r>
        <w:rPr>
          <w:b/>
          <w:rPrChange w:id="2340" w:author="2023 Revisions to CCBHC Cost Report Instructions" w:date="2023-12-07T15:54:00Z">
            <w:rPr>
              <w:b/>
              <w:spacing w:val="-5"/>
            </w:rPr>
          </w:rPrChange>
        </w:rPr>
        <w:t>7:</w:t>
      </w:r>
      <w:ins w:id="2341" w:author="2023 Revisions to CCBHC Cost Report Instructions" w:date="2023-12-07T15:54:00Z">
        <w:r w:rsidR="001F4032">
          <w:t xml:space="preserve"> </w:t>
        </w:r>
      </w:ins>
      <w:r>
        <w:rPr>
          <w:rPrChange w:id="2342" w:author="2023 Revisions to CCBHC Cost Report Instructions" w:date="2023-12-07T15:54:00Z">
            <w:rPr>
              <w:b/>
            </w:rPr>
          </w:rPrChange>
        </w:rPr>
        <w:tab/>
      </w:r>
      <w:r>
        <w:t>Enter</w:t>
      </w:r>
      <w:r>
        <w:rPr>
          <w:rPrChange w:id="2343" w:author="2023 Revisions to CCBHC Cost Report Instructions" w:date="2023-12-07T15:54:00Z">
            <w:rPr>
              <w:spacing w:val="-4"/>
            </w:rPr>
          </w:rPrChange>
        </w:rPr>
        <w:t xml:space="preserve"> </w:t>
      </w:r>
      <w:r>
        <w:t>the</w:t>
      </w:r>
      <w:r>
        <w:rPr>
          <w:rPrChange w:id="2344" w:author="2023 Revisions to CCBHC Cost Report Instructions" w:date="2023-12-07T15:54:00Z">
            <w:rPr>
              <w:spacing w:val="-5"/>
            </w:rPr>
          </w:rPrChange>
        </w:rPr>
        <w:t xml:space="preserve"> </w:t>
      </w:r>
      <w:r>
        <w:t>NPI</w:t>
      </w:r>
      <w:r>
        <w:rPr>
          <w:rPrChange w:id="2345" w:author="2023 Revisions to CCBHC Cost Report Instructions" w:date="2023-12-07T15:54:00Z">
            <w:rPr>
              <w:spacing w:val="-1"/>
            </w:rPr>
          </w:rPrChange>
        </w:rPr>
        <w:t xml:space="preserve"> </w:t>
      </w:r>
      <w:r>
        <w:t>of</w:t>
      </w:r>
      <w:r>
        <w:rPr>
          <w:rPrChange w:id="2346" w:author="2023 Revisions to CCBHC Cost Report Instructions" w:date="2023-12-07T15:54:00Z">
            <w:rPr>
              <w:spacing w:val="-3"/>
            </w:rPr>
          </w:rPrChange>
        </w:rPr>
        <w:t xml:space="preserve"> </w:t>
      </w:r>
      <w:r>
        <w:t>the</w:t>
      </w:r>
      <w:r>
        <w:rPr>
          <w:rPrChange w:id="2347" w:author="2023 Revisions to CCBHC Cost Report Instructions" w:date="2023-12-07T15:54:00Z">
            <w:rPr>
              <w:spacing w:val="-5"/>
            </w:rPr>
          </w:rPrChange>
        </w:rPr>
        <w:t xml:space="preserve"> </w:t>
      </w:r>
      <w:r>
        <w:t>satellite</w:t>
      </w:r>
      <w:r>
        <w:rPr>
          <w:rPrChange w:id="2348" w:author="2023 Revisions to CCBHC Cost Report Instructions" w:date="2023-12-07T15:54:00Z">
            <w:rPr>
              <w:spacing w:val="-4"/>
            </w:rPr>
          </w:rPrChange>
        </w:rPr>
        <w:t xml:space="preserve"> </w:t>
      </w:r>
      <w:r>
        <w:rPr>
          <w:rPrChange w:id="2349" w:author="2023 Revisions to CCBHC Cost Report Instructions" w:date="2023-12-07T15:54:00Z">
            <w:rPr>
              <w:spacing w:val="-2"/>
            </w:rPr>
          </w:rPrChange>
        </w:rPr>
        <w:t>facility.</w:t>
      </w:r>
      <w:ins w:id="2350" w:author="2023 Revisions to CCBHC Cost Report Instructions" w:date="2023-12-07T15:54:00Z">
        <w:r w:rsidR="001F4032">
          <w:t xml:space="preserve"> </w:t>
        </w:r>
      </w:ins>
    </w:p>
    <w:p w14:paraId="3727C133" w14:textId="0D3D70C7" w:rsidR="0059672E" w:rsidRDefault="0050054D">
      <w:pPr>
        <w:pStyle w:val="Hangingtext"/>
        <w:pPrChange w:id="2351" w:author="2023 Revisions to CCBHC Cost Report Instructions" w:date="2023-12-07T15:54:00Z">
          <w:pPr>
            <w:pStyle w:val="BodyText"/>
            <w:tabs>
              <w:tab w:val="left" w:pos="1640"/>
            </w:tabs>
            <w:spacing w:before="126"/>
            <w:ind w:left="1640" w:right="441" w:hanging="1440"/>
          </w:pPr>
        </w:pPrChange>
      </w:pPr>
      <w:r>
        <w:rPr>
          <w:b/>
        </w:rPr>
        <w:t>Line 8:</w:t>
      </w:r>
      <w:ins w:id="2352" w:author="2023 Revisions to CCBHC Cost Report Instructions" w:date="2023-12-07T15:54:00Z">
        <w:r w:rsidR="001F4032">
          <w:t xml:space="preserve"> </w:t>
        </w:r>
      </w:ins>
      <w:r>
        <w:rPr>
          <w:rPrChange w:id="2353" w:author="2023 Revisions to CCBHC Cost Report Instructions" w:date="2023-12-07T15:54:00Z">
            <w:rPr>
              <w:b/>
            </w:rPr>
          </w:rPrChange>
        </w:rPr>
        <w:tab/>
      </w:r>
      <w:r>
        <w:t>Enter</w:t>
      </w:r>
      <w:r>
        <w:rPr>
          <w:rPrChange w:id="2354" w:author="2023 Revisions to CCBHC Cost Report Instructions" w:date="2023-12-07T15:54:00Z">
            <w:rPr>
              <w:spacing w:val="-4"/>
            </w:rPr>
          </w:rPrChange>
        </w:rPr>
        <w:t xml:space="preserve"> </w:t>
      </w:r>
      <w:r>
        <w:t>the</w:t>
      </w:r>
      <w:r>
        <w:rPr>
          <w:rPrChange w:id="2355" w:author="2023 Revisions to CCBHC Cost Report Instructions" w:date="2023-12-07T15:54:00Z">
            <w:rPr>
              <w:spacing w:val="-5"/>
            </w:rPr>
          </w:rPrChange>
        </w:rPr>
        <w:t xml:space="preserve"> </w:t>
      </w:r>
      <w:r>
        <w:t>description</w:t>
      </w:r>
      <w:r>
        <w:rPr>
          <w:rPrChange w:id="2356" w:author="2023 Revisions to CCBHC Cost Report Instructions" w:date="2023-12-07T15:54:00Z">
            <w:rPr>
              <w:spacing w:val="-2"/>
            </w:rPr>
          </w:rPrChange>
        </w:rPr>
        <w:t xml:space="preserve"> </w:t>
      </w:r>
      <w:r>
        <w:t>that</w:t>
      </w:r>
      <w:r>
        <w:rPr>
          <w:rPrChange w:id="2357" w:author="2023 Revisions to CCBHC Cost Report Instructions" w:date="2023-12-07T15:54:00Z">
            <w:rPr>
              <w:spacing w:val="-3"/>
            </w:rPr>
          </w:rPrChange>
        </w:rPr>
        <w:t xml:space="preserve"> </w:t>
      </w:r>
      <w:r>
        <w:t>reflects</w:t>
      </w:r>
      <w:r>
        <w:rPr>
          <w:rPrChange w:id="2358" w:author="2023 Revisions to CCBHC Cost Report Instructions" w:date="2023-12-07T15:54:00Z">
            <w:rPr>
              <w:spacing w:val="-5"/>
            </w:rPr>
          </w:rPrChange>
        </w:rPr>
        <w:t xml:space="preserve"> </w:t>
      </w:r>
      <w:r>
        <w:t>the</w:t>
      </w:r>
      <w:r>
        <w:rPr>
          <w:rPrChange w:id="2359" w:author="2023 Revisions to CCBHC Cost Report Instructions" w:date="2023-12-07T15:54:00Z">
            <w:rPr>
              <w:spacing w:val="-5"/>
            </w:rPr>
          </w:rPrChange>
        </w:rPr>
        <w:t xml:space="preserve"> </w:t>
      </w:r>
      <w:r>
        <w:t>satellite</w:t>
      </w:r>
      <w:r>
        <w:rPr>
          <w:rPrChange w:id="2360" w:author="2023 Revisions to CCBHC Cost Report Instructions" w:date="2023-12-07T15:54:00Z">
            <w:rPr>
              <w:spacing w:val="-5"/>
            </w:rPr>
          </w:rPrChange>
        </w:rPr>
        <w:t xml:space="preserve"> </w:t>
      </w:r>
      <w:r>
        <w:t>site’s</w:t>
      </w:r>
      <w:r>
        <w:rPr>
          <w:rPrChange w:id="2361" w:author="2023 Revisions to CCBHC Cost Report Instructions" w:date="2023-12-07T15:54:00Z">
            <w:rPr>
              <w:spacing w:val="-2"/>
            </w:rPr>
          </w:rPrChange>
        </w:rPr>
        <w:t xml:space="preserve"> </w:t>
      </w:r>
      <w:r>
        <w:t>location</w:t>
      </w:r>
      <w:r>
        <w:rPr>
          <w:rPrChange w:id="2362" w:author="2023 Revisions to CCBHC Cost Report Instructions" w:date="2023-12-07T15:54:00Z">
            <w:rPr>
              <w:spacing w:val="-2"/>
            </w:rPr>
          </w:rPrChange>
        </w:rPr>
        <w:t xml:space="preserve"> </w:t>
      </w:r>
      <w:r>
        <w:t>designation</w:t>
      </w:r>
      <w:r>
        <w:rPr>
          <w:rPrChange w:id="2363" w:author="2023 Revisions to CCBHC Cost Report Instructions" w:date="2023-12-07T15:54:00Z">
            <w:rPr>
              <w:spacing w:val="-2"/>
            </w:rPr>
          </w:rPrChange>
        </w:rPr>
        <w:t xml:space="preserve"> </w:t>
      </w:r>
      <w:r>
        <w:t>as</w:t>
      </w:r>
      <w:r>
        <w:rPr>
          <w:rPrChange w:id="2364" w:author="2023 Revisions to CCBHC Cost Report Instructions" w:date="2023-12-07T15:54:00Z">
            <w:rPr>
              <w:spacing w:val="-5"/>
            </w:rPr>
          </w:rPrChange>
        </w:rPr>
        <w:t xml:space="preserve"> </w:t>
      </w:r>
      <w:r>
        <w:t>Urban, Rural, or Unknown.</w:t>
      </w:r>
      <w:ins w:id="2365" w:author="2023 Revisions to CCBHC Cost Report Instructions" w:date="2023-12-07T15:54:00Z">
        <w:r w:rsidR="001F4032">
          <w:t xml:space="preserve"> </w:t>
        </w:r>
      </w:ins>
    </w:p>
    <w:p w14:paraId="0B2B9201" w14:textId="1CABDCB2" w:rsidR="0059672E" w:rsidRDefault="0050054D">
      <w:pPr>
        <w:pStyle w:val="Hangingtext"/>
        <w:pPrChange w:id="2366" w:author="2023 Revisions to CCBHC Cost Report Instructions" w:date="2023-12-07T15:54:00Z">
          <w:pPr>
            <w:pStyle w:val="BodyText"/>
            <w:tabs>
              <w:tab w:val="left" w:pos="1640"/>
            </w:tabs>
            <w:spacing w:before="114" w:line="247" w:lineRule="auto"/>
            <w:ind w:left="1640" w:right="847" w:hanging="1440"/>
          </w:pPr>
        </w:pPrChange>
      </w:pPr>
      <w:r>
        <w:rPr>
          <w:b/>
        </w:rPr>
        <w:t>Line 9:</w:t>
      </w:r>
      <w:ins w:id="2367" w:author="2023 Revisions to CCBHC Cost Report Instructions" w:date="2023-12-07T15:54:00Z">
        <w:r w:rsidR="001F4032">
          <w:rPr>
            <w:b/>
          </w:rPr>
          <w:t xml:space="preserve"> </w:t>
        </w:r>
      </w:ins>
      <w:r>
        <w:rPr>
          <w:rPrChange w:id="2368" w:author="2023 Revisions to CCBHC Cost Report Instructions" w:date="2023-12-07T15:54:00Z">
            <w:rPr>
              <w:b/>
            </w:rPr>
          </w:rPrChange>
        </w:rPr>
        <w:tab/>
      </w:r>
      <w:r>
        <w:t>Enter</w:t>
      </w:r>
      <w:r>
        <w:rPr>
          <w:rPrChange w:id="2369" w:author="2023 Revisions to CCBHC Cost Report Instructions" w:date="2023-12-07T15:54:00Z">
            <w:rPr>
              <w:spacing w:val="-4"/>
            </w:rPr>
          </w:rPrChange>
        </w:rPr>
        <w:t xml:space="preserve"> </w:t>
      </w:r>
      <w:r>
        <w:t>the</w:t>
      </w:r>
      <w:r>
        <w:rPr>
          <w:rPrChange w:id="2370" w:author="2023 Revisions to CCBHC Cost Report Instructions" w:date="2023-12-07T15:54:00Z">
            <w:rPr>
              <w:spacing w:val="-5"/>
            </w:rPr>
          </w:rPrChange>
        </w:rPr>
        <w:t xml:space="preserve"> </w:t>
      </w:r>
      <w:r>
        <w:t>code</w:t>
      </w:r>
      <w:r>
        <w:rPr>
          <w:rPrChange w:id="2371" w:author="2023 Revisions to CCBHC Cost Report Instructions" w:date="2023-12-07T15:54:00Z">
            <w:rPr>
              <w:spacing w:val="-5"/>
            </w:rPr>
          </w:rPrChange>
        </w:rPr>
        <w:t xml:space="preserve"> </w:t>
      </w:r>
      <w:r>
        <w:t>for</w:t>
      </w:r>
      <w:r>
        <w:rPr>
          <w:rPrChange w:id="2372" w:author="2023 Revisions to CCBHC Cost Report Instructions" w:date="2023-12-07T15:54:00Z">
            <w:rPr>
              <w:spacing w:val="-4"/>
            </w:rPr>
          </w:rPrChange>
        </w:rPr>
        <w:t xml:space="preserve"> </w:t>
      </w:r>
      <w:r>
        <w:t>the</w:t>
      </w:r>
      <w:r>
        <w:rPr>
          <w:rPrChange w:id="2373" w:author="2023 Revisions to CCBHC Cost Report Instructions" w:date="2023-12-07T15:54:00Z">
            <w:rPr>
              <w:spacing w:val="-5"/>
            </w:rPr>
          </w:rPrChange>
        </w:rPr>
        <w:t xml:space="preserve"> </w:t>
      </w:r>
      <w:r>
        <w:t>description</w:t>
      </w:r>
      <w:r>
        <w:rPr>
          <w:rPrChange w:id="2374" w:author="2023 Revisions to CCBHC Cost Report Instructions" w:date="2023-12-07T15:54:00Z">
            <w:rPr>
              <w:spacing w:val="-5"/>
            </w:rPr>
          </w:rPrChange>
        </w:rPr>
        <w:t xml:space="preserve"> </w:t>
      </w:r>
      <w:r>
        <w:t>that</w:t>
      </w:r>
      <w:r>
        <w:rPr>
          <w:rPrChange w:id="2375" w:author="2023 Revisions to CCBHC Cost Report Instructions" w:date="2023-12-07T15:54:00Z">
            <w:rPr>
              <w:spacing w:val="-3"/>
            </w:rPr>
          </w:rPrChange>
        </w:rPr>
        <w:t xml:space="preserve"> </w:t>
      </w:r>
      <w:r>
        <w:t>represents</w:t>
      </w:r>
      <w:r>
        <w:rPr>
          <w:rPrChange w:id="2376" w:author="2023 Revisions to CCBHC Cost Report Instructions" w:date="2023-12-07T15:54:00Z">
            <w:rPr>
              <w:spacing w:val="-4"/>
            </w:rPr>
          </w:rPrChange>
        </w:rPr>
        <w:t xml:space="preserve"> </w:t>
      </w:r>
      <w:r>
        <w:t>the</w:t>
      </w:r>
      <w:r>
        <w:rPr>
          <w:rPrChange w:id="2377" w:author="2023 Revisions to CCBHC Cost Report Instructions" w:date="2023-12-07T15:54:00Z">
            <w:rPr>
              <w:spacing w:val="-3"/>
            </w:rPr>
          </w:rPrChange>
        </w:rPr>
        <w:t xml:space="preserve"> </w:t>
      </w:r>
      <w:r>
        <w:t>CCBHC’s</w:t>
      </w:r>
      <w:r>
        <w:rPr>
          <w:rPrChange w:id="2378" w:author="2023 Revisions to CCBHC Cost Report Instructions" w:date="2023-12-07T15:54:00Z">
            <w:rPr>
              <w:spacing w:val="-2"/>
            </w:rPr>
          </w:rPrChange>
        </w:rPr>
        <w:t xml:space="preserve"> </w:t>
      </w:r>
      <w:r>
        <w:t>organizational authority (i.e., the ownership or auspices of the CCBHC) from Table 4: Organizational Authority Codes.</w:t>
      </w:r>
      <w:ins w:id="2379" w:author="2023 Revisions to CCBHC Cost Report Instructions" w:date="2023-12-07T15:54:00Z">
        <w:r w:rsidR="001F4032">
          <w:t xml:space="preserve"> </w:t>
        </w:r>
      </w:ins>
    </w:p>
    <w:p w14:paraId="218CE6FD" w14:textId="083E5044" w:rsidR="0059672E" w:rsidRDefault="0050054D">
      <w:pPr>
        <w:pStyle w:val="Caption"/>
        <w:rPr>
          <w:b w:val="0"/>
          <w:rPrChange w:id="2380" w:author="2023 Revisions to CCBHC Cost Report Instructions" w:date="2023-12-07T15:54:00Z">
            <w:rPr>
              <w:b/>
              <w:sz w:val="20"/>
            </w:rPr>
          </w:rPrChange>
        </w:rPr>
        <w:pPrChange w:id="2381" w:author="2023 Revisions to CCBHC Cost Report Instructions" w:date="2023-12-07T15:54:00Z">
          <w:pPr>
            <w:spacing w:before="142"/>
            <w:ind w:left="200"/>
          </w:pPr>
        </w:pPrChange>
      </w:pPr>
      <w:r>
        <w:rPr>
          <w:rPrChange w:id="2382" w:author="2023 Revisions to CCBHC Cost Report Instructions" w:date="2023-12-07T15:54:00Z">
            <w:rPr>
              <w:iCs/>
              <w:color w:val="000000"/>
              <w:sz w:val="20"/>
            </w:rPr>
          </w:rPrChange>
        </w:rPr>
        <w:t>Table</w:t>
      </w:r>
      <w:r>
        <w:rPr>
          <w:rPrChange w:id="2383" w:author="2023 Revisions to CCBHC Cost Report Instructions" w:date="2023-12-07T15:54:00Z">
            <w:rPr>
              <w:iCs/>
              <w:color w:val="000000"/>
              <w:spacing w:val="-11"/>
              <w:sz w:val="20"/>
            </w:rPr>
          </w:rPrChange>
        </w:rPr>
        <w:t xml:space="preserve"> </w:t>
      </w:r>
      <w:r>
        <w:rPr>
          <w:rPrChange w:id="2384" w:author="2023 Revisions to CCBHC Cost Report Instructions" w:date="2023-12-07T15:54:00Z">
            <w:rPr>
              <w:iCs/>
              <w:color w:val="000000"/>
              <w:sz w:val="20"/>
            </w:rPr>
          </w:rPrChange>
        </w:rPr>
        <w:t>4:</w:t>
      </w:r>
      <w:r>
        <w:rPr>
          <w:rPrChange w:id="2385" w:author="2023 Revisions to CCBHC Cost Report Instructions" w:date="2023-12-07T15:54:00Z">
            <w:rPr>
              <w:iCs/>
              <w:color w:val="000000"/>
              <w:spacing w:val="-10"/>
              <w:sz w:val="20"/>
            </w:rPr>
          </w:rPrChange>
        </w:rPr>
        <w:t xml:space="preserve"> </w:t>
      </w:r>
      <w:r>
        <w:rPr>
          <w:rPrChange w:id="2386" w:author="2023 Revisions to CCBHC Cost Report Instructions" w:date="2023-12-07T15:54:00Z">
            <w:rPr>
              <w:iCs/>
              <w:color w:val="000000"/>
              <w:sz w:val="20"/>
            </w:rPr>
          </w:rPrChange>
        </w:rPr>
        <w:t>Organizational</w:t>
      </w:r>
      <w:r>
        <w:rPr>
          <w:rPrChange w:id="2387" w:author="2023 Revisions to CCBHC Cost Report Instructions" w:date="2023-12-07T15:54:00Z">
            <w:rPr>
              <w:iCs/>
              <w:color w:val="000000"/>
              <w:spacing w:val="-6"/>
              <w:sz w:val="20"/>
            </w:rPr>
          </w:rPrChange>
        </w:rPr>
        <w:t xml:space="preserve"> </w:t>
      </w:r>
      <w:r>
        <w:rPr>
          <w:rPrChange w:id="2388" w:author="2023 Revisions to CCBHC Cost Report Instructions" w:date="2023-12-07T15:54:00Z">
            <w:rPr>
              <w:iCs/>
              <w:color w:val="000000"/>
              <w:sz w:val="20"/>
            </w:rPr>
          </w:rPrChange>
        </w:rPr>
        <w:t>Authority</w:t>
      </w:r>
      <w:r>
        <w:rPr>
          <w:rPrChange w:id="2389" w:author="2023 Revisions to CCBHC Cost Report Instructions" w:date="2023-12-07T15:54:00Z">
            <w:rPr>
              <w:iCs/>
              <w:color w:val="000000"/>
              <w:spacing w:val="-10"/>
              <w:sz w:val="20"/>
            </w:rPr>
          </w:rPrChange>
        </w:rPr>
        <w:t xml:space="preserve"> </w:t>
      </w:r>
      <w:r>
        <w:rPr>
          <w:rPrChange w:id="2390" w:author="2023 Revisions to CCBHC Cost Report Instructions" w:date="2023-12-07T15:54:00Z">
            <w:rPr>
              <w:iCs/>
              <w:color w:val="000000"/>
              <w:spacing w:val="-4"/>
              <w:sz w:val="20"/>
            </w:rPr>
          </w:rPrChange>
        </w:rPr>
        <w:t>Codes</w:t>
      </w:r>
      <w:ins w:id="2391" w:author="2023 Revisions to CCBHC Cost Report Instructions" w:date="2023-12-07T15:54:00Z">
        <w:r w:rsidR="00025E08">
          <w:t xml:space="preserve"> </w:t>
        </w:r>
      </w:ins>
    </w:p>
    <w:p w14:paraId="35863B59" w14:textId="77777777" w:rsidR="0059672E" w:rsidRDefault="0059672E">
      <w:pPr>
        <w:pStyle w:val="BodyText"/>
        <w:spacing w:before="8"/>
        <w:rPr>
          <w:del w:id="2392" w:author="2023 Revisions to CCBHC Cost Report Instructions" w:date="2023-12-07T15:54:00Z"/>
          <w:b/>
          <w:sz w:val="10"/>
        </w:rPr>
      </w:pPr>
    </w:p>
    <w:tbl>
      <w:tblPr>
        <w:tblStyle w:val="TableGrid"/>
        <w:tblW w:w="3000" w:type="pct"/>
        <w:tblInd w:w="0" w:type="dxa"/>
        <w:tblBorders>
          <w:top w:val="single" w:sz="4" w:space="0" w:color="auto"/>
          <w:bottom w:val="single" w:sz="4" w:space="0" w:color="auto"/>
          <w:insideH w:val="single" w:sz="4" w:space="0" w:color="auto"/>
        </w:tblBorders>
        <w:tblLayout w:type="fixed"/>
        <w:tblLook w:val="04A0" w:firstRow="1" w:lastRow="0" w:firstColumn="1" w:lastColumn="0" w:noHBand="0" w:noVBand="1"/>
        <w:tblPrChange w:id="2393" w:author="2023 Revisions to CCBHC Cost Report Instructions" w:date="2023-12-07T15:54:00Z">
          <w:tblPr>
            <w:tblW w:w="0" w:type="auto"/>
            <w:tblInd w:w="1707" w:type="dxa"/>
            <w:tblLayout w:type="fixed"/>
            <w:tblCellMar>
              <w:left w:w="0" w:type="dxa"/>
              <w:right w:w="0" w:type="dxa"/>
            </w:tblCellMar>
            <w:tblLook w:val="01E0" w:firstRow="1" w:lastRow="1" w:firstColumn="1" w:lastColumn="1" w:noHBand="0" w:noVBand="0"/>
          </w:tblPr>
        </w:tblPrChange>
      </w:tblPr>
      <w:tblGrid>
        <w:gridCol w:w="1078"/>
        <w:gridCol w:w="4958"/>
        <w:tblGridChange w:id="2394">
          <w:tblGrid>
            <w:gridCol w:w="1482"/>
            <w:gridCol w:w="5230"/>
          </w:tblGrid>
        </w:tblGridChange>
      </w:tblGrid>
      <w:tr w:rsidR="0059672E" w14:paraId="58C927DF" w14:textId="77777777" w:rsidTr="0009625E">
        <w:trPr>
          <w:cantSplit/>
          <w:trPrChange w:id="2395" w:author="2023 Revisions to CCBHC Cost Report Instructions" w:date="2023-12-07T15:54:00Z">
            <w:trPr>
              <w:trHeight w:val="390"/>
            </w:trPr>
          </w:trPrChange>
        </w:trPr>
        <w:tc>
          <w:tcPr>
            <w:tcW w:w="1080" w:type="dxa"/>
            <w:tcMar>
              <w:left w:w="0" w:type="dxa"/>
              <w:right w:w="115" w:type="dxa"/>
            </w:tcMar>
            <w:tcPrChange w:id="2396" w:author="2023 Revisions to CCBHC Cost Report Instructions" w:date="2023-12-07T15:54:00Z">
              <w:tcPr>
                <w:tcW w:w="1482" w:type="dxa"/>
                <w:tcBorders>
                  <w:top w:val="single" w:sz="8" w:space="0" w:color="000000"/>
                  <w:bottom w:val="single" w:sz="8" w:space="0" w:color="000000"/>
                </w:tcBorders>
              </w:tcPr>
            </w:tcPrChange>
          </w:tcPr>
          <w:p w14:paraId="799F8B16" w14:textId="5999EBA3" w:rsidR="0059672E" w:rsidRPr="00B6750E" w:rsidRDefault="0050054D">
            <w:pPr>
              <w:spacing w:before="20" w:after="20" w:line="240" w:lineRule="auto"/>
              <w:ind w:left="0" w:right="0" w:firstLine="0"/>
              <w:rPr>
                <w:rPrChange w:id="2397" w:author="2023 Revisions to CCBHC Cost Report Instructions" w:date="2023-12-07T15:54:00Z">
                  <w:rPr>
                    <w:b/>
                    <w:sz w:val="20"/>
                  </w:rPr>
                </w:rPrChange>
              </w:rPr>
              <w:pPrChange w:id="2398" w:author="2023 Revisions to CCBHC Cost Report Instructions" w:date="2023-12-07T15:54:00Z">
                <w:pPr>
                  <w:pStyle w:val="TableParagraph"/>
                  <w:spacing w:before="78"/>
                  <w:ind w:left="443" w:right="515"/>
                  <w:jc w:val="center"/>
                </w:pPr>
              </w:pPrChange>
            </w:pPr>
            <w:r w:rsidRPr="00B6750E">
              <w:rPr>
                <w:b/>
                <w:rPrChange w:id="2399" w:author="2023 Revisions to CCBHC Cost Report Instructions" w:date="2023-12-07T15:54:00Z">
                  <w:rPr>
                    <w:b/>
                    <w:spacing w:val="-4"/>
                    <w:sz w:val="20"/>
                  </w:rPr>
                </w:rPrChange>
              </w:rPr>
              <w:t>Code</w:t>
            </w:r>
            <w:ins w:id="2400" w:author="2023 Revisions to CCBHC Cost Report Instructions" w:date="2023-12-07T15:54:00Z">
              <w:r w:rsidR="00025E08" w:rsidRPr="00B6750E">
                <w:rPr>
                  <w:b/>
                </w:rPr>
                <w:t xml:space="preserve"> </w:t>
              </w:r>
            </w:ins>
          </w:p>
        </w:tc>
        <w:tc>
          <w:tcPr>
            <w:tcW w:w="4968" w:type="dxa"/>
            <w:tcMar>
              <w:left w:w="115" w:type="dxa"/>
              <w:right w:w="115" w:type="dxa"/>
            </w:tcMar>
            <w:tcPrChange w:id="2401" w:author="2023 Revisions to CCBHC Cost Report Instructions" w:date="2023-12-07T15:54:00Z">
              <w:tcPr>
                <w:tcW w:w="5230" w:type="dxa"/>
                <w:tcBorders>
                  <w:top w:val="single" w:sz="8" w:space="0" w:color="000000"/>
                  <w:bottom w:val="single" w:sz="8" w:space="0" w:color="000000"/>
                </w:tcBorders>
              </w:tcPr>
            </w:tcPrChange>
          </w:tcPr>
          <w:p w14:paraId="78A7CF50" w14:textId="00F1A921" w:rsidR="0059672E" w:rsidRPr="00B6750E" w:rsidRDefault="0050054D">
            <w:pPr>
              <w:spacing w:before="20" w:after="20" w:line="240" w:lineRule="auto"/>
              <w:ind w:left="0" w:right="0" w:firstLine="0"/>
              <w:rPr>
                <w:rPrChange w:id="2402" w:author="2023 Revisions to CCBHC Cost Report Instructions" w:date="2023-12-07T15:54:00Z">
                  <w:rPr>
                    <w:b/>
                    <w:sz w:val="20"/>
                  </w:rPr>
                </w:rPrChange>
              </w:rPr>
              <w:pPrChange w:id="2403" w:author="2023 Revisions to CCBHC Cost Report Instructions" w:date="2023-12-07T15:54:00Z">
                <w:pPr>
                  <w:pStyle w:val="TableParagraph"/>
                  <w:spacing w:before="78"/>
                  <w:ind w:left="834"/>
                </w:pPr>
              </w:pPrChange>
            </w:pPr>
            <w:r w:rsidRPr="00B6750E">
              <w:rPr>
                <w:b/>
                <w:rPrChange w:id="2404" w:author="2023 Revisions to CCBHC Cost Report Instructions" w:date="2023-12-07T15:54:00Z">
                  <w:rPr>
                    <w:b/>
                    <w:sz w:val="20"/>
                  </w:rPr>
                </w:rPrChange>
              </w:rPr>
              <w:t>Organizational</w:t>
            </w:r>
            <w:r w:rsidRPr="00B6750E">
              <w:rPr>
                <w:b/>
                <w:rPrChange w:id="2405" w:author="2023 Revisions to CCBHC Cost Report Instructions" w:date="2023-12-07T15:54:00Z">
                  <w:rPr>
                    <w:b/>
                    <w:spacing w:val="-14"/>
                    <w:sz w:val="20"/>
                  </w:rPr>
                </w:rPrChange>
              </w:rPr>
              <w:t xml:space="preserve"> </w:t>
            </w:r>
            <w:r w:rsidRPr="00B6750E">
              <w:rPr>
                <w:b/>
                <w:rPrChange w:id="2406" w:author="2023 Revisions to CCBHC Cost Report Instructions" w:date="2023-12-07T15:54:00Z">
                  <w:rPr>
                    <w:b/>
                    <w:sz w:val="20"/>
                  </w:rPr>
                </w:rPrChange>
              </w:rPr>
              <w:t>Authority</w:t>
            </w:r>
            <w:r w:rsidRPr="00B6750E">
              <w:rPr>
                <w:b/>
                <w:rPrChange w:id="2407" w:author="2023 Revisions to CCBHC Cost Report Instructions" w:date="2023-12-07T15:54:00Z">
                  <w:rPr>
                    <w:b/>
                    <w:spacing w:val="-14"/>
                    <w:sz w:val="20"/>
                  </w:rPr>
                </w:rPrChange>
              </w:rPr>
              <w:t xml:space="preserve"> </w:t>
            </w:r>
            <w:r w:rsidRPr="00B6750E">
              <w:rPr>
                <w:b/>
                <w:rPrChange w:id="2408" w:author="2023 Revisions to CCBHC Cost Report Instructions" w:date="2023-12-07T15:54:00Z">
                  <w:rPr>
                    <w:b/>
                    <w:spacing w:val="-2"/>
                    <w:sz w:val="20"/>
                  </w:rPr>
                </w:rPrChange>
              </w:rPr>
              <w:t>Description</w:t>
            </w:r>
            <w:ins w:id="2409" w:author="2023 Revisions to CCBHC Cost Report Instructions" w:date="2023-12-07T15:54:00Z">
              <w:r w:rsidR="00025E08" w:rsidRPr="00B6750E">
                <w:rPr>
                  <w:b/>
                </w:rPr>
                <w:t xml:space="preserve"> </w:t>
              </w:r>
            </w:ins>
          </w:p>
        </w:tc>
      </w:tr>
      <w:tr w:rsidR="0059672E" w14:paraId="34BFA01C" w14:textId="77777777" w:rsidTr="0009625E">
        <w:trPr>
          <w:cantSplit/>
          <w:trPrChange w:id="2410" w:author="2023 Revisions to CCBHC Cost Report Instructions" w:date="2023-12-07T15:54:00Z">
            <w:trPr>
              <w:trHeight w:val="390"/>
            </w:trPr>
          </w:trPrChange>
        </w:trPr>
        <w:tc>
          <w:tcPr>
            <w:tcW w:w="1080" w:type="dxa"/>
            <w:tcMar>
              <w:left w:w="0" w:type="dxa"/>
              <w:right w:w="115" w:type="dxa"/>
            </w:tcMar>
            <w:tcPrChange w:id="2411" w:author="2023 Revisions to CCBHC Cost Report Instructions" w:date="2023-12-07T15:54:00Z">
              <w:tcPr>
                <w:tcW w:w="1482" w:type="dxa"/>
                <w:tcBorders>
                  <w:top w:val="single" w:sz="8" w:space="0" w:color="000000"/>
                  <w:bottom w:val="single" w:sz="4" w:space="0" w:color="000000"/>
                </w:tcBorders>
              </w:tcPr>
            </w:tcPrChange>
          </w:tcPr>
          <w:p w14:paraId="380B80EF" w14:textId="51F21374" w:rsidR="0059672E" w:rsidRPr="00B6750E" w:rsidRDefault="0050054D">
            <w:pPr>
              <w:spacing w:before="20" w:after="20" w:line="240" w:lineRule="auto"/>
              <w:ind w:left="0" w:right="0" w:firstLine="0"/>
              <w:rPr>
                <w:rPrChange w:id="2412" w:author="2023 Revisions to CCBHC Cost Report Instructions" w:date="2023-12-07T15:54:00Z">
                  <w:rPr>
                    <w:sz w:val="20"/>
                  </w:rPr>
                </w:rPrChange>
              </w:rPr>
              <w:pPrChange w:id="2413" w:author="2023 Revisions to CCBHC Cost Report Instructions" w:date="2023-12-07T15:54:00Z">
                <w:pPr>
                  <w:pStyle w:val="TableParagraph"/>
                  <w:spacing w:before="78"/>
                  <w:ind w:left="0" w:right="73"/>
                  <w:jc w:val="center"/>
                </w:pPr>
              </w:pPrChange>
            </w:pPr>
            <w:r w:rsidRPr="00B6750E">
              <w:rPr>
                <w:rPrChange w:id="2414" w:author="2023 Revisions to CCBHC Cost Report Instructions" w:date="2023-12-07T15:54:00Z">
                  <w:rPr>
                    <w:w w:val="99"/>
                    <w:sz w:val="20"/>
                  </w:rPr>
                </w:rPrChange>
              </w:rPr>
              <w:t>1</w:t>
            </w:r>
            <w:ins w:id="2415" w:author="2023 Revisions to CCBHC Cost Report Instructions" w:date="2023-12-07T15:54:00Z">
              <w:r w:rsidR="00025E08" w:rsidRPr="00B6750E">
                <w:t xml:space="preserve"> </w:t>
              </w:r>
            </w:ins>
          </w:p>
        </w:tc>
        <w:tc>
          <w:tcPr>
            <w:tcW w:w="4968" w:type="dxa"/>
            <w:tcMar>
              <w:left w:w="115" w:type="dxa"/>
              <w:right w:w="115" w:type="dxa"/>
            </w:tcMar>
            <w:tcPrChange w:id="2416" w:author="2023 Revisions to CCBHC Cost Report Instructions" w:date="2023-12-07T15:54:00Z">
              <w:tcPr>
                <w:tcW w:w="5230" w:type="dxa"/>
                <w:tcBorders>
                  <w:top w:val="single" w:sz="8" w:space="0" w:color="000000"/>
                  <w:bottom w:val="single" w:sz="4" w:space="0" w:color="000000"/>
                </w:tcBorders>
              </w:tcPr>
            </w:tcPrChange>
          </w:tcPr>
          <w:p w14:paraId="2C5E3262" w14:textId="4EE13962" w:rsidR="0059672E" w:rsidRPr="00B6750E" w:rsidRDefault="0050054D">
            <w:pPr>
              <w:spacing w:before="20" w:after="20" w:line="240" w:lineRule="auto"/>
              <w:ind w:left="0" w:right="0" w:firstLine="0"/>
              <w:rPr>
                <w:rPrChange w:id="2417" w:author="2023 Revisions to CCBHC Cost Report Instructions" w:date="2023-12-07T15:54:00Z">
                  <w:rPr>
                    <w:sz w:val="20"/>
                  </w:rPr>
                </w:rPrChange>
              </w:rPr>
              <w:pPrChange w:id="2418" w:author="2023 Revisions to CCBHC Cost Report Instructions" w:date="2023-12-07T15:54:00Z">
                <w:pPr>
                  <w:pStyle w:val="TableParagraph"/>
                  <w:spacing w:before="78"/>
                  <w:ind w:left="529"/>
                </w:pPr>
              </w:pPrChange>
            </w:pPr>
            <w:r w:rsidRPr="00B6750E">
              <w:rPr>
                <w:rPrChange w:id="2419" w:author="2023 Revisions to CCBHC Cost Report Instructions" w:date="2023-12-07T15:54:00Z">
                  <w:rPr>
                    <w:spacing w:val="-2"/>
                    <w:sz w:val="20"/>
                  </w:rPr>
                </w:rPrChange>
              </w:rPr>
              <w:t>Nonprofit</w:t>
            </w:r>
            <w:ins w:id="2420" w:author="2023 Revisions to CCBHC Cost Report Instructions" w:date="2023-12-07T15:54:00Z">
              <w:r w:rsidR="00025E08" w:rsidRPr="00B6750E">
                <w:t xml:space="preserve"> </w:t>
              </w:r>
            </w:ins>
          </w:p>
        </w:tc>
      </w:tr>
      <w:tr w:rsidR="0059672E" w14:paraId="0156307F" w14:textId="77777777" w:rsidTr="0009625E">
        <w:trPr>
          <w:cantSplit/>
          <w:trPrChange w:id="2421" w:author="2023 Revisions to CCBHC Cost Report Instructions" w:date="2023-12-07T15:54:00Z">
            <w:trPr>
              <w:trHeight w:val="390"/>
            </w:trPr>
          </w:trPrChange>
        </w:trPr>
        <w:tc>
          <w:tcPr>
            <w:tcW w:w="1080" w:type="dxa"/>
            <w:tcMar>
              <w:left w:w="0" w:type="dxa"/>
              <w:right w:w="115" w:type="dxa"/>
            </w:tcMar>
            <w:tcPrChange w:id="2422" w:author="2023 Revisions to CCBHC Cost Report Instructions" w:date="2023-12-07T15:54:00Z">
              <w:tcPr>
                <w:tcW w:w="1482" w:type="dxa"/>
                <w:tcBorders>
                  <w:top w:val="single" w:sz="4" w:space="0" w:color="000000"/>
                  <w:bottom w:val="single" w:sz="4" w:space="0" w:color="000000"/>
                </w:tcBorders>
              </w:tcPr>
            </w:tcPrChange>
          </w:tcPr>
          <w:p w14:paraId="366E2917" w14:textId="31634DA7" w:rsidR="0059672E" w:rsidRPr="00B6750E" w:rsidRDefault="0050054D">
            <w:pPr>
              <w:spacing w:before="20" w:after="20" w:line="240" w:lineRule="auto"/>
              <w:ind w:left="0" w:right="0" w:firstLine="0"/>
              <w:rPr>
                <w:rPrChange w:id="2423" w:author="2023 Revisions to CCBHC Cost Report Instructions" w:date="2023-12-07T15:54:00Z">
                  <w:rPr>
                    <w:sz w:val="20"/>
                  </w:rPr>
                </w:rPrChange>
              </w:rPr>
              <w:pPrChange w:id="2424" w:author="2023 Revisions to CCBHC Cost Report Instructions" w:date="2023-12-07T15:54:00Z">
                <w:pPr>
                  <w:pStyle w:val="TableParagraph"/>
                  <w:spacing w:before="78"/>
                  <w:ind w:left="0" w:right="73"/>
                  <w:jc w:val="center"/>
                </w:pPr>
              </w:pPrChange>
            </w:pPr>
            <w:r w:rsidRPr="00B6750E">
              <w:rPr>
                <w:rPrChange w:id="2425" w:author="2023 Revisions to CCBHC Cost Report Instructions" w:date="2023-12-07T15:54:00Z">
                  <w:rPr>
                    <w:w w:val="99"/>
                    <w:sz w:val="20"/>
                  </w:rPr>
                </w:rPrChange>
              </w:rPr>
              <w:t>2</w:t>
            </w:r>
            <w:ins w:id="2426" w:author="2023 Revisions to CCBHC Cost Report Instructions" w:date="2023-12-07T15:54:00Z">
              <w:r w:rsidR="00025E08" w:rsidRPr="00B6750E">
                <w:t xml:space="preserve"> </w:t>
              </w:r>
            </w:ins>
          </w:p>
        </w:tc>
        <w:tc>
          <w:tcPr>
            <w:tcW w:w="4968" w:type="dxa"/>
            <w:tcMar>
              <w:left w:w="115" w:type="dxa"/>
              <w:right w:w="115" w:type="dxa"/>
            </w:tcMar>
            <w:tcPrChange w:id="2427" w:author="2023 Revisions to CCBHC Cost Report Instructions" w:date="2023-12-07T15:54:00Z">
              <w:tcPr>
                <w:tcW w:w="5230" w:type="dxa"/>
                <w:tcBorders>
                  <w:top w:val="single" w:sz="4" w:space="0" w:color="000000"/>
                  <w:bottom w:val="single" w:sz="4" w:space="0" w:color="000000"/>
                </w:tcBorders>
              </w:tcPr>
            </w:tcPrChange>
          </w:tcPr>
          <w:p w14:paraId="3B2B25CE" w14:textId="49A6CC78" w:rsidR="0059672E" w:rsidRPr="00B6750E" w:rsidRDefault="0050054D">
            <w:pPr>
              <w:spacing w:before="20" w:after="20" w:line="240" w:lineRule="auto"/>
              <w:ind w:left="0" w:right="0" w:firstLine="0"/>
              <w:rPr>
                <w:rPrChange w:id="2428" w:author="2023 Revisions to CCBHC Cost Report Instructions" w:date="2023-12-07T15:54:00Z">
                  <w:rPr>
                    <w:sz w:val="20"/>
                  </w:rPr>
                </w:rPrChange>
              </w:rPr>
              <w:pPrChange w:id="2429" w:author="2023 Revisions to CCBHC Cost Report Instructions" w:date="2023-12-07T15:54:00Z">
                <w:pPr>
                  <w:pStyle w:val="TableParagraph"/>
                  <w:spacing w:before="78"/>
                  <w:ind w:left="529"/>
                </w:pPr>
              </w:pPrChange>
            </w:pPr>
            <w:r w:rsidRPr="00B6750E">
              <w:rPr>
                <w:rPrChange w:id="2430" w:author="2023 Revisions to CCBHC Cost Report Instructions" w:date="2023-12-07T15:54:00Z">
                  <w:rPr>
                    <w:sz w:val="20"/>
                  </w:rPr>
                </w:rPrChange>
              </w:rPr>
              <w:t>Local</w:t>
            </w:r>
            <w:r w:rsidRPr="00B6750E">
              <w:rPr>
                <w:rPrChange w:id="2431" w:author="2023 Revisions to CCBHC Cost Report Instructions" w:date="2023-12-07T15:54:00Z">
                  <w:rPr>
                    <w:spacing w:val="-8"/>
                    <w:sz w:val="20"/>
                  </w:rPr>
                </w:rPrChange>
              </w:rPr>
              <w:t xml:space="preserve"> </w:t>
            </w:r>
            <w:r w:rsidRPr="00B6750E">
              <w:rPr>
                <w:rPrChange w:id="2432" w:author="2023 Revisions to CCBHC Cost Report Instructions" w:date="2023-12-07T15:54:00Z">
                  <w:rPr>
                    <w:sz w:val="20"/>
                  </w:rPr>
                </w:rPrChange>
              </w:rPr>
              <w:t>government</w:t>
            </w:r>
            <w:r w:rsidRPr="00B6750E">
              <w:rPr>
                <w:rPrChange w:id="2433" w:author="2023 Revisions to CCBHC Cost Report Instructions" w:date="2023-12-07T15:54:00Z">
                  <w:rPr>
                    <w:spacing w:val="-10"/>
                    <w:sz w:val="20"/>
                  </w:rPr>
                </w:rPrChange>
              </w:rPr>
              <w:t xml:space="preserve"> </w:t>
            </w:r>
            <w:r w:rsidRPr="00B6750E">
              <w:rPr>
                <w:rPrChange w:id="2434" w:author="2023 Revisions to CCBHC Cost Report Instructions" w:date="2023-12-07T15:54:00Z">
                  <w:rPr>
                    <w:sz w:val="20"/>
                  </w:rPr>
                </w:rPrChange>
              </w:rPr>
              <w:t>behavioral</w:t>
            </w:r>
            <w:r w:rsidRPr="00B6750E">
              <w:rPr>
                <w:rPrChange w:id="2435" w:author="2023 Revisions to CCBHC Cost Report Instructions" w:date="2023-12-07T15:54:00Z">
                  <w:rPr>
                    <w:spacing w:val="-10"/>
                    <w:sz w:val="20"/>
                  </w:rPr>
                </w:rPrChange>
              </w:rPr>
              <w:t xml:space="preserve"> </w:t>
            </w:r>
            <w:r w:rsidRPr="00B6750E">
              <w:rPr>
                <w:rPrChange w:id="2436" w:author="2023 Revisions to CCBHC Cost Report Instructions" w:date="2023-12-07T15:54:00Z">
                  <w:rPr>
                    <w:sz w:val="20"/>
                  </w:rPr>
                </w:rPrChange>
              </w:rPr>
              <w:t>health</w:t>
            </w:r>
            <w:r w:rsidRPr="00B6750E">
              <w:rPr>
                <w:rPrChange w:id="2437" w:author="2023 Revisions to CCBHC Cost Report Instructions" w:date="2023-12-07T15:54:00Z">
                  <w:rPr>
                    <w:spacing w:val="-8"/>
                    <w:sz w:val="20"/>
                  </w:rPr>
                </w:rPrChange>
              </w:rPr>
              <w:t xml:space="preserve"> </w:t>
            </w:r>
            <w:r w:rsidRPr="00B6750E">
              <w:rPr>
                <w:rPrChange w:id="2438" w:author="2023 Revisions to CCBHC Cost Report Instructions" w:date="2023-12-07T15:54:00Z">
                  <w:rPr>
                    <w:spacing w:val="-2"/>
                    <w:sz w:val="20"/>
                  </w:rPr>
                </w:rPrChange>
              </w:rPr>
              <w:t>authority</w:t>
            </w:r>
            <w:ins w:id="2439" w:author="2023 Revisions to CCBHC Cost Report Instructions" w:date="2023-12-07T15:54:00Z">
              <w:r w:rsidR="00025E08" w:rsidRPr="00B6750E">
                <w:t xml:space="preserve"> </w:t>
              </w:r>
            </w:ins>
          </w:p>
        </w:tc>
      </w:tr>
      <w:tr w:rsidR="0059672E" w14:paraId="4F22C1E5" w14:textId="77777777" w:rsidTr="0009625E">
        <w:trPr>
          <w:cantSplit/>
          <w:trPrChange w:id="2440" w:author="2023 Revisions to CCBHC Cost Report Instructions" w:date="2023-12-07T15:54:00Z">
            <w:trPr>
              <w:trHeight w:val="388"/>
            </w:trPr>
          </w:trPrChange>
        </w:trPr>
        <w:tc>
          <w:tcPr>
            <w:tcW w:w="1080" w:type="dxa"/>
            <w:tcMar>
              <w:left w:w="0" w:type="dxa"/>
              <w:right w:w="115" w:type="dxa"/>
            </w:tcMar>
            <w:tcPrChange w:id="2441" w:author="2023 Revisions to CCBHC Cost Report Instructions" w:date="2023-12-07T15:54:00Z">
              <w:tcPr>
                <w:tcW w:w="1482" w:type="dxa"/>
                <w:tcBorders>
                  <w:top w:val="single" w:sz="4" w:space="0" w:color="000000"/>
                  <w:bottom w:val="single" w:sz="4" w:space="0" w:color="000000"/>
                </w:tcBorders>
              </w:tcPr>
            </w:tcPrChange>
          </w:tcPr>
          <w:p w14:paraId="628F37C0" w14:textId="1EFEF867" w:rsidR="0059672E" w:rsidRPr="00B6750E" w:rsidRDefault="0050054D">
            <w:pPr>
              <w:spacing w:before="20" w:after="20" w:line="240" w:lineRule="auto"/>
              <w:ind w:left="0" w:right="0" w:firstLine="0"/>
              <w:rPr>
                <w:rPrChange w:id="2442" w:author="2023 Revisions to CCBHC Cost Report Instructions" w:date="2023-12-07T15:54:00Z">
                  <w:rPr>
                    <w:sz w:val="20"/>
                  </w:rPr>
                </w:rPrChange>
              </w:rPr>
              <w:pPrChange w:id="2443" w:author="2023 Revisions to CCBHC Cost Report Instructions" w:date="2023-12-07T15:54:00Z">
                <w:pPr>
                  <w:pStyle w:val="TableParagraph"/>
                  <w:spacing w:before="78"/>
                  <w:ind w:left="0" w:right="73"/>
                  <w:jc w:val="center"/>
                </w:pPr>
              </w:pPrChange>
            </w:pPr>
            <w:r w:rsidRPr="00B6750E">
              <w:rPr>
                <w:rPrChange w:id="2444" w:author="2023 Revisions to CCBHC Cost Report Instructions" w:date="2023-12-07T15:54:00Z">
                  <w:rPr>
                    <w:w w:val="99"/>
                    <w:sz w:val="20"/>
                  </w:rPr>
                </w:rPrChange>
              </w:rPr>
              <w:t>3</w:t>
            </w:r>
            <w:ins w:id="2445" w:author="2023 Revisions to CCBHC Cost Report Instructions" w:date="2023-12-07T15:54:00Z">
              <w:r w:rsidR="00025E08" w:rsidRPr="00B6750E">
                <w:t xml:space="preserve"> </w:t>
              </w:r>
            </w:ins>
          </w:p>
        </w:tc>
        <w:tc>
          <w:tcPr>
            <w:tcW w:w="4968" w:type="dxa"/>
            <w:tcMar>
              <w:left w:w="115" w:type="dxa"/>
              <w:right w:w="115" w:type="dxa"/>
            </w:tcMar>
            <w:tcPrChange w:id="2446" w:author="2023 Revisions to CCBHC Cost Report Instructions" w:date="2023-12-07T15:54:00Z">
              <w:tcPr>
                <w:tcW w:w="5230" w:type="dxa"/>
                <w:tcBorders>
                  <w:top w:val="single" w:sz="4" w:space="0" w:color="000000"/>
                  <w:bottom w:val="single" w:sz="4" w:space="0" w:color="000000"/>
                </w:tcBorders>
              </w:tcPr>
            </w:tcPrChange>
          </w:tcPr>
          <w:p w14:paraId="2B5AA2C2" w14:textId="368C54F8" w:rsidR="0059672E" w:rsidRPr="00B6750E" w:rsidRDefault="0050054D">
            <w:pPr>
              <w:spacing w:before="20" w:after="20" w:line="240" w:lineRule="auto"/>
              <w:ind w:left="0" w:right="0" w:firstLine="0"/>
              <w:rPr>
                <w:rPrChange w:id="2447" w:author="2023 Revisions to CCBHC Cost Report Instructions" w:date="2023-12-07T15:54:00Z">
                  <w:rPr>
                    <w:sz w:val="20"/>
                  </w:rPr>
                </w:rPrChange>
              </w:rPr>
              <w:pPrChange w:id="2448" w:author="2023 Revisions to CCBHC Cost Report Instructions" w:date="2023-12-07T15:54:00Z">
                <w:pPr>
                  <w:pStyle w:val="TableParagraph"/>
                  <w:spacing w:before="78"/>
                  <w:ind w:left="529"/>
                </w:pPr>
              </w:pPrChange>
            </w:pPr>
            <w:r w:rsidRPr="00B6750E">
              <w:rPr>
                <w:rPrChange w:id="2449" w:author="2023 Revisions to CCBHC Cost Report Instructions" w:date="2023-12-07T15:54:00Z">
                  <w:rPr>
                    <w:sz w:val="20"/>
                  </w:rPr>
                </w:rPrChange>
              </w:rPr>
              <w:t>Indian</w:t>
            </w:r>
            <w:r w:rsidRPr="00B6750E">
              <w:rPr>
                <w:rPrChange w:id="2450" w:author="2023 Revisions to CCBHC Cost Report Instructions" w:date="2023-12-07T15:54:00Z">
                  <w:rPr>
                    <w:spacing w:val="-9"/>
                    <w:sz w:val="20"/>
                  </w:rPr>
                </w:rPrChange>
              </w:rPr>
              <w:t xml:space="preserve"> </w:t>
            </w:r>
            <w:r w:rsidRPr="00B6750E">
              <w:rPr>
                <w:rPrChange w:id="2451" w:author="2023 Revisions to CCBHC Cost Report Instructions" w:date="2023-12-07T15:54:00Z">
                  <w:rPr>
                    <w:sz w:val="20"/>
                  </w:rPr>
                </w:rPrChange>
              </w:rPr>
              <w:t>Health</w:t>
            </w:r>
            <w:r w:rsidRPr="00B6750E">
              <w:rPr>
                <w:rPrChange w:id="2452" w:author="2023 Revisions to CCBHC Cost Report Instructions" w:date="2023-12-07T15:54:00Z">
                  <w:rPr>
                    <w:spacing w:val="-7"/>
                    <w:sz w:val="20"/>
                  </w:rPr>
                </w:rPrChange>
              </w:rPr>
              <w:t xml:space="preserve"> </w:t>
            </w:r>
            <w:r w:rsidRPr="00B6750E">
              <w:rPr>
                <w:rPrChange w:id="2453" w:author="2023 Revisions to CCBHC Cost Report Instructions" w:date="2023-12-07T15:54:00Z">
                  <w:rPr>
                    <w:sz w:val="20"/>
                  </w:rPr>
                </w:rPrChange>
              </w:rPr>
              <w:t>Service</w:t>
            </w:r>
            <w:r w:rsidRPr="00B6750E">
              <w:rPr>
                <w:rPrChange w:id="2454" w:author="2023 Revisions to CCBHC Cost Report Instructions" w:date="2023-12-07T15:54:00Z">
                  <w:rPr>
                    <w:spacing w:val="-6"/>
                    <w:sz w:val="20"/>
                  </w:rPr>
                </w:rPrChange>
              </w:rPr>
              <w:t xml:space="preserve"> </w:t>
            </w:r>
            <w:r w:rsidRPr="00B6750E">
              <w:rPr>
                <w:rPrChange w:id="2455" w:author="2023 Revisions to CCBHC Cost Report Instructions" w:date="2023-12-07T15:54:00Z">
                  <w:rPr>
                    <w:spacing w:val="-2"/>
                    <w:sz w:val="20"/>
                  </w:rPr>
                </w:rPrChange>
              </w:rPr>
              <w:t>organization</w:t>
            </w:r>
            <w:ins w:id="2456" w:author="2023 Revisions to CCBHC Cost Report Instructions" w:date="2023-12-07T15:54:00Z">
              <w:r w:rsidR="00025E08" w:rsidRPr="00B6750E">
                <w:t xml:space="preserve"> </w:t>
              </w:r>
            </w:ins>
          </w:p>
        </w:tc>
      </w:tr>
      <w:tr w:rsidR="0059672E" w14:paraId="0AF6E739" w14:textId="77777777" w:rsidTr="0009625E">
        <w:trPr>
          <w:cantSplit/>
          <w:trPrChange w:id="2457" w:author="2023 Revisions to CCBHC Cost Report Instructions" w:date="2023-12-07T15:54:00Z">
            <w:trPr>
              <w:trHeight w:val="390"/>
            </w:trPr>
          </w:trPrChange>
        </w:trPr>
        <w:tc>
          <w:tcPr>
            <w:tcW w:w="1080" w:type="dxa"/>
            <w:tcMar>
              <w:left w:w="0" w:type="dxa"/>
              <w:right w:w="115" w:type="dxa"/>
            </w:tcMar>
            <w:tcPrChange w:id="2458" w:author="2023 Revisions to CCBHC Cost Report Instructions" w:date="2023-12-07T15:54:00Z">
              <w:tcPr>
                <w:tcW w:w="1482" w:type="dxa"/>
                <w:tcBorders>
                  <w:top w:val="single" w:sz="4" w:space="0" w:color="000000"/>
                  <w:bottom w:val="single" w:sz="4" w:space="0" w:color="000000"/>
                </w:tcBorders>
              </w:tcPr>
            </w:tcPrChange>
          </w:tcPr>
          <w:p w14:paraId="03754ABB" w14:textId="40A487DC" w:rsidR="0059672E" w:rsidRPr="00B6750E" w:rsidRDefault="0050054D">
            <w:pPr>
              <w:spacing w:before="20" w:after="20" w:line="240" w:lineRule="auto"/>
              <w:ind w:left="0" w:right="0" w:firstLine="0"/>
              <w:rPr>
                <w:rPrChange w:id="2459" w:author="2023 Revisions to CCBHC Cost Report Instructions" w:date="2023-12-07T15:54:00Z">
                  <w:rPr>
                    <w:sz w:val="20"/>
                  </w:rPr>
                </w:rPrChange>
              </w:rPr>
              <w:pPrChange w:id="2460" w:author="2023 Revisions to CCBHC Cost Report Instructions" w:date="2023-12-07T15:54:00Z">
                <w:pPr>
                  <w:pStyle w:val="TableParagraph"/>
                  <w:spacing w:before="78"/>
                  <w:ind w:left="0" w:right="73"/>
                  <w:jc w:val="center"/>
                </w:pPr>
              </w:pPrChange>
            </w:pPr>
            <w:r w:rsidRPr="00B6750E">
              <w:rPr>
                <w:rPrChange w:id="2461" w:author="2023 Revisions to CCBHC Cost Report Instructions" w:date="2023-12-07T15:54:00Z">
                  <w:rPr>
                    <w:w w:val="99"/>
                    <w:sz w:val="20"/>
                  </w:rPr>
                </w:rPrChange>
              </w:rPr>
              <w:t>4</w:t>
            </w:r>
            <w:ins w:id="2462" w:author="2023 Revisions to CCBHC Cost Report Instructions" w:date="2023-12-07T15:54:00Z">
              <w:r w:rsidR="00025E08" w:rsidRPr="00B6750E">
                <w:t xml:space="preserve"> </w:t>
              </w:r>
            </w:ins>
          </w:p>
        </w:tc>
        <w:tc>
          <w:tcPr>
            <w:tcW w:w="4968" w:type="dxa"/>
            <w:tcMar>
              <w:left w:w="115" w:type="dxa"/>
              <w:right w:w="115" w:type="dxa"/>
            </w:tcMar>
            <w:tcPrChange w:id="2463" w:author="2023 Revisions to CCBHC Cost Report Instructions" w:date="2023-12-07T15:54:00Z">
              <w:tcPr>
                <w:tcW w:w="5230" w:type="dxa"/>
                <w:tcBorders>
                  <w:top w:val="single" w:sz="4" w:space="0" w:color="000000"/>
                  <w:bottom w:val="single" w:sz="4" w:space="0" w:color="000000"/>
                </w:tcBorders>
              </w:tcPr>
            </w:tcPrChange>
          </w:tcPr>
          <w:p w14:paraId="45C0A7EC" w14:textId="02FCCDA1" w:rsidR="0059672E" w:rsidRPr="00B6750E" w:rsidRDefault="0050054D">
            <w:pPr>
              <w:spacing w:before="20" w:after="20" w:line="240" w:lineRule="auto"/>
              <w:ind w:left="0" w:right="0" w:firstLine="0"/>
              <w:rPr>
                <w:rPrChange w:id="2464" w:author="2023 Revisions to CCBHC Cost Report Instructions" w:date="2023-12-07T15:54:00Z">
                  <w:rPr>
                    <w:sz w:val="20"/>
                  </w:rPr>
                </w:rPrChange>
              </w:rPr>
              <w:pPrChange w:id="2465" w:author="2023 Revisions to CCBHC Cost Report Instructions" w:date="2023-12-07T15:54:00Z">
                <w:pPr>
                  <w:pStyle w:val="TableParagraph"/>
                  <w:spacing w:before="78"/>
                  <w:ind w:left="529"/>
                </w:pPr>
              </w:pPrChange>
            </w:pPr>
            <w:r w:rsidRPr="00B6750E">
              <w:rPr>
                <w:rPrChange w:id="2466" w:author="2023 Revisions to CCBHC Cost Report Instructions" w:date="2023-12-07T15:54:00Z">
                  <w:rPr>
                    <w:sz w:val="20"/>
                  </w:rPr>
                </w:rPrChange>
              </w:rPr>
              <w:t>Indian</w:t>
            </w:r>
            <w:r w:rsidRPr="00B6750E">
              <w:rPr>
                <w:rPrChange w:id="2467" w:author="2023 Revisions to CCBHC Cost Report Instructions" w:date="2023-12-07T15:54:00Z">
                  <w:rPr>
                    <w:spacing w:val="-7"/>
                    <w:sz w:val="20"/>
                  </w:rPr>
                </w:rPrChange>
              </w:rPr>
              <w:t xml:space="preserve"> </w:t>
            </w:r>
            <w:r w:rsidRPr="00B6750E">
              <w:rPr>
                <w:rPrChange w:id="2468" w:author="2023 Revisions to CCBHC Cost Report Instructions" w:date="2023-12-07T15:54:00Z">
                  <w:rPr>
                    <w:sz w:val="20"/>
                  </w:rPr>
                </w:rPrChange>
              </w:rPr>
              <w:t>tribe</w:t>
            </w:r>
            <w:r w:rsidRPr="00B6750E">
              <w:rPr>
                <w:rPrChange w:id="2469" w:author="2023 Revisions to CCBHC Cost Report Instructions" w:date="2023-12-07T15:54:00Z">
                  <w:rPr>
                    <w:spacing w:val="-5"/>
                    <w:sz w:val="20"/>
                  </w:rPr>
                </w:rPrChange>
              </w:rPr>
              <w:t xml:space="preserve"> </w:t>
            </w:r>
            <w:r w:rsidRPr="00B6750E">
              <w:rPr>
                <w:rPrChange w:id="2470" w:author="2023 Revisions to CCBHC Cost Report Instructions" w:date="2023-12-07T15:54:00Z">
                  <w:rPr>
                    <w:sz w:val="20"/>
                  </w:rPr>
                </w:rPrChange>
              </w:rPr>
              <w:t>or</w:t>
            </w:r>
            <w:r w:rsidRPr="00B6750E">
              <w:rPr>
                <w:rPrChange w:id="2471" w:author="2023 Revisions to CCBHC Cost Report Instructions" w:date="2023-12-07T15:54:00Z">
                  <w:rPr>
                    <w:spacing w:val="-5"/>
                    <w:sz w:val="20"/>
                  </w:rPr>
                </w:rPrChange>
              </w:rPr>
              <w:t xml:space="preserve"> </w:t>
            </w:r>
            <w:r w:rsidRPr="00B6750E">
              <w:rPr>
                <w:rPrChange w:id="2472" w:author="2023 Revisions to CCBHC Cost Report Instructions" w:date="2023-12-07T15:54:00Z">
                  <w:rPr>
                    <w:sz w:val="20"/>
                  </w:rPr>
                </w:rPrChange>
              </w:rPr>
              <w:t>tribal</w:t>
            </w:r>
            <w:r w:rsidRPr="00B6750E">
              <w:rPr>
                <w:rPrChange w:id="2473" w:author="2023 Revisions to CCBHC Cost Report Instructions" w:date="2023-12-07T15:54:00Z">
                  <w:rPr>
                    <w:spacing w:val="-6"/>
                    <w:sz w:val="20"/>
                  </w:rPr>
                </w:rPrChange>
              </w:rPr>
              <w:t xml:space="preserve"> </w:t>
            </w:r>
            <w:r w:rsidRPr="00B6750E">
              <w:rPr>
                <w:rPrChange w:id="2474" w:author="2023 Revisions to CCBHC Cost Report Instructions" w:date="2023-12-07T15:54:00Z">
                  <w:rPr>
                    <w:spacing w:val="-2"/>
                    <w:sz w:val="20"/>
                  </w:rPr>
                </w:rPrChange>
              </w:rPr>
              <w:t>organization</w:t>
            </w:r>
            <w:ins w:id="2475" w:author="2023 Revisions to CCBHC Cost Report Instructions" w:date="2023-12-07T15:54:00Z">
              <w:r w:rsidR="00025E08" w:rsidRPr="00B6750E">
                <w:t xml:space="preserve"> </w:t>
              </w:r>
            </w:ins>
          </w:p>
        </w:tc>
      </w:tr>
      <w:tr w:rsidR="0059672E" w14:paraId="5DA6ED0B" w14:textId="77777777" w:rsidTr="0009625E">
        <w:trPr>
          <w:cantSplit/>
          <w:trPrChange w:id="2476" w:author="2023 Revisions to CCBHC Cost Report Instructions" w:date="2023-12-07T15:54:00Z">
            <w:trPr>
              <w:trHeight w:val="390"/>
            </w:trPr>
          </w:trPrChange>
        </w:trPr>
        <w:tc>
          <w:tcPr>
            <w:tcW w:w="1080" w:type="dxa"/>
            <w:tcMar>
              <w:left w:w="0" w:type="dxa"/>
              <w:right w:w="115" w:type="dxa"/>
            </w:tcMar>
            <w:tcPrChange w:id="2477" w:author="2023 Revisions to CCBHC Cost Report Instructions" w:date="2023-12-07T15:54:00Z">
              <w:tcPr>
                <w:tcW w:w="1482" w:type="dxa"/>
                <w:tcBorders>
                  <w:top w:val="single" w:sz="4" w:space="0" w:color="000000"/>
                  <w:bottom w:val="single" w:sz="4" w:space="0" w:color="000000"/>
                </w:tcBorders>
              </w:tcPr>
            </w:tcPrChange>
          </w:tcPr>
          <w:p w14:paraId="3D112B0E" w14:textId="376950A3" w:rsidR="0059672E" w:rsidRPr="00B6750E" w:rsidRDefault="0050054D">
            <w:pPr>
              <w:spacing w:before="20" w:after="20" w:line="240" w:lineRule="auto"/>
              <w:ind w:left="0" w:right="0" w:firstLine="0"/>
              <w:rPr>
                <w:rPrChange w:id="2478" w:author="2023 Revisions to CCBHC Cost Report Instructions" w:date="2023-12-07T15:54:00Z">
                  <w:rPr>
                    <w:sz w:val="20"/>
                  </w:rPr>
                </w:rPrChange>
              </w:rPr>
              <w:pPrChange w:id="2479" w:author="2023 Revisions to CCBHC Cost Report Instructions" w:date="2023-12-07T15:54:00Z">
                <w:pPr>
                  <w:pStyle w:val="TableParagraph"/>
                  <w:spacing w:before="78"/>
                  <w:ind w:left="0" w:right="73"/>
                  <w:jc w:val="center"/>
                </w:pPr>
              </w:pPrChange>
            </w:pPr>
            <w:r w:rsidRPr="00B6750E">
              <w:rPr>
                <w:rPrChange w:id="2480" w:author="2023 Revisions to CCBHC Cost Report Instructions" w:date="2023-12-07T15:54:00Z">
                  <w:rPr>
                    <w:w w:val="99"/>
                    <w:sz w:val="20"/>
                  </w:rPr>
                </w:rPrChange>
              </w:rPr>
              <w:t>5</w:t>
            </w:r>
            <w:ins w:id="2481" w:author="2023 Revisions to CCBHC Cost Report Instructions" w:date="2023-12-07T15:54:00Z">
              <w:r w:rsidR="00025E08" w:rsidRPr="00B6750E">
                <w:t xml:space="preserve"> </w:t>
              </w:r>
            </w:ins>
          </w:p>
        </w:tc>
        <w:tc>
          <w:tcPr>
            <w:tcW w:w="4968" w:type="dxa"/>
            <w:tcMar>
              <w:left w:w="115" w:type="dxa"/>
              <w:right w:w="115" w:type="dxa"/>
            </w:tcMar>
            <w:tcPrChange w:id="2482" w:author="2023 Revisions to CCBHC Cost Report Instructions" w:date="2023-12-07T15:54:00Z">
              <w:tcPr>
                <w:tcW w:w="5230" w:type="dxa"/>
                <w:tcBorders>
                  <w:top w:val="single" w:sz="4" w:space="0" w:color="000000"/>
                  <w:bottom w:val="single" w:sz="4" w:space="0" w:color="000000"/>
                </w:tcBorders>
              </w:tcPr>
            </w:tcPrChange>
          </w:tcPr>
          <w:p w14:paraId="56AD9E83" w14:textId="5E474B11" w:rsidR="0059672E" w:rsidRPr="00B6750E" w:rsidRDefault="0050054D">
            <w:pPr>
              <w:spacing w:before="20" w:after="20" w:line="240" w:lineRule="auto"/>
              <w:ind w:left="0" w:right="0" w:firstLine="0"/>
              <w:rPr>
                <w:rPrChange w:id="2483" w:author="2023 Revisions to CCBHC Cost Report Instructions" w:date="2023-12-07T15:54:00Z">
                  <w:rPr>
                    <w:sz w:val="20"/>
                  </w:rPr>
                </w:rPrChange>
              </w:rPr>
              <w:pPrChange w:id="2484" w:author="2023 Revisions to CCBHC Cost Report Instructions" w:date="2023-12-07T15:54:00Z">
                <w:pPr>
                  <w:pStyle w:val="TableParagraph"/>
                  <w:spacing w:before="78"/>
                  <w:ind w:left="529"/>
                </w:pPr>
              </w:pPrChange>
            </w:pPr>
            <w:r w:rsidRPr="00B6750E">
              <w:rPr>
                <w:rPrChange w:id="2485" w:author="2023 Revisions to CCBHC Cost Report Instructions" w:date="2023-12-07T15:54:00Z">
                  <w:rPr>
                    <w:sz w:val="20"/>
                  </w:rPr>
                </w:rPrChange>
              </w:rPr>
              <w:t>Urban</w:t>
            </w:r>
            <w:r w:rsidRPr="00B6750E">
              <w:rPr>
                <w:rPrChange w:id="2486" w:author="2023 Revisions to CCBHC Cost Report Instructions" w:date="2023-12-07T15:54:00Z">
                  <w:rPr>
                    <w:spacing w:val="-8"/>
                    <w:sz w:val="20"/>
                  </w:rPr>
                </w:rPrChange>
              </w:rPr>
              <w:t xml:space="preserve"> </w:t>
            </w:r>
            <w:r w:rsidRPr="00B6750E">
              <w:rPr>
                <w:rPrChange w:id="2487" w:author="2023 Revisions to CCBHC Cost Report Instructions" w:date="2023-12-07T15:54:00Z">
                  <w:rPr>
                    <w:sz w:val="20"/>
                  </w:rPr>
                </w:rPrChange>
              </w:rPr>
              <w:t>Indian</w:t>
            </w:r>
            <w:r w:rsidRPr="00B6750E">
              <w:rPr>
                <w:rPrChange w:id="2488" w:author="2023 Revisions to CCBHC Cost Report Instructions" w:date="2023-12-07T15:54:00Z">
                  <w:rPr>
                    <w:spacing w:val="-5"/>
                    <w:sz w:val="20"/>
                  </w:rPr>
                </w:rPrChange>
              </w:rPr>
              <w:t xml:space="preserve"> </w:t>
            </w:r>
            <w:r w:rsidRPr="00B6750E">
              <w:rPr>
                <w:rPrChange w:id="2489" w:author="2023 Revisions to CCBHC Cost Report Instructions" w:date="2023-12-07T15:54:00Z">
                  <w:rPr>
                    <w:spacing w:val="-2"/>
                    <w:sz w:val="20"/>
                  </w:rPr>
                </w:rPrChange>
              </w:rPr>
              <w:t>organization</w:t>
            </w:r>
            <w:ins w:id="2490" w:author="2023 Revisions to CCBHC Cost Report Instructions" w:date="2023-12-07T15:54:00Z">
              <w:r w:rsidR="00025E08" w:rsidRPr="00B6750E">
                <w:t xml:space="preserve"> </w:t>
              </w:r>
            </w:ins>
          </w:p>
        </w:tc>
      </w:tr>
    </w:tbl>
    <w:p w14:paraId="67E09696" w14:textId="77777777" w:rsidR="0059672E" w:rsidRDefault="0059672E">
      <w:pPr>
        <w:rPr>
          <w:rPrChange w:id="2491" w:author="2023 Revisions to CCBHC Cost Report Instructions" w:date="2023-12-07T15:54:00Z">
            <w:rPr>
              <w:b/>
            </w:rPr>
          </w:rPrChange>
        </w:rPr>
        <w:pPrChange w:id="2492" w:author="2023 Revisions to CCBHC Cost Report Instructions" w:date="2023-12-07T15:54:00Z">
          <w:pPr>
            <w:pStyle w:val="BodyText"/>
          </w:pPr>
        </w:pPrChange>
      </w:pPr>
    </w:p>
    <w:p w14:paraId="2DFDDF4C" w14:textId="00DDBADE" w:rsidR="0059672E" w:rsidRDefault="0050054D">
      <w:pPr>
        <w:pStyle w:val="Hangingtext"/>
        <w:pPrChange w:id="2493" w:author="2023 Revisions to CCBHC Cost Report Instructions" w:date="2023-12-07T15:54:00Z">
          <w:pPr>
            <w:pStyle w:val="BodyText"/>
            <w:tabs>
              <w:tab w:val="left" w:pos="1639"/>
            </w:tabs>
            <w:spacing w:before="131" w:line="247" w:lineRule="auto"/>
            <w:ind w:left="1640" w:right="532" w:hanging="1441"/>
          </w:pPr>
        </w:pPrChange>
      </w:pPr>
      <w:r>
        <w:rPr>
          <w:b/>
        </w:rPr>
        <w:t>Line 10:</w:t>
      </w:r>
      <w:ins w:id="2494" w:author="2023 Revisions to CCBHC Cost Report Instructions" w:date="2023-12-07T15:54:00Z">
        <w:r w:rsidR="001F4032" w:rsidRPr="00B6750E">
          <w:t xml:space="preserve">  </w:t>
        </w:r>
      </w:ins>
      <w:r w:rsidRPr="00B6750E">
        <w:rPr>
          <w:rPrChange w:id="2495" w:author="2023 Revisions to CCBHC Cost Report Instructions" w:date="2023-12-07T15:54:00Z">
            <w:rPr>
              <w:b/>
            </w:rPr>
          </w:rPrChange>
        </w:rPr>
        <w:tab/>
      </w:r>
      <w:r>
        <w:t>Enter</w:t>
      </w:r>
      <w:r w:rsidRPr="00B6750E">
        <w:rPr>
          <w:rPrChange w:id="2496" w:author="2023 Revisions to CCBHC Cost Report Instructions" w:date="2023-12-07T15:54:00Z">
            <w:rPr>
              <w:spacing w:val="-4"/>
            </w:rPr>
          </w:rPrChange>
        </w:rPr>
        <w:t xml:space="preserve"> </w:t>
      </w:r>
      <w:r>
        <w:t>“Yes”</w:t>
      </w:r>
      <w:r w:rsidRPr="00B6750E">
        <w:rPr>
          <w:rPrChange w:id="2497" w:author="2023 Revisions to CCBHC Cost Report Instructions" w:date="2023-12-07T15:54:00Z">
            <w:rPr>
              <w:spacing w:val="-4"/>
            </w:rPr>
          </w:rPrChange>
        </w:rPr>
        <w:t xml:space="preserve"> </w:t>
      </w:r>
      <w:r>
        <w:t>if</w:t>
      </w:r>
      <w:r w:rsidRPr="00B6750E">
        <w:rPr>
          <w:rPrChange w:id="2498" w:author="2023 Revisions to CCBHC Cost Report Instructions" w:date="2023-12-07T15:54:00Z">
            <w:rPr>
              <w:spacing w:val="-1"/>
            </w:rPr>
          </w:rPrChange>
        </w:rPr>
        <w:t xml:space="preserve"> </w:t>
      </w:r>
      <w:r>
        <w:t>the</w:t>
      </w:r>
      <w:r w:rsidRPr="00B6750E">
        <w:rPr>
          <w:rPrChange w:id="2499" w:author="2023 Revisions to CCBHC Cost Report Instructions" w:date="2023-12-07T15:54:00Z">
            <w:rPr>
              <w:spacing w:val="-5"/>
            </w:rPr>
          </w:rPrChange>
        </w:rPr>
        <w:t xml:space="preserve"> </w:t>
      </w:r>
      <w:r>
        <w:t>CCBHC</w:t>
      </w:r>
      <w:r w:rsidRPr="00B6750E">
        <w:rPr>
          <w:rPrChange w:id="2500" w:author="2023 Revisions to CCBHC Cost Report Instructions" w:date="2023-12-07T15:54:00Z">
            <w:rPr>
              <w:spacing w:val="-3"/>
            </w:rPr>
          </w:rPrChange>
        </w:rPr>
        <w:t xml:space="preserve"> </w:t>
      </w:r>
      <w:r>
        <w:t>is</w:t>
      </w:r>
      <w:r w:rsidRPr="00B6750E">
        <w:rPr>
          <w:rPrChange w:id="2501" w:author="2023 Revisions to CCBHC Cost Report Instructions" w:date="2023-12-07T15:54:00Z">
            <w:rPr>
              <w:spacing w:val="-2"/>
            </w:rPr>
          </w:rPrChange>
        </w:rPr>
        <w:t xml:space="preserve"> </w:t>
      </w:r>
      <w:r>
        <w:t>certified</w:t>
      </w:r>
      <w:r w:rsidRPr="00B6750E">
        <w:rPr>
          <w:rPrChange w:id="2502" w:author="2023 Revisions to CCBHC Cost Report Instructions" w:date="2023-12-07T15:54:00Z">
            <w:rPr>
              <w:spacing w:val="-3"/>
            </w:rPr>
          </w:rPrChange>
        </w:rPr>
        <w:t xml:space="preserve"> </w:t>
      </w:r>
      <w:r>
        <w:t>and</w:t>
      </w:r>
      <w:r w:rsidRPr="00B6750E">
        <w:rPr>
          <w:rPrChange w:id="2503" w:author="2023 Revisions to CCBHC Cost Report Instructions" w:date="2023-12-07T15:54:00Z">
            <w:rPr>
              <w:spacing w:val="-5"/>
            </w:rPr>
          </w:rPrChange>
        </w:rPr>
        <w:t xml:space="preserve"> </w:t>
      </w:r>
      <w:r>
        <w:t>currently</w:t>
      </w:r>
      <w:r w:rsidRPr="00B6750E">
        <w:rPr>
          <w:rPrChange w:id="2504" w:author="2023 Revisions to CCBHC Cost Report Instructions" w:date="2023-12-07T15:54:00Z">
            <w:rPr>
              <w:spacing w:val="-5"/>
            </w:rPr>
          </w:rPrChange>
        </w:rPr>
        <w:t xml:space="preserve"> </w:t>
      </w:r>
      <w:r>
        <w:t>paid</w:t>
      </w:r>
      <w:r w:rsidRPr="00B6750E">
        <w:rPr>
          <w:rPrChange w:id="2505" w:author="2023 Revisions to CCBHC Cost Report Instructions" w:date="2023-12-07T15:54:00Z">
            <w:rPr>
              <w:spacing w:val="-3"/>
            </w:rPr>
          </w:rPrChange>
        </w:rPr>
        <w:t xml:space="preserve"> </w:t>
      </w:r>
      <w:r>
        <w:t>under</w:t>
      </w:r>
      <w:r w:rsidRPr="00B6750E">
        <w:rPr>
          <w:rPrChange w:id="2506" w:author="2023 Revisions to CCBHC Cost Report Instructions" w:date="2023-12-07T15:54:00Z">
            <w:rPr>
              <w:spacing w:val="-1"/>
            </w:rPr>
          </w:rPrChange>
        </w:rPr>
        <w:t xml:space="preserve"> </w:t>
      </w:r>
      <w:r>
        <w:t>the</w:t>
      </w:r>
      <w:r w:rsidRPr="00B6750E">
        <w:rPr>
          <w:rPrChange w:id="2507" w:author="2023 Revisions to CCBHC Cost Report Instructions" w:date="2023-12-07T15:54:00Z">
            <w:rPr>
              <w:spacing w:val="-3"/>
            </w:rPr>
          </w:rPrChange>
        </w:rPr>
        <w:t xml:space="preserve"> </w:t>
      </w:r>
      <w:r>
        <w:t>Medicaid</w:t>
      </w:r>
      <w:r w:rsidRPr="00B6750E">
        <w:rPr>
          <w:rPrChange w:id="2508" w:author="2023 Revisions to CCBHC Cost Report Instructions" w:date="2023-12-07T15:54:00Z">
            <w:rPr>
              <w:spacing w:val="-3"/>
            </w:rPr>
          </w:rPrChange>
        </w:rPr>
        <w:t xml:space="preserve"> </w:t>
      </w:r>
      <w:r>
        <w:t>Clinic Services Benefit described in Social Security Act §1905(a)(9).</w:t>
      </w:r>
      <w:r w:rsidRPr="00B6750E">
        <w:rPr>
          <w:rPrChange w:id="2509" w:author="2023 Revisions to CCBHC Cost Report Instructions" w:date="2023-12-07T15:54:00Z">
            <w:rPr>
              <w:spacing w:val="40"/>
            </w:rPr>
          </w:rPrChange>
        </w:rPr>
        <w:t xml:space="preserve"> </w:t>
      </w:r>
      <w:ins w:id="2510" w:author="2023 Revisions to CCBHC Cost Report Instructions" w:date="2023-12-07T15:54:00Z">
        <w:r w:rsidR="001F4032" w:rsidRPr="00B6750E">
          <w:t xml:space="preserve"> </w:t>
        </w:r>
      </w:ins>
      <w:r>
        <w:t xml:space="preserve">Otherwise, enter </w:t>
      </w:r>
      <w:r w:rsidRPr="00B6750E">
        <w:rPr>
          <w:rPrChange w:id="2511" w:author="2023 Revisions to CCBHC Cost Report Instructions" w:date="2023-12-07T15:54:00Z">
            <w:rPr>
              <w:spacing w:val="-4"/>
            </w:rPr>
          </w:rPrChange>
        </w:rPr>
        <w:t>“No.”</w:t>
      </w:r>
      <w:ins w:id="2512" w:author="2023 Revisions to CCBHC Cost Report Instructions" w:date="2023-12-07T15:54:00Z">
        <w:r w:rsidR="001F4032" w:rsidRPr="00B6750E">
          <w:t xml:space="preserve"> </w:t>
        </w:r>
      </w:ins>
    </w:p>
    <w:p w14:paraId="7F6C222C" w14:textId="1075CB91" w:rsidR="0059672E" w:rsidRDefault="0050054D">
      <w:pPr>
        <w:pStyle w:val="Hangingtext"/>
        <w:pPrChange w:id="2513" w:author="2023 Revisions to CCBHC Cost Report Instructions" w:date="2023-12-07T15:54:00Z">
          <w:pPr>
            <w:pStyle w:val="BodyText"/>
            <w:tabs>
              <w:tab w:val="left" w:pos="1640"/>
            </w:tabs>
            <w:spacing w:before="119" w:line="247" w:lineRule="auto"/>
            <w:ind w:left="1640" w:right="147" w:hanging="1441"/>
          </w:pPr>
        </w:pPrChange>
      </w:pPr>
      <w:r>
        <w:rPr>
          <w:b/>
        </w:rPr>
        <w:t>Line 11:</w:t>
      </w:r>
      <w:ins w:id="2514" w:author="2023 Revisions to CCBHC Cost Report Instructions" w:date="2023-12-07T15:54:00Z">
        <w:r w:rsidR="001F4032" w:rsidRPr="00B6750E">
          <w:t xml:space="preserve"> </w:t>
        </w:r>
      </w:ins>
      <w:r w:rsidRPr="00B6750E">
        <w:rPr>
          <w:rPrChange w:id="2515" w:author="2023 Revisions to CCBHC Cost Report Instructions" w:date="2023-12-07T15:54:00Z">
            <w:rPr>
              <w:b/>
            </w:rPr>
          </w:rPrChange>
        </w:rPr>
        <w:tab/>
      </w:r>
      <w:r>
        <w:t>Enter</w:t>
      </w:r>
      <w:r w:rsidRPr="00B6750E">
        <w:rPr>
          <w:rPrChange w:id="2516" w:author="2023 Revisions to CCBHC Cost Report Instructions" w:date="2023-12-07T15:54:00Z">
            <w:rPr>
              <w:spacing w:val="-3"/>
            </w:rPr>
          </w:rPrChange>
        </w:rPr>
        <w:t xml:space="preserve"> </w:t>
      </w:r>
      <w:r>
        <w:t>“Yes”</w:t>
      </w:r>
      <w:r w:rsidRPr="00B6750E">
        <w:rPr>
          <w:rPrChange w:id="2517" w:author="2023 Revisions to CCBHC Cost Report Instructions" w:date="2023-12-07T15:54:00Z">
            <w:rPr>
              <w:spacing w:val="-3"/>
            </w:rPr>
          </w:rPrChange>
        </w:rPr>
        <w:t xml:space="preserve"> </w:t>
      </w:r>
      <w:r>
        <w:t>if the</w:t>
      </w:r>
      <w:r w:rsidRPr="00B6750E">
        <w:rPr>
          <w:rPrChange w:id="2518" w:author="2023 Revisions to CCBHC Cost Report Instructions" w:date="2023-12-07T15:54:00Z">
            <w:rPr>
              <w:spacing w:val="-4"/>
            </w:rPr>
          </w:rPrChange>
        </w:rPr>
        <w:t xml:space="preserve"> </w:t>
      </w:r>
      <w:r>
        <w:t>site</w:t>
      </w:r>
      <w:r w:rsidRPr="00B6750E">
        <w:rPr>
          <w:rPrChange w:id="2519" w:author="2023 Revisions to CCBHC Cost Report Instructions" w:date="2023-12-07T15:54:00Z">
            <w:rPr>
              <w:spacing w:val="-4"/>
            </w:rPr>
          </w:rPrChange>
        </w:rPr>
        <w:t xml:space="preserve"> </w:t>
      </w:r>
      <w:r>
        <w:t>operates</w:t>
      </w:r>
      <w:r w:rsidRPr="00B6750E">
        <w:rPr>
          <w:rPrChange w:id="2520" w:author="2023 Revisions to CCBHC Cost Report Instructions" w:date="2023-12-07T15:54:00Z">
            <w:rPr>
              <w:spacing w:val="-4"/>
            </w:rPr>
          </w:rPrChange>
        </w:rPr>
        <w:t xml:space="preserve"> </w:t>
      </w:r>
      <w:r>
        <w:t>as</w:t>
      </w:r>
      <w:r w:rsidRPr="00B6750E">
        <w:rPr>
          <w:rPrChange w:id="2521" w:author="2023 Revisions to CCBHC Cost Report Instructions" w:date="2023-12-07T15:54:00Z">
            <w:rPr>
              <w:spacing w:val="-1"/>
            </w:rPr>
          </w:rPrChange>
        </w:rPr>
        <w:t xml:space="preserve"> </w:t>
      </w:r>
      <w:r>
        <w:t>other</w:t>
      </w:r>
      <w:r w:rsidRPr="00B6750E">
        <w:rPr>
          <w:rPrChange w:id="2522" w:author="2023 Revisions to CCBHC Cost Report Instructions" w:date="2023-12-07T15:54:00Z">
            <w:rPr>
              <w:spacing w:val="-5"/>
            </w:rPr>
          </w:rPrChange>
        </w:rPr>
        <w:t xml:space="preserve"> </w:t>
      </w:r>
      <w:r>
        <w:t>than</w:t>
      </w:r>
      <w:r w:rsidRPr="00B6750E">
        <w:rPr>
          <w:rPrChange w:id="2523" w:author="2023 Revisions to CCBHC Cost Report Instructions" w:date="2023-12-07T15:54:00Z">
            <w:rPr>
              <w:spacing w:val="-2"/>
            </w:rPr>
          </w:rPrChange>
        </w:rPr>
        <w:t xml:space="preserve"> </w:t>
      </w:r>
      <w:r>
        <w:t>a</w:t>
      </w:r>
      <w:r w:rsidRPr="00B6750E">
        <w:rPr>
          <w:rPrChange w:id="2524" w:author="2023 Revisions to CCBHC Cost Report Instructions" w:date="2023-12-07T15:54:00Z">
            <w:rPr>
              <w:spacing w:val="-4"/>
            </w:rPr>
          </w:rPrChange>
        </w:rPr>
        <w:t xml:space="preserve"> </w:t>
      </w:r>
      <w:r>
        <w:t>CCBHC.</w:t>
      </w:r>
      <w:r w:rsidRPr="00B6750E">
        <w:rPr>
          <w:rPrChange w:id="2525" w:author="2023 Revisions to CCBHC Cost Report Instructions" w:date="2023-12-07T15:54:00Z">
            <w:rPr>
              <w:spacing w:val="40"/>
            </w:rPr>
          </w:rPrChange>
        </w:rPr>
        <w:t xml:space="preserve"> </w:t>
      </w:r>
      <w:ins w:id="2526" w:author="2023 Revisions to CCBHC Cost Report Instructions" w:date="2023-12-07T15:54:00Z">
        <w:r w:rsidR="001F4032" w:rsidRPr="00B6750E">
          <w:t xml:space="preserve"> </w:t>
        </w:r>
      </w:ins>
      <w:r>
        <w:t>Otherwise, enter</w:t>
      </w:r>
      <w:r w:rsidRPr="00B6750E">
        <w:rPr>
          <w:rPrChange w:id="2527" w:author="2023 Revisions to CCBHC Cost Report Instructions" w:date="2023-12-07T15:54:00Z">
            <w:rPr>
              <w:spacing w:val="-3"/>
            </w:rPr>
          </w:rPrChange>
        </w:rPr>
        <w:t xml:space="preserve"> </w:t>
      </w:r>
      <w:r>
        <w:t>“No.”</w:t>
      </w:r>
      <w:r w:rsidRPr="00B6750E">
        <w:rPr>
          <w:rPrChange w:id="2528" w:author="2023 Revisions to CCBHC Cost Report Instructions" w:date="2023-12-07T15:54:00Z">
            <w:rPr>
              <w:spacing w:val="40"/>
            </w:rPr>
          </w:rPrChange>
        </w:rPr>
        <w:t xml:space="preserve"> </w:t>
      </w:r>
      <w:ins w:id="2529" w:author="2023 Revisions to CCBHC Cost Report Instructions" w:date="2023-12-07T15:54:00Z">
        <w:r w:rsidR="001F4032" w:rsidRPr="00B6750E">
          <w:t xml:space="preserve"> </w:t>
        </w:r>
      </w:ins>
      <w:r>
        <w:t>If No is entered, skip lines 12 and 14.</w:t>
      </w:r>
      <w:ins w:id="2530" w:author="2023 Revisions to CCBHC Cost Report Instructions" w:date="2023-12-07T15:54:00Z">
        <w:r w:rsidR="001F4032" w:rsidRPr="00B6750E">
          <w:t xml:space="preserve">  </w:t>
        </w:r>
      </w:ins>
    </w:p>
    <w:p w14:paraId="726801B2" w14:textId="77777777" w:rsidR="0059672E" w:rsidRDefault="0059672E">
      <w:pPr>
        <w:spacing w:line="247" w:lineRule="auto"/>
        <w:rPr>
          <w:del w:id="2531" w:author="2023 Revisions to CCBHC Cost Report Instructions" w:date="2023-12-07T15:54:00Z"/>
        </w:rPr>
        <w:sectPr w:rsidR="0059672E">
          <w:pgSz w:w="12240" w:h="15840"/>
          <w:pgMar w:top="1340" w:right="940" w:bottom="620" w:left="1240" w:header="542" w:footer="432" w:gutter="0"/>
          <w:cols w:space="720"/>
        </w:sectPr>
      </w:pPr>
    </w:p>
    <w:p w14:paraId="1B15F27E" w14:textId="6BC3E634" w:rsidR="0059672E" w:rsidRDefault="0050054D">
      <w:pPr>
        <w:pStyle w:val="Hangingtext"/>
        <w:pPrChange w:id="2532" w:author="2023 Revisions to CCBHC Cost Report Instructions" w:date="2023-12-07T15:54:00Z">
          <w:pPr>
            <w:pStyle w:val="BodyText"/>
            <w:spacing w:before="83" w:line="247" w:lineRule="auto"/>
            <w:ind w:left="1640" w:right="371" w:hanging="1441"/>
            <w:jc w:val="both"/>
          </w:pPr>
        </w:pPrChange>
      </w:pPr>
      <w:r>
        <w:rPr>
          <w:b/>
        </w:rPr>
        <w:t>Line</w:t>
      </w:r>
      <w:r w:rsidRPr="00B6750E">
        <w:rPr>
          <w:b/>
          <w:rPrChange w:id="2533" w:author="2023 Revisions to CCBHC Cost Report Instructions" w:date="2023-12-07T15:54:00Z">
            <w:rPr>
              <w:b/>
              <w:spacing w:val="-1"/>
            </w:rPr>
          </w:rPrChange>
        </w:rPr>
        <w:t xml:space="preserve"> </w:t>
      </w:r>
      <w:r>
        <w:rPr>
          <w:b/>
        </w:rPr>
        <w:t>12:</w:t>
      </w:r>
      <w:r w:rsidRPr="00B6750E">
        <w:rPr>
          <w:b/>
          <w:rPrChange w:id="2534" w:author="2023 Revisions to CCBHC Cost Report Instructions" w:date="2023-12-07T15:54:00Z">
            <w:rPr>
              <w:b/>
              <w:spacing w:val="80"/>
              <w:w w:val="150"/>
            </w:rPr>
          </w:rPrChange>
        </w:rPr>
        <w:t xml:space="preserve"> </w:t>
      </w:r>
      <w:ins w:id="2535" w:author="2023 Revisions to CCBHC Cost Report Instructions" w:date="2023-12-07T15:54:00Z">
        <w:r w:rsidR="001F4032" w:rsidRPr="00B6750E">
          <w:tab/>
        </w:r>
      </w:ins>
      <w:del w:id="2536" w:author="2023 Revisions to CCBHC Cost Report Instructions" w:date="2023-12-07T15:54:00Z">
        <w:r>
          <w:rPr>
            <w:b/>
            <w:spacing w:val="80"/>
            <w:w w:val="150"/>
          </w:rPr>
          <w:delText xml:space="preserve">  </w:delText>
        </w:r>
      </w:del>
      <w:r>
        <w:t>If the</w:t>
      </w:r>
      <w:r w:rsidRPr="00B6750E">
        <w:rPr>
          <w:rPrChange w:id="2537" w:author="2023 Revisions to CCBHC Cost Report Instructions" w:date="2023-12-07T15:54:00Z">
            <w:rPr>
              <w:spacing w:val="-3"/>
            </w:rPr>
          </w:rPrChange>
        </w:rPr>
        <w:t xml:space="preserve"> </w:t>
      </w:r>
      <w:r>
        <w:t>answer to</w:t>
      </w:r>
      <w:r w:rsidRPr="00B6750E">
        <w:rPr>
          <w:rPrChange w:id="2538" w:author="2023 Revisions to CCBHC Cost Report Instructions" w:date="2023-12-07T15:54:00Z">
            <w:rPr>
              <w:spacing w:val="-3"/>
            </w:rPr>
          </w:rPrChange>
        </w:rPr>
        <w:t xml:space="preserve"> </w:t>
      </w:r>
      <w:r>
        <w:t>line</w:t>
      </w:r>
      <w:r w:rsidRPr="00B6750E">
        <w:rPr>
          <w:rPrChange w:id="2539" w:author="2023 Revisions to CCBHC Cost Report Instructions" w:date="2023-12-07T15:54:00Z">
            <w:rPr>
              <w:spacing w:val="-1"/>
            </w:rPr>
          </w:rPrChange>
        </w:rPr>
        <w:t xml:space="preserve"> </w:t>
      </w:r>
      <w:r>
        <w:t>11 is</w:t>
      </w:r>
      <w:r w:rsidRPr="00B6750E">
        <w:rPr>
          <w:rPrChange w:id="2540" w:author="2023 Revisions to CCBHC Cost Report Instructions" w:date="2023-12-07T15:54:00Z">
            <w:rPr>
              <w:spacing w:val="-3"/>
            </w:rPr>
          </w:rPrChange>
        </w:rPr>
        <w:t xml:space="preserve"> </w:t>
      </w:r>
      <w:r>
        <w:t>Yes</w:t>
      </w:r>
      <w:r w:rsidRPr="00B6750E">
        <w:rPr>
          <w:rPrChange w:id="2541" w:author="2023 Revisions to CCBHC Cost Report Instructions" w:date="2023-12-07T15:54:00Z">
            <w:rPr>
              <w:spacing w:val="-3"/>
            </w:rPr>
          </w:rPrChange>
        </w:rPr>
        <w:t xml:space="preserve"> </w:t>
      </w:r>
      <w:r>
        <w:t>(the</w:t>
      </w:r>
      <w:r w:rsidRPr="00B6750E">
        <w:rPr>
          <w:rPrChange w:id="2542" w:author="2023 Revisions to CCBHC Cost Report Instructions" w:date="2023-12-07T15:54:00Z">
            <w:rPr>
              <w:spacing w:val="-3"/>
            </w:rPr>
          </w:rPrChange>
        </w:rPr>
        <w:t xml:space="preserve"> </w:t>
      </w:r>
      <w:r>
        <w:t>site</w:t>
      </w:r>
      <w:r w:rsidRPr="00B6750E">
        <w:rPr>
          <w:rPrChange w:id="2543" w:author="2023 Revisions to CCBHC Cost Report Instructions" w:date="2023-12-07T15:54:00Z">
            <w:rPr>
              <w:spacing w:val="-3"/>
            </w:rPr>
          </w:rPrChange>
        </w:rPr>
        <w:t xml:space="preserve"> </w:t>
      </w:r>
      <w:r>
        <w:t>operates as other</w:t>
      </w:r>
      <w:r w:rsidRPr="00B6750E">
        <w:rPr>
          <w:rPrChange w:id="2544" w:author="2023 Revisions to CCBHC Cost Report Instructions" w:date="2023-12-07T15:54:00Z">
            <w:rPr>
              <w:spacing w:val="-2"/>
            </w:rPr>
          </w:rPrChange>
        </w:rPr>
        <w:t xml:space="preserve"> </w:t>
      </w:r>
      <w:r>
        <w:t>than</w:t>
      </w:r>
      <w:r w:rsidRPr="00B6750E">
        <w:rPr>
          <w:rPrChange w:id="2545" w:author="2023 Revisions to CCBHC Cost Report Instructions" w:date="2023-12-07T15:54:00Z">
            <w:rPr>
              <w:spacing w:val="-1"/>
            </w:rPr>
          </w:rPrChange>
        </w:rPr>
        <w:t xml:space="preserve"> </w:t>
      </w:r>
      <w:r>
        <w:t>a</w:t>
      </w:r>
      <w:r w:rsidRPr="00B6750E">
        <w:rPr>
          <w:rPrChange w:id="2546" w:author="2023 Revisions to CCBHC Cost Report Instructions" w:date="2023-12-07T15:54:00Z">
            <w:rPr>
              <w:spacing w:val="-3"/>
            </w:rPr>
          </w:rPrChange>
        </w:rPr>
        <w:t xml:space="preserve"> </w:t>
      </w:r>
      <w:r>
        <w:t>CCBHC),</w:t>
      </w:r>
      <w:r w:rsidRPr="00B6750E">
        <w:rPr>
          <w:rPrChange w:id="2547" w:author="2023 Revisions to CCBHC Cost Report Instructions" w:date="2023-12-07T15:54:00Z">
            <w:rPr>
              <w:spacing w:val="-2"/>
            </w:rPr>
          </w:rPrChange>
        </w:rPr>
        <w:t xml:space="preserve"> </w:t>
      </w:r>
      <w:r>
        <w:t>describe the</w:t>
      </w:r>
      <w:r w:rsidRPr="00B6750E">
        <w:rPr>
          <w:rPrChange w:id="2548" w:author="2023 Revisions to CCBHC Cost Report Instructions" w:date="2023-12-07T15:54:00Z">
            <w:rPr>
              <w:spacing w:val="-4"/>
            </w:rPr>
          </w:rPrChange>
        </w:rPr>
        <w:t xml:space="preserve"> </w:t>
      </w:r>
      <w:r>
        <w:t>type</w:t>
      </w:r>
      <w:r w:rsidRPr="00B6750E">
        <w:rPr>
          <w:rPrChange w:id="2549" w:author="2023 Revisions to CCBHC Cost Report Instructions" w:date="2023-12-07T15:54:00Z">
            <w:rPr>
              <w:spacing w:val="-3"/>
            </w:rPr>
          </w:rPrChange>
        </w:rPr>
        <w:t xml:space="preserve"> </w:t>
      </w:r>
      <w:r>
        <w:t>of operation</w:t>
      </w:r>
      <w:r w:rsidRPr="00B6750E">
        <w:rPr>
          <w:rPrChange w:id="2550" w:author="2023 Revisions to CCBHC Cost Report Instructions" w:date="2023-12-07T15:54:00Z">
            <w:rPr>
              <w:spacing w:val="-4"/>
            </w:rPr>
          </w:rPrChange>
        </w:rPr>
        <w:t xml:space="preserve"> </w:t>
      </w:r>
      <w:r>
        <w:t>by</w:t>
      </w:r>
      <w:r w:rsidRPr="00B6750E">
        <w:rPr>
          <w:rPrChange w:id="2551" w:author="2023 Revisions to CCBHC Cost Report Instructions" w:date="2023-12-07T15:54:00Z">
            <w:rPr>
              <w:spacing w:val="-5"/>
            </w:rPr>
          </w:rPrChange>
        </w:rPr>
        <w:t xml:space="preserve"> </w:t>
      </w:r>
      <w:r>
        <w:t>entering Clinic,</w:t>
      </w:r>
      <w:r w:rsidRPr="00B6750E">
        <w:rPr>
          <w:rPrChange w:id="2552" w:author="2023 Revisions to CCBHC Cost Report Instructions" w:date="2023-12-07T15:54:00Z">
            <w:rPr>
              <w:spacing w:val="-1"/>
            </w:rPr>
          </w:rPrChange>
        </w:rPr>
        <w:t xml:space="preserve"> </w:t>
      </w:r>
      <w:r>
        <w:t>FQHC,</w:t>
      </w:r>
      <w:r w:rsidRPr="00B6750E">
        <w:rPr>
          <w:rPrChange w:id="2553" w:author="2023 Revisions to CCBHC Cost Report Instructions" w:date="2023-12-07T15:54:00Z">
            <w:rPr>
              <w:spacing w:val="-3"/>
            </w:rPr>
          </w:rPrChange>
        </w:rPr>
        <w:t xml:space="preserve"> </w:t>
      </w:r>
      <w:r>
        <w:t>or</w:t>
      </w:r>
      <w:r w:rsidRPr="00B6750E">
        <w:rPr>
          <w:rPrChange w:id="2554" w:author="2023 Revisions to CCBHC Cost Report Instructions" w:date="2023-12-07T15:54:00Z">
            <w:rPr>
              <w:spacing w:val="-4"/>
            </w:rPr>
          </w:rPrChange>
        </w:rPr>
        <w:t xml:space="preserve"> </w:t>
      </w:r>
      <w:r>
        <w:t>Other.</w:t>
      </w:r>
      <w:r w:rsidRPr="00B6750E">
        <w:rPr>
          <w:rPrChange w:id="2555" w:author="2023 Revisions to CCBHC Cost Report Instructions" w:date="2023-12-07T15:54:00Z">
            <w:rPr>
              <w:spacing w:val="40"/>
            </w:rPr>
          </w:rPrChange>
        </w:rPr>
        <w:t xml:space="preserve"> </w:t>
      </w:r>
      <w:ins w:id="2556" w:author="2023 Revisions to CCBHC Cost Report Instructions" w:date="2023-12-07T15:54:00Z">
        <w:r w:rsidR="001F4032" w:rsidRPr="00B6750E">
          <w:t xml:space="preserve"> </w:t>
        </w:r>
      </w:ins>
      <w:r>
        <w:t>If</w:t>
      </w:r>
      <w:r w:rsidRPr="00B6750E">
        <w:rPr>
          <w:rPrChange w:id="2557" w:author="2023 Revisions to CCBHC Cost Report Instructions" w:date="2023-12-07T15:54:00Z">
            <w:rPr>
              <w:spacing w:val="-1"/>
            </w:rPr>
          </w:rPrChange>
        </w:rPr>
        <w:t xml:space="preserve"> </w:t>
      </w:r>
      <w:r>
        <w:t>the</w:t>
      </w:r>
      <w:r w:rsidRPr="00B6750E">
        <w:rPr>
          <w:rPrChange w:id="2558" w:author="2023 Revisions to CCBHC Cost Report Instructions" w:date="2023-12-07T15:54:00Z">
            <w:rPr>
              <w:spacing w:val="-4"/>
            </w:rPr>
          </w:rPrChange>
        </w:rPr>
        <w:t xml:space="preserve"> </w:t>
      </w:r>
      <w:r>
        <w:t>answer</w:t>
      </w:r>
      <w:r w:rsidRPr="00B6750E">
        <w:rPr>
          <w:rPrChange w:id="2559" w:author="2023 Revisions to CCBHC Cost Report Instructions" w:date="2023-12-07T15:54:00Z">
            <w:rPr>
              <w:spacing w:val="-4"/>
            </w:rPr>
          </w:rPrChange>
        </w:rPr>
        <w:t xml:space="preserve"> </w:t>
      </w:r>
      <w:r>
        <w:t>to</w:t>
      </w:r>
      <w:r w:rsidRPr="00B6750E">
        <w:rPr>
          <w:rPrChange w:id="2560" w:author="2023 Revisions to CCBHC Cost Report Instructions" w:date="2023-12-07T15:54:00Z">
            <w:rPr>
              <w:spacing w:val="-4"/>
            </w:rPr>
          </w:rPrChange>
        </w:rPr>
        <w:t xml:space="preserve"> </w:t>
      </w:r>
      <w:r>
        <w:t>line</w:t>
      </w:r>
      <w:r w:rsidRPr="00B6750E">
        <w:rPr>
          <w:rPrChange w:id="2561" w:author="2023 Revisions to CCBHC Cost Report Instructions" w:date="2023-12-07T15:54:00Z">
            <w:rPr>
              <w:spacing w:val="-3"/>
            </w:rPr>
          </w:rPrChange>
        </w:rPr>
        <w:t xml:space="preserve"> </w:t>
      </w:r>
      <w:r>
        <w:t>11</w:t>
      </w:r>
      <w:r w:rsidRPr="00B6750E">
        <w:rPr>
          <w:rPrChange w:id="2562" w:author="2023 Revisions to CCBHC Cost Report Instructions" w:date="2023-12-07T15:54:00Z">
            <w:rPr>
              <w:spacing w:val="-2"/>
            </w:rPr>
          </w:rPrChange>
        </w:rPr>
        <w:t xml:space="preserve"> </w:t>
      </w:r>
      <w:r>
        <w:t>is No, skip this line.</w:t>
      </w:r>
      <w:ins w:id="2563" w:author="2023 Revisions to CCBHC Cost Report Instructions" w:date="2023-12-07T15:54:00Z">
        <w:r w:rsidR="001F4032" w:rsidRPr="00B6750E">
          <w:t xml:space="preserve"> </w:t>
        </w:r>
      </w:ins>
    </w:p>
    <w:p w14:paraId="340483BF" w14:textId="5E1BCDF3" w:rsidR="0059672E" w:rsidRDefault="0050054D">
      <w:pPr>
        <w:pStyle w:val="Hangingtext"/>
        <w:pPrChange w:id="2564" w:author="2023 Revisions to CCBHC Cost Report Instructions" w:date="2023-12-07T15:54:00Z">
          <w:pPr>
            <w:pStyle w:val="BodyText"/>
            <w:tabs>
              <w:tab w:val="left" w:pos="1640"/>
            </w:tabs>
            <w:spacing w:before="119" w:line="247" w:lineRule="auto"/>
            <w:ind w:left="1640" w:right="151" w:hanging="1440"/>
          </w:pPr>
        </w:pPrChange>
      </w:pPr>
      <w:r>
        <w:rPr>
          <w:b/>
        </w:rPr>
        <w:t>Line 13:</w:t>
      </w:r>
      <w:ins w:id="2565" w:author="2023 Revisions to CCBHC Cost Report Instructions" w:date="2023-12-07T15:54:00Z">
        <w:r w:rsidR="001F4032" w:rsidRPr="00B6750E">
          <w:t xml:space="preserve"> </w:t>
        </w:r>
      </w:ins>
      <w:r w:rsidRPr="00B6750E">
        <w:rPr>
          <w:rPrChange w:id="2566" w:author="2023 Revisions to CCBHC Cost Report Instructions" w:date="2023-12-07T15:54:00Z">
            <w:rPr>
              <w:b/>
            </w:rPr>
          </w:rPrChange>
        </w:rPr>
        <w:tab/>
      </w:r>
      <w:r>
        <w:t>Enter</w:t>
      </w:r>
      <w:r w:rsidRPr="00B6750E">
        <w:rPr>
          <w:rPrChange w:id="2567" w:author="2023 Revisions to CCBHC Cost Report Instructions" w:date="2023-12-07T15:54:00Z">
            <w:rPr>
              <w:spacing w:val="-3"/>
            </w:rPr>
          </w:rPrChange>
        </w:rPr>
        <w:t xml:space="preserve"> </w:t>
      </w:r>
      <w:r>
        <w:t>the</w:t>
      </w:r>
      <w:r w:rsidRPr="00B6750E">
        <w:rPr>
          <w:rPrChange w:id="2568" w:author="2023 Revisions to CCBHC Cost Report Instructions" w:date="2023-12-07T15:54:00Z">
            <w:rPr>
              <w:spacing w:val="-4"/>
            </w:rPr>
          </w:rPrChange>
        </w:rPr>
        <w:t xml:space="preserve"> </w:t>
      </w:r>
      <w:r>
        <w:t>hours</w:t>
      </w:r>
      <w:r w:rsidRPr="00B6750E">
        <w:rPr>
          <w:rPrChange w:id="2569" w:author="2023 Revisions to CCBHC Cost Report Instructions" w:date="2023-12-07T15:54:00Z">
            <w:rPr>
              <w:spacing w:val="-3"/>
            </w:rPr>
          </w:rPrChange>
        </w:rPr>
        <w:t xml:space="preserve"> </w:t>
      </w:r>
      <w:r>
        <w:t>of operation</w:t>
      </w:r>
      <w:r w:rsidRPr="00B6750E">
        <w:rPr>
          <w:rPrChange w:id="2570" w:author="2023 Revisions to CCBHC Cost Report Instructions" w:date="2023-12-07T15:54:00Z">
            <w:rPr>
              <w:spacing w:val="-2"/>
            </w:rPr>
          </w:rPrChange>
        </w:rPr>
        <w:t xml:space="preserve"> </w:t>
      </w:r>
      <w:r>
        <w:t>and</w:t>
      </w:r>
      <w:r w:rsidRPr="00B6750E">
        <w:rPr>
          <w:rPrChange w:id="2571" w:author="2023 Revisions to CCBHC Cost Report Instructions" w:date="2023-12-07T15:54:00Z">
            <w:rPr>
              <w:spacing w:val="-2"/>
            </w:rPr>
          </w:rPrChange>
        </w:rPr>
        <w:t xml:space="preserve"> </w:t>
      </w:r>
      <w:r>
        <w:t>the</w:t>
      </w:r>
      <w:r w:rsidRPr="00B6750E">
        <w:rPr>
          <w:rPrChange w:id="2572" w:author="2023 Revisions to CCBHC Cost Report Instructions" w:date="2023-12-07T15:54:00Z">
            <w:rPr>
              <w:spacing w:val="-4"/>
            </w:rPr>
          </w:rPrChange>
        </w:rPr>
        <w:t xml:space="preserve"> </w:t>
      </w:r>
      <w:r>
        <w:t>total</w:t>
      </w:r>
      <w:r w:rsidRPr="00B6750E">
        <w:rPr>
          <w:rPrChange w:id="2573" w:author="2023 Revisions to CCBHC Cost Report Instructions" w:date="2023-12-07T15:54:00Z">
            <w:rPr>
              <w:spacing w:val="-2"/>
            </w:rPr>
          </w:rPrChange>
        </w:rPr>
        <w:t xml:space="preserve"> </w:t>
      </w:r>
      <w:r>
        <w:t>hours</w:t>
      </w:r>
      <w:r w:rsidRPr="00B6750E">
        <w:rPr>
          <w:rPrChange w:id="2574" w:author="2023 Revisions to CCBHC Cost Report Instructions" w:date="2023-12-07T15:54:00Z">
            <w:rPr>
              <w:spacing w:val="-4"/>
            </w:rPr>
          </w:rPrChange>
        </w:rPr>
        <w:t xml:space="preserve"> </w:t>
      </w:r>
      <w:r>
        <w:t>for each</w:t>
      </w:r>
      <w:r w:rsidRPr="00B6750E">
        <w:rPr>
          <w:rPrChange w:id="2575" w:author="2023 Revisions to CCBHC Cost Report Instructions" w:date="2023-12-07T15:54:00Z">
            <w:rPr>
              <w:spacing w:val="-4"/>
            </w:rPr>
          </w:rPrChange>
        </w:rPr>
        <w:t xml:space="preserve"> </w:t>
      </w:r>
      <w:r>
        <w:t>day</w:t>
      </w:r>
      <w:r w:rsidRPr="00B6750E">
        <w:rPr>
          <w:rPrChange w:id="2576" w:author="2023 Revisions to CCBHC Cost Report Instructions" w:date="2023-12-07T15:54:00Z">
            <w:rPr>
              <w:spacing w:val="-4"/>
            </w:rPr>
          </w:rPrChange>
        </w:rPr>
        <w:t xml:space="preserve"> </w:t>
      </w:r>
      <w:r>
        <w:t>of the</w:t>
      </w:r>
      <w:r w:rsidRPr="00B6750E">
        <w:rPr>
          <w:rPrChange w:id="2577" w:author="2023 Revisions to CCBHC Cost Report Instructions" w:date="2023-12-07T15:54:00Z">
            <w:rPr>
              <w:spacing w:val="-4"/>
            </w:rPr>
          </w:rPrChange>
        </w:rPr>
        <w:t xml:space="preserve"> </w:t>
      </w:r>
      <w:r>
        <w:t>week</w:t>
      </w:r>
      <w:r w:rsidRPr="00B6750E">
        <w:rPr>
          <w:rPrChange w:id="2578" w:author="2023 Revisions to CCBHC Cost Report Instructions" w:date="2023-12-07T15:54:00Z">
            <w:rPr>
              <w:spacing w:val="-1"/>
            </w:rPr>
          </w:rPrChange>
        </w:rPr>
        <w:t xml:space="preserve"> </w:t>
      </w:r>
      <w:r>
        <w:t>that</w:t>
      </w:r>
      <w:r w:rsidRPr="00B6750E">
        <w:rPr>
          <w:rPrChange w:id="2579" w:author="2023 Revisions to CCBHC Cost Report Instructions" w:date="2023-12-07T15:54:00Z">
            <w:rPr>
              <w:spacing w:val="-2"/>
            </w:rPr>
          </w:rPrChange>
        </w:rPr>
        <w:t xml:space="preserve"> </w:t>
      </w:r>
      <w:r>
        <w:t>the</w:t>
      </w:r>
      <w:r w:rsidRPr="00B6750E">
        <w:rPr>
          <w:rPrChange w:id="2580" w:author="2023 Revisions to CCBHC Cost Report Instructions" w:date="2023-12-07T15:54:00Z">
            <w:rPr>
              <w:spacing w:val="-2"/>
            </w:rPr>
          </w:rPrChange>
        </w:rPr>
        <w:t xml:space="preserve"> </w:t>
      </w:r>
      <w:r>
        <w:t>site operates as a CCBHC. Clinic hours, outside of the 24 hour mobile crisis team,</w:t>
      </w:r>
      <w:r w:rsidRPr="00B6750E">
        <w:rPr>
          <w:rPrChange w:id="2581" w:author="2023 Revisions to CCBHC Cost Report Instructions" w:date="2023-12-07T15:54:00Z">
            <w:rPr>
              <w:spacing w:val="40"/>
            </w:rPr>
          </w:rPrChange>
        </w:rPr>
        <w:t xml:space="preserve"> </w:t>
      </w:r>
      <w:r>
        <w:t>should be reported to help evaluate access to care.</w:t>
      </w:r>
      <w:ins w:id="2582" w:author="2023 Revisions to CCBHC Cost Report Instructions" w:date="2023-12-07T15:54:00Z">
        <w:r w:rsidR="001F4032" w:rsidRPr="00B6750E">
          <w:t xml:space="preserve"> </w:t>
        </w:r>
      </w:ins>
    </w:p>
    <w:p w14:paraId="2C3F042A" w14:textId="5B36CA3E" w:rsidR="0059672E" w:rsidRDefault="0050054D">
      <w:pPr>
        <w:pStyle w:val="Hangingtext"/>
        <w:pPrChange w:id="2583" w:author="2023 Revisions to CCBHC Cost Report Instructions" w:date="2023-12-07T15:54:00Z">
          <w:pPr>
            <w:pStyle w:val="BodyText"/>
            <w:tabs>
              <w:tab w:val="left" w:pos="1639"/>
            </w:tabs>
            <w:spacing w:before="118" w:line="247" w:lineRule="auto"/>
            <w:ind w:left="1640" w:right="137" w:hanging="1441"/>
          </w:pPr>
        </w:pPrChange>
      </w:pPr>
      <w:r>
        <w:rPr>
          <w:b/>
        </w:rPr>
        <w:t>Line 14:</w:t>
      </w:r>
      <w:ins w:id="2584" w:author="2023 Revisions to CCBHC Cost Report Instructions" w:date="2023-12-07T15:54:00Z">
        <w:r w:rsidR="001F4032" w:rsidRPr="00B6750E">
          <w:t xml:space="preserve"> </w:t>
        </w:r>
      </w:ins>
      <w:r w:rsidRPr="00B6750E">
        <w:rPr>
          <w:rPrChange w:id="2585" w:author="2023 Revisions to CCBHC Cost Report Instructions" w:date="2023-12-07T15:54:00Z">
            <w:rPr>
              <w:b/>
            </w:rPr>
          </w:rPrChange>
        </w:rPr>
        <w:tab/>
      </w:r>
      <w:r>
        <w:t>If the</w:t>
      </w:r>
      <w:r w:rsidRPr="00B6750E">
        <w:rPr>
          <w:rPrChange w:id="2586" w:author="2023 Revisions to CCBHC Cost Report Instructions" w:date="2023-12-07T15:54:00Z">
            <w:rPr>
              <w:spacing w:val="-4"/>
            </w:rPr>
          </w:rPrChange>
        </w:rPr>
        <w:t xml:space="preserve"> </w:t>
      </w:r>
      <w:r>
        <w:t>answer to</w:t>
      </w:r>
      <w:r w:rsidRPr="00B6750E">
        <w:rPr>
          <w:rPrChange w:id="2587" w:author="2023 Revisions to CCBHC Cost Report Instructions" w:date="2023-12-07T15:54:00Z">
            <w:rPr>
              <w:spacing w:val="-4"/>
            </w:rPr>
          </w:rPrChange>
        </w:rPr>
        <w:t xml:space="preserve"> </w:t>
      </w:r>
      <w:r>
        <w:t>11</w:t>
      </w:r>
      <w:r w:rsidRPr="00B6750E">
        <w:rPr>
          <w:rPrChange w:id="2588" w:author="2023 Revisions to CCBHC Cost Report Instructions" w:date="2023-12-07T15:54:00Z">
            <w:rPr>
              <w:spacing w:val="-1"/>
            </w:rPr>
          </w:rPrChange>
        </w:rPr>
        <w:t xml:space="preserve"> </w:t>
      </w:r>
      <w:r>
        <w:t>is</w:t>
      </w:r>
      <w:r w:rsidRPr="00B6750E">
        <w:rPr>
          <w:rPrChange w:id="2589" w:author="2023 Revisions to CCBHC Cost Report Instructions" w:date="2023-12-07T15:54:00Z">
            <w:rPr>
              <w:spacing w:val="-4"/>
            </w:rPr>
          </w:rPrChange>
        </w:rPr>
        <w:t xml:space="preserve"> </w:t>
      </w:r>
      <w:r>
        <w:t>Yes</w:t>
      </w:r>
      <w:r w:rsidRPr="00B6750E">
        <w:rPr>
          <w:rPrChange w:id="2590" w:author="2023 Revisions to CCBHC Cost Report Instructions" w:date="2023-12-07T15:54:00Z">
            <w:rPr>
              <w:spacing w:val="-1"/>
            </w:rPr>
          </w:rPrChange>
        </w:rPr>
        <w:t xml:space="preserve"> </w:t>
      </w:r>
      <w:r>
        <w:t>(the</w:t>
      </w:r>
      <w:r w:rsidRPr="00B6750E">
        <w:rPr>
          <w:rPrChange w:id="2591" w:author="2023 Revisions to CCBHC Cost Report Instructions" w:date="2023-12-07T15:54:00Z">
            <w:rPr>
              <w:spacing w:val="-2"/>
            </w:rPr>
          </w:rPrChange>
        </w:rPr>
        <w:t xml:space="preserve"> </w:t>
      </w:r>
      <w:r>
        <w:t>site</w:t>
      </w:r>
      <w:r w:rsidRPr="00B6750E">
        <w:rPr>
          <w:rPrChange w:id="2592" w:author="2023 Revisions to CCBHC Cost Report Instructions" w:date="2023-12-07T15:54:00Z">
            <w:rPr>
              <w:spacing w:val="-2"/>
            </w:rPr>
          </w:rPrChange>
        </w:rPr>
        <w:t xml:space="preserve"> </w:t>
      </w:r>
      <w:r>
        <w:t>operates</w:t>
      </w:r>
      <w:r w:rsidRPr="00B6750E">
        <w:rPr>
          <w:rPrChange w:id="2593" w:author="2023 Revisions to CCBHC Cost Report Instructions" w:date="2023-12-07T15:54:00Z">
            <w:rPr>
              <w:spacing w:val="-4"/>
            </w:rPr>
          </w:rPrChange>
        </w:rPr>
        <w:t xml:space="preserve"> </w:t>
      </w:r>
      <w:r>
        <w:t>as</w:t>
      </w:r>
      <w:r w:rsidRPr="00B6750E">
        <w:rPr>
          <w:rPrChange w:id="2594" w:author="2023 Revisions to CCBHC Cost Report Instructions" w:date="2023-12-07T15:54:00Z">
            <w:rPr>
              <w:spacing w:val="-4"/>
            </w:rPr>
          </w:rPrChange>
        </w:rPr>
        <w:t xml:space="preserve"> </w:t>
      </w:r>
      <w:r>
        <w:t>other</w:t>
      </w:r>
      <w:r w:rsidRPr="00B6750E">
        <w:rPr>
          <w:rPrChange w:id="2595" w:author="2023 Revisions to CCBHC Cost Report Instructions" w:date="2023-12-07T15:54:00Z">
            <w:rPr>
              <w:spacing w:val="-3"/>
            </w:rPr>
          </w:rPrChange>
        </w:rPr>
        <w:t xml:space="preserve"> </w:t>
      </w:r>
      <w:r>
        <w:t>than</w:t>
      </w:r>
      <w:r w:rsidRPr="00B6750E">
        <w:rPr>
          <w:rPrChange w:id="2596" w:author="2023 Revisions to CCBHC Cost Report Instructions" w:date="2023-12-07T15:54:00Z">
            <w:rPr>
              <w:spacing w:val="-2"/>
            </w:rPr>
          </w:rPrChange>
        </w:rPr>
        <w:t xml:space="preserve"> </w:t>
      </w:r>
      <w:r>
        <w:t>a</w:t>
      </w:r>
      <w:r w:rsidRPr="00B6750E">
        <w:rPr>
          <w:rPrChange w:id="2597" w:author="2023 Revisions to CCBHC Cost Report Instructions" w:date="2023-12-07T15:54:00Z">
            <w:rPr>
              <w:spacing w:val="-4"/>
            </w:rPr>
          </w:rPrChange>
        </w:rPr>
        <w:t xml:space="preserve"> </w:t>
      </w:r>
      <w:r>
        <w:t>CCBHC), enter</w:t>
      </w:r>
      <w:r w:rsidRPr="00B6750E">
        <w:rPr>
          <w:rPrChange w:id="2598" w:author="2023 Revisions to CCBHC Cost Report Instructions" w:date="2023-12-07T15:54:00Z">
            <w:rPr>
              <w:spacing w:val="-3"/>
            </w:rPr>
          </w:rPrChange>
        </w:rPr>
        <w:t xml:space="preserve"> </w:t>
      </w:r>
      <w:r>
        <w:t>the</w:t>
      </w:r>
      <w:r w:rsidRPr="00B6750E">
        <w:rPr>
          <w:rPrChange w:id="2599" w:author="2023 Revisions to CCBHC Cost Report Instructions" w:date="2023-12-07T15:54:00Z">
            <w:rPr>
              <w:spacing w:val="-2"/>
            </w:rPr>
          </w:rPrChange>
        </w:rPr>
        <w:t xml:space="preserve"> </w:t>
      </w:r>
      <w:r>
        <w:t>hours of operation and the total hours for each day of the week that the site operates as other than a CCBHC.</w:t>
      </w:r>
      <w:r w:rsidRPr="00B6750E">
        <w:rPr>
          <w:rPrChange w:id="2600" w:author="2023 Revisions to CCBHC Cost Report Instructions" w:date="2023-12-07T15:54:00Z">
            <w:rPr>
              <w:spacing w:val="40"/>
            </w:rPr>
          </w:rPrChange>
        </w:rPr>
        <w:t xml:space="preserve"> </w:t>
      </w:r>
      <w:ins w:id="2601" w:author="2023 Revisions to CCBHC Cost Report Instructions" w:date="2023-12-07T15:54:00Z">
        <w:r w:rsidR="001F4032" w:rsidRPr="00B6750E">
          <w:t xml:space="preserve"> </w:t>
        </w:r>
      </w:ins>
      <w:r>
        <w:t>Note, the hours provided in line 13 and 14 may overlap if the site operates as a CCBHC and other than a CCBHC over the same time period. If</w:t>
      </w:r>
      <w:r w:rsidRPr="00B6750E">
        <w:rPr>
          <w:rPrChange w:id="2602" w:author="2023 Revisions to CCBHC Cost Report Instructions" w:date="2023-12-07T15:54:00Z">
            <w:rPr>
              <w:spacing w:val="40"/>
            </w:rPr>
          </w:rPrChange>
        </w:rPr>
        <w:t xml:space="preserve"> </w:t>
      </w:r>
      <w:r>
        <w:t>the answer to 11 is No, skip this line.</w:t>
      </w:r>
      <w:ins w:id="2603" w:author="2023 Revisions to CCBHC Cost Report Instructions" w:date="2023-12-07T15:54:00Z">
        <w:r w:rsidR="001F4032" w:rsidRPr="00B6750E">
          <w:t xml:space="preserve"> </w:t>
        </w:r>
      </w:ins>
    </w:p>
    <w:p w14:paraId="5FF981F1" w14:textId="77777777" w:rsidR="009A1A3E" w:rsidRPr="009E3E16" w:rsidRDefault="009A1A3E" w:rsidP="009E3E16">
      <w:pPr>
        <w:rPr>
          <w:ins w:id="2604" w:author="2023 Revisions to CCBHC Cost Report Instructions" w:date="2023-12-07T15:54:00Z"/>
        </w:rPr>
      </w:pPr>
      <w:ins w:id="2605" w:author="2023 Revisions to CCBHC Cost Report Instructions" w:date="2023-12-07T15:54:00Z">
        <w:r w:rsidRPr="009E3E16">
          <w:br w:type="page"/>
        </w:r>
      </w:ins>
    </w:p>
    <w:p w14:paraId="088F8791" w14:textId="77777777" w:rsidR="0059672E" w:rsidRDefault="0059672E">
      <w:pPr>
        <w:spacing w:line="247" w:lineRule="auto"/>
        <w:rPr>
          <w:del w:id="2606" w:author="2023 Revisions to CCBHC Cost Report Instructions" w:date="2023-12-07T15:54:00Z"/>
        </w:rPr>
        <w:sectPr w:rsidR="0059672E">
          <w:pgSz w:w="12240" w:h="15840"/>
          <w:pgMar w:top="1340" w:right="940" w:bottom="620" w:left="1240" w:header="542" w:footer="432" w:gutter="0"/>
          <w:cols w:space="720"/>
        </w:sectPr>
      </w:pPr>
    </w:p>
    <w:p w14:paraId="05508405" w14:textId="01FAD717" w:rsidR="0059672E" w:rsidRPr="00D20756" w:rsidRDefault="0050054D">
      <w:pPr>
        <w:spacing w:after="0" w:line="259" w:lineRule="auto"/>
        <w:ind w:left="-5" w:right="0"/>
        <w:pPrChange w:id="2607" w:author="2023 Revisions to CCBHC Cost Report Instructions" w:date="2023-12-07T15:54:00Z">
          <w:pPr>
            <w:pStyle w:val="Heading1"/>
            <w:tabs>
              <w:tab w:val="left" w:pos="9948"/>
            </w:tabs>
          </w:pPr>
        </w:pPrChange>
      </w:pPr>
      <w:r>
        <w:rPr>
          <w:sz w:val="72"/>
          <w:rPrChange w:id="2608" w:author="2023 Revisions to CCBHC Cost Report Instructions" w:date="2023-12-07T15:54:00Z">
            <w:rPr>
              <w:spacing w:val="-10"/>
              <w:sz w:val="36"/>
            </w:rPr>
          </w:rPrChange>
        </w:rPr>
        <w:t>3</w:t>
      </w:r>
      <w:ins w:id="2609" w:author="2023 Revisions to CCBHC Cost Report Instructions" w:date="2023-12-07T15:54:00Z">
        <w:r w:rsidR="00025E08">
          <w:rPr>
            <w:sz w:val="72"/>
          </w:rPr>
          <w:t xml:space="preserve"> </w:t>
        </w:r>
      </w:ins>
      <w:del w:id="2610" w:author="2023 Revisions to CCBHC Cost Report Instructions" w:date="2023-12-07T15:54:00Z">
        <w:r>
          <w:rPr>
            <w:u w:val="single"/>
          </w:rPr>
          <w:tab/>
        </w:r>
      </w:del>
    </w:p>
    <w:p w14:paraId="7CE56C16" w14:textId="0F1A4D59" w:rsidR="0059672E" w:rsidRDefault="0050054D">
      <w:pPr>
        <w:pStyle w:val="Heading1"/>
        <w:pPrChange w:id="2611" w:author="2023 Revisions to CCBHC Cost Report Instructions" w:date="2023-12-07T15:54:00Z">
          <w:pPr>
            <w:pStyle w:val="Heading2"/>
          </w:pPr>
        </w:pPrChange>
      </w:pPr>
      <w:bookmarkStart w:id="2612" w:name="Trial_Balance_Tab"/>
      <w:bookmarkStart w:id="2613" w:name="_bookmark7"/>
      <w:bookmarkStart w:id="2614" w:name="_Toc147503591"/>
      <w:bookmarkStart w:id="2615" w:name="_Toc148441533"/>
      <w:bookmarkEnd w:id="2612"/>
      <w:bookmarkEnd w:id="2613"/>
      <w:r>
        <w:t>Trial</w:t>
      </w:r>
      <w:r>
        <w:rPr>
          <w:rPrChange w:id="2616" w:author="2023 Revisions to CCBHC Cost Report Instructions" w:date="2023-12-07T15:54:00Z">
            <w:rPr>
              <w:b/>
              <w:i/>
              <w:spacing w:val="-5"/>
              <w:sz w:val="28"/>
            </w:rPr>
          </w:rPrChange>
        </w:rPr>
        <w:t xml:space="preserve"> </w:t>
      </w:r>
      <w:r>
        <w:t>Balance</w:t>
      </w:r>
      <w:r>
        <w:rPr>
          <w:rPrChange w:id="2617" w:author="2023 Revisions to CCBHC Cost Report Instructions" w:date="2023-12-07T15:54:00Z">
            <w:rPr>
              <w:b/>
              <w:i/>
              <w:spacing w:val="-4"/>
              <w:sz w:val="28"/>
            </w:rPr>
          </w:rPrChange>
        </w:rPr>
        <w:t xml:space="preserve"> </w:t>
      </w:r>
      <w:r>
        <w:rPr>
          <w:rPrChange w:id="2618" w:author="2023 Revisions to CCBHC Cost Report Instructions" w:date="2023-12-07T15:54:00Z">
            <w:rPr>
              <w:b/>
              <w:i/>
              <w:spacing w:val="-5"/>
              <w:sz w:val="28"/>
            </w:rPr>
          </w:rPrChange>
        </w:rPr>
        <w:t>Tab</w:t>
      </w:r>
      <w:bookmarkEnd w:id="2614"/>
      <w:bookmarkEnd w:id="2615"/>
      <w:ins w:id="2619" w:author="2023 Revisions to CCBHC Cost Report Instructions" w:date="2023-12-07T15:54:00Z">
        <w:r w:rsidR="00025E08">
          <w:t xml:space="preserve">  </w:t>
        </w:r>
      </w:ins>
    </w:p>
    <w:p w14:paraId="087071A5" w14:textId="3A20B1FF" w:rsidR="0059672E" w:rsidRDefault="0050054D">
      <w:pPr>
        <w:pStyle w:val="BodyText"/>
        <w:pPrChange w:id="2620" w:author="2023 Revisions to CCBHC Cost Report Instructions" w:date="2023-12-07T15:54:00Z">
          <w:pPr>
            <w:pStyle w:val="BodyText"/>
            <w:spacing w:before="128" w:line="247" w:lineRule="auto"/>
            <w:ind w:left="199" w:right="163"/>
          </w:pPr>
        </w:pPrChange>
      </w:pPr>
      <w:r>
        <w:t>Use the</w:t>
      </w:r>
      <w:r>
        <w:rPr>
          <w:rPrChange w:id="2621" w:author="2023 Revisions to CCBHC Cost Report Instructions" w:date="2023-12-07T15:54:00Z">
            <w:rPr>
              <w:spacing w:val="-3"/>
            </w:rPr>
          </w:rPrChange>
        </w:rPr>
        <w:t xml:space="preserve"> </w:t>
      </w:r>
      <w:r>
        <w:t>Trial Balance</w:t>
      </w:r>
      <w:r>
        <w:rPr>
          <w:rPrChange w:id="2622" w:author="2023 Revisions to CCBHC Cost Report Instructions" w:date="2023-12-07T15:54:00Z">
            <w:rPr>
              <w:spacing w:val="-1"/>
            </w:rPr>
          </w:rPrChange>
        </w:rPr>
        <w:t xml:space="preserve"> </w:t>
      </w:r>
      <w:r>
        <w:t>tab (1) to</w:t>
      </w:r>
      <w:r>
        <w:rPr>
          <w:rPrChange w:id="2623" w:author="2023 Revisions to CCBHC Cost Report Instructions" w:date="2023-12-07T15:54:00Z">
            <w:rPr>
              <w:spacing w:val="-1"/>
            </w:rPr>
          </w:rPrChange>
        </w:rPr>
        <w:t xml:space="preserve"> </w:t>
      </w:r>
      <w:r>
        <w:t>record</w:t>
      </w:r>
      <w:r>
        <w:rPr>
          <w:rPrChange w:id="2624" w:author="2023 Revisions to CCBHC Cost Report Instructions" w:date="2023-12-07T15:54:00Z">
            <w:rPr>
              <w:spacing w:val="-1"/>
            </w:rPr>
          </w:rPrChange>
        </w:rPr>
        <w:t xml:space="preserve"> </w:t>
      </w:r>
      <w:r>
        <w:t>amounts</w:t>
      </w:r>
      <w:r>
        <w:rPr>
          <w:rPrChange w:id="2625" w:author="2023 Revisions to CCBHC Cost Report Instructions" w:date="2023-12-07T15:54:00Z">
            <w:rPr>
              <w:spacing w:val="-3"/>
            </w:rPr>
          </w:rPrChange>
        </w:rPr>
        <w:t xml:space="preserve"> </w:t>
      </w:r>
      <w:r>
        <w:t>from the</w:t>
      </w:r>
      <w:r>
        <w:rPr>
          <w:rPrChange w:id="2626" w:author="2023 Revisions to CCBHC Cost Report Instructions" w:date="2023-12-07T15:54:00Z">
            <w:rPr>
              <w:spacing w:val="-1"/>
            </w:rPr>
          </w:rPrChange>
        </w:rPr>
        <w:t xml:space="preserve"> </w:t>
      </w:r>
      <w:r>
        <w:t>trial balance expense accounts</w:t>
      </w:r>
      <w:r>
        <w:rPr>
          <w:rPrChange w:id="2627" w:author="2023 Revisions to CCBHC Cost Report Instructions" w:date="2023-12-07T15:54:00Z">
            <w:rPr>
              <w:spacing w:val="-1"/>
            </w:rPr>
          </w:rPrChange>
        </w:rPr>
        <w:t xml:space="preserve"> </w:t>
      </w:r>
      <w:r>
        <w:t xml:space="preserve">from your books and records, (2) to perform the necessary </w:t>
      </w:r>
      <w:r>
        <w:t>reclassification and adjustments to adhere to Medicare</w:t>
      </w:r>
      <w:r>
        <w:rPr>
          <w:rPrChange w:id="2628" w:author="2023 Revisions to CCBHC Cost Report Instructions" w:date="2023-12-07T15:54:00Z">
            <w:rPr>
              <w:spacing w:val="-3"/>
            </w:rPr>
          </w:rPrChange>
        </w:rPr>
        <w:t xml:space="preserve"> </w:t>
      </w:r>
      <w:r>
        <w:t>and</w:t>
      </w:r>
      <w:r>
        <w:rPr>
          <w:rPrChange w:id="2629" w:author="2023 Revisions to CCBHC Cost Report Instructions" w:date="2023-12-07T15:54:00Z">
            <w:rPr>
              <w:spacing w:val="-3"/>
            </w:rPr>
          </w:rPrChange>
        </w:rPr>
        <w:t xml:space="preserve"> </w:t>
      </w:r>
      <w:r>
        <w:t>Medicaid</w:t>
      </w:r>
      <w:r>
        <w:rPr>
          <w:rPrChange w:id="2630" w:author="2023 Revisions to CCBHC Cost Report Instructions" w:date="2023-12-07T15:54:00Z">
            <w:rPr>
              <w:spacing w:val="-3"/>
            </w:rPr>
          </w:rPrChange>
        </w:rPr>
        <w:t xml:space="preserve"> </w:t>
      </w:r>
      <w:r>
        <w:t>cost</w:t>
      </w:r>
      <w:r>
        <w:rPr>
          <w:rPrChange w:id="2631" w:author="2023 Revisions to CCBHC Cost Report Instructions" w:date="2023-12-07T15:54:00Z">
            <w:rPr>
              <w:spacing w:val="-1"/>
            </w:rPr>
          </w:rPrChange>
        </w:rPr>
        <w:t xml:space="preserve"> </w:t>
      </w:r>
      <w:r>
        <w:t>principles,</w:t>
      </w:r>
      <w:r>
        <w:rPr>
          <w:rPrChange w:id="2632" w:author="2023 Revisions to CCBHC Cost Report Instructions" w:date="2023-12-07T15:54:00Z">
            <w:rPr>
              <w:spacing w:val="-1"/>
            </w:rPr>
          </w:rPrChange>
        </w:rPr>
        <w:t xml:space="preserve"> </w:t>
      </w:r>
      <w:r>
        <w:t>and</w:t>
      </w:r>
      <w:r>
        <w:rPr>
          <w:rPrChange w:id="2633" w:author="2023 Revisions to CCBHC Cost Report Instructions" w:date="2023-12-07T15:54:00Z">
            <w:rPr>
              <w:spacing w:val="-5"/>
            </w:rPr>
          </w:rPrChange>
        </w:rPr>
        <w:t xml:space="preserve"> </w:t>
      </w:r>
      <w:r>
        <w:t>(3)</w:t>
      </w:r>
      <w:r>
        <w:rPr>
          <w:rPrChange w:id="2634" w:author="2023 Revisions to CCBHC Cost Report Instructions" w:date="2023-12-07T15:54:00Z">
            <w:rPr>
              <w:spacing w:val="-4"/>
            </w:rPr>
          </w:rPrChange>
        </w:rPr>
        <w:t xml:space="preserve"> </w:t>
      </w:r>
      <w:r>
        <w:t>to</w:t>
      </w:r>
      <w:r>
        <w:rPr>
          <w:rPrChange w:id="2635" w:author="2023 Revisions to CCBHC Cost Report Instructions" w:date="2023-12-07T15:54:00Z">
            <w:rPr>
              <w:spacing w:val="-5"/>
            </w:rPr>
          </w:rPrChange>
        </w:rPr>
        <w:t xml:space="preserve"> </w:t>
      </w:r>
      <w:r>
        <w:t>record</w:t>
      </w:r>
      <w:r>
        <w:rPr>
          <w:rPrChange w:id="2636" w:author="2023 Revisions to CCBHC Cost Report Instructions" w:date="2023-12-07T15:54:00Z">
            <w:rPr>
              <w:spacing w:val="-5"/>
            </w:rPr>
          </w:rPrChange>
        </w:rPr>
        <w:t xml:space="preserve"> </w:t>
      </w:r>
      <w:r>
        <w:t>estimates</w:t>
      </w:r>
      <w:r>
        <w:rPr>
          <w:rPrChange w:id="2637" w:author="2023 Revisions to CCBHC Cost Report Instructions" w:date="2023-12-07T15:54:00Z">
            <w:rPr>
              <w:spacing w:val="-5"/>
            </w:rPr>
          </w:rPrChange>
        </w:rPr>
        <w:t xml:space="preserve"> </w:t>
      </w:r>
      <w:r>
        <w:t>of</w:t>
      </w:r>
      <w:r>
        <w:rPr>
          <w:rPrChange w:id="2638" w:author="2023 Revisions to CCBHC Cost Report Instructions" w:date="2023-12-07T15:54:00Z">
            <w:rPr>
              <w:spacing w:val="-1"/>
            </w:rPr>
          </w:rPrChange>
        </w:rPr>
        <w:t xml:space="preserve"> </w:t>
      </w:r>
      <w:r>
        <w:t>anticipated</w:t>
      </w:r>
      <w:r>
        <w:rPr>
          <w:rPrChange w:id="2639" w:author="2023 Revisions to CCBHC Cost Report Instructions" w:date="2023-12-07T15:54:00Z">
            <w:rPr>
              <w:spacing w:val="-3"/>
            </w:rPr>
          </w:rPrChange>
        </w:rPr>
        <w:t xml:space="preserve"> </w:t>
      </w:r>
      <w:r>
        <w:t>changes</w:t>
      </w:r>
      <w:r>
        <w:rPr>
          <w:rPrChange w:id="2640" w:author="2023 Revisions to CCBHC Cost Report Instructions" w:date="2023-12-07T15:54:00Z">
            <w:rPr>
              <w:spacing w:val="-2"/>
            </w:rPr>
          </w:rPrChange>
        </w:rPr>
        <w:t xml:space="preserve"> </w:t>
      </w:r>
      <w:r>
        <w:t>in</w:t>
      </w:r>
      <w:r>
        <w:rPr>
          <w:rPrChange w:id="2641" w:author="2023 Revisions to CCBHC Cost Report Instructions" w:date="2023-12-07T15:54:00Z">
            <w:rPr>
              <w:spacing w:val="-3"/>
            </w:rPr>
          </w:rPrChange>
        </w:rPr>
        <w:t xml:space="preserve"> </w:t>
      </w:r>
      <w:r>
        <w:t xml:space="preserve">costs. </w:t>
      </w:r>
      <w:ins w:id="2642" w:author="2023 Revisions to CCBHC Cost Report Instructions" w:date="2023-12-07T15:54:00Z">
        <w:r w:rsidR="00025E08">
          <w:t xml:space="preserve"> </w:t>
        </w:r>
      </w:ins>
      <w:r>
        <w:t>All expense categories listed do not apply to all CCBHCs using this worksheet.</w:t>
      </w:r>
      <w:r>
        <w:rPr>
          <w:rPrChange w:id="2643" w:author="2023 Revisions to CCBHC Cost Report Instructions" w:date="2023-12-07T15:54:00Z">
            <w:rPr>
              <w:spacing w:val="40"/>
            </w:rPr>
          </w:rPrChange>
        </w:rPr>
        <w:t xml:space="preserve"> </w:t>
      </w:r>
      <w:ins w:id="2644" w:author="2023 Revisions to CCBHC Cost Report Instructions" w:date="2023-12-07T15:54:00Z">
        <w:r w:rsidR="00025E08">
          <w:t xml:space="preserve"> </w:t>
        </w:r>
      </w:ins>
      <w:r>
        <w:t>Where expense categories are not applicable, enter 0.</w:t>
      </w:r>
      <w:ins w:id="2645" w:author="2023 Revisions to CCBHC Cost Report Instructions" w:date="2023-12-07T15:54:00Z">
        <w:r w:rsidR="00025E08">
          <w:t xml:space="preserve"> </w:t>
        </w:r>
      </w:ins>
    </w:p>
    <w:p w14:paraId="5CC47EE9" w14:textId="638CA3B6" w:rsidR="0059672E" w:rsidRDefault="0050054D">
      <w:pPr>
        <w:pStyle w:val="BodyText"/>
        <w:pPrChange w:id="2646" w:author="2023 Revisions to CCBHC Cost Report Instructions" w:date="2023-12-07T15:54:00Z">
          <w:pPr>
            <w:pStyle w:val="BodyText"/>
            <w:spacing w:before="118" w:line="247" w:lineRule="auto"/>
            <w:ind w:left="200" w:hanging="1"/>
          </w:pPr>
        </w:pPrChange>
      </w:pPr>
      <w:r>
        <w:t>If the cost elements of an expense category are maintained separately on your books, you must reconcile</w:t>
      </w:r>
      <w:r>
        <w:rPr>
          <w:rPrChange w:id="2647" w:author="2023 Revisions to CCBHC Cost Report Instructions" w:date="2023-12-07T15:54:00Z">
            <w:rPr>
              <w:spacing w:val="-2"/>
            </w:rPr>
          </w:rPrChange>
        </w:rPr>
        <w:t xml:space="preserve"> </w:t>
      </w:r>
      <w:r>
        <w:t>the</w:t>
      </w:r>
      <w:r>
        <w:rPr>
          <w:rPrChange w:id="2648" w:author="2023 Revisions to CCBHC Cost Report Instructions" w:date="2023-12-07T15:54:00Z">
            <w:rPr>
              <w:spacing w:val="-4"/>
            </w:rPr>
          </w:rPrChange>
        </w:rPr>
        <w:t xml:space="preserve"> </w:t>
      </w:r>
      <w:r>
        <w:t>costs</w:t>
      </w:r>
      <w:r>
        <w:rPr>
          <w:rPrChange w:id="2649" w:author="2023 Revisions to CCBHC Cost Report Instructions" w:date="2023-12-07T15:54:00Z">
            <w:rPr>
              <w:spacing w:val="-1"/>
            </w:rPr>
          </w:rPrChange>
        </w:rPr>
        <w:t xml:space="preserve"> </w:t>
      </w:r>
      <w:r>
        <w:t>on</w:t>
      </w:r>
      <w:r>
        <w:rPr>
          <w:rPrChange w:id="2650" w:author="2023 Revisions to CCBHC Cost Report Instructions" w:date="2023-12-07T15:54:00Z">
            <w:rPr>
              <w:spacing w:val="-4"/>
            </w:rPr>
          </w:rPrChange>
        </w:rPr>
        <w:t xml:space="preserve"> </w:t>
      </w:r>
      <w:r>
        <w:t>your accounting books</w:t>
      </w:r>
      <w:r>
        <w:rPr>
          <w:rPrChange w:id="2651" w:author="2023 Revisions to CCBHC Cost Report Instructions" w:date="2023-12-07T15:54:00Z">
            <w:rPr>
              <w:spacing w:val="-1"/>
            </w:rPr>
          </w:rPrChange>
        </w:rPr>
        <w:t xml:space="preserve"> </w:t>
      </w:r>
      <w:r>
        <w:t>and</w:t>
      </w:r>
      <w:r>
        <w:rPr>
          <w:rPrChange w:id="2652" w:author="2023 Revisions to CCBHC Cost Report Instructions" w:date="2023-12-07T15:54:00Z">
            <w:rPr>
              <w:spacing w:val="-4"/>
            </w:rPr>
          </w:rPrChange>
        </w:rPr>
        <w:t xml:space="preserve"> </w:t>
      </w:r>
      <w:r>
        <w:t>records</w:t>
      </w:r>
      <w:r>
        <w:rPr>
          <w:rPrChange w:id="2653" w:author="2023 Revisions to CCBHC Cost Report Instructions" w:date="2023-12-07T15:54:00Z">
            <w:rPr>
              <w:spacing w:val="-4"/>
            </w:rPr>
          </w:rPrChange>
        </w:rPr>
        <w:t xml:space="preserve"> </w:t>
      </w:r>
      <w:r>
        <w:t>to</w:t>
      </w:r>
      <w:r>
        <w:rPr>
          <w:rPrChange w:id="2654" w:author="2023 Revisions to CCBHC Cost Report Instructions" w:date="2023-12-07T15:54:00Z">
            <w:rPr>
              <w:spacing w:val="-4"/>
            </w:rPr>
          </w:rPrChange>
        </w:rPr>
        <w:t xml:space="preserve"> </w:t>
      </w:r>
      <w:r>
        <w:t>those</w:t>
      </w:r>
      <w:r>
        <w:rPr>
          <w:rPrChange w:id="2655" w:author="2023 Revisions to CCBHC Cost Report Instructions" w:date="2023-12-07T15:54:00Z">
            <w:rPr>
              <w:spacing w:val="-4"/>
            </w:rPr>
          </w:rPrChange>
        </w:rPr>
        <w:t xml:space="preserve"> </w:t>
      </w:r>
      <w:r>
        <w:t>on</w:t>
      </w:r>
      <w:r>
        <w:rPr>
          <w:rPrChange w:id="2656" w:author="2023 Revisions to CCBHC Cost Report Instructions" w:date="2023-12-07T15:54:00Z">
            <w:rPr>
              <w:spacing w:val="-4"/>
            </w:rPr>
          </w:rPrChange>
        </w:rPr>
        <w:t xml:space="preserve"> </w:t>
      </w:r>
      <w:r>
        <w:t>this</w:t>
      </w:r>
      <w:r>
        <w:rPr>
          <w:rPrChange w:id="2657" w:author="2023 Revisions to CCBHC Cost Report Instructions" w:date="2023-12-07T15:54:00Z">
            <w:rPr>
              <w:spacing w:val="-4"/>
            </w:rPr>
          </w:rPrChange>
        </w:rPr>
        <w:t xml:space="preserve"> </w:t>
      </w:r>
      <w:r>
        <w:t>worksheet</w:t>
      </w:r>
      <w:r>
        <w:rPr>
          <w:rPrChange w:id="2658" w:author="2023 Revisions to CCBHC Cost Report Instructions" w:date="2023-12-07T15:54:00Z">
            <w:rPr>
              <w:spacing w:val="-2"/>
            </w:rPr>
          </w:rPrChange>
        </w:rPr>
        <w:t xml:space="preserve"> </w:t>
      </w:r>
      <w:r>
        <w:t>and</w:t>
      </w:r>
      <w:r>
        <w:rPr>
          <w:rPrChange w:id="2659" w:author="2023 Revisions to CCBHC Cost Report Instructions" w:date="2023-12-07T15:54:00Z">
            <w:rPr>
              <w:spacing w:val="-4"/>
            </w:rPr>
          </w:rPrChange>
        </w:rPr>
        <w:t xml:space="preserve"> </w:t>
      </w:r>
      <w:r>
        <w:t>maintain documentation of that reconciliation.</w:t>
      </w:r>
      <w:r>
        <w:rPr>
          <w:rPrChange w:id="2660" w:author="2023 Revisions to CCBHC Cost Report Instructions" w:date="2023-12-07T15:54:00Z">
            <w:rPr>
              <w:spacing w:val="40"/>
            </w:rPr>
          </w:rPrChange>
        </w:rPr>
        <w:t xml:space="preserve"> </w:t>
      </w:r>
      <w:ins w:id="2661" w:author="2023 Revisions to CCBHC Cost Report Instructions" w:date="2023-12-07T15:54:00Z">
        <w:r w:rsidR="00025E08">
          <w:t xml:space="preserve"> </w:t>
        </w:r>
      </w:ins>
      <w:r>
        <w:t>These materials are subject to review or audit.</w:t>
      </w:r>
      <w:ins w:id="2662" w:author="2023 Revisions to CCBHC Cost Report Instructions" w:date="2023-12-07T15:54:00Z">
        <w:r w:rsidR="00025E08">
          <w:t xml:space="preserve"> </w:t>
        </w:r>
      </w:ins>
    </w:p>
    <w:p w14:paraId="7945A4C8" w14:textId="3030DCF2" w:rsidR="0059672E" w:rsidRDefault="0050054D">
      <w:pPr>
        <w:pStyle w:val="BodyText"/>
        <w:pPrChange w:id="2663" w:author="2023 Revisions to CCBHC Cost Report Instructions" w:date="2023-12-07T15:54:00Z">
          <w:pPr>
            <w:pStyle w:val="BodyText"/>
            <w:spacing w:before="118" w:line="247" w:lineRule="auto"/>
            <w:ind w:left="200" w:hanging="1"/>
          </w:pPr>
        </w:pPrChange>
      </w:pPr>
      <w:r>
        <w:t>Also, submit the working trial balance of the site with the cost report.</w:t>
      </w:r>
      <w:ins w:id="2664" w:author="2023 Revisions to CCBHC Cost Report Instructions" w:date="2023-12-07T15:54:00Z">
        <w:r w:rsidR="00025E08">
          <w:t xml:space="preserve"> </w:t>
        </w:r>
      </w:ins>
      <w:r>
        <w:rPr>
          <w:rPrChange w:id="2665" w:author="2023 Revisions to CCBHC Cost Report Instructions" w:date="2023-12-07T15:54:00Z">
            <w:rPr>
              <w:spacing w:val="40"/>
            </w:rPr>
          </w:rPrChange>
        </w:rPr>
        <w:t xml:space="preserve"> </w:t>
      </w:r>
      <w:r>
        <w:t xml:space="preserve">A </w:t>
      </w:r>
      <w:r>
        <w:rPr>
          <w:i/>
        </w:rPr>
        <w:t>working trial balance</w:t>
      </w:r>
      <w:r>
        <w:rPr>
          <w:rPrChange w:id="2666" w:author="2023 Revisions to CCBHC Cost Report Instructions" w:date="2023-12-07T15:54:00Z">
            <w:rPr>
              <w:i/>
            </w:rPr>
          </w:rPrChange>
        </w:rPr>
        <w:t xml:space="preserve"> </w:t>
      </w:r>
      <w:r>
        <w:t>is a listing of</w:t>
      </w:r>
      <w:r>
        <w:rPr>
          <w:rPrChange w:id="2667" w:author="2023 Revisions to CCBHC Cost Report Instructions" w:date="2023-12-07T15:54:00Z">
            <w:rPr>
              <w:spacing w:val="-3"/>
            </w:rPr>
          </w:rPrChange>
        </w:rPr>
        <w:t xml:space="preserve"> </w:t>
      </w:r>
      <w:r>
        <w:t>the</w:t>
      </w:r>
      <w:r>
        <w:rPr>
          <w:rPrChange w:id="2668" w:author="2023 Revisions to CCBHC Cost Report Instructions" w:date="2023-12-07T15:54:00Z">
            <w:rPr>
              <w:spacing w:val="-2"/>
            </w:rPr>
          </w:rPrChange>
        </w:rPr>
        <w:t xml:space="preserve"> </w:t>
      </w:r>
      <w:r>
        <w:t>balances</w:t>
      </w:r>
      <w:r>
        <w:rPr>
          <w:rPrChange w:id="2669" w:author="2023 Revisions to CCBHC Cost Report Instructions" w:date="2023-12-07T15:54:00Z">
            <w:rPr>
              <w:spacing w:val="-4"/>
            </w:rPr>
          </w:rPrChange>
        </w:rPr>
        <w:t xml:space="preserve"> </w:t>
      </w:r>
      <w:r>
        <w:t>of</w:t>
      </w:r>
      <w:r>
        <w:rPr>
          <w:rPrChange w:id="2670" w:author="2023 Revisions to CCBHC Cost Report Instructions" w:date="2023-12-07T15:54:00Z">
            <w:rPr>
              <w:spacing w:val="-3"/>
            </w:rPr>
          </w:rPrChange>
        </w:rPr>
        <w:t xml:space="preserve"> </w:t>
      </w:r>
      <w:r>
        <w:t>the</w:t>
      </w:r>
      <w:r>
        <w:rPr>
          <w:rPrChange w:id="2671" w:author="2023 Revisions to CCBHC Cost Report Instructions" w:date="2023-12-07T15:54:00Z">
            <w:rPr>
              <w:spacing w:val="-2"/>
            </w:rPr>
          </w:rPrChange>
        </w:rPr>
        <w:t xml:space="preserve"> </w:t>
      </w:r>
      <w:r>
        <w:t>accounts</w:t>
      </w:r>
      <w:r>
        <w:rPr>
          <w:rPrChange w:id="2672" w:author="2023 Revisions to CCBHC Cost Report Instructions" w:date="2023-12-07T15:54:00Z">
            <w:rPr>
              <w:spacing w:val="-4"/>
            </w:rPr>
          </w:rPrChange>
        </w:rPr>
        <w:t xml:space="preserve"> </w:t>
      </w:r>
      <w:r>
        <w:t>in</w:t>
      </w:r>
      <w:r>
        <w:rPr>
          <w:rPrChange w:id="2673" w:author="2023 Revisions to CCBHC Cost Report Instructions" w:date="2023-12-07T15:54:00Z">
            <w:rPr>
              <w:spacing w:val="-2"/>
            </w:rPr>
          </w:rPrChange>
        </w:rPr>
        <w:t xml:space="preserve"> </w:t>
      </w:r>
      <w:r>
        <w:t>the</w:t>
      </w:r>
      <w:r>
        <w:rPr>
          <w:rPrChange w:id="2674" w:author="2023 Revisions to CCBHC Cost Report Instructions" w:date="2023-12-07T15:54:00Z">
            <w:rPr>
              <w:spacing w:val="-6"/>
            </w:rPr>
          </w:rPrChange>
        </w:rPr>
        <w:t xml:space="preserve"> </w:t>
      </w:r>
      <w:r>
        <w:t>general</w:t>
      </w:r>
      <w:r>
        <w:rPr>
          <w:rPrChange w:id="2675" w:author="2023 Revisions to CCBHC Cost Report Instructions" w:date="2023-12-07T15:54:00Z">
            <w:rPr>
              <w:spacing w:val="-1"/>
            </w:rPr>
          </w:rPrChange>
        </w:rPr>
        <w:t xml:space="preserve"> </w:t>
      </w:r>
      <w:r>
        <w:t>ledger</w:t>
      </w:r>
      <w:r>
        <w:rPr>
          <w:rPrChange w:id="2676" w:author="2023 Revisions to CCBHC Cost Report Instructions" w:date="2023-12-07T15:54:00Z">
            <w:rPr>
              <w:spacing w:val="-3"/>
            </w:rPr>
          </w:rPrChange>
        </w:rPr>
        <w:t xml:space="preserve"> </w:t>
      </w:r>
      <w:r>
        <w:t>to</w:t>
      </w:r>
      <w:r>
        <w:rPr>
          <w:rPrChange w:id="2677" w:author="2023 Revisions to CCBHC Cost Report Instructions" w:date="2023-12-07T15:54:00Z">
            <w:rPr>
              <w:spacing w:val="-2"/>
            </w:rPr>
          </w:rPrChange>
        </w:rPr>
        <w:t xml:space="preserve"> </w:t>
      </w:r>
      <w:r>
        <w:t>which</w:t>
      </w:r>
      <w:r>
        <w:rPr>
          <w:rPrChange w:id="2678" w:author="2023 Revisions to CCBHC Cost Report Instructions" w:date="2023-12-07T15:54:00Z">
            <w:rPr>
              <w:spacing w:val="-2"/>
            </w:rPr>
          </w:rPrChange>
        </w:rPr>
        <w:t xml:space="preserve"> </w:t>
      </w:r>
      <w:r>
        <w:t>adjustments</w:t>
      </w:r>
      <w:r>
        <w:rPr>
          <w:rPrChange w:id="2679" w:author="2023 Revisions to CCBHC Cost Report Instructions" w:date="2023-12-07T15:54:00Z">
            <w:rPr>
              <w:spacing w:val="-4"/>
            </w:rPr>
          </w:rPrChange>
        </w:rPr>
        <w:t xml:space="preserve"> </w:t>
      </w:r>
      <w:r>
        <w:t>are</w:t>
      </w:r>
      <w:r>
        <w:rPr>
          <w:rPrChange w:id="2680" w:author="2023 Revisions to CCBHC Cost Report Instructions" w:date="2023-12-07T15:54:00Z">
            <w:rPr>
              <w:spacing w:val="-4"/>
            </w:rPr>
          </w:rPrChange>
        </w:rPr>
        <w:t xml:space="preserve"> </w:t>
      </w:r>
      <w:r>
        <w:t>appended</w:t>
      </w:r>
      <w:r>
        <w:rPr>
          <w:rPrChange w:id="2681" w:author="2023 Revisions to CCBHC Cost Report Instructions" w:date="2023-12-07T15:54:00Z">
            <w:rPr>
              <w:spacing w:val="-4"/>
            </w:rPr>
          </w:rPrChange>
        </w:rPr>
        <w:t xml:space="preserve"> </w:t>
      </w:r>
      <w:r>
        <w:t xml:space="preserve">in </w:t>
      </w:r>
      <w:r>
        <w:t>supplementary columns.</w:t>
      </w:r>
      <w:r>
        <w:rPr>
          <w:rPrChange w:id="2682" w:author="2023 Revisions to CCBHC Cost Report Instructions" w:date="2023-12-07T15:54:00Z">
            <w:rPr>
              <w:spacing w:val="40"/>
            </w:rPr>
          </w:rPrChange>
        </w:rPr>
        <w:t xml:space="preserve"> </w:t>
      </w:r>
      <w:ins w:id="2683" w:author="2023 Revisions to CCBHC Cost Report Instructions" w:date="2023-12-07T15:54:00Z">
        <w:r w:rsidR="00025E08">
          <w:t xml:space="preserve"> </w:t>
        </w:r>
      </w:ins>
      <w:r>
        <w:t>It is used as a basic summary for financial statements.</w:t>
      </w:r>
      <w:ins w:id="2684" w:author="2023 Revisions to CCBHC Cost Report Instructions" w:date="2023-12-07T15:54:00Z">
        <w:r w:rsidR="00025E08">
          <w:t xml:space="preserve"> </w:t>
        </w:r>
      </w:ins>
    </w:p>
    <w:p w14:paraId="7FCF7B52" w14:textId="5D98F79E" w:rsidR="0059672E" w:rsidRDefault="0050054D">
      <w:pPr>
        <w:pStyle w:val="Heading2"/>
        <w:pPrChange w:id="2685" w:author="2023 Revisions to CCBHC Cost Report Instructions" w:date="2023-12-07T15:54:00Z">
          <w:pPr>
            <w:pStyle w:val="Heading4"/>
            <w:spacing w:before="179"/>
            <w:ind w:left="201"/>
          </w:pPr>
        </w:pPrChange>
      </w:pPr>
      <w:bookmarkStart w:id="2686" w:name="PART_1_–_DIRECT_CCBHC_EXPENSES"/>
      <w:bookmarkStart w:id="2687" w:name="_bookmark8"/>
      <w:bookmarkStart w:id="2688" w:name="_Toc147503592"/>
      <w:bookmarkStart w:id="2689" w:name="_Toc148441534"/>
      <w:bookmarkEnd w:id="2686"/>
      <w:bookmarkEnd w:id="2687"/>
      <w:r>
        <w:t>PART</w:t>
      </w:r>
      <w:r>
        <w:rPr>
          <w:rPrChange w:id="2690" w:author="2023 Revisions to CCBHC Cost Report Instructions" w:date="2023-12-07T15:54:00Z">
            <w:rPr>
              <w:i w:val="0"/>
              <w:spacing w:val="-5"/>
            </w:rPr>
          </w:rPrChange>
        </w:rPr>
        <w:t xml:space="preserve"> </w:t>
      </w:r>
      <w:r>
        <w:t>1</w:t>
      </w:r>
      <w:r>
        <w:rPr>
          <w:rPrChange w:id="2691" w:author="2023 Revisions to CCBHC Cost Report Instructions" w:date="2023-12-07T15:54:00Z">
            <w:rPr>
              <w:i w:val="0"/>
              <w:spacing w:val="-4"/>
            </w:rPr>
          </w:rPrChange>
        </w:rPr>
        <w:t xml:space="preserve"> </w:t>
      </w:r>
      <w:r>
        <w:t>–</w:t>
      </w:r>
      <w:r>
        <w:rPr>
          <w:rPrChange w:id="2692" w:author="2023 Revisions to CCBHC Cost Report Instructions" w:date="2023-12-07T15:54:00Z">
            <w:rPr>
              <w:i w:val="0"/>
              <w:spacing w:val="-4"/>
            </w:rPr>
          </w:rPrChange>
        </w:rPr>
        <w:t xml:space="preserve"> </w:t>
      </w:r>
      <w:r>
        <w:t>DIRECT</w:t>
      </w:r>
      <w:r>
        <w:rPr>
          <w:rPrChange w:id="2693" w:author="2023 Revisions to CCBHC Cost Report Instructions" w:date="2023-12-07T15:54:00Z">
            <w:rPr>
              <w:i w:val="0"/>
              <w:spacing w:val="-4"/>
            </w:rPr>
          </w:rPrChange>
        </w:rPr>
        <w:t xml:space="preserve"> </w:t>
      </w:r>
      <w:r>
        <w:t>CCBHC</w:t>
      </w:r>
      <w:r>
        <w:rPr>
          <w:rPrChange w:id="2694" w:author="2023 Revisions to CCBHC Cost Report Instructions" w:date="2023-12-07T15:54:00Z">
            <w:rPr>
              <w:i w:val="0"/>
              <w:spacing w:val="-4"/>
            </w:rPr>
          </w:rPrChange>
        </w:rPr>
        <w:t xml:space="preserve"> </w:t>
      </w:r>
      <w:r>
        <w:rPr>
          <w:rPrChange w:id="2695" w:author="2023 Revisions to CCBHC Cost Report Instructions" w:date="2023-12-07T15:54:00Z">
            <w:rPr>
              <w:i w:val="0"/>
              <w:spacing w:val="-2"/>
            </w:rPr>
          </w:rPrChange>
        </w:rPr>
        <w:t>EXPENSES</w:t>
      </w:r>
      <w:bookmarkEnd w:id="2688"/>
      <w:bookmarkEnd w:id="2689"/>
      <w:ins w:id="2696" w:author="2023 Revisions to CCBHC Cost Report Instructions" w:date="2023-12-07T15:54:00Z">
        <w:r w:rsidR="00025E08">
          <w:t xml:space="preserve"> </w:t>
        </w:r>
      </w:ins>
    </w:p>
    <w:p w14:paraId="55BB03EE" w14:textId="50606215" w:rsidR="0059672E" w:rsidRDefault="0050054D">
      <w:pPr>
        <w:pStyle w:val="Heading3"/>
        <w:pPrChange w:id="2697" w:author="2023 Revisions to CCBHC Cost Report Instructions" w:date="2023-12-07T15:54:00Z">
          <w:pPr>
            <w:pStyle w:val="Heading5"/>
            <w:spacing w:before="147"/>
            <w:ind w:left="201"/>
          </w:pPr>
        </w:pPrChange>
      </w:pPr>
      <w:bookmarkStart w:id="2698" w:name="_bookmark9"/>
      <w:bookmarkStart w:id="2699" w:name="_Toc147503593"/>
      <w:bookmarkStart w:id="2700" w:name="_Toc148441535"/>
      <w:bookmarkEnd w:id="2698"/>
      <w:r>
        <w:t>Column</w:t>
      </w:r>
      <w:r>
        <w:rPr>
          <w:rPrChange w:id="2701" w:author="2023 Revisions to CCBHC Cost Report Instructions" w:date="2023-12-07T15:54:00Z">
            <w:rPr>
              <w:bCs w:val="0"/>
              <w:iCs w:val="0"/>
              <w:spacing w:val="-3"/>
            </w:rPr>
          </w:rPrChange>
        </w:rPr>
        <w:t xml:space="preserve"> </w:t>
      </w:r>
      <w:r w:rsidRPr="009A1A3E">
        <w:rPr>
          <w:rPrChange w:id="2702" w:author="2023 Revisions to CCBHC Cost Report Instructions" w:date="2023-12-07T15:54:00Z">
            <w:rPr>
              <w:bCs w:val="0"/>
              <w:iCs w:val="0"/>
              <w:spacing w:val="-2"/>
            </w:rPr>
          </w:rPrChange>
        </w:rPr>
        <w:t>Descriptions</w:t>
      </w:r>
      <w:bookmarkEnd w:id="2699"/>
      <w:bookmarkEnd w:id="2700"/>
      <w:ins w:id="2703" w:author="2023 Revisions to CCBHC Cost Report Instructions" w:date="2023-12-07T15:54:00Z">
        <w:r w:rsidR="00025E08">
          <w:t xml:space="preserve"> </w:t>
        </w:r>
      </w:ins>
    </w:p>
    <w:p w14:paraId="0292A725" w14:textId="2B5926B7" w:rsidR="0059672E" w:rsidRDefault="0050054D">
      <w:pPr>
        <w:pStyle w:val="Hangingtext"/>
        <w:pPrChange w:id="2704" w:author="2023 Revisions to CCBHC Cost Report Instructions" w:date="2023-12-07T15:54:00Z">
          <w:pPr>
            <w:pStyle w:val="BodyText"/>
            <w:spacing w:before="83" w:line="247" w:lineRule="auto"/>
            <w:ind w:left="1821" w:right="163" w:hanging="1620"/>
          </w:pPr>
        </w:pPrChange>
      </w:pPr>
      <w:r>
        <w:rPr>
          <w:b/>
        </w:rPr>
        <w:t>Columns</w:t>
      </w:r>
      <w:r>
        <w:rPr>
          <w:b/>
          <w:rPrChange w:id="2705" w:author="2023 Revisions to CCBHC Cost Report Instructions" w:date="2023-12-07T15:54:00Z">
            <w:rPr>
              <w:b/>
              <w:spacing w:val="-2"/>
            </w:rPr>
          </w:rPrChange>
        </w:rPr>
        <w:t xml:space="preserve"> </w:t>
      </w:r>
      <w:r>
        <w:rPr>
          <w:b/>
        </w:rPr>
        <w:t>1–2:</w:t>
      </w:r>
      <w:ins w:id="2706" w:author="2023 Revisions to CCBHC Cost Report Instructions" w:date="2023-12-07T15:54:00Z">
        <w:r w:rsidR="009A1A3E">
          <w:tab/>
        </w:r>
      </w:ins>
      <w:del w:id="2707" w:author="2023 Revisions to CCBHC Cost Report Instructions" w:date="2023-12-07T15:54:00Z">
        <w:r>
          <w:rPr>
            <w:b/>
            <w:spacing w:val="80"/>
          </w:rPr>
          <w:delText xml:space="preserve"> </w:delText>
        </w:r>
      </w:del>
      <w:r>
        <w:t>Enter</w:t>
      </w:r>
      <w:r>
        <w:rPr>
          <w:rPrChange w:id="2708" w:author="2023 Revisions to CCBHC Cost Report Instructions" w:date="2023-12-07T15:54:00Z">
            <w:rPr>
              <w:spacing w:val="-3"/>
            </w:rPr>
          </w:rPrChange>
        </w:rPr>
        <w:t xml:space="preserve"> </w:t>
      </w:r>
      <w:r>
        <w:t>total</w:t>
      </w:r>
      <w:r>
        <w:rPr>
          <w:rPrChange w:id="2709" w:author="2023 Revisions to CCBHC Cost Report Instructions" w:date="2023-12-07T15:54:00Z">
            <w:rPr>
              <w:spacing w:val="-2"/>
            </w:rPr>
          </w:rPrChange>
        </w:rPr>
        <w:t xml:space="preserve"> </w:t>
      </w:r>
      <w:r>
        <w:t>expenses</w:t>
      </w:r>
      <w:r>
        <w:rPr>
          <w:rPrChange w:id="2710" w:author="2023 Revisions to CCBHC Cost Report Instructions" w:date="2023-12-07T15:54:00Z">
            <w:rPr>
              <w:spacing w:val="-1"/>
            </w:rPr>
          </w:rPrChange>
        </w:rPr>
        <w:t xml:space="preserve"> </w:t>
      </w:r>
      <w:r>
        <w:t>incurred</w:t>
      </w:r>
      <w:r>
        <w:rPr>
          <w:rPrChange w:id="2711" w:author="2023 Revisions to CCBHC Cost Report Instructions" w:date="2023-12-07T15:54:00Z">
            <w:rPr>
              <w:spacing w:val="-4"/>
            </w:rPr>
          </w:rPrChange>
        </w:rPr>
        <w:t xml:space="preserve"> </w:t>
      </w:r>
      <w:r>
        <w:t>during</w:t>
      </w:r>
      <w:r>
        <w:rPr>
          <w:rPrChange w:id="2712" w:author="2023 Revisions to CCBHC Cost Report Instructions" w:date="2023-12-07T15:54:00Z">
            <w:rPr>
              <w:spacing w:val="-2"/>
            </w:rPr>
          </w:rPrChange>
        </w:rPr>
        <w:t xml:space="preserve"> </w:t>
      </w:r>
      <w:r>
        <w:t>the</w:t>
      </w:r>
      <w:r>
        <w:rPr>
          <w:rPrChange w:id="2713" w:author="2023 Revisions to CCBHC Cost Report Instructions" w:date="2023-12-07T15:54:00Z">
            <w:rPr>
              <w:spacing w:val="-4"/>
            </w:rPr>
          </w:rPrChange>
        </w:rPr>
        <w:t xml:space="preserve"> </w:t>
      </w:r>
      <w:r>
        <w:t>reporting</w:t>
      </w:r>
      <w:r>
        <w:rPr>
          <w:rPrChange w:id="2714" w:author="2023 Revisions to CCBHC Cost Report Instructions" w:date="2023-12-07T15:54:00Z">
            <w:rPr>
              <w:spacing w:val="-2"/>
            </w:rPr>
          </w:rPrChange>
        </w:rPr>
        <w:t xml:space="preserve"> </w:t>
      </w:r>
      <w:r>
        <w:t>period</w:t>
      </w:r>
      <w:r>
        <w:rPr>
          <w:rPrChange w:id="2715" w:author="2023 Revisions to CCBHC Cost Report Instructions" w:date="2023-12-07T15:54:00Z">
            <w:rPr>
              <w:spacing w:val="-1"/>
            </w:rPr>
          </w:rPrChange>
        </w:rPr>
        <w:t xml:space="preserve"> </w:t>
      </w:r>
      <w:r>
        <w:t>on</w:t>
      </w:r>
      <w:r>
        <w:rPr>
          <w:rPrChange w:id="2716" w:author="2023 Revisions to CCBHC Cost Report Instructions" w:date="2023-12-07T15:54:00Z">
            <w:rPr>
              <w:spacing w:val="-4"/>
            </w:rPr>
          </w:rPrChange>
        </w:rPr>
        <w:t xml:space="preserve"> </w:t>
      </w:r>
      <w:r>
        <w:t>the</w:t>
      </w:r>
      <w:r>
        <w:rPr>
          <w:rPrChange w:id="2717" w:author="2023 Revisions to CCBHC Cost Report Instructions" w:date="2023-12-07T15:54:00Z">
            <w:rPr>
              <w:spacing w:val="-4"/>
            </w:rPr>
          </w:rPrChange>
        </w:rPr>
        <w:t xml:space="preserve"> </w:t>
      </w:r>
      <w:r>
        <w:t>appropriate</w:t>
      </w:r>
      <w:r>
        <w:rPr>
          <w:rPrChange w:id="2718" w:author="2023 Revisions to CCBHC Cost Report Instructions" w:date="2023-12-07T15:54:00Z">
            <w:rPr>
              <w:spacing w:val="-2"/>
            </w:rPr>
          </w:rPrChange>
        </w:rPr>
        <w:t xml:space="preserve"> </w:t>
      </w:r>
      <w:r>
        <w:t>lines</w:t>
      </w:r>
      <w:r>
        <w:rPr>
          <w:rPrChange w:id="2719" w:author="2023 Revisions to CCBHC Cost Report Instructions" w:date="2023-12-07T15:54:00Z">
            <w:rPr>
              <w:spacing w:val="-1"/>
            </w:rPr>
          </w:rPrChange>
        </w:rPr>
        <w:t xml:space="preserve"> </w:t>
      </w:r>
      <w:r>
        <w:t>in columns 1 and 2.</w:t>
      </w:r>
      <w:r>
        <w:rPr>
          <w:rPrChange w:id="2720" w:author="2023 Revisions to CCBHC Cost Report Instructions" w:date="2023-12-07T15:54:00Z">
            <w:rPr>
              <w:spacing w:val="80"/>
            </w:rPr>
          </w:rPrChange>
        </w:rPr>
        <w:t xml:space="preserve"> </w:t>
      </w:r>
      <w:ins w:id="2721" w:author="2023 Revisions to CCBHC Cost Report Instructions" w:date="2023-12-07T15:54:00Z">
        <w:r w:rsidR="00025E08">
          <w:t xml:space="preserve"> </w:t>
        </w:r>
      </w:ins>
      <w:r>
        <w:t>Categorize the expenses as Compensation (column 1) and Other (column 2).</w:t>
      </w:r>
      <w:ins w:id="2722" w:author="2023 Revisions to CCBHC Cost Report Instructions" w:date="2023-12-07T15:54:00Z">
        <w:r w:rsidR="00025E08">
          <w:t xml:space="preserve"> </w:t>
        </w:r>
      </w:ins>
      <w:r>
        <w:rPr>
          <w:rPrChange w:id="2723" w:author="2023 Revisions to CCBHC Cost Report Instructions" w:date="2023-12-07T15:54:00Z">
            <w:rPr>
              <w:spacing w:val="40"/>
            </w:rPr>
          </w:rPrChange>
        </w:rPr>
        <w:t xml:space="preserve"> </w:t>
      </w:r>
      <w:r>
        <w:t>The expenses listed in these columns must agree with those listed in your accounting books and records.</w:t>
      </w:r>
      <w:r>
        <w:rPr>
          <w:rPrChange w:id="2724" w:author="2023 Revisions to CCBHC Cost Report Instructions" w:date="2023-12-07T15:54:00Z">
            <w:rPr>
              <w:spacing w:val="40"/>
            </w:rPr>
          </w:rPrChange>
        </w:rPr>
        <w:t xml:space="preserve"> </w:t>
      </w:r>
      <w:ins w:id="2725" w:author="2023 Revisions to CCBHC Cost Report Instructions" w:date="2023-12-07T15:54:00Z">
        <w:r w:rsidR="00025E08">
          <w:t xml:space="preserve"> </w:t>
        </w:r>
      </w:ins>
      <w:r>
        <w:t>Total compensation for an individual would include their total compensation package and not any type of proration of fringe benefits based on salary costs.</w:t>
      </w:r>
      <w:ins w:id="2726" w:author="2023 Revisions to CCBHC Cost Report Instructions" w:date="2023-12-07T15:54:00Z">
        <w:r w:rsidR="00025E08">
          <w:t xml:space="preserve"> </w:t>
        </w:r>
      </w:ins>
    </w:p>
    <w:p w14:paraId="4F22D636" w14:textId="26CC83BB" w:rsidR="0059672E" w:rsidRDefault="0050054D">
      <w:pPr>
        <w:pStyle w:val="Hangingtext"/>
        <w:pPrChange w:id="2727" w:author="2023 Revisions to CCBHC Cost Report Instructions" w:date="2023-12-07T15:54:00Z">
          <w:pPr>
            <w:pStyle w:val="BodyText"/>
            <w:tabs>
              <w:tab w:val="left" w:pos="1821"/>
            </w:tabs>
            <w:spacing w:before="117"/>
            <w:ind w:left="1821" w:right="384" w:hanging="1620"/>
          </w:pPr>
        </w:pPrChange>
      </w:pPr>
      <w:r>
        <w:rPr>
          <w:b/>
        </w:rPr>
        <w:t>Column 3:</w:t>
      </w:r>
      <w:ins w:id="2728" w:author="2023 Revisions to CCBHC Cost Report Instructions" w:date="2023-12-07T15:54:00Z">
        <w:r w:rsidR="001F4032">
          <w:t xml:space="preserve"> </w:t>
        </w:r>
      </w:ins>
      <w:r>
        <w:rPr>
          <w:rPrChange w:id="2729" w:author="2023 Revisions to CCBHC Cost Report Instructions" w:date="2023-12-07T15:54:00Z">
            <w:rPr>
              <w:b/>
            </w:rPr>
          </w:rPrChange>
        </w:rPr>
        <w:tab/>
      </w:r>
      <w:r>
        <w:t>“Total,” which</w:t>
      </w:r>
      <w:r>
        <w:rPr>
          <w:rPrChange w:id="2730" w:author="2023 Revisions to CCBHC Cost Report Instructions" w:date="2023-12-07T15:54:00Z">
            <w:rPr>
              <w:spacing w:val="-2"/>
            </w:rPr>
          </w:rPrChange>
        </w:rPr>
        <w:t xml:space="preserve"> </w:t>
      </w:r>
      <w:r>
        <w:t>is</w:t>
      </w:r>
      <w:r>
        <w:rPr>
          <w:rPrChange w:id="2731" w:author="2023 Revisions to CCBHC Cost Report Instructions" w:date="2023-12-07T15:54:00Z">
            <w:rPr>
              <w:spacing w:val="-1"/>
            </w:rPr>
          </w:rPrChange>
        </w:rPr>
        <w:t xml:space="preserve"> </w:t>
      </w:r>
      <w:r>
        <w:t>calculated</w:t>
      </w:r>
      <w:r>
        <w:rPr>
          <w:rPrChange w:id="2732" w:author="2023 Revisions to CCBHC Cost Report Instructions" w:date="2023-12-07T15:54:00Z">
            <w:rPr>
              <w:spacing w:val="-2"/>
            </w:rPr>
          </w:rPrChange>
        </w:rPr>
        <w:t xml:space="preserve"> </w:t>
      </w:r>
      <w:r>
        <w:t>by</w:t>
      </w:r>
      <w:r>
        <w:rPr>
          <w:rPrChange w:id="2733" w:author="2023 Revisions to CCBHC Cost Report Instructions" w:date="2023-12-07T15:54:00Z">
            <w:rPr>
              <w:spacing w:val="-4"/>
            </w:rPr>
          </w:rPrChange>
        </w:rPr>
        <w:t xml:space="preserve"> </w:t>
      </w:r>
      <w:r>
        <w:t>adding</w:t>
      </w:r>
      <w:r>
        <w:rPr>
          <w:rPrChange w:id="2734" w:author="2023 Revisions to CCBHC Cost Report Instructions" w:date="2023-12-07T15:54:00Z">
            <w:rPr>
              <w:spacing w:val="-2"/>
            </w:rPr>
          </w:rPrChange>
        </w:rPr>
        <w:t xml:space="preserve"> </w:t>
      </w:r>
      <w:r>
        <w:t>the</w:t>
      </w:r>
      <w:r>
        <w:rPr>
          <w:rPrChange w:id="2735" w:author="2023 Revisions to CCBHC Cost Report Instructions" w:date="2023-12-07T15:54:00Z">
            <w:rPr>
              <w:spacing w:val="-4"/>
            </w:rPr>
          </w:rPrChange>
        </w:rPr>
        <w:t xml:space="preserve"> </w:t>
      </w:r>
      <w:r>
        <w:t>entries</w:t>
      </w:r>
      <w:r>
        <w:rPr>
          <w:rPrChange w:id="2736" w:author="2023 Revisions to CCBHC Cost Report Instructions" w:date="2023-12-07T15:54:00Z">
            <w:rPr>
              <w:spacing w:val="-4"/>
            </w:rPr>
          </w:rPrChange>
        </w:rPr>
        <w:t xml:space="preserve"> </w:t>
      </w:r>
      <w:r>
        <w:t>in</w:t>
      </w:r>
      <w:r>
        <w:rPr>
          <w:rPrChange w:id="2737" w:author="2023 Revisions to CCBHC Cost Report Instructions" w:date="2023-12-07T15:54:00Z">
            <w:rPr>
              <w:spacing w:val="-2"/>
            </w:rPr>
          </w:rPrChange>
        </w:rPr>
        <w:t xml:space="preserve"> </w:t>
      </w:r>
      <w:r>
        <w:t>columns</w:t>
      </w:r>
      <w:r>
        <w:rPr>
          <w:rPrChange w:id="2738" w:author="2023 Revisions to CCBHC Cost Report Instructions" w:date="2023-12-07T15:54:00Z">
            <w:rPr>
              <w:spacing w:val="-1"/>
            </w:rPr>
          </w:rPrChange>
        </w:rPr>
        <w:t xml:space="preserve"> </w:t>
      </w:r>
      <w:r>
        <w:t>1</w:t>
      </w:r>
      <w:r>
        <w:rPr>
          <w:rPrChange w:id="2739" w:author="2023 Revisions to CCBHC Cost Report Instructions" w:date="2023-12-07T15:54:00Z">
            <w:rPr>
              <w:spacing w:val="-4"/>
            </w:rPr>
          </w:rPrChange>
        </w:rPr>
        <w:t xml:space="preserve"> </w:t>
      </w:r>
      <w:r>
        <w:t>and</w:t>
      </w:r>
      <w:r>
        <w:rPr>
          <w:rPrChange w:id="2740" w:author="2023 Revisions to CCBHC Cost Report Instructions" w:date="2023-12-07T15:54:00Z">
            <w:rPr>
              <w:spacing w:val="-2"/>
            </w:rPr>
          </w:rPrChange>
        </w:rPr>
        <w:t xml:space="preserve"> </w:t>
      </w:r>
      <w:r>
        <w:t>2</w:t>
      </w:r>
      <w:r>
        <w:rPr>
          <w:rPrChange w:id="2741" w:author="2023 Revisions to CCBHC Cost Report Instructions" w:date="2023-12-07T15:54:00Z">
            <w:rPr>
              <w:spacing w:val="-6"/>
            </w:rPr>
          </w:rPrChange>
        </w:rPr>
        <w:t xml:space="preserve"> </w:t>
      </w:r>
      <w:r>
        <w:t>to</w:t>
      </w:r>
      <w:r>
        <w:rPr>
          <w:rPrChange w:id="2742" w:author="2023 Revisions to CCBHC Cost Report Instructions" w:date="2023-12-07T15:54:00Z">
            <w:rPr>
              <w:spacing w:val="-4"/>
            </w:rPr>
          </w:rPrChange>
        </w:rPr>
        <w:t xml:space="preserve"> </w:t>
      </w:r>
      <w:r>
        <w:t>the</w:t>
      </w:r>
      <w:r>
        <w:rPr>
          <w:rPrChange w:id="2743" w:author="2023 Revisions to CCBHC Cost Report Instructions" w:date="2023-12-07T15:54:00Z">
            <w:rPr>
              <w:spacing w:val="-2"/>
            </w:rPr>
          </w:rPrChange>
        </w:rPr>
        <w:t xml:space="preserve"> </w:t>
      </w:r>
      <w:r>
        <w:t>left, is automatically populated in this column.</w:t>
      </w:r>
      <w:ins w:id="2744" w:author="2023 Revisions to CCBHC Cost Report Instructions" w:date="2023-12-07T15:54:00Z">
        <w:r w:rsidR="001F4032">
          <w:t xml:space="preserve">  </w:t>
        </w:r>
      </w:ins>
    </w:p>
    <w:p w14:paraId="0680B010" w14:textId="1FDBDF29" w:rsidR="0059672E" w:rsidRDefault="0050054D">
      <w:pPr>
        <w:pStyle w:val="Hangingtext"/>
        <w:pPrChange w:id="2745" w:author="2023 Revisions to CCBHC Cost Report Instructions" w:date="2023-12-07T15:54:00Z">
          <w:pPr>
            <w:pStyle w:val="BodyText"/>
            <w:tabs>
              <w:tab w:val="left" w:pos="1821"/>
            </w:tabs>
            <w:spacing w:before="115" w:line="247" w:lineRule="auto"/>
            <w:ind w:left="1821" w:right="226" w:hanging="1621"/>
          </w:pPr>
        </w:pPrChange>
      </w:pPr>
      <w:r>
        <w:rPr>
          <w:b/>
        </w:rPr>
        <w:t>Column 4:</w:t>
      </w:r>
      <w:ins w:id="2746" w:author="2023 Revisions to CCBHC Cost Report Instructions" w:date="2023-12-07T15:54:00Z">
        <w:r w:rsidR="001F4032">
          <w:t xml:space="preserve"> </w:t>
        </w:r>
      </w:ins>
      <w:r>
        <w:rPr>
          <w:rPrChange w:id="2747" w:author="2023 Revisions to CCBHC Cost Report Instructions" w:date="2023-12-07T15:54:00Z">
            <w:rPr>
              <w:b/>
            </w:rPr>
          </w:rPrChange>
        </w:rPr>
        <w:tab/>
      </w:r>
      <w:r>
        <w:t>Enter any reclassification among expense category expenses that are needed to achieve</w:t>
      </w:r>
      <w:r>
        <w:rPr>
          <w:rPrChange w:id="2748" w:author="2023 Revisions to CCBHC Cost Report Instructions" w:date="2023-12-07T15:54:00Z">
            <w:rPr>
              <w:spacing w:val="-2"/>
            </w:rPr>
          </w:rPrChange>
        </w:rPr>
        <w:t xml:space="preserve"> </w:t>
      </w:r>
      <w:r>
        <w:t>proper</w:t>
      </w:r>
      <w:r>
        <w:rPr>
          <w:rPrChange w:id="2749" w:author="2023 Revisions to CCBHC Cost Report Instructions" w:date="2023-12-07T15:54:00Z">
            <w:rPr>
              <w:spacing w:val="-2"/>
            </w:rPr>
          </w:rPrChange>
        </w:rPr>
        <w:t xml:space="preserve"> </w:t>
      </w:r>
      <w:r>
        <w:t>cost</w:t>
      </w:r>
      <w:r>
        <w:rPr>
          <w:rPrChange w:id="2750" w:author="2023 Revisions to CCBHC Cost Report Instructions" w:date="2023-12-07T15:54:00Z">
            <w:rPr>
              <w:spacing w:val="-4"/>
            </w:rPr>
          </w:rPrChange>
        </w:rPr>
        <w:t xml:space="preserve"> </w:t>
      </w:r>
      <w:r>
        <w:t>allocation.</w:t>
      </w:r>
      <w:r>
        <w:rPr>
          <w:rPrChange w:id="2751" w:author="2023 Revisions to CCBHC Cost Report Instructions" w:date="2023-12-07T15:54:00Z">
            <w:rPr>
              <w:spacing w:val="40"/>
            </w:rPr>
          </w:rPrChange>
        </w:rPr>
        <w:t xml:space="preserve"> </w:t>
      </w:r>
      <w:ins w:id="2752" w:author="2023 Revisions to CCBHC Cost Report Instructions" w:date="2023-12-07T15:54:00Z">
        <w:r w:rsidR="001F4032">
          <w:t xml:space="preserve"> </w:t>
        </w:r>
      </w:ins>
      <w:r>
        <w:t>List</w:t>
      </w:r>
      <w:r>
        <w:rPr>
          <w:rPrChange w:id="2753" w:author="2023 Revisions to CCBHC Cost Report Instructions" w:date="2023-12-07T15:54:00Z">
            <w:rPr>
              <w:spacing w:val="-4"/>
            </w:rPr>
          </w:rPrChange>
        </w:rPr>
        <w:t xml:space="preserve"> </w:t>
      </w:r>
      <w:r>
        <w:t>information</w:t>
      </w:r>
      <w:r>
        <w:rPr>
          <w:rPrChange w:id="2754" w:author="2023 Revisions to CCBHC Cost Report Instructions" w:date="2023-12-07T15:54:00Z">
            <w:rPr>
              <w:spacing w:val="-3"/>
            </w:rPr>
          </w:rPrChange>
        </w:rPr>
        <w:t xml:space="preserve"> </w:t>
      </w:r>
      <w:r>
        <w:t>about</w:t>
      </w:r>
      <w:r>
        <w:rPr>
          <w:rPrChange w:id="2755" w:author="2023 Revisions to CCBHC Cost Report Instructions" w:date="2023-12-07T15:54:00Z">
            <w:rPr>
              <w:spacing w:val="-4"/>
            </w:rPr>
          </w:rPrChange>
        </w:rPr>
        <w:t xml:space="preserve"> </w:t>
      </w:r>
      <w:r>
        <w:t>the</w:t>
      </w:r>
      <w:r>
        <w:rPr>
          <w:rPrChange w:id="2756" w:author="2023 Revisions to CCBHC Cost Report Instructions" w:date="2023-12-07T15:54:00Z">
            <w:rPr>
              <w:spacing w:val="-5"/>
            </w:rPr>
          </w:rPrChange>
        </w:rPr>
        <w:t xml:space="preserve"> </w:t>
      </w:r>
      <w:r>
        <w:t>reclassification</w:t>
      </w:r>
      <w:r>
        <w:rPr>
          <w:rPrChange w:id="2757" w:author="2023 Revisions to CCBHC Cost Report Instructions" w:date="2023-12-07T15:54:00Z">
            <w:rPr>
              <w:spacing w:val="-7"/>
            </w:rPr>
          </w:rPrChange>
        </w:rPr>
        <w:t xml:space="preserve"> </w:t>
      </w:r>
      <w:r>
        <w:t>entries</w:t>
      </w:r>
      <w:r>
        <w:rPr>
          <w:rPrChange w:id="2758" w:author="2023 Revisions to CCBHC Cost Report Instructions" w:date="2023-12-07T15:54:00Z">
            <w:rPr>
              <w:spacing w:val="-2"/>
            </w:rPr>
          </w:rPrChange>
        </w:rPr>
        <w:t xml:space="preserve"> </w:t>
      </w:r>
      <w:r>
        <w:t>in column 4 on the Trial Balance Reclassifications tab.</w:t>
      </w:r>
      <w:ins w:id="2759" w:author="2023 Revisions to CCBHC Cost Report Instructions" w:date="2023-12-07T15:54:00Z">
        <w:r w:rsidR="001F4032">
          <w:br/>
        </w:r>
      </w:ins>
      <w:moveToRangeStart w:id="2760" w:author="2023 Revisions to CCBHC Cost Report Instructions" w:date="2023-12-07T15:54:00Z" w:name="move152856910"/>
      <w:moveTo w:id="2761" w:author="2023 Revisions to CCBHC Cost Report Instructions" w:date="2023-12-07T15:54:00Z">
        <w:r>
          <w:rPr>
            <w:i/>
          </w:rPr>
          <w:t>Note:</w:t>
        </w:r>
        <w:r>
          <w:rPr>
            <w:i/>
            <w:rPrChange w:id="2762" w:author="2023 Revisions to CCBHC Cost Report Instructions" w:date="2023-12-07T15:54:00Z">
              <w:rPr>
                <w:i/>
                <w:spacing w:val="-2"/>
              </w:rPr>
            </w:rPrChange>
          </w:rPr>
          <w:t xml:space="preserve"> </w:t>
        </w:r>
        <w:r>
          <w:rPr>
            <w:i/>
          </w:rPr>
          <w:t>The</w:t>
        </w:r>
        <w:r>
          <w:rPr>
            <w:i/>
            <w:rPrChange w:id="2763" w:author="2023 Revisions to CCBHC Cost Report Instructions" w:date="2023-12-07T15:54:00Z">
              <w:rPr>
                <w:i/>
                <w:spacing w:val="-5"/>
              </w:rPr>
            </w:rPrChange>
          </w:rPr>
          <w:t xml:space="preserve"> </w:t>
        </w:r>
        <w:r>
          <w:rPr>
            <w:i/>
          </w:rPr>
          <w:t>net</w:t>
        </w:r>
        <w:r>
          <w:rPr>
            <w:i/>
            <w:rPrChange w:id="2764" w:author="2023 Revisions to CCBHC Cost Report Instructions" w:date="2023-12-07T15:54:00Z">
              <w:rPr>
                <w:i/>
                <w:spacing w:val="-4"/>
              </w:rPr>
            </w:rPrChange>
          </w:rPr>
          <w:t xml:space="preserve"> </w:t>
        </w:r>
        <w:r>
          <w:rPr>
            <w:i/>
          </w:rPr>
          <w:t>total</w:t>
        </w:r>
        <w:r>
          <w:rPr>
            <w:i/>
            <w:rPrChange w:id="2765" w:author="2023 Revisions to CCBHC Cost Report Instructions" w:date="2023-12-07T15:54:00Z">
              <w:rPr>
                <w:i/>
                <w:spacing w:val="-3"/>
              </w:rPr>
            </w:rPrChange>
          </w:rPr>
          <w:t xml:space="preserve"> </w:t>
        </w:r>
        <w:r>
          <w:rPr>
            <w:i/>
          </w:rPr>
          <w:t>of</w:t>
        </w:r>
        <w:r>
          <w:rPr>
            <w:i/>
            <w:rPrChange w:id="2766" w:author="2023 Revisions to CCBHC Cost Report Instructions" w:date="2023-12-07T15:54:00Z">
              <w:rPr>
                <w:i/>
                <w:spacing w:val="-3"/>
              </w:rPr>
            </w:rPrChange>
          </w:rPr>
          <w:t xml:space="preserve"> </w:t>
        </w:r>
        <w:r>
          <w:rPr>
            <w:i/>
          </w:rPr>
          <w:t>the</w:t>
        </w:r>
        <w:r>
          <w:rPr>
            <w:i/>
            <w:rPrChange w:id="2767" w:author="2023 Revisions to CCBHC Cost Report Instructions" w:date="2023-12-07T15:54:00Z">
              <w:rPr>
                <w:i/>
                <w:spacing w:val="-5"/>
              </w:rPr>
            </w:rPrChange>
          </w:rPr>
          <w:t xml:space="preserve"> </w:t>
        </w:r>
        <w:r>
          <w:rPr>
            <w:i/>
          </w:rPr>
          <w:t>entries</w:t>
        </w:r>
        <w:r>
          <w:rPr>
            <w:i/>
            <w:rPrChange w:id="2768" w:author="2023 Revisions to CCBHC Cost Report Instructions" w:date="2023-12-07T15:54:00Z">
              <w:rPr>
                <w:i/>
                <w:spacing w:val="-3"/>
              </w:rPr>
            </w:rPrChange>
          </w:rPr>
          <w:t xml:space="preserve"> </w:t>
        </w:r>
        <w:r>
          <w:rPr>
            <w:i/>
          </w:rPr>
          <w:t>in</w:t>
        </w:r>
        <w:r>
          <w:rPr>
            <w:i/>
            <w:rPrChange w:id="2769" w:author="2023 Revisions to CCBHC Cost Report Instructions" w:date="2023-12-07T15:54:00Z">
              <w:rPr>
                <w:i/>
                <w:spacing w:val="-3"/>
              </w:rPr>
            </w:rPrChange>
          </w:rPr>
          <w:t xml:space="preserve"> </w:t>
        </w:r>
        <w:r>
          <w:rPr>
            <w:i/>
          </w:rPr>
          <w:t>column</w:t>
        </w:r>
        <w:r>
          <w:rPr>
            <w:i/>
            <w:rPrChange w:id="2770" w:author="2023 Revisions to CCBHC Cost Report Instructions" w:date="2023-12-07T15:54:00Z">
              <w:rPr>
                <w:i/>
                <w:spacing w:val="-3"/>
              </w:rPr>
            </w:rPrChange>
          </w:rPr>
          <w:t xml:space="preserve"> </w:t>
        </w:r>
        <w:r>
          <w:rPr>
            <w:i/>
          </w:rPr>
          <w:t>4</w:t>
        </w:r>
        <w:r>
          <w:rPr>
            <w:i/>
            <w:rPrChange w:id="2771" w:author="2023 Revisions to CCBHC Cost Report Instructions" w:date="2023-12-07T15:54:00Z">
              <w:rPr>
                <w:i/>
                <w:spacing w:val="-6"/>
              </w:rPr>
            </w:rPrChange>
          </w:rPr>
          <w:t xml:space="preserve"> </w:t>
        </w:r>
        <w:r>
          <w:rPr>
            <w:i/>
          </w:rPr>
          <w:t>must</w:t>
        </w:r>
        <w:r>
          <w:rPr>
            <w:i/>
            <w:rPrChange w:id="2772" w:author="2023 Revisions to CCBHC Cost Report Instructions" w:date="2023-12-07T15:54:00Z">
              <w:rPr>
                <w:i/>
                <w:spacing w:val="-3"/>
              </w:rPr>
            </w:rPrChange>
          </w:rPr>
          <w:t xml:space="preserve"> </w:t>
        </w:r>
        <w:r>
          <w:rPr>
            <w:i/>
          </w:rPr>
          <w:t>equal</w:t>
        </w:r>
        <w:r>
          <w:rPr>
            <w:i/>
            <w:rPrChange w:id="2773" w:author="2023 Revisions to CCBHC Cost Report Instructions" w:date="2023-12-07T15:54:00Z">
              <w:rPr>
                <w:i/>
                <w:spacing w:val="-1"/>
              </w:rPr>
            </w:rPrChange>
          </w:rPr>
          <w:t xml:space="preserve"> </w:t>
        </w:r>
        <w:r>
          <w:rPr>
            <w:i/>
          </w:rPr>
          <w:t>zero</w:t>
        </w:r>
        <w:r>
          <w:rPr>
            <w:i/>
            <w:rPrChange w:id="2774" w:author="2023 Revisions to CCBHC Cost Report Instructions" w:date="2023-12-07T15:54:00Z">
              <w:rPr>
                <w:i/>
                <w:spacing w:val="-4"/>
              </w:rPr>
            </w:rPrChange>
          </w:rPr>
          <w:t xml:space="preserve"> </w:t>
        </w:r>
        <w:r>
          <w:rPr>
            <w:i/>
          </w:rPr>
          <w:t>on</w:t>
        </w:r>
        <w:r>
          <w:rPr>
            <w:i/>
            <w:rPrChange w:id="2775" w:author="2023 Revisions to CCBHC Cost Report Instructions" w:date="2023-12-07T15:54:00Z">
              <w:rPr>
                <w:i/>
                <w:spacing w:val="-3"/>
              </w:rPr>
            </w:rPrChange>
          </w:rPr>
          <w:t xml:space="preserve"> </w:t>
        </w:r>
        <w:r>
          <w:rPr>
            <w:i/>
          </w:rPr>
          <w:t>line</w:t>
        </w:r>
        <w:r>
          <w:rPr>
            <w:i/>
            <w:rPrChange w:id="2776" w:author="2023 Revisions to CCBHC Cost Report Instructions" w:date="2023-12-07T15:54:00Z">
              <w:rPr>
                <w:i/>
                <w:spacing w:val="-3"/>
              </w:rPr>
            </w:rPrChange>
          </w:rPr>
          <w:t xml:space="preserve"> </w:t>
        </w:r>
        <w:r>
          <w:rPr>
            <w:i/>
            <w:rPrChange w:id="2777" w:author="2023 Revisions to CCBHC Cost Report Instructions" w:date="2023-12-07T15:54:00Z">
              <w:rPr>
                <w:i/>
                <w:spacing w:val="-5"/>
              </w:rPr>
            </w:rPrChange>
          </w:rPr>
          <w:t>53.</w:t>
        </w:r>
      </w:moveTo>
      <w:moveToRangeEnd w:id="2760"/>
      <w:ins w:id="2778" w:author="2023 Revisions to CCBHC Cost Report Instructions" w:date="2023-12-07T15:54:00Z">
        <w:r w:rsidR="001F4032">
          <w:rPr>
            <w:i/>
          </w:rPr>
          <w:t xml:space="preserve"> </w:t>
        </w:r>
      </w:ins>
    </w:p>
    <w:p w14:paraId="11EF0326" w14:textId="77777777" w:rsidR="0059672E" w:rsidRDefault="0050054D">
      <w:pPr>
        <w:spacing w:before="121"/>
        <w:ind w:left="1821"/>
        <w:rPr>
          <w:del w:id="2779" w:author="2023 Revisions to CCBHC Cost Report Instructions" w:date="2023-12-07T15:54:00Z"/>
          <w:i/>
        </w:rPr>
      </w:pPr>
      <w:moveFromRangeStart w:id="2780" w:author="2023 Revisions to CCBHC Cost Report Instructions" w:date="2023-12-07T15:54:00Z" w:name="move152856910"/>
      <w:moveFrom w:id="2781" w:author="2023 Revisions to CCBHC Cost Report Instructions" w:date="2023-12-07T15:54:00Z">
        <w:r>
          <w:rPr>
            <w:i/>
          </w:rPr>
          <w:t>Note:</w:t>
        </w:r>
        <w:r>
          <w:rPr>
            <w:i/>
            <w:rPrChange w:id="2782" w:author="2023 Revisions to CCBHC Cost Report Instructions" w:date="2023-12-07T15:54:00Z">
              <w:rPr>
                <w:i/>
                <w:spacing w:val="-2"/>
              </w:rPr>
            </w:rPrChange>
          </w:rPr>
          <w:t xml:space="preserve"> </w:t>
        </w:r>
        <w:r>
          <w:rPr>
            <w:i/>
          </w:rPr>
          <w:t>The</w:t>
        </w:r>
        <w:r>
          <w:rPr>
            <w:i/>
            <w:rPrChange w:id="2783" w:author="2023 Revisions to CCBHC Cost Report Instructions" w:date="2023-12-07T15:54:00Z">
              <w:rPr>
                <w:i/>
                <w:spacing w:val="-5"/>
              </w:rPr>
            </w:rPrChange>
          </w:rPr>
          <w:t xml:space="preserve"> </w:t>
        </w:r>
        <w:r>
          <w:rPr>
            <w:i/>
          </w:rPr>
          <w:t>net</w:t>
        </w:r>
        <w:r>
          <w:rPr>
            <w:i/>
            <w:rPrChange w:id="2784" w:author="2023 Revisions to CCBHC Cost Report Instructions" w:date="2023-12-07T15:54:00Z">
              <w:rPr>
                <w:i/>
                <w:spacing w:val="-4"/>
              </w:rPr>
            </w:rPrChange>
          </w:rPr>
          <w:t xml:space="preserve"> </w:t>
        </w:r>
        <w:r>
          <w:rPr>
            <w:i/>
          </w:rPr>
          <w:t>total</w:t>
        </w:r>
        <w:r>
          <w:rPr>
            <w:i/>
            <w:rPrChange w:id="2785" w:author="2023 Revisions to CCBHC Cost Report Instructions" w:date="2023-12-07T15:54:00Z">
              <w:rPr>
                <w:i/>
                <w:spacing w:val="-3"/>
              </w:rPr>
            </w:rPrChange>
          </w:rPr>
          <w:t xml:space="preserve"> </w:t>
        </w:r>
        <w:r>
          <w:rPr>
            <w:i/>
          </w:rPr>
          <w:t>of</w:t>
        </w:r>
        <w:r>
          <w:rPr>
            <w:i/>
            <w:rPrChange w:id="2786" w:author="2023 Revisions to CCBHC Cost Report Instructions" w:date="2023-12-07T15:54:00Z">
              <w:rPr>
                <w:i/>
                <w:spacing w:val="-3"/>
              </w:rPr>
            </w:rPrChange>
          </w:rPr>
          <w:t xml:space="preserve"> </w:t>
        </w:r>
        <w:r>
          <w:rPr>
            <w:i/>
          </w:rPr>
          <w:t>the</w:t>
        </w:r>
        <w:r>
          <w:rPr>
            <w:i/>
            <w:rPrChange w:id="2787" w:author="2023 Revisions to CCBHC Cost Report Instructions" w:date="2023-12-07T15:54:00Z">
              <w:rPr>
                <w:i/>
                <w:spacing w:val="-5"/>
              </w:rPr>
            </w:rPrChange>
          </w:rPr>
          <w:t xml:space="preserve"> </w:t>
        </w:r>
        <w:r>
          <w:rPr>
            <w:i/>
          </w:rPr>
          <w:t>entries</w:t>
        </w:r>
        <w:r>
          <w:rPr>
            <w:i/>
            <w:rPrChange w:id="2788" w:author="2023 Revisions to CCBHC Cost Report Instructions" w:date="2023-12-07T15:54:00Z">
              <w:rPr>
                <w:i/>
                <w:spacing w:val="-3"/>
              </w:rPr>
            </w:rPrChange>
          </w:rPr>
          <w:t xml:space="preserve"> </w:t>
        </w:r>
        <w:r>
          <w:rPr>
            <w:i/>
          </w:rPr>
          <w:t>in</w:t>
        </w:r>
        <w:r>
          <w:rPr>
            <w:i/>
            <w:rPrChange w:id="2789" w:author="2023 Revisions to CCBHC Cost Report Instructions" w:date="2023-12-07T15:54:00Z">
              <w:rPr>
                <w:i/>
                <w:spacing w:val="-3"/>
              </w:rPr>
            </w:rPrChange>
          </w:rPr>
          <w:t xml:space="preserve"> </w:t>
        </w:r>
        <w:r>
          <w:rPr>
            <w:i/>
          </w:rPr>
          <w:t>column</w:t>
        </w:r>
        <w:r>
          <w:rPr>
            <w:i/>
            <w:rPrChange w:id="2790" w:author="2023 Revisions to CCBHC Cost Report Instructions" w:date="2023-12-07T15:54:00Z">
              <w:rPr>
                <w:i/>
                <w:spacing w:val="-3"/>
              </w:rPr>
            </w:rPrChange>
          </w:rPr>
          <w:t xml:space="preserve"> </w:t>
        </w:r>
        <w:r>
          <w:rPr>
            <w:i/>
          </w:rPr>
          <w:t>4</w:t>
        </w:r>
        <w:r>
          <w:rPr>
            <w:i/>
            <w:rPrChange w:id="2791" w:author="2023 Revisions to CCBHC Cost Report Instructions" w:date="2023-12-07T15:54:00Z">
              <w:rPr>
                <w:i/>
                <w:spacing w:val="-6"/>
              </w:rPr>
            </w:rPrChange>
          </w:rPr>
          <w:t xml:space="preserve"> </w:t>
        </w:r>
        <w:r>
          <w:rPr>
            <w:i/>
          </w:rPr>
          <w:t>must</w:t>
        </w:r>
        <w:r>
          <w:rPr>
            <w:i/>
            <w:rPrChange w:id="2792" w:author="2023 Revisions to CCBHC Cost Report Instructions" w:date="2023-12-07T15:54:00Z">
              <w:rPr>
                <w:i/>
                <w:spacing w:val="-3"/>
              </w:rPr>
            </w:rPrChange>
          </w:rPr>
          <w:t xml:space="preserve"> </w:t>
        </w:r>
        <w:r>
          <w:rPr>
            <w:i/>
          </w:rPr>
          <w:t>equal</w:t>
        </w:r>
        <w:r>
          <w:rPr>
            <w:i/>
            <w:rPrChange w:id="2793" w:author="2023 Revisions to CCBHC Cost Report Instructions" w:date="2023-12-07T15:54:00Z">
              <w:rPr>
                <w:i/>
                <w:spacing w:val="-1"/>
              </w:rPr>
            </w:rPrChange>
          </w:rPr>
          <w:t xml:space="preserve"> </w:t>
        </w:r>
        <w:r>
          <w:rPr>
            <w:i/>
          </w:rPr>
          <w:t>zero</w:t>
        </w:r>
        <w:r>
          <w:rPr>
            <w:i/>
            <w:rPrChange w:id="2794" w:author="2023 Revisions to CCBHC Cost Report Instructions" w:date="2023-12-07T15:54:00Z">
              <w:rPr>
                <w:i/>
                <w:spacing w:val="-4"/>
              </w:rPr>
            </w:rPrChange>
          </w:rPr>
          <w:t xml:space="preserve"> </w:t>
        </w:r>
        <w:r>
          <w:rPr>
            <w:i/>
          </w:rPr>
          <w:t>on</w:t>
        </w:r>
        <w:r>
          <w:rPr>
            <w:i/>
            <w:rPrChange w:id="2795" w:author="2023 Revisions to CCBHC Cost Report Instructions" w:date="2023-12-07T15:54:00Z">
              <w:rPr>
                <w:i/>
                <w:spacing w:val="-3"/>
              </w:rPr>
            </w:rPrChange>
          </w:rPr>
          <w:t xml:space="preserve"> </w:t>
        </w:r>
        <w:r>
          <w:rPr>
            <w:i/>
          </w:rPr>
          <w:t>line</w:t>
        </w:r>
        <w:r>
          <w:rPr>
            <w:i/>
            <w:rPrChange w:id="2796" w:author="2023 Revisions to CCBHC Cost Report Instructions" w:date="2023-12-07T15:54:00Z">
              <w:rPr>
                <w:i/>
                <w:spacing w:val="-3"/>
              </w:rPr>
            </w:rPrChange>
          </w:rPr>
          <w:t xml:space="preserve"> </w:t>
        </w:r>
        <w:r>
          <w:rPr>
            <w:i/>
            <w:rPrChange w:id="2797" w:author="2023 Revisions to CCBHC Cost Report Instructions" w:date="2023-12-07T15:54:00Z">
              <w:rPr>
                <w:i/>
                <w:spacing w:val="-5"/>
              </w:rPr>
            </w:rPrChange>
          </w:rPr>
          <w:t>53.</w:t>
        </w:r>
      </w:moveFrom>
      <w:moveFromRangeEnd w:id="2780"/>
    </w:p>
    <w:p w14:paraId="19587829" w14:textId="36DC9507" w:rsidR="0059672E" w:rsidRDefault="0050054D">
      <w:pPr>
        <w:pStyle w:val="Hangingtext"/>
        <w:pPrChange w:id="2798" w:author="2023 Revisions to CCBHC Cost Report Instructions" w:date="2023-12-07T15:54:00Z">
          <w:pPr>
            <w:pStyle w:val="BodyText"/>
            <w:tabs>
              <w:tab w:val="left" w:pos="1821"/>
            </w:tabs>
            <w:spacing w:before="124" w:line="247" w:lineRule="auto"/>
            <w:ind w:left="1821" w:right="324" w:hanging="1620"/>
          </w:pPr>
        </w:pPrChange>
      </w:pPr>
      <w:r>
        <w:rPr>
          <w:b/>
        </w:rPr>
        <w:t>Column 5:</w:t>
      </w:r>
      <w:ins w:id="2799" w:author="2023 Revisions to CCBHC Cost Report Instructions" w:date="2023-12-07T15:54:00Z">
        <w:r w:rsidR="001F4032">
          <w:t xml:space="preserve"> </w:t>
        </w:r>
      </w:ins>
      <w:r>
        <w:rPr>
          <w:rPrChange w:id="2800" w:author="2023 Revisions to CCBHC Cost Report Instructions" w:date="2023-12-07T15:54:00Z">
            <w:rPr>
              <w:b/>
            </w:rPr>
          </w:rPrChange>
        </w:rPr>
        <w:tab/>
      </w:r>
      <w:r>
        <w:t>“Reclassified trial balance,” which is calculated by using column 3 totals and column</w:t>
      </w:r>
      <w:r>
        <w:rPr>
          <w:rPrChange w:id="2801" w:author="2023 Revisions to CCBHC Cost Report Instructions" w:date="2023-12-07T15:54:00Z">
            <w:rPr>
              <w:spacing w:val="-3"/>
            </w:rPr>
          </w:rPrChange>
        </w:rPr>
        <w:t xml:space="preserve"> </w:t>
      </w:r>
      <w:r>
        <w:t>4</w:t>
      </w:r>
      <w:r>
        <w:rPr>
          <w:rPrChange w:id="2802" w:author="2023 Revisions to CCBHC Cost Report Instructions" w:date="2023-12-07T15:54:00Z">
            <w:rPr>
              <w:spacing w:val="-5"/>
            </w:rPr>
          </w:rPrChange>
        </w:rPr>
        <w:t xml:space="preserve"> </w:t>
      </w:r>
      <w:r>
        <w:t>reclassifications,</w:t>
      </w:r>
      <w:r>
        <w:rPr>
          <w:rPrChange w:id="2803" w:author="2023 Revisions to CCBHC Cost Report Instructions" w:date="2023-12-07T15:54:00Z">
            <w:rPr>
              <w:spacing w:val="-1"/>
            </w:rPr>
          </w:rPrChange>
        </w:rPr>
        <w:t xml:space="preserve"> </w:t>
      </w:r>
      <w:r>
        <w:t>is</w:t>
      </w:r>
      <w:r>
        <w:rPr>
          <w:rPrChange w:id="2804" w:author="2023 Revisions to CCBHC Cost Report Instructions" w:date="2023-12-07T15:54:00Z">
            <w:rPr>
              <w:spacing w:val="-5"/>
            </w:rPr>
          </w:rPrChange>
        </w:rPr>
        <w:t xml:space="preserve"> </w:t>
      </w:r>
      <w:r>
        <w:t>automatically</w:t>
      </w:r>
      <w:r>
        <w:rPr>
          <w:rPrChange w:id="2805" w:author="2023 Revisions to CCBHC Cost Report Instructions" w:date="2023-12-07T15:54:00Z">
            <w:rPr>
              <w:spacing w:val="-5"/>
            </w:rPr>
          </w:rPrChange>
        </w:rPr>
        <w:t xml:space="preserve"> </w:t>
      </w:r>
      <w:r>
        <w:t>populated</w:t>
      </w:r>
      <w:r>
        <w:rPr>
          <w:rPrChange w:id="2806" w:author="2023 Revisions to CCBHC Cost Report Instructions" w:date="2023-12-07T15:54:00Z">
            <w:rPr>
              <w:spacing w:val="-3"/>
            </w:rPr>
          </w:rPrChange>
        </w:rPr>
        <w:t xml:space="preserve"> </w:t>
      </w:r>
      <w:r>
        <w:t>in</w:t>
      </w:r>
      <w:r>
        <w:rPr>
          <w:rPrChange w:id="2807" w:author="2023 Revisions to CCBHC Cost Report Instructions" w:date="2023-12-07T15:54:00Z">
            <w:rPr>
              <w:spacing w:val="-5"/>
            </w:rPr>
          </w:rPrChange>
        </w:rPr>
        <w:t xml:space="preserve"> </w:t>
      </w:r>
      <w:r>
        <w:t>this</w:t>
      </w:r>
      <w:r>
        <w:rPr>
          <w:rPrChange w:id="2808" w:author="2023 Revisions to CCBHC Cost Report Instructions" w:date="2023-12-07T15:54:00Z">
            <w:rPr>
              <w:spacing w:val="-2"/>
            </w:rPr>
          </w:rPrChange>
        </w:rPr>
        <w:t xml:space="preserve"> </w:t>
      </w:r>
      <w:r>
        <w:t>column.</w:t>
      </w:r>
      <w:r>
        <w:rPr>
          <w:rPrChange w:id="2809" w:author="2023 Revisions to CCBHC Cost Report Instructions" w:date="2023-12-07T15:54:00Z">
            <w:rPr>
              <w:spacing w:val="40"/>
            </w:rPr>
          </w:rPrChange>
        </w:rPr>
        <w:t xml:space="preserve"> </w:t>
      </w:r>
      <w:ins w:id="2810" w:author="2023 Revisions to CCBHC Cost Report Instructions" w:date="2023-12-07T15:54:00Z">
        <w:r w:rsidR="001F4032">
          <w:t xml:space="preserve"> </w:t>
        </w:r>
      </w:ins>
      <w:r>
        <w:t>The</w:t>
      </w:r>
      <w:r>
        <w:rPr>
          <w:rPrChange w:id="2811" w:author="2023 Revisions to CCBHC Cost Report Instructions" w:date="2023-12-07T15:54:00Z">
            <w:rPr>
              <w:spacing w:val="-5"/>
            </w:rPr>
          </w:rPrChange>
        </w:rPr>
        <w:t xml:space="preserve"> </w:t>
      </w:r>
      <w:r>
        <w:t>total</w:t>
      </w:r>
      <w:r>
        <w:rPr>
          <w:rPrChange w:id="2812" w:author="2023 Revisions to CCBHC Cost Report Instructions" w:date="2023-12-07T15:54:00Z">
            <w:rPr>
              <w:spacing w:val="-3"/>
            </w:rPr>
          </w:rPrChange>
        </w:rPr>
        <w:t xml:space="preserve"> </w:t>
      </w:r>
      <w:r>
        <w:t>on line 53 in column 5 must equal the total on line 53 in column 3.</w:t>
      </w:r>
      <w:ins w:id="2813" w:author="2023 Revisions to CCBHC Cost Report Instructions" w:date="2023-12-07T15:54:00Z">
        <w:r w:rsidR="001F4032">
          <w:t xml:space="preserve"> </w:t>
        </w:r>
      </w:ins>
    </w:p>
    <w:p w14:paraId="72068EF0" w14:textId="20CE4579" w:rsidR="0059672E" w:rsidRDefault="0050054D">
      <w:pPr>
        <w:pStyle w:val="Hangingtext"/>
        <w:pPrChange w:id="2814" w:author="2023 Revisions to CCBHC Cost Report Instructions" w:date="2023-12-07T15:54:00Z">
          <w:pPr>
            <w:pStyle w:val="BodyText"/>
            <w:tabs>
              <w:tab w:val="left" w:pos="1821"/>
            </w:tabs>
            <w:spacing w:before="118" w:line="247" w:lineRule="auto"/>
            <w:ind w:left="1821" w:right="324" w:hanging="1620"/>
          </w:pPr>
        </w:pPrChange>
      </w:pPr>
      <w:r>
        <w:rPr>
          <w:b/>
        </w:rPr>
        <w:t>Column 6:</w:t>
      </w:r>
      <w:ins w:id="2815" w:author="2023 Revisions to CCBHC Cost Report Instructions" w:date="2023-12-07T15:54:00Z">
        <w:r w:rsidR="001F4032">
          <w:t xml:space="preserve"> </w:t>
        </w:r>
      </w:ins>
      <w:r>
        <w:rPr>
          <w:rPrChange w:id="2816" w:author="2023 Revisions to CCBHC Cost Report Instructions" w:date="2023-12-07T15:54:00Z">
            <w:rPr>
              <w:b/>
            </w:rPr>
          </w:rPrChange>
        </w:rPr>
        <w:tab/>
      </w:r>
      <w:r>
        <w:t>Enter</w:t>
      </w:r>
      <w:r>
        <w:rPr>
          <w:rPrChange w:id="2817" w:author="2023 Revisions to CCBHC Cost Report Instructions" w:date="2023-12-07T15:54:00Z">
            <w:rPr>
              <w:spacing w:val="-3"/>
            </w:rPr>
          </w:rPrChange>
        </w:rPr>
        <w:t xml:space="preserve"> </w:t>
      </w:r>
      <w:r>
        <w:t>the</w:t>
      </w:r>
      <w:r>
        <w:rPr>
          <w:rPrChange w:id="2818" w:author="2023 Revisions to CCBHC Cost Report Instructions" w:date="2023-12-07T15:54:00Z">
            <w:rPr>
              <w:spacing w:val="-4"/>
            </w:rPr>
          </w:rPrChange>
        </w:rPr>
        <w:t xml:space="preserve"> </w:t>
      </w:r>
      <w:r>
        <w:t>amounts</w:t>
      </w:r>
      <w:r>
        <w:rPr>
          <w:rPrChange w:id="2819" w:author="2023 Revisions to CCBHC Cost Report Instructions" w:date="2023-12-07T15:54:00Z">
            <w:rPr>
              <w:spacing w:val="-1"/>
            </w:rPr>
          </w:rPrChange>
        </w:rPr>
        <w:t xml:space="preserve"> </w:t>
      </w:r>
      <w:r>
        <w:t>of</w:t>
      </w:r>
      <w:r>
        <w:rPr>
          <w:rPrChange w:id="2820" w:author="2023 Revisions to CCBHC Cost Report Instructions" w:date="2023-12-07T15:54:00Z">
            <w:rPr>
              <w:spacing w:val="-3"/>
            </w:rPr>
          </w:rPrChange>
        </w:rPr>
        <w:t xml:space="preserve"> </w:t>
      </w:r>
      <w:r>
        <w:t>any</w:t>
      </w:r>
      <w:r>
        <w:rPr>
          <w:rPrChange w:id="2821" w:author="2023 Revisions to CCBHC Cost Report Instructions" w:date="2023-12-07T15:54:00Z">
            <w:rPr>
              <w:spacing w:val="-4"/>
            </w:rPr>
          </w:rPrChange>
        </w:rPr>
        <w:t xml:space="preserve"> </w:t>
      </w:r>
      <w:r>
        <w:t>adjustments</w:t>
      </w:r>
      <w:r>
        <w:rPr>
          <w:rPrChange w:id="2822" w:author="2023 Revisions to CCBHC Cost Report Instructions" w:date="2023-12-07T15:54:00Z">
            <w:rPr>
              <w:spacing w:val="-4"/>
            </w:rPr>
          </w:rPrChange>
        </w:rPr>
        <w:t xml:space="preserve"> </w:t>
      </w:r>
      <w:r>
        <w:t>to</w:t>
      </w:r>
      <w:r>
        <w:rPr>
          <w:rPrChange w:id="2823" w:author="2023 Revisions to CCBHC Cost Report Instructions" w:date="2023-12-07T15:54:00Z">
            <w:rPr>
              <w:spacing w:val="-4"/>
            </w:rPr>
          </w:rPrChange>
        </w:rPr>
        <w:t xml:space="preserve"> </w:t>
      </w:r>
      <w:r>
        <w:t>expenses</w:t>
      </w:r>
      <w:r>
        <w:rPr>
          <w:rPrChange w:id="2824" w:author="2023 Revisions to CCBHC Cost Report Instructions" w:date="2023-12-07T15:54:00Z">
            <w:rPr>
              <w:spacing w:val="-1"/>
            </w:rPr>
          </w:rPrChange>
        </w:rPr>
        <w:t xml:space="preserve"> </w:t>
      </w:r>
      <w:r>
        <w:t>indicated</w:t>
      </w:r>
      <w:r>
        <w:rPr>
          <w:rPrChange w:id="2825" w:author="2023 Revisions to CCBHC Cost Report Instructions" w:date="2023-12-07T15:54:00Z">
            <w:rPr>
              <w:spacing w:val="-2"/>
            </w:rPr>
          </w:rPrChange>
        </w:rPr>
        <w:t xml:space="preserve"> </w:t>
      </w:r>
      <w:r>
        <w:t>on</w:t>
      </w:r>
      <w:r>
        <w:rPr>
          <w:rPrChange w:id="2826" w:author="2023 Revisions to CCBHC Cost Report Instructions" w:date="2023-12-07T15:54:00Z">
            <w:rPr>
              <w:spacing w:val="-4"/>
            </w:rPr>
          </w:rPrChange>
        </w:rPr>
        <w:t xml:space="preserve"> </w:t>
      </w:r>
      <w:r>
        <w:t>the</w:t>
      </w:r>
      <w:r>
        <w:rPr>
          <w:rPrChange w:id="2827" w:author="2023 Revisions to CCBHC Cost Report Instructions" w:date="2023-12-07T15:54:00Z">
            <w:rPr>
              <w:spacing w:val="-6"/>
            </w:rPr>
          </w:rPrChange>
        </w:rPr>
        <w:t xml:space="preserve"> </w:t>
      </w:r>
      <w:r>
        <w:t>Trial</w:t>
      </w:r>
      <w:r>
        <w:rPr>
          <w:rPrChange w:id="2828" w:author="2023 Revisions to CCBHC Cost Report Instructions" w:date="2023-12-07T15:54:00Z">
            <w:rPr>
              <w:spacing w:val="-5"/>
            </w:rPr>
          </w:rPrChange>
        </w:rPr>
        <w:t xml:space="preserve"> </w:t>
      </w:r>
      <w:r>
        <w:t>Balance Adjustments tab on the appropriate lines in column 2.</w:t>
      </w:r>
      <w:r>
        <w:rPr>
          <w:rPrChange w:id="2829" w:author="2023 Revisions to CCBHC Cost Report Instructions" w:date="2023-12-07T15:54:00Z">
            <w:rPr>
              <w:spacing w:val="40"/>
            </w:rPr>
          </w:rPrChange>
        </w:rPr>
        <w:t xml:space="preserve"> </w:t>
      </w:r>
      <w:ins w:id="2830" w:author="2023 Revisions to CCBHC Cost Report Instructions" w:date="2023-12-07T15:54:00Z">
        <w:r w:rsidR="001F4032">
          <w:t xml:space="preserve"> </w:t>
        </w:r>
      </w:ins>
      <w:r>
        <w:t xml:space="preserve">The total on the </w:t>
      </w:r>
      <w:r>
        <w:t>Trial Balance tab on line 53 in column 6 must equal the amount on the Trial Balance Adjustments tab on line 22 in column 2.</w:t>
      </w:r>
      <w:ins w:id="2831" w:author="2023 Revisions to CCBHC Cost Report Instructions" w:date="2023-12-07T15:54:00Z">
        <w:r w:rsidR="001F4032">
          <w:t xml:space="preserve"> </w:t>
        </w:r>
      </w:ins>
    </w:p>
    <w:p w14:paraId="00A6896C" w14:textId="11100843" w:rsidR="0059672E" w:rsidRDefault="0050054D">
      <w:pPr>
        <w:pStyle w:val="Hangingtext"/>
        <w:pPrChange w:id="2832" w:author="2023 Revisions to CCBHC Cost Report Instructions" w:date="2023-12-07T15:54:00Z">
          <w:pPr>
            <w:pStyle w:val="BodyText"/>
            <w:spacing w:line="247" w:lineRule="auto"/>
            <w:ind w:left="1821" w:right="467" w:hanging="1620"/>
            <w:jc w:val="both"/>
          </w:pPr>
        </w:pPrChange>
      </w:pPr>
      <w:r>
        <w:rPr>
          <w:b/>
        </w:rPr>
        <w:t>Column 7:</w:t>
      </w:r>
      <w:r>
        <w:rPr>
          <w:rPrChange w:id="2833" w:author="2023 Revisions to CCBHC Cost Report Instructions" w:date="2023-12-07T15:54:00Z">
            <w:rPr>
              <w:b/>
              <w:spacing w:val="80"/>
            </w:rPr>
          </w:rPrChange>
        </w:rPr>
        <w:t xml:space="preserve"> </w:t>
      </w:r>
      <w:ins w:id="2834" w:author="2023 Revisions to CCBHC Cost Report Instructions" w:date="2023-12-07T15:54:00Z">
        <w:r w:rsidR="001F4032">
          <w:tab/>
        </w:r>
      </w:ins>
      <w:del w:id="2835" w:author="2023 Revisions to CCBHC Cost Report Instructions" w:date="2023-12-07T15:54:00Z">
        <w:r>
          <w:rPr>
            <w:b/>
            <w:spacing w:val="80"/>
          </w:rPr>
          <w:delText xml:space="preserve">  </w:delText>
        </w:r>
      </w:del>
      <w:r>
        <w:t>“Adjusted amount,”</w:t>
      </w:r>
      <w:r>
        <w:rPr>
          <w:rPrChange w:id="2836" w:author="2023 Revisions to CCBHC Cost Report Instructions" w:date="2023-12-07T15:54:00Z">
            <w:rPr>
              <w:spacing w:val="-1"/>
            </w:rPr>
          </w:rPrChange>
        </w:rPr>
        <w:t xml:space="preserve"> </w:t>
      </w:r>
      <w:r>
        <w:t>which is calculated</w:t>
      </w:r>
      <w:r>
        <w:rPr>
          <w:rPrChange w:id="2837" w:author="2023 Revisions to CCBHC Cost Report Instructions" w:date="2023-12-07T15:54:00Z">
            <w:rPr>
              <w:spacing w:val="-2"/>
            </w:rPr>
          </w:rPrChange>
        </w:rPr>
        <w:t xml:space="preserve"> </w:t>
      </w:r>
      <w:r>
        <w:t>by</w:t>
      </w:r>
      <w:r>
        <w:rPr>
          <w:rPrChange w:id="2838" w:author="2023 Revisions to CCBHC Cost Report Instructions" w:date="2023-12-07T15:54:00Z">
            <w:rPr>
              <w:spacing w:val="-2"/>
            </w:rPr>
          </w:rPrChange>
        </w:rPr>
        <w:t xml:space="preserve"> </w:t>
      </w:r>
      <w:r>
        <w:t>adjusting the</w:t>
      </w:r>
      <w:r>
        <w:rPr>
          <w:rPrChange w:id="2839" w:author="2023 Revisions to CCBHC Cost Report Instructions" w:date="2023-12-07T15:54:00Z">
            <w:rPr>
              <w:spacing w:val="-2"/>
            </w:rPr>
          </w:rPrChange>
        </w:rPr>
        <w:t xml:space="preserve"> </w:t>
      </w:r>
      <w:r>
        <w:t>amounts</w:t>
      </w:r>
      <w:r>
        <w:rPr>
          <w:rPrChange w:id="2840" w:author="2023 Revisions to CCBHC Cost Report Instructions" w:date="2023-12-07T15:54:00Z">
            <w:rPr>
              <w:spacing w:val="-2"/>
            </w:rPr>
          </w:rPrChange>
        </w:rPr>
        <w:t xml:space="preserve"> </w:t>
      </w:r>
      <w:r>
        <w:t>in column 5 by the</w:t>
      </w:r>
      <w:r>
        <w:rPr>
          <w:rPrChange w:id="2841" w:author="2023 Revisions to CCBHC Cost Report Instructions" w:date="2023-12-07T15:54:00Z">
            <w:rPr>
              <w:spacing w:val="-3"/>
            </w:rPr>
          </w:rPrChange>
        </w:rPr>
        <w:t xml:space="preserve"> </w:t>
      </w:r>
      <w:r>
        <w:t>amounts</w:t>
      </w:r>
      <w:r>
        <w:rPr>
          <w:rPrChange w:id="2842" w:author="2023 Revisions to CCBHC Cost Report Instructions" w:date="2023-12-07T15:54:00Z">
            <w:rPr>
              <w:spacing w:val="-5"/>
            </w:rPr>
          </w:rPrChange>
        </w:rPr>
        <w:t xml:space="preserve"> </w:t>
      </w:r>
      <w:r>
        <w:t>in</w:t>
      </w:r>
      <w:r>
        <w:rPr>
          <w:rPrChange w:id="2843" w:author="2023 Revisions to CCBHC Cost Report Instructions" w:date="2023-12-07T15:54:00Z">
            <w:rPr>
              <w:spacing w:val="-3"/>
            </w:rPr>
          </w:rPrChange>
        </w:rPr>
        <w:t xml:space="preserve"> </w:t>
      </w:r>
      <w:r>
        <w:t>column</w:t>
      </w:r>
      <w:r>
        <w:rPr>
          <w:rPrChange w:id="2844" w:author="2023 Revisions to CCBHC Cost Report Instructions" w:date="2023-12-07T15:54:00Z">
            <w:rPr>
              <w:spacing w:val="-2"/>
            </w:rPr>
          </w:rPrChange>
        </w:rPr>
        <w:t xml:space="preserve"> </w:t>
      </w:r>
      <w:r>
        <w:t>6</w:t>
      </w:r>
      <w:r>
        <w:rPr>
          <w:rPrChange w:id="2845" w:author="2023 Revisions to CCBHC Cost Report Instructions" w:date="2023-12-07T15:54:00Z">
            <w:rPr>
              <w:spacing w:val="-5"/>
            </w:rPr>
          </w:rPrChange>
        </w:rPr>
        <w:t xml:space="preserve"> </w:t>
      </w:r>
      <w:r>
        <w:t>(increases</w:t>
      </w:r>
      <w:r>
        <w:rPr>
          <w:rPrChange w:id="2846" w:author="2023 Revisions to CCBHC Cost Report Instructions" w:date="2023-12-07T15:54:00Z">
            <w:rPr>
              <w:spacing w:val="-2"/>
            </w:rPr>
          </w:rPrChange>
        </w:rPr>
        <w:t xml:space="preserve"> </w:t>
      </w:r>
      <w:r>
        <w:t>or</w:t>
      </w:r>
      <w:r>
        <w:rPr>
          <w:rPrChange w:id="2847" w:author="2023 Revisions to CCBHC Cost Report Instructions" w:date="2023-12-07T15:54:00Z">
            <w:rPr>
              <w:spacing w:val="-1"/>
            </w:rPr>
          </w:rPrChange>
        </w:rPr>
        <w:t xml:space="preserve"> </w:t>
      </w:r>
      <w:r>
        <w:t>decreases),</w:t>
      </w:r>
      <w:r>
        <w:rPr>
          <w:rPrChange w:id="2848" w:author="2023 Revisions to CCBHC Cost Report Instructions" w:date="2023-12-07T15:54:00Z">
            <w:rPr>
              <w:spacing w:val="-4"/>
            </w:rPr>
          </w:rPrChange>
        </w:rPr>
        <w:t xml:space="preserve"> </w:t>
      </w:r>
      <w:r>
        <w:t>is</w:t>
      </w:r>
      <w:r>
        <w:rPr>
          <w:rPrChange w:id="2849" w:author="2023 Revisions to CCBHC Cost Report Instructions" w:date="2023-12-07T15:54:00Z">
            <w:rPr>
              <w:spacing w:val="-2"/>
            </w:rPr>
          </w:rPrChange>
        </w:rPr>
        <w:t xml:space="preserve"> </w:t>
      </w:r>
      <w:r>
        <w:t>automatically</w:t>
      </w:r>
      <w:r>
        <w:rPr>
          <w:rPrChange w:id="2850" w:author="2023 Revisions to CCBHC Cost Report Instructions" w:date="2023-12-07T15:54:00Z">
            <w:rPr>
              <w:spacing w:val="-5"/>
            </w:rPr>
          </w:rPrChange>
        </w:rPr>
        <w:t xml:space="preserve"> </w:t>
      </w:r>
      <w:r>
        <w:t>populated</w:t>
      </w:r>
      <w:r>
        <w:rPr>
          <w:rPrChange w:id="2851" w:author="2023 Revisions to CCBHC Cost Report Instructions" w:date="2023-12-07T15:54:00Z">
            <w:rPr>
              <w:spacing w:val="-3"/>
            </w:rPr>
          </w:rPrChange>
        </w:rPr>
        <w:t xml:space="preserve"> </w:t>
      </w:r>
      <w:r>
        <w:t>in this column.</w:t>
      </w:r>
      <w:ins w:id="2852" w:author="2023 Revisions to CCBHC Cost Report Instructions" w:date="2023-12-07T15:54:00Z">
        <w:r w:rsidR="001F4032">
          <w:t xml:space="preserve">  </w:t>
        </w:r>
      </w:ins>
    </w:p>
    <w:p w14:paraId="0FF2AE02" w14:textId="606982BF" w:rsidR="0059672E" w:rsidRDefault="0050054D">
      <w:pPr>
        <w:pStyle w:val="Hangingtext"/>
        <w:pPrChange w:id="2853" w:author="2023 Revisions to CCBHC Cost Report Instructions" w:date="2023-12-07T15:54:00Z">
          <w:pPr>
            <w:pStyle w:val="BodyText"/>
            <w:tabs>
              <w:tab w:val="left" w:pos="1821"/>
            </w:tabs>
            <w:spacing w:before="118" w:line="247" w:lineRule="auto"/>
            <w:ind w:left="1821" w:right="199" w:hanging="1620"/>
          </w:pPr>
        </w:pPrChange>
      </w:pPr>
      <w:r>
        <w:rPr>
          <w:b/>
        </w:rPr>
        <w:t>Column 8:</w:t>
      </w:r>
      <w:ins w:id="2854" w:author="2023 Revisions to CCBHC Cost Report Instructions" w:date="2023-12-07T15:54:00Z">
        <w:r w:rsidR="001F4032">
          <w:t xml:space="preserve"> </w:t>
        </w:r>
      </w:ins>
      <w:r>
        <w:rPr>
          <w:rPrChange w:id="2855" w:author="2023 Revisions to CCBHC Cost Report Instructions" w:date="2023-12-07T15:54:00Z">
            <w:rPr>
              <w:b/>
            </w:rPr>
          </w:rPrChange>
        </w:rPr>
        <w:tab/>
      </w:r>
      <w:r>
        <w:t>Enter</w:t>
      </w:r>
      <w:r>
        <w:rPr>
          <w:rPrChange w:id="2856" w:author="2023 Revisions to CCBHC Cost Report Instructions" w:date="2023-12-07T15:54:00Z">
            <w:rPr>
              <w:spacing w:val="-3"/>
            </w:rPr>
          </w:rPrChange>
        </w:rPr>
        <w:t xml:space="preserve"> </w:t>
      </w:r>
      <w:r>
        <w:t>the</w:t>
      </w:r>
      <w:r>
        <w:rPr>
          <w:rPrChange w:id="2857" w:author="2023 Revisions to CCBHC Cost Report Instructions" w:date="2023-12-07T15:54:00Z">
            <w:rPr>
              <w:spacing w:val="-4"/>
            </w:rPr>
          </w:rPrChange>
        </w:rPr>
        <w:t xml:space="preserve"> </w:t>
      </w:r>
      <w:r>
        <w:t>amounts</w:t>
      </w:r>
      <w:r>
        <w:rPr>
          <w:rPrChange w:id="2858" w:author="2023 Revisions to CCBHC Cost Report Instructions" w:date="2023-12-07T15:54:00Z">
            <w:rPr>
              <w:spacing w:val="-2"/>
            </w:rPr>
          </w:rPrChange>
        </w:rPr>
        <w:t xml:space="preserve"> </w:t>
      </w:r>
      <w:r>
        <w:t>of</w:t>
      </w:r>
      <w:r>
        <w:rPr>
          <w:rPrChange w:id="2859" w:author="2023 Revisions to CCBHC Cost Report Instructions" w:date="2023-12-07T15:54:00Z">
            <w:rPr>
              <w:spacing w:val="-3"/>
            </w:rPr>
          </w:rPrChange>
        </w:rPr>
        <w:t xml:space="preserve"> </w:t>
      </w:r>
      <w:r>
        <w:t>any</w:t>
      </w:r>
      <w:r>
        <w:rPr>
          <w:rPrChange w:id="2860" w:author="2023 Revisions to CCBHC Cost Report Instructions" w:date="2023-12-07T15:54:00Z">
            <w:rPr>
              <w:spacing w:val="-4"/>
            </w:rPr>
          </w:rPrChange>
        </w:rPr>
        <w:t xml:space="preserve"> </w:t>
      </w:r>
      <w:r>
        <w:t>anticipated</w:t>
      </w:r>
      <w:r>
        <w:rPr>
          <w:rPrChange w:id="2861" w:author="2023 Revisions to CCBHC Cost Report Instructions" w:date="2023-12-07T15:54:00Z">
            <w:rPr>
              <w:spacing w:val="-3"/>
            </w:rPr>
          </w:rPrChange>
        </w:rPr>
        <w:t xml:space="preserve"> </w:t>
      </w:r>
      <w:r>
        <w:t>cost</w:t>
      </w:r>
      <w:r>
        <w:rPr>
          <w:rPrChange w:id="2862" w:author="2023 Revisions to CCBHC Cost Report Instructions" w:date="2023-12-07T15:54:00Z">
            <w:rPr>
              <w:spacing w:val="-1"/>
            </w:rPr>
          </w:rPrChange>
        </w:rPr>
        <w:t xml:space="preserve"> </w:t>
      </w:r>
      <w:r>
        <w:t>indicated</w:t>
      </w:r>
      <w:r>
        <w:rPr>
          <w:rPrChange w:id="2863" w:author="2023 Revisions to CCBHC Cost Report Instructions" w:date="2023-12-07T15:54:00Z">
            <w:rPr>
              <w:spacing w:val="-3"/>
            </w:rPr>
          </w:rPrChange>
        </w:rPr>
        <w:t xml:space="preserve"> </w:t>
      </w:r>
      <w:r>
        <w:t>in</w:t>
      </w:r>
      <w:r>
        <w:rPr>
          <w:rPrChange w:id="2864" w:author="2023 Revisions to CCBHC Cost Report Instructions" w:date="2023-12-07T15:54:00Z">
            <w:rPr>
              <w:spacing w:val="-3"/>
            </w:rPr>
          </w:rPrChange>
        </w:rPr>
        <w:t xml:space="preserve"> </w:t>
      </w:r>
      <w:r>
        <w:t>the</w:t>
      </w:r>
      <w:r>
        <w:rPr>
          <w:rPrChange w:id="2865" w:author="2023 Revisions to CCBHC Cost Report Instructions" w:date="2023-12-07T15:54:00Z">
            <w:rPr>
              <w:spacing w:val="-4"/>
            </w:rPr>
          </w:rPrChange>
        </w:rPr>
        <w:t xml:space="preserve"> </w:t>
      </w:r>
      <w:r>
        <w:t>Anticipated</w:t>
      </w:r>
      <w:r>
        <w:rPr>
          <w:rPrChange w:id="2866" w:author="2023 Revisions to CCBHC Cost Report Instructions" w:date="2023-12-07T15:54:00Z">
            <w:rPr>
              <w:spacing w:val="-4"/>
            </w:rPr>
          </w:rPrChange>
        </w:rPr>
        <w:t xml:space="preserve"> </w:t>
      </w:r>
      <w:r>
        <w:t>Costs</w:t>
      </w:r>
      <w:r>
        <w:rPr>
          <w:rPrChange w:id="2867" w:author="2023 Revisions to CCBHC Cost Report Instructions" w:date="2023-12-07T15:54:00Z">
            <w:rPr>
              <w:spacing w:val="-4"/>
            </w:rPr>
          </w:rPrChange>
        </w:rPr>
        <w:t xml:space="preserve"> </w:t>
      </w:r>
      <w:r>
        <w:t>tab</w:t>
      </w:r>
      <w:r>
        <w:rPr>
          <w:rPrChange w:id="2868" w:author="2023 Revisions to CCBHC Cost Report Instructions" w:date="2023-12-07T15:54:00Z">
            <w:rPr>
              <w:spacing w:val="-3"/>
            </w:rPr>
          </w:rPrChange>
        </w:rPr>
        <w:t xml:space="preserve"> </w:t>
      </w:r>
      <w:r>
        <w:t>on the appropriate lines in column 4.</w:t>
      </w:r>
      <w:r>
        <w:rPr>
          <w:rPrChange w:id="2869" w:author="2023 Revisions to CCBHC Cost Report Instructions" w:date="2023-12-07T15:54:00Z">
            <w:rPr>
              <w:spacing w:val="78"/>
            </w:rPr>
          </w:rPrChange>
        </w:rPr>
        <w:t xml:space="preserve"> </w:t>
      </w:r>
      <w:ins w:id="2870" w:author="2023 Revisions to CCBHC Cost Report Instructions" w:date="2023-12-07T15:54:00Z">
        <w:r w:rsidR="001F4032">
          <w:t xml:space="preserve"> </w:t>
        </w:r>
      </w:ins>
      <w:r>
        <w:t xml:space="preserve">The total amount on the Trial Balance tab on line 53 in column 8 </w:t>
      </w:r>
      <w:r>
        <w:t>should equal the amount on the Anticipated Costs tab on line 53 in column 4.</w:t>
      </w:r>
      <w:ins w:id="2871" w:author="2023 Revisions to CCBHC Cost Report Instructions" w:date="2023-12-07T15:54:00Z">
        <w:r w:rsidR="001F4032">
          <w:t xml:space="preserve">   </w:t>
        </w:r>
      </w:ins>
    </w:p>
    <w:p w14:paraId="6C0A37ED" w14:textId="77777777" w:rsidR="0059672E" w:rsidRDefault="0059672E">
      <w:pPr>
        <w:spacing w:line="247" w:lineRule="auto"/>
        <w:rPr>
          <w:del w:id="2872" w:author="2023 Revisions to CCBHC Cost Report Instructions" w:date="2023-12-07T15:54:00Z"/>
        </w:rPr>
        <w:sectPr w:rsidR="0059672E">
          <w:pgSz w:w="12240" w:h="15840"/>
          <w:pgMar w:top="1340" w:right="940" w:bottom="620" w:left="1240" w:header="542" w:footer="432" w:gutter="0"/>
          <w:cols w:space="720"/>
        </w:sectPr>
      </w:pPr>
    </w:p>
    <w:p w14:paraId="5F106317" w14:textId="3B4317D3" w:rsidR="0059672E" w:rsidRDefault="0050054D">
      <w:pPr>
        <w:pStyle w:val="Hangingtext"/>
        <w:pPrChange w:id="2873" w:author="2023 Revisions to CCBHC Cost Report Instructions" w:date="2023-12-07T15:54:00Z">
          <w:pPr>
            <w:pStyle w:val="BodyText"/>
            <w:spacing w:before="83" w:line="247" w:lineRule="auto"/>
            <w:ind w:left="1820" w:right="433" w:hanging="1620"/>
            <w:jc w:val="both"/>
          </w:pPr>
        </w:pPrChange>
      </w:pPr>
      <w:r>
        <w:rPr>
          <w:b/>
        </w:rPr>
        <w:t>Column</w:t>
      </w:r>
      <w:r>
        <w:rPr>
          <w:b/>
          <w:rPrChange w:id="2874" w:author="2023 Revisions to CCBHC Cost Report Instructions" w:date="2023-12-07T15:54:00Z">
            <w:rPr>
              <w:b/>
              <w:spacing w:val="-2"/>
            </w:rPr>
          </w:rPrChange>
        </w:rPr>
        <w:t xml:space="preserve"> </w:t>
      </w:r>
      <w:r>
        <w:rPr>
          <w:b/>
        </w:rPr>
        <w:t>9:</w:t>
      </w:r>
      <w:ins w:id="2875" w:author="2023 Revisions to CCBHC Cost Report Instructions" w:date="2023-12-07T15:54:00Z">
        <w:r w:rsidR="001F4032">
          <w:rPr>
            <w:b/>
          </w:rPr>
          <w:tab/>
        </w:r>
      </w:ins>
      <w:del w:id="2876" w:author="2023 Revisions to CCBHC Cost Report Instructions" w:date="2023-12-07T15:54:00Z">
        <w:r>
          <w:rPr>
            <w:b/>
            <w:spacing w:val="80"/>
          </w:rPr>
          <w:delText xml:space="preserve">  </w:delText>
        </w:r>
      </w:del>
      <w:r>
        <w:t>“Net expenses,” which</w:t>
      </w:r>
      <w:r>
        <w:rPr>
          <w:rPrChange w:id="2877" w:author="2023 Revisions to CCBHC Cost Report Instructions" w:date="2023-12-07T15:54:00Z">
            <w:rPr>
              <w:spacing w:val="-2"/>
            </w:rPr>
          </w:rPrChange>
        </w:rPr>
        <w:t xml:space="preserve"> </w:t>
      </w:r>
      <w:r>
        <w:t>is</w:t>
      </w:r>
      <w:r>
        <w:rPr>
          <w:rPrChange w:id="2878" w:author="2023 Revisions to CCBHC Cost Report Instructions" w:date="2023-12-07T15:54:00Z">
            <w:rPr>
              <w:spacing w:val="-1"/>
            </w:rPr>
          </w:rPrChange>
        </w:rPr>
        <w:t xml:space="preserve"> </w:t>
      </w:r>
      <w:r>
        <w:t>calculated</w:t>
      </w:r>
      <w:r>
        <w:rPr>
          <w:rPrChange w:id="2879" w:author="2023 Revisions to CCBHC Cost Report Instructions" w:date="2023-12-07T15:54:00Z">
            <w:rPr>
              <w:spacing w:val="-2"/>
            </w:rPr>
          </w:rPrChange>
        </w:rPr>
        <w:t xml:space="preserve"> </w:t>
      </w:r>
      <w:r>
        <w:t>by</w:t>
      </w:r>
      <w:r>
        <w:rPr>
          <w:rPrChange w:id="2880" w:author="2023 Revisions to CCBHC Cost Report Instructions" w:date="2023-12-07T15:54:00Z">
            <w:rPr>
              <w:spacing w:val="-4"/>
            </w:rPr>
          </w:rPrChange>
        </w:rPr>
        <w:t xml:space="preserve"> </w:t>
      </w:r>
      <w:r>
        <w:t>adjusting</w:t>
      </w:r>
      <w:r>
        <w:rPr>
          <w:rPrChange w:id="2881" w:author="2023 Revisions to CCBHC Cost Report Instructions" w:date="2023-12-07T15:54:00Z">
            <w:rPr>
              <w:spacing w:val="-1"/>
            </w:rPr>
          </w:rPrChange>
        </w:rPr>
        <w:t xml:space="preserve"> </w:t>
      </w:r>
      <w:r>
        <w:t>the</w:t>
      </w:r>
      <w:r>
        <w:rPr>
          <w:rPrChange w:id="2882" w:author="2023 Revisions to CCBHC Cost Report Instructions" w:date="2023-12-07T15:54:00Z">
            <w:rPr>
              <w:spacing w:val="-2"/>
            </w:rPr>
          </w:rPrChange>
        </w:rPr>
        <w:t xml:space="preserve"> </w:t>
      </w:r>
      <w:r>
        <w:t>amounts</w:t>
      </w:r>
      <w:r>
        <w:rPr>
          <w:rPrChange w:id="2883" w:author="2023 Revisions to CCBHC Cost Report Instructions" w:date="2023-12-07T15:54:00Z">
            <w:rPr>
              <w:spacing w:val="-1"/>
            </w:rPr>
          </w:rPrChange>
        </w:rPr>
        <w:t xml:space="preserve"> </w:t>
      </w:r>
      <w:r>
        <w:t>in</w:t>
      </w:r>
      <w:r>
        <w:rPr>
          <w:rPrChange w:id="2884" w:author="2023 Revisions to CCBHC Cost Report Instructions" w:date="2023-12-07T15:54:00Z">
            <w:rPr>
              <w:spacing w:val="-4"/>
            </w:rPr>
          </w:rPrChange>
        </w:rPr>
        <w:t xml:space="preserve"> </w:t>
      </w:r>
      <w:r>
        <w:t>column</w:t>
      </w:r>
      <w:r>
        <w:rPr>
          <w:rPrChange w:id="2885" w:author="2023 Revisions to CCBHC Cost Report Instructions" w:date="2023-12-07T15:54:00Z">
            <w:rPr>
              <w:spacing w:val="-4"/>
            </w:rPr>
          </w:rPrChange>
        </w:rPr>
        <w:t xml:space="preserve"> </w:t>
      </w:r>
      <w:r>
        <w:t>7</w:t>
      </w:r>
      <w:r>
        <w:rPr>
          <w:rPrChange w:id="2886" w:author="2023 Revisions to CCBHC Cost Report Instructions" w:date="2023-12-07T15:54:00Z">
            <w:rPr>
              <w:spacing w:val="-4"/>
            </w:rPr>
          </w:rPrChange>
        </w:rPr>
        <w:t xml:space="preserve"> </w:t>
      </w:r>
      <w:r>
        <w:t>by</w:t>
      </w:r>
      <w:r>
        <w:rPr>
          <w:rPrChange w:id="2887" w:author="2023 Revisions to CCBHC Cost Report Instructions" w:date="2023-12-07T15:54:00Z">
            <w:rPr>
              <w:spacing w:val="-4"/>
            </w:rPr>
          </w:rPrChange>
        </w:rPr>
        <w:t xml:space="preserve"> </w:t>
      </w:r>
      <w:r>
        <w:t>the amounts</w:t>
      </w:r>
      <w:r>
        <w:rPr>
          <w:rPrChange w:id="2888" w:author="2023 Revisions to CCBHC Cost Report Instructions" w:date="2023-12-07T15:54:00Z">
            <w:rPr>
              <w:spacing w:val="-5"/>
            </w:rPr>
          </w:rPrChange>
        </w:rPr>
        <w:t xml:space="preserve"> </w:t>
      </w:r>
      <w:r>
        <w:t>in</w:t>
      </w:r>
      <w:r>
        <w:rPr>
          <w:rPrChange w:id="2889" w:author="2023 Revisions to CCBHC Cost Report Instructions" w:date="2023-12-07T15:54:00Z">
            <w:rPr>
              <w:spacing w:val="-3"/>
            </w:rPr>
          </w:rPrChange>
        </w:rPr>
        <w:t xml:space="preserve"> </w:t>
      </w:r>
      <w:r>
        <w:t>column</w:t>
      </w:r>
      <w:r>
        <w:rPr>
          <w:rPrChange w:id="2890" w:author="2023 Revisions to CCBHC Cost Report Instructions" w:date="2023-12-07T15:54:00Z">
            <w:rPr>
              <w:spacing w:val="-2"/>
            </w:rPr>
          </w:rPrChange>
        </w:rPr>
        <w:t xml:space="preserve"> </w:t>
      </w:r>
      <w:r>
        <w:t>8</w:t>
      </w:r>
      <w:r>
        <w:rPr>
          <w:rPrChange w:id="2891" w:author="2023 Revisions to CCBHC Cost Report Instructions" w:date="2023-12-07T15:54:00Z">
            <w:rPr>
              <w:spacing w:val="-5"/>
            </w:rPr>
          </w:rPrChange>
        </w:rPr>
        <w:t xml:space="preserve"> </w:t>
      </w:r>
      <w:r>
        <w:t>(increases</w:t>
      </w:r>
      <w:r>
        <w:rPr>
          <w:rPrChange w:id="2892" w:author="2023 Revisions to CCBHC Cost Report Instructions" w:date="2023-12-07T15:54:00Z">
            <w:rPr>
              <w:spacing w:val="-2"/>
            </w:rPr>
          </w:rPrChange>
        </w:rPr>
        <w:t xml:space="preserve"> </w:t>
      </w:r>
      <w:r>
        <w:t>or</w:t>
      </w:r>
      <w:r>
        <w:rPr>
          <w:rPrChange w:id="2893" w:author="2023 Revisions to CCBHC Cost Report Instructions" w:date="2023-12-07T15:54:00Z">
            <w:rPr>
              <w:spacing w:val="-1"/>
            </w:rPr>
          </w:rPrChange>
        </w:rPr>
        <w:t xml:space="preserve"> </w:t>
      </w:r>
      <w:r>
        <w:t>decreases),</w:t>
      </w:r>
      <w:r>
        <w:rPr>
          <w:rPrChange w:id="2894" w:author="2023 Revisions to CCBHC Cost Report Instructions" w:date="2023-12-07T15:54:00Z">
            <w:rPr>
              <w:spacing w:val="-4"/>
            </w:rPr>
          </w:rPrChange>
        </w:rPr>
        <w:t xml:space="preserve"> </w:t>
      </w:r>
      <w:r>
        <w:t>is</w:t>
      </w:r>
      <w:r>
        <w:rPr>
          <w:rPrChange w:id="2895" w:author="2023 Revisions to CCBHC Cost Report Instructions" w:date="2023-12-07T15:54:00Z">
            <w:rPr>
              <w:spacing w:val="-5"/>
            </w:rPr>
          </w:rPrChange>
        </w:rPr>
        <w:t xml:space="preserve"> </w:t>
      </w:r>
      <w:r>
        <w:t>automatically</w:t>
      </w:r>
      <w:r>
        <w:rPr>
          <w:rPrChange w:id="2896" w:author="2023 Revisions to CCBHC Cost Report Instructions" w:date="2023-12-07T15:54:00Z">
            <w:rPr>
              <w:spacing w:val="-5"/>
            </w:rPr>
          </w:rPrChange>
        </w:rPr>
        <w:t xml:space="preserve"> </w:t>
      </w:r>
      <w:r>
        <w:t>populated</w:t>
      </w:r>
      <w:r>
        <w:rPr>
          <w:rPrChange w:id="2897" w:author="2023 Revisions to CCBHC Cost Report Instructions" w:date="2023-12-07T15:54:00Z">
            <w:rPr>
              <w:spacing w:val="-3"/>
            </w:rPr>
          </w:rPrChange>
        </w:rPr>
        <w:t xml:space="preserve"> </w:t>
      </w:r>
      <w:r>
        <w:t>in</w:t>
      </w:r>
      <w:r>
        <w:rPr>
          <w:rPrChange w:id="2898" w:author="2023 Revisions to CCBHC Cost Report Instructions" w:date="2023-12-07T15:54:00Z">
            <w:rPr>
              <w:spacing w:val="-3"/>
            </w:rPr>
          </w:rPrChange>
        </w:rPr>
        <w:t xml:space="preserve"> </w:t>
      </w:r>
      <w:r>
        <w:t xml:space="preserve">this </w:t>
      </w:r>
      <w:r>
        <w:rPr>
          <w:rPrChange w:id="2899" w:author="2023 Revisions to CCBHC Cost Report Instructions" w:date="2023-12-07T15:54:00Z">
            <w:rPr>
              <w:spacing w:val="-2"/>
            </w:rPr>
          </w:rPrChange>
        </w:rPr>
        <w:t>column.</w:t>
      </w:r>
      <w:ins w:id="2900" w:author="2023 Revisions to CCBHC Cost Report Instructions" w:date="2023-12-07T15:54:00Z">
        <w:r w:rsidR="001F4032">
          <w:t xml:space="preserve"> </w:t>
        </w:r>
      </w:ins>
    </w:p>
    <w:p w14:paraId="12B63F73" w14:textId="17F5C136" w:rsidR="0059672E" w:rsidRDefault="0050054D">
      <w:pPr>
        <w:pStyle w:val="Heading3"/>
        <w:pPrChange w:id="2901" w:author="2023 Revisions to CCBHC Cost Report Instructions" w:date="2023-12-07T15:54:00Z">
          <w:pPr>
            <w:pStyle w:val="Heading5"/>
            <w:spacing w:before="181"/>
            <w:ind w:left="199"/>
          </w:pPr>
        </w:pPrChange>
      </w:pPr>
      <w:bookmarkStart w:id="2902" w:name="_bookmark10"/>
      <w:bookmarkStart w:id="2903" w:name="_Toc148441536"/>
      <w:bookmarkEnd w:id="2902"/>
      <w:r>
        <w:t>Line</w:t>
      </w:r>
      <w:r>
        <w:rPr>
          <w:rPrChange w:id="2904" w:author="2023 Revisions to CCBHC Cost Report Instructions" w:date="2023-12-07T15:54:00Z">
            <w:rPr>
              <w:bCs w:val="0"/>
              <w:iCs w:val="0"/>
              <w:spacing w:val="-1"/>
            </w:rPr>
          </w:rPrChange>
        </w:rPr>
        <w:t xml:space="preserve"> </w:t>
      </w:r>
      <w:r>
        <w:rPr>
          <w:rPrChange w:id="2905" w:author="2023 Revisions to CCBHC Cost Report Instructions" w:date="2023-12-07T15:54:00Z">
            <w:rPr>
              <w:bCs w:val="0"/>
              <w:iCs w:val="0"/>
              <w:spacing w:val="-2"/>
            </w:rPr>
          </w:rPrChange>
        </w:rPr>
        <w:t>Descriptions</w:t>
      </w:r>
      <w:bookmarkEnd w:id="2903"/>
      <w:ins w:id="2906" w:author="2023 Revisions to CCBHC Cost Report Instructions" w:date="2023-12-07T15:54:00Z">
        <w:r w:rsidR="00025E08">
          <w:t xml:space="preserve"> </w:t>
        </w:r>
      </w:ins>
    </w:p>
    <w:p w14:paraId="74ACED4D" w14:textId="77777777" w:rsidR="0059672E" w:rsidRDefault="0059672E">
      <w:pPr>
        <w:pStyle w:val="BodyText"/>
        <w:spacing w:before="5"/>
        <w:rPr>
          <w:del w:id="2907" w:author="2023 Revisions to CCBHC Cost Report Instructions" w:date="2023-12-07T15:54:00Z"/>
          <w:b/>
          <w:i/>
          <w:sz w:val="21"/>
        </w:rPr>
      </w:pPr>
    </w:p>
    <w:p w14:paraId="29188A9A" w14:textId="4A01FA00" w:rsidR="0059672E" w:rsidRDefault="0050054D">
      <w:pPr>
        <w:pStyle w:val="Heading3"/>
        <w:pPrChange w:id="2908" w:author="2023 Revisions to CCBHC Cost Report Instructions" w:date="2023-12-07T15:54:00Z">
          <w:pPr>
            <w:pStyle w:val="Heading3"/>
            <w:ind w:left="199"/>
          </w:pPr>
        </w:pPrChange>
      </w:pPr>
      <w:bookmarkStart w:id="2909" w:name="PART_1A_–_CCBHC_STAFF_COSTS"/>
      <w:bookmarkStart w:id="2910" w:name="_Toc148441537"/>
      <w:bookmarkEnd w:id="2909"/>
      <w:r>
        <w:t>PART</w:t>
      </w:r>
      <w:r>
        <w:rPr>
          <w:rPrChange w:id="2911" w:author="2023 Revisions to CCBHC Cost Report Instructions" w:date="2023-12-07T15:54:00Z">
            <w:rPr>
              <w:spacing w:val="-5"/>
            </w:rPr>
          </w:rPrChange>
        </w:rPr>
        <w:t xml:space="preserve"> </w:t>
      </w:r>
      <w:r>
        <w:t>1A</w:t>
      </w:r>
      <w:r>
        <w:rPr>
          <w:rPrChange w:id="2912" w:author="2023 Revisions to CCBHC Cost Report Instructions" w:date="2023-12-07T15:54:00Z">
            <w:rPr>
              <w:spacing w:val="-8"/>
            </w:rPr>
          </w:rPrChange>
        </w:rPr>
        <w:t xml:space="preserve"> </w:t>
      </w:r>
      <w:r>
        <w:t>–</w:t>
      </w:r>
      <w:r>
        <w:rPr>
          <w:rPrChange w:id="2913" w:author="2023 Revisions to CCBHC Cost Report Instructions" w:date="2023-12-07T15:54:00Z">
            <w:rPr>
              <w:spacing w:val="-2"/>
            </w:rPr>
          </w:rPrChange>
        </w:rPr>
        <w:t xml:space="preserve"> </w:t>
      </w:r>
      <w:r>
        <w:t>CCBHC</w:t>
      </w:r>
      <w:r>
        <w:rPr>
          <w:rPrChange w:id="2914" w:author="2023 Revisions to CCBHC Cost Report Instructions" w:date="2023-12-07T15:54:00Z">
            <w:rPr>
              <w:spacing w:val="-3"/>
            </w:rPr>
          </w:rPrChange>
        </w:rPr>
        <w:t xml:space="preserve"> </w:t>
      </w:r>
      <w:r>
        <w:t>STAFF</w:t>
      </w:r>
      <w:r>
        <w:rPr>
          <w:rPrChange w:id="2915" w:author="2023 Revisions to CCBHC Cost Report Instructions" w:date="2023-12-07T15:54:00Z">
            <w:rPr>
              <w:spacing w:val="-2"/>
            </w:rPr>
          </w:rPrChange>
        </w:rPr>
        <w:t xml:space="preserve"> </w:t>
      </w:r>
      <w:r>
        <w:rPr>
          <w:rPrChange w:id="2916" w:author="2023 Revisions to CCBHC Cost Report Instructions" w:date="2023-12-07T15:54:00Z">
            <w:rPr>
              <w:spacing w:val="-4"/>
            </w:rPr>
          </w:rPrChange>
        </w:rPr>
        <w:t>COSTS</w:t>
      </w:r>
      <w:bookmarkEnd w:id="2910"/>
      <w:ins w:id="2917" w:author="2023 Revisions to CCBHC Cost Report Instructions" w:date="2023-12-07T15:54:00Z">
        <w:r w:rsidR="00025E08">
          <w:t xml:space="preserve"> </w:t>
        </w:r>
      </w:ins>
    </w:p>
    <w:p w14:paraId="2D89F184" w14:textId="6F525B95" w:rsidR="0059672E" w:rsidRDefault="0050054D">
      <w:pPr>
        <w:pStyle w:val="Hangingtext"/>
        <w:pPrChange w:id="2918" w:author="2023 Revisions to CCBHC Cost Report Instructions" w:date="2023-12-07T15:54:00Z">
          <w:pPr>
            <w:pStyle w:val="BodyText"/>
            <w:tabs>
              <w:tab w:val="left" w:pos="1819"/>
            </w:tabs>
            <w:spacing w:before="126" w:line="247" w:lineRule="auto"/>
            <w:ind w:left="1820" w:right="520" w:hanging="1621"/>
          </w:pPr>
        </w:pPrChange>
      </w:pPr>
      <w:r>
        <w:rPr>
          <w:b/>
        </w:rPr>
        <w:t>Lines 1–16:</w:t>
      </w:r>
      <w:ins w:id="2919" w:author="2023 Revisions to CCBHC Cost Report Instructions" w:date="2023-12-07T15:54:00Z">
        <w:r w:rsidR="001F4032">
          <w:t xml:space="preserve"> </w:t>
        </w:r>
      </w:ins>
      <w:r>
        <w:rPr>
          <w:rPrChange w:id="2920" w:author="2023 Revisions to CCBHC Cost Report Instructions" w:date="2023-12-07T15:54:00Z">
            <w:rPr>
              <w:b/>
            </w:rPr>
          </w:rPrChange>
        </w:rPr>
        <w:tab/>
      </w:r>
      <w:r>
        <w:t>Enter</w:t>
      </w:r>
      <w:r>
        <w:rPr>
          <w:rPrChange w:id="2921" w:author="2023 Revisions to CCBHC Cost Report Instructions" w:date="2023-12-07T15:54:00Z">
            <w:rPr>
              <w:spacing w:val="-3"/>
            </w:rPr>
          </w:rPrChange>
        </w:rPr>
        <w:t xml:space="preserve"> </w:t>
      </w:r>
      <w:r>
        <w:t>the</w:t>
      </w:r>
      <w:r>
        <w:rPr>
          <w:rPrChange w:id="2922" w:author="2023 Revisions to CCBHC Cost Report Instructions" w:date="2023-12-07T15:54:00Z">
            <w:rPr>
              <w:spacing w:val="-4"/>
            </w:rPr>
          </w:rPrChange>
        </w:rPr>
        <w:t xml:space="preserve"> </w:t>
      </w:r>
      <w:r>
        <w:t>cost</w:t>
      </w:r>
      <w:r>
        <w:rPr>
          <w:rPrChange w:id="2923" w:author="2023 Revisions to CCBHC Cost Report Instructions" w:date="2023-12-07T15:54:00Z">
            <w:rPr>
              <w:spacing w:val="-2"/>
            </w:rPr>
          </w:rPrChange>
        </w:rPr>
        <w:t xml:space="preserve"> </w:t>
      </w:r>
      <w:r>
        <w:t>information</w:t>
      </w:r>
      <w:r>
        <w:rPr>
          <w:rPrChange w:id="2924" w:author="2023 Revisions to CCBHC Cost Report Instructions" w:date="2023-12-07T15:54:00Z">
            <w:rPr>
              <w:spacing w:val="-4"/>
            </w:rPr>
          </w:rPrChange>
        </w:rPr>
        <w:t xml:space="preserve"> </w:t>
      </w:r>
      <w:r>
        <w:t>for health</w:t>
      </w:r>
      <w:r>
        <w:rPr>
          <w:rPrChange w:id="2925" w:author="2023 Revisions to CCBHC Cost Report Instructions" w:date="2023-12-07T15:54:00Z">
            <w:rPr>
              <w:spacing w:val="-4"/>
            </w:rPr>
          </w:rPrChange>
        </w:rPr>
        <w:t xml:space="preserve"> </w:t>
      </w:r>
      <w:r>
        <w:t>care</w:t>
      </w:r>
      <w:r>
        <w:rPr>
          <w:rPrChange w:id="2926" w:author="2023 Revisions to CCBHC Cost Report Instructions" w:date="2023-12-07T15:54:00Z">
            <w:rPr>
              <w:spacing w:val="-2"/>
            </w:rPr>
          </w:rPrChange>
        </w:rPr>
        <w:t xml:space="preserve"> </w:t>
      </w:r>
      <w:r>
        <w:t>staff on</w:t>
      </w:r>
      <w:r>
        <w:rPr>
          <w:rPrChange w:id="2927" w:author="2023 Revisions to CCBHC Cost Report Instructions" w:date="2023-12-07T15:54:00Z">
            <w:rPr>
              <w:spacing w:val="-6"/>
            </w:rPr>
          </w:rPrChange>
        </w:rPr>
        <w:t xml:space="preserve"> </w:t>
      </w:r>
      <w:r>
        <w:t>the</w:t>
      </w:r>
      <w:r>
        <w:rPr>
          <w:rPrChange w:id="2928" w:author="2023 Revisions to CCBHC Cost Report Instructions" w:date="2023-12-07T15:54:00Z">
            <w:rPr>
              <w:spacing w:val="-2"/>
            </w:rPr>
          </w:rPrChange>
        </w:rPr>
        <w:t xml:space="preserve"> </w:t>
      </w:r>
      <w:r>
        <w:t>appropriate</w:t>
      </w:r>
      <w:r>
        <w:rPr>
          <w:rPrChange w:id="2929" w:author="2023 Revisions to CCBHC Cost Report Instructions" w:date="2023-12-07T15:54:00Z">
            <w:rPr>
              <w:spacing w:val="-4"/>
            </w:rPr>
          </w:rPrChange>
        </w:rPr>
        <w:t xml:space="preserve"> </w:t>
      </w:r>
      <w:r>
        <w:t>line</w:t>
      </w:r>
      <w:r>
        <w:rPr>
          <w:rPrChange w:id="2930" w:author="2023 Revisions to CCBHC Cost Report Instructions" w:date="2023-12-07T15:54:00Z">
            <w:rPr>
              <w:spacing w:val="-2"/>
            </w:rPr>
          </w:rPrChange>
        </w:rPr>
        <w:t xml:space="preserve"> </w:t>
      </w:r>
      <w:r>
        <w:t>by</w:t>
      </w:r>
      <w:r>
        <w:rPr>
          <w:rPrChange w:id="2931" w:author="2023 Revisions to CCBHC Cost Report Instructions" w:date="2023-12-07T15:54:00Z">
            <w:rPr>
              <w:spacing w:val="-4"/>
            </w:rPr>
          </w:rPrChange>
        </w:rPr>
        <w:t xml:space="preserve"> </w:t>
      </w:r>
      <w:r>
        <w:t>type</w:t>
      </w:r>
      <w:r>
        <w:rPr>
          <w:rPrChange w:id="2932" w:author="2023 Revisions to CCBHC Cost Report Instructions" w:date="2023-12-07T15:54:00Z">
            <w:rPr>
              <w:spacing w:val="-2"/>
            </w:rPr>
          </w:rPrChange>
        </w:rPr>
        <w:t xml:space="preserve"> </w:t>
      </w:r>
      <w:r>
        <w:t>of staff in columns 1–8, as described above.</w:t>
      </w:r>
      <w:ins w:id="2933" w:author="2023 Revisions to CCBHC Cost Report Instructions" w:date="2023-12-07T15:54:00Z">
        <w:r w:rsidR="001F4032">
          <w:t xml:space="preserve">   </w:t>
        </w:r>
      </w:ins>
    </w:p>
    <w:p w14:paraId="200317F1" w14:textId="4F6D838E" w:rsidR="0059672E" w:rsidRDefault="0050054D">
      <w:pPr>
        <w:pStyle w:val="Hangingtext"/>
        <w:pPrChange w:id="2934" w:author="2023 Revisions to CCBHC Cost Report Instructions" w:date="2023-12-07T15:54:00Z">
          <w:pPr>
            <w:pStyle w:val="BodyText"/>
            <w:tabs>
              <w:tab w:val="left" w:pos="1820"/>
            </w:tabs>
            <w:spacing w:before="117"/>
            <w:ind w:left="1820" w:right="268" w:hanging="1621"/>
          </w:pPr>
        </w:pPrChange>
      </w:pPr>
      <w:r>
        <w:rPr>
          <w:b/>
        </w:rPr>
        <w:t>Line 17:</w:t>
      </w:r>
      <w:ins w:id="2935" w:author="2023 Revisions to CCBHC Cost Report Instructions" w:date="2023-12-07T15:54:00Z">
        <w:r w:rsidR="001F4032">
          <w:t xml:space="preserve"> </w:t>
        </w:r>
      </w:ins>
      <w:r>
        <w:rPr>
          <w:rPrChange w:id="2936" w:author="2023 Revisions to CCBHC Cost Report Instructions" w:date="2023-12-07T15:54:00Z">
            <w:rPr>
              <w:b/>
            </w:rPr>
          </w:rPrChange>
        </w:rPr>
        <w:tab/>
      </w:r>
      <w:r>
        <w:t>Enter</w:t>
      </w:r>
      <w:r>
        <w:rPr>
          <w:rPrChange w:id="2937" w:author="2023 Revisions to CCBHC Cost Report Instructions" w:date="2023-12-07T15:54:00Z">
            <w:rPr>
              <w:spacing w:val="-1"/>
            </w:rPr>
          </w:rPrChange>
        </w:rPr>
        <w:t xml:space="preserve"> </w:t>
      </w:r>
      <w:r>
        <w:t>a</w:t>
      </w:r>
      <w:r>
        <w:rPr>
          <w:rPrChange w:id="2938" w:author="2023 Revisions to CCBHC Cost Report Instructions" w:date="2023-12-07T15:54:00Z">
            <w:rPr>
              <w:spacing w:val="-5"/>
            </w:rPr>
          </w:rPrChange>
        </w:rPr>
        <w:t xml:space="preserve"> </w:t>
      </w:r>
      <w:r>
        <w:t>subtotal</w:t>
      </w:r>
      <w:r>
        <w:rPr>
          <w:rPrChange w:id="2939" w:author="2023 Revisions to CCBHC Cost Report Instructions" w:date="2023-12-07T15:54:00Z">
            <w:rPr>
              <w:spacing w:val="-3"/>
            </w:rPr>
          </w:rPrChange>
        </w:rPr>
        <w:t xml:space="preserve"> </w:t>
      </w:r>
      <w:r>
        <w:t>of</w:t>
      </w:r>
      <w:r>
        <w:rPr>
          <w:rPrChange w:id="2940" w:author="2023 Revisions to CCBHC Cost Report Instructions" w:date="2023-12-07T15:54:00Z">
            <w:rPr>
              <w:spacing w:val="-4"/>
            </w:rPr>
          </w:rPrChange>
        </w:rPr>
        <w:t xml:space="preserve"> </w:t>
      </w:r>
      <w:r>
        <w:t>costs</w:t>
      </w:r>
      <w:r>
        <w:rPr>
          <w:rPrChange w:id="2941" w:author="2023 Revisions to CCBHC Cost Report Instructions" w:date="2023-12-07T15:54:00Z">
            <w:rPr>
              <w:spacing w:val="-5"/>
            </w:rPr>
          </w:rPrChange>
        </w:rPr>
        <w:t xml:space="preserve"> </w:t>
      </w:r>
      <w:r>
        <w:t>for</w:t>
      </w:r>
      <w:r>
        <w:rPr>
          <w:rPrChange w:id="2942" w:author="2023 Revisions to CCBHC Cost Report Instructions" w:date="2023-12-07T15:54:00Z">
            <w:rPr>
              <w:spacing w:val="-4"/>
            </w:rPr>
          </w:rPrChange>
        </w:rPr>
        <w:t xml:space="preserve"> </w:t>
      </w:r>
      <w:r>
        <w:t>all</w:t>
      </w:r>
      <w:r>
        <w:rPr>
          <w:rPrChange w:id="2943" w:author="2023 Revisions to CCBHC Cost Report Instructions" w:date="2023-12-07T15:54:00Z">
            <w:rPr>
              <w:spacing w:val="-3"/>
            </w:rPr>
          </w:rPrChange>
        </w:rPr>
        <w:t xml:space="preserve"> </w:t>
      </w:r>
      <w:r>
        <w:t>other</w:t>
      </w:r>
      <w:r>
        <w:rPr>
          <w:rPrChange w:id="2944" w:author="2023 Revisions to CCBHC Cost Report Instructions" w:date="2023-12-07T15:54:00Z">
            <w:rPr>
              <w:spacing w:val="-4"/>
            </w:rPr>
          </w:rPrChange>
        </w:rPr>
        <w:t xml:space="preserve"> </w:t>
      </w:r>
      <w:r>
        <w:t>appropriate</w:t>
      </w:r>
      <w:r>
        <w:rPr>
          <w:rPrChange w:id="2945" w:author="2023 Revisions to CCBHC Cost Report Instructions" w:date="2023-12-07T15:54:00Z">
            <w:rPr>
              <w:spacing w:val="-5"/>
            </w:rPr>
          </w:rPrChange>
        </w:rPr>
        <w:t xml:space="preserve"> </w:t>
      </w:r>
      <w:r>
        <w:t>staff</w:t>
      </w:r>
      <w:r>
        <w:rPr>
          <w:rPrChange w:id="2946" w:author="2023 Revisions to CCBHC Cost Report Instructions" w:date="2023-12-07T15:54:00Z">
            <w:rPr>
              <w:spacing w:val="-1"/>
            </w:rPr>
          </w:rPrChange>
        </w:rPr>
        <w:t xml:space="preserve"> </w:t>
      </w:r>
      <w:r>
        <w:t>not</w:t>
      </w:r>
      <w:r>
        <w:rPr>
          <w:rPrChange w:id="2947" w:author="2023 Revisions to CCBHC Cost Report Instructions" w:date="2023-12-07T15:54:00Z">
            <w:rPr>
              <w:spacing w:val="-1"/>
            </w:rPr>
          </w:rPrChange>
        </w:rPr>
        <w:t xml:space="preserve"> </w:t>
      </w:r>
      <w:r>
        <w:t>listed</w:t>
      </w:r>
      <w:r>
        <w:rPr>
          <w:rPrChange w:id="2948" w:author="2023 Revisions to CCBHC Cost Report Instructions" w:date="2023-12-07T15:54:00Z">
            <w:rPr>
              <w:spacing w:val="-5"/>
            </w:rPr>
          </w:rPrChange>
        </w:rPr>
        <w:t xml:space="preserve"> </w:t>
      </w:r>
      <w:r>
        <w:t>on</w:t>
      </w:r>
      <w:r>
        <w:rPr>
          <w:rPrChange w:id="2949" w:author="2023 Revisions to CCBHC Cost Report Instructions" w:date="2023-12-07T15:54:00Z">
            <w:rPr>
              <w:spacing w:val="-3"/>
            </w:rPr>
          </w:rPrChange>
        </w:rPr>
        <w:t xml:space="preserve"> </w:t>
      </w:r>
      <w:r>
        <w:t>lines</w:t>
      </w:r>
      <w:r>
        <w:rPr>
          <w:rPrChange w:id="2950" w:author="2023 Revisions to CCBHC Cost Report Instructions" w:date="2023-12-07T15:54:00Z">
            <w:rPr>
              <w:spacing w:val="-2"/>
            </w:rPr>
          </w:rPrChange>
        </w:rPr>
        <w:t xml:space="preserve"> </w:t>
      </w:r>
      <w:r>
        <w:t>1–16,</w:t>
      </w:r>
      <w:r>
        <w:rPr>
          <w:rPrChange w:id="2951" w:author="2023 Revisions to CCBHC Cost Report Instructions" w:date="2023-12-07T15:54:00Z">
            <w:rPr>
              <w:spacing w:val="-1"/>
            </w:rPr>
          </w:rPrChange>
        </w:rPr>
        <w:t xml:space="preserve"> </w:t>
      </w:r>
      <w:r>
        <w:t>and specify in the Comments tab.</w:t>
      </w:r>
      <w:ins w:id="2952" w:author="2023 Revisions to CCBHC Cost Report Instructions" w:date="2023-12-07T15:54:00Z">
        <w:r w:rsidR="001F4032">
          <w:t xml:space="preserve"> </w:t>
        </w:r>
      </w:ins>
    </w:p>
    <w:p w14:paraId="31BA3ADD" w14:textId="7DB40164" w:rsidR="0059672E" w:rsidRDefault="0050054D">
      <w:pPr>
        <w:pStyle w:val="Hangingtext"/>
        <w:pPrChange w:id="2953" w:author="2023 Revisions to CCBHC Cost Report Instructions" w:date="2023-12-07T15:54:00Z">
          <w:pPr>
            <w:pStyle w:val="BodyText"/>
            <w:tabs>
              <w:tab w:val="left" w:pos="1820"/>
            </w:tabs>
            <w:spacing w:before="115" w:line="247" w:lineRule="auto"/>
            <w:ind w:left="1820" w:right="617" w:hanging="1620"/>
          </w:pPr>
        </w:pPrChange>
      </w:pPr>
      <w:r>
        <w:rPr>
          <w:b/>
        </w:rPr>
        <w:t>Line 18:</w:t>
      </w:r>
      <w:ins w:id="2954" w:author="2023 Revisions to CCBHC Cost Report Instructions" w:date="2023-12-07T15:54:00Z">
        <w:r w:rsidR="001F4032">
          <w:t xml:space="preserve"> </w:t>
        </w:r>
      </w:ins>
      <w:r>
        <w:rPr>
          <w:rPrChange w:id="2955" w:author="2023 Revisions to CCBHC Cost Report Instructions" w:date="2023-12-07T15:54:00Z">
            <w:rPr>
              <w:b/>
            </w:rPr>
          </w:rPrChange>
        </w:rPr>
        <w:tab/>
      </w:r>
      <w:r>
        <w:t>“Subtotal</w:t>
      </w:r>
      <w:r>
        <w:rPr>
          <w:rPrChange w:id="2956" w:author="2023 Revisions to CCBHC Cost Report Instructions" w:date="2023-12-07T15:54:00Z">
            <w:rPr>
              <w:spacing w:val="-6"/>
            </w:rPr>
          </w:rPrChange>
        </w:rPr>
        <w:t xml:space="preserve"> </w:t>
      </w:r>
      <w:r>
        <w:t>staff</w:t>
      </w:r>
      <w:r>
        <w:rPr>
          <w:rPrChange w:id="2957" w:author="2023 Revisions to CCBHC Cost Report Instructions" w:date="2023-12-07T15:54:00Z">
            <w:rPr>
              <w:spacing w:val="-3"/>
            </w:rPr>
          </w:rPrChange>
        </w:rPr>
        <w:t xml:space="preserve"> </w:t>
      </w:r>
      <w:r>
        <w:t>costs,”</w:t>
      </w:r>
      <w:r>
        <w:rPr>
          <w:rPrChange w:id="2958" w:author="2023 Revisions to CCBHC Cost Report Instructions" w:date="2023-12-07T15:54:00Z">
            <w:rPr>
              <w:spacing w:val="-1"/>
            </w:rPr>
          </w:rPrChange>
        </w:rPr>
        <w:t xml:space="preserve"> </w:t>
      </w:r>
      <w:r>
        <w:t>which</w:t>
      </w:r>
      <w:r>
        <w:rPr>
          <w:rPrChange w:id="2959" w:author="2023 Revisions to CCBHC Cost Report Instructions" w:date="2023-12-07T15:54:00Z">
            <w:rPr>
              <w:spacing w:val="-3"/>
            </w:rPr>
          </w:rPrChange>
        </w:rPr>
        <w:t xml:space="preserve"> </w:t>
      </w:r>
      <w:r>
        <w:t>is</w:t>
      </w:r>
      <w:r>
        <w:rPr>
          <w:rPrChange w:id="2960" w:author="2023 Revisions to CCBHC Cost Report Instructions" w:date="2023-12-07T15:54:00Z">
            <w:rPr>
              <w:spacing w:val="-2"/>
            </w:rPr>
          </w:rPrChange>
        </w:rPr>
        <w:t xml:space="preserve"> </w:t>
      </w:r>
      <w:r>
        <w:t>calculated</w:t>
      </w:r>
      <w:r>
        <w:rPr>
          <w:rPrChange w:id="2961" w:author="2023 Revisions to CCBHC Cost Report Instructions" w:date="2023-12-07T15:54:00Z">
            <w:rPr>
              <w:spacing w:val="-3"/>
            </w:rPr>
          </w:rPrChange>
        </w:rPr>
        <w:t xml:space="preserve"> </w:t>
      </w:r>
      <w:r>
        <w:t>by</w:t>
      </w:r>
      <w:r>
        <w:rPr>
          <w:rPrChange w:id="2962" w:author="2023 Revisions to CCBHC Cost Report Instructions" w:date="2023-12-07T15:54:00Z">
            <w:rPr>
              <w:spacing w:val="-5"/>
            </w:rPr>
          </w:rPrChange>
        </w:rPr>
        <w:t xml:space="preserve"> </w:t>
      </w:r>
      <w:r>
        <w:t>adding</w:t>
      </w:r>
      <w:r>
        <w:rPr>
          <w:rPrChange w:id="2963" w:author="2023 Revisions to CCBHC Cost Report Instructions" w:date="2023-12-07T15:54:00Z">
            <w:rPr>
              <w:spacing w:val="-2"/>
            </w:rPr>
          </w:rPrChange>
        </w:rPr>
        <w:t xml:space="preserve"> </w:t>
      </w:r>
      <w:r>
        <w:t>the</w:t>
      </w:r>
      <w:r>
        <w:rPr>
          <w:rPrChange w:id="2964" w:author="2023 Revisions to CCBHC Cost Report Instructions" w:date="2023-12-07T15:54:00Z">
            <w:rPr>
              <w:spacing w:val="-5"/>
            </w:rPr>
          </w:rPrChange>
        </w:rPr>
        <w:t xml:space="preserve"> </w:t>
      </w:r>
      <w:r>
        <w:t>amounts</w:t>
      </w:r>
      <w:r>
        <w:rPr>
          <w:rPrChange w:id="2965" w:author="2023 Revisions to CCBHC Cost Report Instructions" w:date="2023-12-07T15:54:00Z">
            <w:rPr>
              <w:spacing w:val="-5"/>
            </w:rPr>
          </w:rPrChange>
        </w:rPr>
        <w:t xml:space="preserve"> </w:t>
      </w:r>
      <w:r>
        <w:t>on</w:t>
      </w:r>
      <w:r>
        <w:rPr>
          <w:rPrChange w:id="2966" w:author="2023 Revisions to CCBHC Cost Report Instructions" w:date="2023-12-07T15:54:00Z">
            <w:rPr>
              <w:spacing w:val="-3"/>
            </w:rPr>
          </w:rPrChange>
        </w:rPr>
        <w:t xml:space="preserve"> </w:t>
      </w:r>
      <w:r>
        <w:t>lines</w:t>
      </w:r>
      <w:r>
        <w:rPr>
          <w:rPrChange w:id="2967" w:author="2023 Revisions to CCBHC Cost Report Instructions" w:date="2023-12-07T15:54:00Z">
            <w:rPr>
              <w:spacing w:val="-2"/>
            </w:rPr>
          </w:rPrChange>
        </w:rPr>
        <w:t xml:space="preserve"> </w:t>
      </w:r>
      <w:r>
        <w:t>1–17 above, is automatically populated on this line.</w:t>
      </w:r>
      <w:ins w:id="2968" w:author="2023 Revisions to CCBHC Cost Report Instructions" w:date="2023-12-07T15:54:00Z">
        <w:r w:rsidR="001F4032">
          <w:t xml:space="preserve"> </w:t>
        </w:r>
      </w:ins>
    </w:p>
    <w:p w14:paraId="5071009C" w14:textId="77777777" w:rsidR="0059672E" w:rsidRDefault="0059672E">
      <w:pPr>
        <w:pStyle w:val="BodyText"/>
        <w:spacing w:before="10"/>
        <w:rPr>
          <w:del w:id="2969" w:author="2023 Revisions to CCBHC Cost Report Instructions" w:date="2023-12-07T15:54:00Z"/>
          <w:sz w:val="20"/>
        </w:rPr>
      </w:pPr>
    </w:p>
    <w:p w14:paraId="1A312FB9" w14:textId="7DA66032" w:rsidR="0059672E" w:rsidRDefault="0050054D">
      <w:pPr>
        <w:pStyle w:val="Heading3"/>
      </w:pPr>
      <w:bookmarkStart w:id="2970" w:name="PART_1B_–_CCBHC_COSTS_UNDER_AGREEMENT"/>
      <w:bookmarkStart w:id="2971" w:name="_Toc148441538"/>
      <w:bookmarkEnd w:id="2970"/>
      <w:r>
        <w:t>PART</w:t>
      </w:r>
      <w:r>
        <w:rPr>
          <w:rPrChange w:id="2972" w:author="2023 Revisions to CCBHC Cost Report Instructions" w:date="2023-12-07T15:54:00Z">
            <w:rPr>
              <w:spacing w:val="-6"/>
            </w:rPr>
          </w:rPrChange>
        </w:rPr>
        <w:t xml:space="preserve"> </w:t>
      </w:r>
      <w:r>
        <w:t>1B</w:t>
      </w:r>
      <w:r>
        <w:rPr>
          <w:rPrChange w:id="2973" w:author="2023 Revisions to CCBHC Cost Report Instructions" w:date="2023-12-07T15:54:00Z">
            <w:rPr>
              <w:spacing w:val="-4"/>
            </w:rPr>
          </w:rPrChange>
        </w:rPr>
        <w:t xml:space="preserve"> </w:t>
      </w:r>
      <w:r>
        <w:t>–</w:t>
      </w:r>
      <w:r>
        <w:rPr>
          <w:rPrChange w:id="2974" w:author="2023 Revisions to CCBHC Cost Report Instructions" w:date="2023-12-07T15:54:00Z">
            <w:rPr>
              <w:spacing w:val="-3"/>
            </w:rPr>
          </w:rPrChange>
        </w:rPr>
        <w:t xml:space="preserve"> </w:t>
      </w:r>
      <w:r>
        <w:t>CCBHC</w:t>
      </w:r>
      <w:r>
        <w:rPr>
          <w:rPrChange w:id="2975" w:author="2023 Revisions to CCBHC Cost Report Instructions" w:date="2023-12-07T15:54:00Z">
            <w:rPr>
              <w:spacing w:val="-4"/>
            </w:rPr>
          </w:rPrChange>
        </w:rPr>
        <w:t xml:space="preserve"> </w:t>
      </w:r>
      <w:r>
        <w:t>COSTS</w:t>
      </w:r>
      <w:r>
        <w:rPr>
          <w:rPrChange w:id="2976" w:author="2023 Revisions to CCBHC Cost Report Instructions" w:date="2023-12-07T15:54:00Z">
            <w:rPr>
              <w:spacing w:val="-4"/>
            </w:rPr>
          </w:rPrChange>
        </w:rPr>
        <w:t xml:space="preserve"> </w:t>
      </w:r>
      <w:r>
        <w:t>UNDER</w:t>
      </w:r>
      <w:r>
        <w:rPr>
          <w:rPrChange w:id="2977" w:author="2023 Revisions to CCBHC Cost Report Instructions" w:date="2023-12-07T15:54:00Z">
            <w:rPr>
              <w:spacing w:val="-1"/>
            </w:rPr>
          </w:rPrChange>
        </w:rPr>
        <w:t xml:space="preserve"> </w:t>
      </w:r>
      <w:r>
        <w:rPr>
          <w:rPrChange w:id="2978" w:author="2023 Revisions to CCBHC Cost Report Instructions" w:date="2023-12-07T15:54:00Z">
            <w:rPr>
              <w:spacing w:val="-2"/>
            </w:rPr>
          </w:rPrChange>
        </w:rPr>
        <w:t>AGREEMENT</w:t>
      </w:r>
      <w:bookmarkEnd w:id="2971"/>
      <w:ins w:id="2979" w:author="2023 Revisions to CCBHC Cost Report Instructions" w:date="2023-12-07T15:54:00Z">
        <w:r w:rsidR="00025E08">
          <w:t xml:space="preserve"> </w:t>
        </w:r>
      </w:ins>
    </w:p>
    <w:p w14:paraId="6C0097E2" w14:textId="187D1100" w:rsidR="0059672E" w:rsidRDefault="0050054D">
      <w:pPr>
        <w:pStyle w:val="Hangingtext"/>
        <w:pPrChange w:id="2980" w:author="2023 Revisions to CCBHC Cost Report Instructions" w:date="2023-12-07T15:54:00Z">
          <w:pPr>
            <w:pStyle w:val="BodyText"/>
            <w:tabs>
              <w:tab w:val="left" w:pos="1820"/>
            </w:tabs>
            <w:spacing w:before="126"/>
            <w:ind w:left="200"/>
          </w:pPr>
        </w:pPrChange>
      </w:pPr>
      <w:r>
        <w:rPr>
          <w:b/>
        </w:rPr>
        <w:t>Line</w:t>
      </w:r>
      <w:r>
        <w:rPr>
          <w:b/>
          <w:rPrChange w:id="2981" w:author="2023 Revisions to CCBHC Cost Report Instructions" w:date="2023-12-07T15:54:00Z">
            <w:rPr>
              <w:b/>
              <w:spacing w:val="-1"/>
            </w:rPr>
          </w:rPrChange>
        </w:rPr>
        <w:t xml:space="preserve"> </w:t>
      </w:r>
      <w:r>
        <w:rPr>
          <w:b/>
          <w:rPrChange w:id="2982" w:author="2023 Revisions to CCBHC Cost Report Instructions" w:date="2023-12-07T15:54:00Z">
            <w:rPr>
              <w:b/>
              <w:spacing w:val="-5"/>
            </w:rPr>
          </w:rPrChange>
        </w:rPr>
        <w:t>19:</w:t>
      </w:r>
      <w:ins w:id="2983" w:author="2023 Revisions to CCBHC Cost Report Instructions" w:date="2023-12-07T15:54:00Z">
        <w:r w:rsidR="001F4032">
          <w:t xml:space="preserve">  </w:t>
        </w:r>
      </w:ins>
      <w:r>
        <w:rPr>
          <w:rPrChange w:id="2984" w:author="2023 Revisions to CCBHC Cost Report Instructions" w:date="2023-12-07T15:54:00Z">
            <w:rPr>
              <w:b/>
            </w:rPr>
          </w:rPrChange>
        </w:rPr>
        <w:tab/>
      </w:r>
      <w:r>
        <w:t>Enter</w:t>
      </w:r>
      <w:r>
        <w:rPr>
          <w:rPrChange w:id="2985" w:author="2023 Revisions to CCBHC Cost Report Instructions" w:date="2023-12-07T15:54:00Z">
            <w:rPr>
              <w:spacing w:val="-8"/>
            </w:rPr>
          </w:rPrChange>
        </w:rPr>
        <w:t xml:space="preserve"> </w:t>
      </w:r>
      <w:r>
        <w:t>the</w:t>
      </w:r>
      <w:r>
        <w:rPr>
          <w:rPrChange w:id="2986" w:author="2023 Revisions to CCBHC Cost Report Instructions" w:date="2023-12-07T15:54:00Z">
            <w:rPr>
              <w:spacing w:val="-6"/>
            </w:rPr>
          </w:rPrChange>
        </w:rPr>
        <w:t xml:space="preserve"> </w:t>
      </w:r>
      <w:r>
        <w:t>cost</w:t>
      </w:r>
      <w:r>
        <w:rPr>
          <w:rPrChange w:id="2987" w:author="2023 Revisions to CCBHC Cost Report Instructions" w:date="2023-12-07T15:54:00Z">
            <w:rPr>
              <w:spacing w:val="-5"/>
            </w:rPr>
          </w:rPrChange>
        </w:rPr>
        <w:t xml:space="preserve"> </w:t>
      </w:r>
      <w:r>
        <w:t>of</w:t>
      </w:r>
      <w:r>
        <w:rPr>
          <w:rPrChange w:id="2988" w:author="2023 Revisions to CCBHC Cost Report Instructions" w:date="2023-12-07T15:54:00Z">
            <w:rPr>
              <w:spacing w:val="-3"/>
            </w:rPr>
          </w:rPrChange>
        </w:rPr>
        <w:t xml:space="preserve"> </w:t>
      </w:r>
      <w:r>
        <w:t>CCBHC</w:t>
      </w:r>
      <w:r>
        <w:rPr>
          <w:rPrChange w:id="2989" w:author="2023 Revisions to CCBHC Cost Report Instructions" w:date="2023-12-07T15:54:00Z">
            <w:rPr>
              <w:spacing w:val="-4"/>
            </w:rPr>
          </w:rPrChange>
        </w:rPr>
        <w:t xml:space="preserve"> </w:t>
      </w:r>
      <w:r>
        <w:t>services</w:t>
      </w:r>
      <w:r>
        <w:rPr>
          <w:rPrChange w:id="2990" w:author="2023 Revisions to CCBHC Cost Report Instructions" w:date="2023-12-07T15:54:00Z">
            <w:rPr>
              <w:spacing w:val="-7"/>
            </w:rPr>
          </w:rPrChange>
        </w:rPr>
        <w:t xml:space="preserve"> </w:t>
      </w:r>
      <w:r>
        <w:t>furnished</w:t>
      </w:r>
      <w:r>
        <w:rPr>
          <w:rPrChange w:id="2991" w:author="2023 Revisions to CCBHC Cost Report Instructions" w:date="2023-12-07T15:54:00Z">
            <w:rPr>
              <w:spacing w:val="-4"/>
            </w:rPr>
          </w:rPrChange>
        </w:rPr>
        <w:t xml:space="preserve"> </w:t>
      </w:r>
      <w:r>
        <w:t>under</w:t>
      </w:r>
      <w:r>
        <w:rPr>
          <w:rPrChange w:id="2992" w:author="2023 Revisions to CCBHC Cost Report Instructions" w:date="2023-12-07T15:54:00Z">
            <w:rPr>
              <w:spacing w:val="-3"/>
            </w:rPr>
          </w:rPrChange>
        </w:rPr>
        <w:t xml:space="preserve"> </w:t>
      </w:r>
      <w:r>
        <w:t>agreement</w:t>
      </w:r>
      <w:r>
        <w:rPr>
          <w:rPrChange w:id="2993" w:author="2023 Revisions to CCBHC Cost Report Instructions" w:date="2023-12-07T15:54:00Z">
            <w:rPr>
              <w:spacing w:val="-2"/>
            </w:rPr>
          </w:rPrChange>
        </w:rPr>
        <w:t xml:space="preserve"> </w:t>
      </w:r>
      <w:r>
        <w:t>with</w:t>
      </w:r>
      <w:r>
        <w:rPr>
          <w:rPrChange w:id="2994" w:author="2023 Revisions to CCBHC Cost Report Instructions" w:date="2023-12-07T15:54:00Z">
            <w:rPr>
              <w:spacing w:val="-4"/>
            </w:rPr>
          </w:rPrChange>
        </w:rPr>
        <w:t xml:space="preserve"> </w:t>
      </w:r>
      <w:r>
        <w:rPr>
          <w:rPrChange w:id="2995" w:author="2023 Revisions to CCBHC Cost Report Instructions" w:date="2023-12-07T15:54:00Z">
            <w:rPr>
              <w:spacing w:val="-2"/>
            </w:rPr>
          </w:rPrChange>
        </w:rPr>
        <w:t>DCOs.</w:t>
      </w:r>
      <w:ins w:id="2996" w:author="2023 Revisions to CCBHC Cost Report Instructions" w:date="2023-12-07T15:54:00Z">
        <w:r w:rsidR="001F4032">
          <w:t xml:space="preserve"> </w:t>
        </w:r>
      </w:ins>
    </w:p>
    <w:p w14:paraId="6DCFA479" w14:textId="59ACB4AD" w:rsidR="0059672E" w:rsidRDefault="0050054D">
      <w:pPr>
        <w:pStyle w:val="Hangingtext"/>
        <w:pPrChange w:id="2997" w:author="2023 Revisions to CCBHC Cost Report Instructions" w:date="2023-12-07T15:54:00Z">
          <w:pPr>
            <w:pStyle w:val="BodyText"/>
            <w:tabs>
              <w:tab w:val="left" w:pos="1820"/>
            </w:tabs>
            <w:spacing w:before="126" w:line="247" w:lineRule="auto"/>
            <w:ind w:left="1820" w:right="360" w:hanging="1620"/>
          </w:pPr>
        </w:pPrChange>
      </w:pPr>
      <w:r>
        <w:rPr>
          <w:b/>
        </w:rPr>
        <w:t>Line 20:</w:t>
      </w:r>
      <w:ins w:id="2998" w:author="2023 Revisions to CCBHC Cost Report Instructions" w:date="2023-12-07T15:54:00Z">
        <w:r w:rsidR="001F4032">
          <w:t xml:space="preserve"> </w:t>
        </w:r>
      </w:ins>
      <w:r>
        <w:rPr>
          <w:rPrChange w:id="2999" w:author="2023 Revisions to CCBHC Cost Report Instructions" w:date="2023-12-07T15:54:00Z">
            <w:rPr>
              <w:b/>
            </w:rPr>
          </w:rPrChange>
        </w:rPr>
        <w:tab/>
      </w:r>
      <w:r>
        <w:t>Enter</w:t>
      </w:r>
      <w:r>
        <w:rPr>
          <w:rPrChange w:id="3000" w:author="2023 Revisions to CCBHC Cost Report Instructions" w:date="2023-12-07T15:54:00Z">
            <w:rPr>
              <w:spacing w:val="-2"/>
            </w:rPr>
          </w:rPrChange>
        </w:rPr>
        <w:t xml:space="preserve"> </w:t>
      </w:r>
      <w:r>
        <w:t>any</w:t>
      </w:r>
      <w:r>
        <w:rPr>
          <w:rPrChange w:id="3001" w:author="2023 Revisions to CCBHC Cost Report Instructions" w:date="2023-12-07T15:54:00Z">
            <w:rPr>
              <w:spacing w:val="-6"/>
            </w:rPr>
          </w:rPrChange>
        </w:rPr>
        <w:t xml:space="preserve"> </w:t>
      </w:r>
      <w:r>
        <w:t>other</w:t>
      </w:r>
      <w:r>
        <w:rPr>
          <w:rPrChange w:id="3002" w:author="2023 Revisions to CCBHC Cost Report Instructions" w:date="2023-12-07T15:54:00Z">
            <w:rPr>
              <w:spacing w:val="-5"/>
            </w:rPr>
          </w:rPrChange>
        </w:rPr>
        <w:t xml:space="preserve"> </w:t>
      </w:r>
      <w:r>
        <w:t>expenses</w:t>
      </w:r>
      <w:r>
        <w:rPr>
          <w:rPrChange w:id="3003" w:author="2023 Revisions to CCBHC Cost Report Instructions" w:date="2023-12-07T15:54:00Z">
            <w:rPr>
              <w:spacing w:val="-3"/>
            </w:rPr>
          </w:rPrChange>
        </w:rPr>
        <w:t xml:space="preserve"> </w:t>
      </w:r>
      <w:r>
        <w:t>directly</w:t>
      </w:r>
      <w:r>
        <w:rPr>
          <w:rPrChange w:id="3004" w:author="2023 Revisions to CCBHC Cost Report Instructions" w:date="2023-12-07T15:54:00Z">
            <w:rPr>
              <w:spacing w:val="-6"/>
            </w:rPr>
          </w:rPrChange>
        </w:rPr>
        <w:t xml:space="preserve"> </w:t>
      </w:r>
      <w:r>
        <w:t>related</w:t>
      </w:r>
      <w:r>
        <w:rPr>
          <w:rPrChange w:id="3005" w:author="2023 Revisions to CCBHC Cost Report Instructions" w:date="2023-12-07T15:54:00Z">
            <w:rPr>
              <w:spacing w:val="-6"/>
            </w:rPr>
          </w:rPrChange>
        </w:rPr>
        <w:t xml:space="preserve"> </w:t>
      </w:r>
      <w:r>
        <w:t>to</w:t>
      </w:r>
      <w:r>
        <w:rPr>
          <w:rPrChange w:id="3006" w:author="2023 Revisions to CCBHC Cost Report Instructions" w:date="2023-12-07T15:54:00Z">
            <w:rPr>
              <w:spacing w:val="-4"/>
            </w:rPr>
          </w:rPrChange>
        </w:rPr>
        <w:t xml:space="preserve"> </w:t>
      </w:r>
      <w:r>
        <w:t>providing</w:t>
      </w:r>
      <w:r>
        <w:rPr>
          <w:rPrChange w:id="3007" w:author="2023 Revisions to CCBHC Cost Report Instructions" w:date="2023-12-07T15:54:00Z">
            <w:rPr>
              <w:spacing w:val="-1"/>
            </w:rPr>
          </w:rPrChange>
        </w:rPr>
        <w:t xml:space="preserve"> </w:t>
      </w:r>
      <w:r>
        <w:t>CCBHC</w:t>
      </w:r>
      <w:r>
        <w:rPr>
          <w:rPrChange w:id="3008" w:author="2023 Revisions to CCBHC Cost Report Instructions" w:date="2023-12-07T15:54:00Z">
            <w:rPr>
              <w:spacing w:val="-4"/>
            </w:rPr>
          </w:rPrChange>
        </w:rPr>
        <w:t xml:space="preserve"> </w:t>
      </w:r>
      <w:r>
        <w:t>services</w:t>
      </w:r>
      <w:r>
        <w:rPr>
          <w:rPrChange w:id="3009" w:author="2023 Revisions to CCBHC Cost Report Instructions" w:date="2023-12-07T15:54:00Z">
            <w:rPr>
              <w:spacing w:val="-5"/>
            </w:rPr>
          </w:rPrChange>
        </w:rPr>
        <w:t xml:space="preserve"> </w:t>
      </w:r>
      <w:r>
        <w:t>furnished under agreement with DCOs.</w:t>
      </w:r>
      <w:r>
        <w:rPr>
          <w:rPrChange w:id="3010" w:author="2023 Revisions to CCBHC Cost Report Instructions" w:date="2023-12-07T15:54:00Z">
            <w:rPr>
              <w:spacing w:val="40"/>
            </w:rPr>
          </w:rPrChange>
        </w:rPr>
        <w:t xml:space="preserve"> </w:t>
      </w:r>
      <w:ins w:id="3011" w:author="2023 Revisions to CCBHC Cost Report Instructions" w:date="2023-12-07T15:54:00Z">
        <w:r w:rsidR="001F4032">
          <w:t xml:space="preserve"> </w:t>
        </w:r>
      </w:ins>
      <w:r>
        <w:t xml:space="preserve">For example, if a 24-hour mobile </w:t>
      </w:r>
      <w:r>
        <w:t>crisis service is furnished under agreement and mileage charges are billed separately, enter the expenses here and specify on the Comments tab.</w:t>
      </w:r>
      <w:ins w:id="3012" w:author="2023 Revisions to CCBHC Cost Report Instructions" w:date="2023-12-07T15:54:00Z">
        <w:r w:rsidR="001F4032">
          <w:t xml:space="preserve"> </w:t>
        </w:r>
      </w:ins>
    </w:p>
    <w:p w14:paraId="51E59B09" w14:textId="71B0B5FE" w:rsidR="0059672E" w:rsidRDefault="0050054D">
      <w:pPr>
        <w:pStyle w:val="Hangingtext"/>
        <w:pPrChange w:id="3013" w:author="2023 Revisions to CCBHC Cost Report Instructions" w:date="2023-12-07T15:54:00Z">
          <w:pPr>
            <w:pStyle w:val="BodyText"/>
            <w:tabs>
              <w:tab w:val="left" w:pos="1820"/>
            </w:tabs>
            <w:spacing w:before="119" w:line="247" w:lineRule="auto"/>
            <w:ind w:left="1820" w:right="418" w:hanging="1620"/>
          </w:pPr>
        </w:pPrChange>
      </w:pPr>
      <w:r>
        <w:rPr>
          <w:b/>
        </w:rPr>
        <w:t>Line 21:</w:t>
      </w:r>
      <w:ins w:id="3014" w:author="2023 Revisions to CCBHC Cost Report Instructions" w:date="2023-12-07T15:54:00Z">
        <w:r w:rsidR="001F4032">
          <w:t xml:space="preserve"> </w:t>
        </w:r>
      </w:ins>
      <w:r>
        <w:rPr>
          <w:rPrChange w:id="3015" w:author="2023 Revisions to CCBHC Cost Report Instructions" w:date="2023-12-07T15:54:00Z">
            <w:rPr>
              <w:b/>
            </w:rPr>
          </w:rPrChange>
        </w:rPr>
        <w:tab/>
      </w:r>
      <w:r>
        <w:t>“Subtotal</w:t>
      </w:r>
      <w:r>
        <w:rPr>
          <w:rPrChange w:id="3016" w:author="2023 Revisions to CCBHC Cost Report Instructions" w:date="2023-12-07T15:54:00Z">
            <w:rPr>
              <w:spacing w:val="-7"/>
            </w:rPr>
          </w:rPrChange>
        </w:rPr>
        <w:t xml:space="preserve"> </w:t>
      </w:r>
      <w:r>
        <w:t>costs</w:t>
      </w:r>
      <w:r>
        <w:rPr>
          <w:rPrChange w:id="3017" w:author="2023 Revisions to CCBHC Cost Report Instructions" w:date="2023-12-07T15:54:00Z">
            <w:rPr>
              <w:spacing w:val="-3"/>
            </w:rPr>
          </w:rPrChange>
        </w:rPr>
        <w:t xml:space="preserve"> </w:t>
      </w:r>
      <w:r>
        <w:t>under</w:t>
      </w:r>
      <w:r>
        <w:rPr>
          <w:rPrChange w:id="3018" w:author="2023 Revisions to CCBHC Cost Report Instructions" w:date="2023-12-07T15:54:00Z">
            <w:rPr>
              <w:spacing w:val="-2"/>
            </w:rPr>
          </w:rPrChange>
        </w:rPr>
        <w:t xml:space="preserve"> </w:t>
      </w:r>
      <w:r>
        <w:t>agreement,”</w:t>
      </w:r>
      <w:r>
        <w:rPr>
          <w:rPrChange w:id="3019" w:author="2023 Revisions to CCBHC Cost Report Instructions" w:date="2023-12-07T15:54:00Z">
            <w:rPr>
              <w:spacing w:val="-2"/>
            </w:rPr>
          </w:rPrChange>
        </w:rPr>
        <w:t xml:space="preserve"> </w:t>
      </w:r>
      <w:r>
        <w:t>which</w:t>
      </w:r>
      <w:r>
        <w:rPr>
          <w:rPrChange w:id="3020" w:author="2023 Revisions to CCBHC Cost Report Instructions" w:date="2023-12-07T15:54:00Z">
            <w:rPr>
              <w:spacing w:val="-4"/>
            </w:rPr>
          </w:rPrChange>
        </w:rPr>
        <w:t xml:space="preserve"> </w:t>
      </w:r>
      <w:r>
        <w:t>is</w:t>
      </w:r>
      <w:r>
        <w:rPr>
          <w:rPrChange w:id="3021" w:author="2023 Revisions to CCBHC Cost Report Instructions" w:date="2023-12-07T15:54:00Z">
            <w:rPr>
              <w:spacing w:val="-3"/>
            </w:rPr>
          </w:rPrChange>
        </w:rPr>
        <w:t xml:space="preserve"> </w:t>
      </w:r>
      <w:r>
        <w:t>calculated</w:t>
      </w:r>
      <w:r>
        <w:rPr>
          <w:rPrChange w:id="3022" w:author="2023 Revisions to CCBHC Cost Report Instructions" w:date="2023-12-07T15:54:00Z">
            <w:rPr>
              <w:spacing w:val="-4"/>
            </w:rPr>
          </w:rPrChange>
        </w:rPr>
        <w:t xml:space="preserve"> </w:t>
      </w:r>
      <w:r>
        <w:t>by</w:t>
      </w:r>
      <w:r>
        <w:rPr>
          <w:rPrChange w:id="3023" w:author="2023 Revisions to CCBHC Cost Report Instructions" w:date="2023-12-07T15:54:00Z">
            <w:rPr>
              <w:spacing w:val="-6"/>
            </w:rPr>
          </w:rPrChange>
        </w:rPr>
        <w:t xml:space="preserve"> </w:t>
      </w:r>
      <w:r>
        <w:t>adding</w:t>
      </w:r>
      <w:r>
        <w:rPr>
          <w:rPrChange w:id="3024" w:author="2023 Revisions to CCBHC Cost Report Instructions" w:date="2023-12-07T15:54:00Z">
            <w:rPr>
              <w:spacing w:val="-3"/>
            </w:rPr>
          </w:rPrChange>
        </w:rPr>
        <w:t xml:space="preserve"> </w:t>
      </w:r>
      <w:r>
        <w:t>the</w:t>
      </w:r>
      <w:r>
        <w:rPr>
          <w:rPrChange w:id="3025" w:author="2023 Revisions to CCBHC Cost Report Instructions" w:date="2023-12-07T15:54:00Z">
            <w:rPr>
              <w:spacing w:val="-4"/>
            </w:rPr>
          </w:rPrChange>
        </w:rPr>
        <w:t xml:space="preserve"> </w:t>
      </w:r>
      <w:r>
        <w:t>amounts</w:t>
      </w:r>
      <w:r>
        <w:rPr>
          <w:rPrChange w:id="3026" w:author="2023 Revisions to CCBHC Cost Report Instructions" w:date="2023-12-07T15:54:00Z">
            <w:rPr>
              <w:spacing w:val="-3"/>
            </w:rPr>
          </w:rPrChange>
        </w:rPr>
        <w:t xml:space="preserve"> </w:t>
      </w:r>
      <w:r>
        <w:t>on lines 19–20 above, is automatically populated on this line.</w:t>
      </w:r>
      <w:ins w:id="3027" w:author="2023 Revisions to CCBHC Cost Report Instructions" w:date="2023-12-07T15:54:00Z">
        <w:r w:rsidR="001F4032">
          <w:t xml:space="preserve"> </w:t>
        </w:r>
      </w:ins>
    </w:p>
    <w:p w14:paraId="70798374" w14:textId="77777777" w:rsidR="0059672E" w:rsidRDefault="0059672E">
      <w:pPr>
        <w:pStyle w:val="BodyText"/>
        <w:spacing w:before="8"/>
        <w:rPr>
          <w:del w:id="3028" w:author="2023 Revisions to CCBHC Cost Report Instructions" w:date="2023-12-07T15:54:00Z"/>
          <w:sz w:val="20"/>
        </w:rPr>
      </w:pPr>
    </w:p>
    <w:p w14:paraId="00B4FB85" w14:textId="2342BA06" w:rsidR="0059672E" w:rsidRDefault="0050054D">
      <w:pPr>
        <w:pStyle w:val="Heading3"/>
      </w:pPr>
      <w:bookmarkStart w:id="3029" w:name="PART_1C_–_OTHER_DIRECT_CCBHC_COSTS"/>
      <w:bookmarkStart w:id="3030" w:name="_Toc148441539"/>
      <w:bookmarkEnd w:id="3029"/>
      <w:r>
        <w:t>PART</w:t>
      </w:r>
      <w:r>
        <w:rPr>
          <w:rPrChange w:id="3031" w:author="2023 Revisions to CCBHC Cost Report Instructions" w:date="2023-12-07T15:54:00Z">
            <w:rPr>
              <w:spacing w:val="-6"/>
            </w:rPr>
          </w:rPrChange>
        </w:rPr>
        <w:t xml:space="preserve"> </w:t>
      </w:r>
      <w:r>
        <w:t>1C</w:t>
      </w:r>
      <w:r>
        <w:rPr>
          <w:rPrChange w:id="3032" w:author="2023 Revisions to CCBHC Cost Report Instructions" w:date="2023-12-07T15:54:00Z">
            <w:rPr>
              <w:spacing w:val="-3"/>
            </w:rPr>
          </w:rPrChange>
        </w:rPr>
        <w:t xml:space="preserve"> </w:t>
      </w:r>
      <w:r>
        <w:t>–</w:t>
      </w:r>
      <w:r>
        <w:rPr>
          <w:rPrChange w:id="3033" w:author="2023 Revisions to CCBHC Cost Report Instructions" w:date="2023-12-07T15:54:00Z">
            <w:rPr>
              <w:spacing w:val="-4"/>
            </w:rPr>
          </w:rPrChange>
        </w:rPr>
        <w:t xml:space="preserve"> </w:t>
      </w:r>
      <w:r>
        <w:t>OTHER</w:t>
      </w:r>
      <w:r>
        <w:rPr>
          <w:rPrChange w:id="3034" w:author="2023 Revisions to CCBHC Cost Report Instructions" w:date="2023-12-07T15:54:00Z">
            <w:rPr>
              <w:spacing w:val="-4"/>
            </w:rPr>
          </w:rPrChange>
        </w:rPr>
        <w:t xml:space="preserve"> </w:t>
      </w:r>
      <w:r>
        <w:t>DIRECT</w:t>
      </w:r>
      <w:r>
        <w:rPr>
          <w:rPrChange w:id="3035" w:author="2023 Revisions to CCBHC Cost Report Instructions" w:date="2023-12-07T15:54:00Z">
            <w:rPr>
              <w:spacing w:val="-5"/>
            </w:rPr>
          </w:rPrChange>
        </w:rPr>
        <w:t xml:space="preserve"> </w:t>
      </w:r>
      <w:r>
        <w:t>CCBHC</w:t>
      </w:r>
      <w:r>
        <w:rPr>
          <w:rPrChange w:id="3036" w:author="2023 Revisions to CCBHC Cost Report Instructions" w:date="2023-12-07T15:54:00Z">
            <w:rPr>
              <w:spacing w:val="-3"/>
            </w:rPr>
          </w:rPrChange>
        </w:rPr>
        <w:t xml:space="preserve"> </w:t>
      </w:r>
      <w:r>
        <w:rPr>
          <w:rPrChange w:id="3037" w:author="2023 Revisions to CCBHC Cost Report Instructions" w:date="2023-12-07T15:54:00Z">
            <w:rPr>
              <w:spacing w:val="-4"/>
            </w:rPr>
          </w:rPrChange>
        </w:rPr>
        <w:t>COSTS</w:t>
      </w:r>
      <w:bookmarkEnd w:id="3030"/>
      <w:ins w:id="3038" w:author="2023 Revisions to CCBHC Cost Report Instructions" w:date="2023-12-07T15:54:00Z">
        <w:r w:rsidR="00025E08">
          <w:t xml:space="preserve"> </w:t>
        </w:r>
      </w:ins>
    </w:p>
    <w:p w14:paraId="3A21D2E4" w14:textId="145AB736" w:rsidR="0059672E" w:rsidRDefault="0050054D">
      <w:pPr>
        <w:pStyle w:val="Hangingtext"/>
        <w:pPrChange w:id="3039" w:author="2023 Revisions to CCBHC Cost Report Instructions" w:date="2023-12-07T15:54:00Z">
          <w:pPr>
            <w:pStyle w:val="BodyText"/>
            <w:tabs>
              <w:tab w:val="left" w:pos="1820"/>
            </w:tabs>
            <w:spacing w:before="128" w:line="247" w:lineRule="auto"/>
            <w:ind w:left="1820" w:right="233" w:hanging="1620"/>
          </w:pPr>
        </w:pPrChange>
      </w:pPr>
      <w:r>
        <w:rPr>
          <w:b/>
        </w:rPr>
        <w:t>Lines 22–26:</w:t>
      </w:r>
      <w:r>
        <w:rPr>
          <w:b/>
        </w:rPr>
        <w:tab/>
      </w:r>
      <w:r>
        <w:t>Enter direct expenses related to providing CCBHC-covered services.</w:t>
      </w:r>
      <w:r>
        <w:rPr>
          <w:rPrChange w:id="3040" w:author="2023 Revisions to CCBHC Cost Report Instructions" w:date="2023-12-07T15:54:00Z">
            <w:rPr>
              <w:spacing w:val="40"/>
            </w:rPr>
          </w:rPrChange>
        </w:rPr>
        <w:t xml:space="preserve"> </w:t>
      </w:r>
      <w:ins w:id="3041" w:author="2023 Revisions to CCBHC Cost Report Instructions" w:date="2023-12-07T15:54:00Z">
        <w:r w:rsidR="001F4032">
          <w:t xml:space="preserve"> </w:t>
        </w:r>
      </w:ins>
      <w:r>
        <w:t>Leave column 1 blank.</w:t>
      </w:r>
      <w:r>
        <w:rPr>
          <w:rPrChange w:id="3042" w:author="2023 Revisions to CCBHC Cost Report Instructions" w:date="2023-12-07T15:54:00Z">
            <w:rPr>
              <w:spacing w:val="40"/>
            </w:rPr>
          </w:rPrChange>
        </w:rPr>
        <w:t xml:space="preserve"> </w:t>
      </w:r>
      <w:ins w:id="3043" w:author="2023 Revisions to CCBHC Cost Report Instructions" w:date="2023-12-07T15:54:00Z">
        <w:r w:rsidR="001F4032">
          <w:t xml:space="preserve"> </w:t>
        </w:r>
      </w:ins>
      <w:r>
        <w:t>In column 2, enter all costs related to the expenses specified.</w:t>
      </w:r>
      <w:ins w:id="3044" w:author="2023 Revisions to CCBHC Cost Report Instructions" w:date="2023-12-07T15:54:00Z">
        <w:r w:rsidR="001F4032">
          <w:t xml:space="preserve"> </w:t>
        </w:r>
      </w:ins>
      <w:r>
        <w:rPr>
          <w:rPrChange w:id="3045" w:author="2023 Revisions to CCBHC Cost Report Instructions" w:date="2023-12-07T15:54:00Z">
            <w:rPr>
              <w:spacing w:val="40"/>
            </w:rPr>
          </w:rPrChange>
        </w:rPr>
        <w:t xml:space="preserve"> </w:t>
      </w:r>
      <w:r>
        <w:t xml:space="preserve">If </w:t>
      </w:r>
      <w:r>
        <w:t>these</w:t>
      </w:r>
      <w:r>
        <w:rPr>
          <w:rPrChange w:id="3046" w:author="2023 Revisions to CCBHC Cost Report Instructions" w:date="2023-12-07T15:54:00Z">
            <w:rPr>
              <w:spacing w:val="-3"/>
            </w:rPr>
          </w:rPrChange>
        </w:rPr>
        <w:t xml:space="preserve"> </w:t>
      </w:r>
      <w:r>
        <w:t>costs</w:t>
      </w:r>
      <w:r>
        <w:rPr>
          <w:rPrChange w:id="3047" w:author="2023 Revisions to CCBHC Cost Report Instructions" w:date="2023-12-07T15:54:00Z">
            <w:rPr>
              <w:spacing w:val="-5"/>
            </w:rPr>
          </w:rPrChange>
        </w:rPr>
        <w:t xml:space="preserve"> </w:t>
      </w:r>
      <w:r>
        <w:t>are</w:t>
      </w:r>
      <w:r>
        <w:rPr>
          <w:rPrChange w:id="3048" w:author="2023 Revisions to CCBHC Cost Report Instructions" w:date="2023-12-07T15:54:00Z">
            <w:rPr>
              <w:spacing w:val="-5"/>
            </w:rPr>
          </w:rPrChange>
        </w:rPr>
        <w:t xml:space="preserve"> </w:t>
      </w:r>
      <w:r>
        <w:t>used</w:t>
      </w:r>
      <w:r>
        <w:rPr>
          <w:rPrChange w:id="3049" w:author="2023 Revisions to CCBHC Cost Report Instructions" w:date="2023-12-07T15:54:00Z">
            <w:rPr>
              <w:spacing w:val="-5"/>
            </w:rPr>
          </w:rPrChange>
        </w:rPr>
        <w:t xml:space="preserve"> </w:t>
      </w:r>
      <w:r>
        <w:t>to</w:t>
      </w:r>
      <w:r>
        <w:rPr>
          <w:rPrChange w:id="3050" w:author="2023 Revisions to CCBHC Cost Report Instructions" w:date="2023-12-07T15:54:00Z">
            <w:rPr>
              <w:spacing w:val="-7"/>
            </w:rPr>
          </w:rPrChange>
        </w:rPr>
        <w:t xml:space="preserve"> </w:t>
      </w:r>
      <w:r>
        <w:t>provide</w:t>
      </w:r>
      <w:r>
        <w:rPr>
          <w:rPrChange w:id="3051" w:author="2023 Revisions to CCBHC Cost Report Instructions" w:date="2023-12-07T15:54:00Z">
            <w:rPr>
              <w:spacing w:val="-3"/>
            </w:rPr>
          </w:rPrChange>
        </w:rPr>
        <w:t xml:space="preserve"> </w:t>
      </w:r>
      <w:r>
        <w:t>both</w:t>
      </w:r>
      <w:r>
        <w:rPr>
          <w:rPrChange w:id="3052" w:author="2023 Revisions to CCBHC Cost Report Instructions" w:date="2023-12-07T15:54:00Z">
            <w:rPr>
              <w:spacing w:val="-3"/>
            </w:rPr>
          </w:rPrChange>
        </w:rPr>
        <w:t xml:space="preserve"> </w:t>
      </w:r>
      <w:r>
        <w:t>CCBHC</w:t>
      </w:r>
      <w:r>
        <w:rPr>
          <w:rPrChange w:id="3053" w:author="2023 Revisions to CCBHC Cost Report Instructions" w:date="2023-12-07T15:54:00Z">
            <w:rPr>
              <w:spacing w:val="-3"/>
            </w:rPr>
          </w:rPrChange>
        </w:rPr>
        <w:t xml:space="preserve"> </w:t>
      </w:r>
      <w:r>
        <w:t>and</w:t>
      </w:r>
      <w:r>
        <w:rPr>
          <w:rPrChange w:id="3054" w:author="2023 Revisions to CCBHC Cost Report Instructions" w:date="2023-12-07T15:54:00Z">
            <w:rPr>
              <w:spacing w:val="-3"/>
            </w:rPr>
          </w:rPrChange>
        </w:rPr>
        <w:t xml:space="preserve"> </w:t>
      </w:r>
      <w:r>
        <w:t>non-CCBHC</w:t>
      </w:r>
      <w:r>
        <w:rPr>
          <w:rPrChange w:id="3055" w:author="2023 Revisions to CCBHC Cost Report Instructions" w:date="2023-12-07T15:54:00Z">
            <w:rPr>
              <w:spacing w:val="-3"/>
            </w:rPr>
          </w:rPrChange>
        </w:rPr>
        <w:t xml:space="preserve"> </w:t>
      </w:r>
      <w:r>
        <w:t>services,</w:t>
      </w:r>
      <w:r>
        <w:rPr>
          <w:rPrChange w:id="3056" w:author="2023 Revisions to CCBHC Cost Report Instructions" w:date="2023-12-07T15:54:00Z">
            <w:rPr>
              <w:spacing w:val="-4"/>
            </w:rPr>
          </w:rPrChange>
        </w:rPr>
        <w:t xml:space="preserve"> </w:t>
      </w:r>
      <w:r>
        <w:t>reclassify the non-CCBHC cost apportionment under column 4 to lines 50 or 51, as appropriate.</w:t>
      </w:r>
      <w:r>
        <w:rPr>
          <w:rPrChange w:id="3057" w:author="2023 Revisions to CCBHC Cost Report Instructions" w:date="2023-12-07T15:54:00Z">
            <w:rPr>
              <w:spacing w:val="40"/>
            </w:rPr>
          </w:rPrChange>
        </w:rPr>
        <w:t xml:space="preserve"> </w:t>
      </w:r>
      <w:ins w:id="3058" w:author="2023 Revisions to CCBHC Cost Report Instructions" w:date="2023-12-07T15:54:00Z">
        <w:r w:rsidR="001F4032">
          <w:t xml:space="preserve"> </w:t>
        </w:r>
      </w:ins>
      <w:r>
        <w:t>Include the allocation description on the Trial Balance Reclassifications tab.</w:t>
      </w:r>
    </w:p>
    <w:p w14:paraId="3EA449CC" w14:textId="085C32A2" w:rsidR="0059672E" w:rsidRDefault="0050054D">
      <w:pPr>
        <w:pStyle w:val="Hangingtext"/>
        <w:pPrChange w:id="3059" w:author="2023 Revisions to CCBHC Cost Report Instructions" w:date="2023-12-07T15:54:00Z">
          <w:pPr>
            <w:pStyle w:val="BodyText"/>
            <w:tabs>
              <w:tab w:val="left" w:pos="1820"/>
            </w:tabs>
            <w:spacing w:before="117" w:line="247" w:lineRule="auto"/>
            <w:ind w:left="1820" w:right="356" w:hanging="1620"/>
          </w:pPr>
        </w:pPrChange>
      </w:pPr>
      <w:r>
        <w:rPr>
          <w:b/>
        </w:rPr>
        <w:t>Line 27:</w:t>
      </w:r>
      <w:ins w:id="3060" w:author="2023 Revisions to CCBHC Cost Report Instructions" w:date="2023-12-07T15:54:00Z">
        <w:r w:rsidR="001F4032">
          <w:t xml:space="preserve"> </w:t>
        </w:r>
      </w:ins>
      <w:r>
        <w:rPr>
          <w:rPrChange w:id="3061" w:author="2023 Revisions to CCBHC Cost Report Instructions" w:date="2023-12-07T15:54:00Z">
            <w:rPr>
              <w:b/>
            </w:rPr>
          </w:rPrChange>
        </w:rPr>
        <w:tab/>
      </w:r>
      <w:r>
        <w:t>Enter</w:t>
      </w:r>
      <w:r>
        <w:rPr>
          <w:rPrChange w:id="3062" w:author="2023 Revisions to CCBHC Cost Report Instructions" w:date="2023-12-07T15:54:00Z">
            <w:rPr>
              <w:spacing w:val="-1"/>
            </w:rPr>
          </w:rPrChange>
        </w:rPr>
        <w:t xml:space="preserve"> </w:t>
      </w:r>
      <w:r>
        <w:t>a</w:t>
      </w:r>
      <w:r>
        <w:rPr>
          <w:rPrChange w:id="3063" w:author="2023 Revisions to CCBHC Cost Report Instructions" w:date="2023-12-07T15:54:00Z">
            <w:rPr>
              <w:spacing w:val="-5"/>
            </w:rPr>
          </w:rPrChange>
        </w:rPr>
        <w:t xml:space="preserve"> </w:t>
      </w:r>
      <w:r>
        <w:t>subtotal</w:t>
      </w:r>
      <w:r>
        <w:rPr>
          <w:rPrChange w:id="3064" w:author="2023 Revisions to CCBHC Cost Report Instructions" w:date="2023-12-07T15:54:00Z">
            <w:rPr>
              <w:spacing w:val="-3"/>
            </w:rPr>
          </w:rPrChange>
        </w:rPr>
        <w:t xml:space="preserve"> </w:t>
      </w:r>
      <w:r>
        <w:t>of</w:t>
      </w:r>
      <w:r>
        <w:rPr>
          <w:rPrChange w:id="3065" w:author="2023 Revisions to CCBHC Cost Report Instructions" w:date="2023-12-07T15:54:00Z">
            <w:rPr>
              <w:spacing w:val="-4"/>
            </w:rPr>
          </w:rPrChange>
        </w:rPr>
        <w:t xml:space="preserve"> </w:t>
      </w:r>
      <w:r>
        <w:t>all</w:t>
      </w:r>
      <w:r>
        <w:rPr>
          <w:rPrChange w:id="3066" w:author="2023 Revisions to CCBHC Cost Report Instructions" w:date="2023-12-07T15:54:00Z">
            <w:rPr>
              <w:spacing w:val="-3"/>
            </w:rPr>
          </w:rPrChange>
        </w:rPr>
        <w:t xml:space="preserve"> </w:t>
      </w:r>
      <w:r>
        <w:t>net</w:t>
      </w:r>
      <w:r>
        <w:rPr>
          <w:rPrChange w:id="3067" w:author="2023 Revisions to CCBHC Cost Report Instructions" w:date="2023-12-07T15:54:00Z">
            <w:rPr>
              <w:spacing w:val="-3"/>
            </w:rPr>
          </w:rPrChange>
        </w:rPr>
        <w:t xml:space="preserve"> </w:t>
      </w:r>
      <w:r>
        <w:t>costs</w:t>
      </w:r>
      <w:r>
        <w:rPr>
          <w:rPrChange w:id="3068" w:author="2023 Revisions to CCBHC Cost Report Instructions" w:date="2023-12-07T15:54:00Z">
            <w:rPr>
              <w:spacing w:val="-5"/>
            </w:rPr>
          </w:rPrChange>
        </w:rPr>
        <w:t xml:space="preserve"> </w:t>
      </w:r>
      <w:r>
        <w:t>for</w:t>
      </w:r>
      <w:r>
        <w:rPr>
          <w:rPrChange w:id="3069" w:author="2023 Revisions to CCBHC Cost Report Instructions" w:date="2023-12-07T15:54:00Z">
            <w:rPr>
              <w:spacing w:val="-4"/>
            </w:rPr>
          </w:rPrChange>
        </w:rPr>
        <w:t xml:space="preserve"> </w:t>
      </w:r>
      <w:r>
        <w:t>other</w:t>
      </w:r>
      <w:r>
        <w:rPr>
          <w:rPrChange w:id="3070" w:author="2023 Revisions to CCBHC Cost Report Instructions" w:date="2023-12-07T15:54:00Z">
            <w:rPr>
              <w:spacing w:val="-1"/>
            </w:rPr>
          </w:rPrChange>
        </w:rPr>
        <w:t xml:space="preserve"> </w:t>
      </w:r>
      <w:r>
        <w:t>categories</w:t>
      </w:r>
      <w:r>
        <w:rPr>
          <w:rPrChange w:id="3071" w:author="2023 Revisions to CCBHC Cost Report Instructions" w:date="2023-12-07T15:54:00Z">
            <w:rPr>
              <w:spacing w:val="-2"/>
            </w:rPr>
          </w:rPrChange>
        </w:rPr>
        <w:t xml:space="preserve"> </w:t>
      </w:r>
      <w:r>
        <w:t>not</w:t>
      </w:r>
      <w:r>
        <w:rPr>
          <w:rPrChange w:id="3072" w:author="2023 Revisions to CCBHC Cost Report Instructions" w:date="2023-12-07T15:54:00Z">
            <w:rPr>
              <w:spacing w:val="-3"/>
            </w:rPr>
          </w:rPrChange>
        </w:rPr>
        <w:t xml:space="preserve"> </w:t>
      </w:r>
      <w:r>
        <w:t>listed</w:t>
      </w:r>
      <w:r>
        <w:rPr>
          <w:rPrChange w:id="3073" w:author="2023 Revisions to CCBHC Cost Report Instructions" w:date="2023-12-07T15:54:00Z">
            <w:rPr>
              <w:spacing w:val="-3"/>
            </w:rPr>
          </w:rPrChange>
        </w:rPr>
        <w:t xml:space="preserve"> </w:t>
      </w:r>
      <w:r>
        <w:t>on</w:t>
      </w:r>
      <w:r>
        <w:rPr>
          <w:rPrChange w:id="3074" w:author="2023 Revisions to CCBHC Cost Report Instructions" w:date="2023-12-07T15:54:00Z">
            <w:rPr>
              <w:spacing w:val="-5"/>
            </w:rPr>
          </w:rPrChange>
        </w:rPr>
        <w:t xml:space="preserve"> </w:t>
      </w:r>
      <w:r>
        <w:t>lines</w:t>
      </w:r>
      <w:r>
        <w:rPr>
          <w:rPrChange w:id="3075" w:author="2023 Revisions to CCBHC Cost Report Instructions" w:date="2023-12-07T15:54:00Z">
            <w:rPr>
              <w:spacing w:val="-2"/>
            </w:rPr>
          </w:rPrChange>
        </w:rPr>
        <w:t xml:space="preserve"> </w:t>
      </w:r>
      <w:r>
        <w:t>22–26,</w:t>
      </w:r>
      <w:r>
        <w:rPr>
          <w:rPrChange w:id="3076" w:author="2023 Revisions to CCBHC Cost Report Instructions" w:date="2023-12-07T15:54:00Z">
            <w:rPr>
              <w:spacing w:val="-1"/>
            </w:rPr>
          </w:rPrChange>
        </w:rPr>
        <w:t xml:space="preserve"> </w:t>
      </w:r>
      <w:r>
        <w:t>and specify in the Comments tab.</w:t>
      </w:r>
      <w:ins w:id="3077" w:author="2023 Revisions to CCBHC Cost Report Instructions" w:date="2023-12-07T15:54:00Z">
        <w:r w:rsidR="001F4032">
          <w:t xml:space="preserve"> </w:t>
        </w:r>
      </w:ins>
    </w:p>
    <w:p w14:paraId="3FAFFBAA" w14:textId="61C99504" w:rsidR="0059672E" w:rsidRDefault="0050054D">
      <w:pPr>
        <w:pStyle w:val="Hangingtext"/>
        <w:pPrChange w:id="3078" w:author="2023 Revisions to CCBHC Cost Report Instructions" w:date="2023-12-07T15:54:00Z">
          <w:pPr>
            <w:pStyle w:val="BodyText"/>
            <w:tabs>
              <w:tab w:val="left" w:pos="1820"/>
            </w:tabs>
            <w:spacing w:before="117"/>
            <w:ind w:left="1820" w:right="152" w:hanging="1620"/>
          </w:pPr>
        </w:pPrChange>
      </w:pPr>
      <w:r>
        <w:rPr>
          <w:b/>
        </w:rPr>
        <w:t>Line 28:</w:t>
      </w:r>
      <w:ins w:id="3079" w:author="2023 Revisions to CCBHC Cost Report Instructions" w:date="2023-12-07T15:54:00Z">
        <w:r w:rsidR="001F4032">
          <w:t xml:space="preserve"> </w:t>
        </w:r>
      </w:ins>
      <w:r>
        <w:rPr>
          <w:rPrChange w:id="3080" w:author="2023 Revisions to CCBHC Cost Report Instructions" w:date="2023-12-07T15:54:00Z">
            <w:rPr>
              <w:b/>
            </w:rPr>
          </w:rPrChange>
        </w:rPr>
        <w:tab/>
      </w:r>
      <w:r>
        <w:t>“Subtotal</w:t>
      </w:r>
      <w:r>
        <w:rPr>
          <w:rPrChange w:id="3081" w:author="2023 Revisions to CCBHC Cost Report Instructions" w:date="2023-12-07T15:54:00Z">
            <w:rPr>
              <w:spacing w:val="-6"/>
            </w:rPr>
          </w:rPrChange>
        </w:rPr>
        <w:t xml:space="preserve"> </w:t>
      </w:r>
      <w:r>
        <w:t>other</w:t>
      </w:r>
      <w:r>
        <w:rPr>
          <w:rPrChange w:id="3082" w:author="2023 Revisions to CCBHC Cost Report Instructions" w:date="2023-12-07T15:54:00Z">
            <w:rPr>
              <w:spacing w:val="-1"/>
            </w:rPr>
          </w:rPrChange>
        </w:rPr>
        <w:t xml:space="preserve"> </w:t>
      </w:r>
      <w:r>
        <w:t>direct</w:t>
      </w:r>
      <w:r>
        <w:rPr>
          <w:rPrChange w:id="3083" w:author="2023 Revisions to CCBHC Cost Report Instructions" w:date="2023-12-07T15:54:00Z">
            <w:rPr>
              <w:spacing w:val="-3"/>
            </w:rPr>
          </w:rPrChange>
        </w:rPr>
        <w:t xml:space="preserve"> </w:t>
      </w:r>
      <w:r>
        <w:t>CCBHC</w:t>
      </w:r>
      <w:r>
        <w:rPr>
          <w:rPrChange w:id="3084" w:author="2023 Revisions to CCBHC Cost Report Instructions" w:date="2023-12-07T15:54:00Z">
            <w:rPr>
              <w:spacing w:val="-3"/>
            </w:rPr>
          </w:rPrChange>
        </w:rPr>
        <w:t xml:space="preserve"> </w:t>
      </w:r>
      <w:r>
        <w:t>costs,”</w:t>
      </w:r>
      <w:r>
        <w:rPr>
          <w:rPrChange w:id="3085" w:author="2023 Revisions to CCBHC Cost Report Instructions" w:date="2023-12-07T15:54:00Z">
            <w:rPr>
              <w:spacing w:val="-4"/>
            </w:rPr>
          </w:rPrChange>
        </w:rPr>
        <w:t xml:space="preserve"> </w:t>
      </w:r>
      <w:r>
        <w:t>which</w:t>
      </w:r>
      <w:r>
        <w:rPr>
          <w:rPrChange w:id="3086" w:author="2023 Revisions to CCBHC Cost Report Instructions" w:date="2023-12-07T15:54:00Z">
            <w:rPr>
              <w:spacing w:val="-3"/>
            </w:rPr>
          </w:rPrChange>
        </w:rPr>
        <w:t xml:space="preserve"> </w:t>
      </w:r>
      <w:r>
        <w:t>is</w:t>
      </w:r>
      <w:r>
        <w:rPr>
          <w:rPrChange w:id="3087" w:author="2023 Revisions to CCBHC Cost Report Instructions" w:date="2023-12-07T15:54:00Z">
            <w:rPr>
              <w:spacing w:val="-2"/>
            </w:rPr>
          </w:rPrChange>
        </w:rPr>
        <w:t xml:space="preserve"> </w:t>
      </w:r>
      <w:r>
        <w:t>calculated</w:t>
      </w:r>
      <w:r>
        <w:rPr>
          <w:rPrChange w:id="3088" w:author="2023 Revisions to CCBHC Cost Report Instructions" w:date="2023-12-07T15:54:00Z">
            <w:rPr>
              <w:spacing w:val="-3"/>
            </w:rPr>
          </w:rPrChange>
        </w:rPr>
        <w:t xml:space="preserve"> </w:t>
      </w:r>
      <w:r>
        <w:t>by</w:t>
      </w:r>
      <w:r>
        <w:rPr>
          <w:rPrChange w:id="3089" w:author="2023 Revisions to CCBHC Cost Report Instructions" w:date="2023-12-07T15:54:00Z">
            <w:rPr>
              <w:spacing w:val="-5"/>
            </w:rPr>
          </w:rPrChange>
        </w:rPr>
        <w:t xml:space="preserve"> </w:t>
      </w:r>
      <w:r>
        <w:t>adding</w:t>
      </w:r>
      <w:r>
        <w:rPr>
          <w:rPrChange w:id="3090" w:author="2023 Revisions to CCBHC Cost Report Instructions" w:date="2023-12-07T15:54:00Z">
            <w:rPr>
              <w:spacing w:val="-3"/>
            </w:rPr>
          </w:rPrChange>
        </w:rPr>
        <w:t xml:space="preserve"> </w:t>
      </w:r>
      <w:r>
        <w:t>the</w:t>
      </w:r>
      <w:r>
        <w:rPr>
          <w:rPrChange w:id="3091" w:author="2023 Revisions to CCBHC Cost Report Instructions" w:date="2023-12-07T15:54:00Z">
            <w:rPr>
              <w:spacing w:val="-5"/>
            </w:rPr>
          </w:rPrChange>
        </w:rPr>
        <w:t xml:space="preserve"> </w:t>
      </w:r>
      <w:r>
        <w:t>amounts</w:t>
      </w:r>
      <w:r>
        <w:rPr>
          <w:rPrChange w:id="3092" w:author="2023 Revisions to CCBHC Cost Report Instructions" w:date="2023-12-07T15:54:00Z">
            <w:rPr>
              <w:spacing w:val="-5"/>
            </w:rPr>
          </w:rPrChange>
        </w:rPr>
        <w:t xml:space="preserve"> </w:t>
      </w:r>
      <w:r>
        <w:t xml:space="preserve">on lines 22–28 above, is automatically </w:t>
      </w:r>
      <w:r>
        <w:t>populated on this line.</w:t>
      </w:r>
      <w:ins w:id="3093" w:author="2023 Revisions to CCBHC Cost Report Instructions" w:date="2023-12-07T15:54:00Z">
        <w:r w:rsidR="001F4032">
          <w:t xml:space="preserve"> </w:t>
        </w:r>
      </w:ins>
    </w:p>
    <w:p w14:paraId="5D567974" w14:textId="36DA6A4F" w:rsidR="0059672E" w:rsidRDefault="0050054D">
      <w:pPr>
        <w:pStyle w:val="Hangingtext"/>
        <w:pPrChange w:id="3094" w:author="2023 Revisions to CCBHC Cost Report Instructions" w:date="2023-12-07T15:54:00Z">
          <w:pPr>
            <w:pStyle w:val="BodyText"/>
            <w:tabs>
              <w:tab w:val="left" w:pos="1820"/>
            </w:tabs>
            <w:spacing w:before="115" w:line="247" w:lineRule="auto"/>
            <w:ind w:left="1820" w:right="629" w:hanging="1620"/>
          </w:pPr>
        </w:pPrChange>
      </w:pPr>
      <w:r>
        <w:rPr>
          <w:b/>
        </w:rPr>
        <w:t>Line 29:</w:t>
      </w:r>
      <w:ins w:id="3095" w:author="2023 Revisions to CCBHC Cost Report Instructions" w:date="2023-12-07T15:54:00Z">
        <w:r w:rsidR="001F4032">
          <w:t xml:space="preserve"> </w:t>
        </w:r>
      </w:ins>
      <w:r>
        <w:rPr>
          <w:rPrChange w:id="3096" w:author="2023 Revisions to CCBHC Cost Report Instructions" w:date="2023-12-07T15:54:00Z">
            <w:rPr>
              <w:b/>
            </w:rPr>
          </w:rPrChange>
        </w:rPr>
        <w:tab/>
      </w:r>
      <w:r>
        <w:t>“Total</w:t>
      </w:r>
      <w:r>
        <w:rPr>
          <w:rPrChange w:id="3097" w:author="2023 Revisions to CCBHC Cost Report Instructions" w:date="2023-12-07T15:54:00Z">
            <w:rPr>
              <w:spacing w:val="-4"/>
            </w:rPr>
          </w:rPrChange>
        </w:rPr>
        <w:t xml:space="preserve"> </w:t>
      </w:r>
      <w:r>
        <w:t>cost</w:t>
      </w:r>
      <w:r>
        <w:rPr>
          <w:rPrChange w:id="3098" w:author="2023 Revisions to CCBHC Cost Report Instructions" w:date="2023-12-07T15:54:00Z">
            <w:rPr>
              <w:spacing w:val="-4"/>
            </w:rPr>
          </w:rPrChange>
        </w:rPr>
        <w:t xml:space="preserve"> </w:t>
      </w:r>
      <w:r>
        <w:t>of</w:t>
      </w:r>
      <w:r>
        <w:rPr>
          <w:rPrChange w:id="3099" w:author="2023 Revisions to CCBHC Cost Report Instructions" w:date="2023-12-07T15:54:00Z">
            <w:rPr>
              <w:spacing w:val="-2"/>
            </w:rPr>
          </w:rPrChange>
        </w:rPr>
        <w:t xml:space="preserve"> </w:t>
      </w:r>
      <w:r>
        <w:t>CCBHC</w:t>
      </w:r>
      <w:r>
        <w:rPr>
          <w:rPrChange w:id="3100" w:author="2023 Revisions to CCBHC Cost Report Instructions" w:date="2023-12-07T15:54:00Z">
            <w:rPr>
              <w:spacing w:val="-4"/>
            </w:rPr>
          </w:rPrChange>
        </w:rPr>
        <w:t xml:space="preserve"> </w:t>
      </w:r>
      <w:r>
        <w:t>services,”</w:t>
      </w:r>
      <w:r>
        <w:rPr>
          <w:rPrChange w:id="3101" w:author="2023 Revisions to CCBHC Cost Report Instructions" w:date="2023-12-07T15:54:00Z">
            <w:rPr>
              <w:spacing w:val="-2"/>
            </w:rPr>
          </w:rPrChange>
        </w:rPr>
        <w:t xml:space="preserve"> </w:t>
      </w:r>
      <w:r>
        <w:t>which</w:t>
      </w:r>
      <w:r>
        <w:rPr>
          <w:rPrChange w:id="3102" w:author="2023 Revisions to CCBHC Cost Report Instructions" w:date="2023-12-07T15:54:00Z">
            <w:rPr>
              <w:spacing w:val="-4"/>
            </w:rPr>
          </w:rPrChange>
        </w:rPr>
        <w:t xml:space="preserve"> </w:t>
      </w:r>
      <w:r>
        <w:t>is</w:t>
      </w:r>
      <w:r>
        <w:rPr>
          <w:rPrChange w:id="3103" w:author="2023 Revisions to CCBHC Cost Report Instructions" w:date="2023-12-07T15:54:00Z">
            <w:rPr>
              <w:spacing w:val="-3"/>
            </w:rPr>
          </w:rPrChange>
        </w:rPr>
        <w:t xml:space="preserve"> </w:t>
      </w:r>
      <w:r>
        <w:t>calculated</w:t>
      </w:r>
      <w:r>
        <w:rPr>
          <w:rPrChange w:id="3104" w:author="2023 Revisions to CCBHC Cost Report Instructions" w:date="2023-12-07T15:54:00Z">
            <w:rPr>
              <w:spacing w:val="-4"/>
            </w:rPr>
          </w:rPrChange>
        </w:rPr>
        <w:t xml:space="preserve"> </w:t>
      </w:r>
      <w:r>
        <w:t>by</w:t>
      </w:r>
      <w:r>
        <w:rPr>
          <w:rPrChange w:id="3105" w:author="2023 Revisions to CCBHC Cost Report Instructions" w:date="2023-12-07T15:54:00Z">
            <w:rPr>
              <w:spacing w:val="-5"/>
            </w:rPr>
          </w:rPrChange>
        </w:rPr>
        <w:t xml:space="preserve"> </w:t>
      </w:r>
      <w:r>
        <w:t>adding</w:t>
      </w:r>
      <w:r>
        <w:rPr>
          <w:rPrChange w:id="3106" w:author="2023 Revisions to CCBHC Cost Report Instructions" w:date="2023-12-07T15:54:00Z">
            <w:rPr>
              <w:spacing w:val="-4"/>
            </w:rPr>
          </w:rPrChange>
        </w:rPr>
        <w:t xml:space="preserve"> </w:t>
      </w:r>
      <w:r>
        <w:t>the</w:t>
      </w:r>
      <w:r>
        <w:rPr>
          <w:rPrChange w:id="3107" w:author="2023 Revisions to CCBHC Cost Report Instructions" w:date="2023-12-07T15:54:00Z">
            <w:rPr>
              <w:spacing w:val="-5"/>
            </w:rPr>
          </w:rPrChange>
        </w:rPr>
        <w:t xml:space="preserve"> </w:t>
      </w:r>
      <w:r>
        <w:t>amounts</w:t>
      </w:r>
      <w:r>
        <w:rPr>
          <w:rPrChange w:id="3108" w:author="2023 Revisions to CCBHC Cost Report Instructions" w:date="2023-12-07T15:54:00Z">
            <w:rPr>
              <w:spacing w:val="-3"/>
            </w:rPr>
          </w:rPrChange>
        </w:rPr>
        <w:t xml:space="preserve"> </w:t>
      </w:r>
      <w:r>
        <w:t>on lines 18, 21, and 28 above, is automatically populated on this line.</w:t>
      </w:r>
      <w:ins w:id="3109" w:author="2023 Revisions to CCBHC Cost Report Instructions" w:date="2023-12-07T15:54:00Z">
        <w:r w:rsidR="001F4032">
          <w:t xml:space="preserve"> </w:t>
        </w:r>
      </w:ins>
    </w:p>
    <w:p w14:paraId="597E4908" w14:textId="742D3C6D" w:rsidR="0059672E" w:rsidRDefault="0050054D">
      <w:pPr>
        <w:pStyle w:val="Heading2"/>
        <w:pPrChange w:id="3110" w:author="2023 Revisions to CCBHC Cost Report Instructions" w:date="2023-12-07T15:54:00Z">
          <w:pPr>
            <w:pStyle w:val="Heading4"/>
          </w:pPr>
        </w:pPrChange>
      </w:pPr>
      <w:bookmarkStart w:id="3111" w:name="PART_2_–_INDIRECT_COSTS"/>
      <w:bookmarkStart w:id="3112" w:name="_bookmark11"/>
      <w:bookmarkStart w:id="3113" w:name="_Toc147503594"/>
      <w:bookmarkStart w:id="3114" w:name="_Toc148441540"/>
      <w:bookmarkEnd w:id="3111"/>
      <w:bookmarkEnd w:id="3112"/>
      <w:r>
        <w:t>PART</w:t>
      </w:r>
      <w:r>
        <w:rPr>
          <w:rPrChange w:id="3115" w:author="2023 Revisions to CCBHC Cost Report Instructions" w:date="2023-12-07T15:54:00Z">
            <w:rPr>
              <w:i w:val="0"/>
              <w:spacing w:val="-4"/>
            </w:rPr>
          </w:rPrChange>
        </w:rPr>
        <w:t xml:space="preserve"> </w:t>
      </w:r>
      <w:r>
        <w:t>2</w:t>
      </w:r>
      <w:r>
        <w:rPr>
          <w:rPrChange w:id="3116" w:author="2023 Revisions to CCBHC Cost Report Instructions" w:date="2023-12-07T15:54:00Z">
            <w:rPr>
              <w:i w:val="0"/>
              <w:spacing w:val="-3"/>
            </w:rPr>
          </w:rPrChange>
        </w:rPr>
        <w:t xml:space="preserve"> </w:t>
      </w:r>
      <w:r>
        <w:t>–</w:t>
      </w:r>
      <w:r>
        <w:rPr>
          <w:rPrChange w:id="3117" w:author="2023 Revisions to CCBHC Cost Report Instructions" w:date="2023-12-07T15:54:00Z">
            <w:rPr>
              <w:i w:val="0"/>
              <w:spacing w:val="-4"/>
            </w:rPr>
          </w:rPrChange>
        </w:rPr>
        <w:t xml:space="preserve"> </w:t>
      </w:r>
      <w:r>
        <w:t>INDIRECT</w:t>
      </w:r>
      <w:r>
        <w:rPr>
          <w:rPrChange w:id="3118" w:author="2023 Revisions to CCBHC Cost Report Instructions" w:date="2023-12-07T15:54:00Z">
            <w:rPr>
              <w:i w:val="0"/>
              <w:spacing w:val="-3"/>
            </w:rPr>
          </w:rPrChange>
        </w:rPr>
        <w:t xml:space="preserve"> </w:t>
      </w:r>
      <w:r w:rsidRPr="009A1A3E">
        <w:rPr>
          <w:rPrChange w:id="3119" w:author="2023 Revisions to CCBHC Cost Report Instructions" w:date="2023-12-07T15:54:00Z">
            <w:rPr>
              <w:i w:val="0"/>
              <w:spacing w:val="-4"/>
            </w:rPr>
          </w:rPrChange>
        </w:rPr>
        <w:t>COSTS</w:t>
      </w:r>
      <w:bookmarkEnd w:id="3113"/>
      <w:bookmarkEnd w:id="3114"/>
      <w:ins w:id="3120" w:author="2023 Revisions to CCBHC Cost Report Instructions" w:date="2023-12-07T15:54:00Z">
        <w:r w:rsidR="00025E08">
          <w:t xml:space="preserve"> </w:t>
        </w:r>
      </w:ins>
    </w:p>
    <w:p w14:paraId="5CC49557" w14:textId="067418BD" w:rsidR="0059672E" w:rsidRDefault="0050054D">
      <w:pPr>
        <w:pStyle w:val="Heading3"/>
        <w:pPrChange w:id="3121" w:author="2023 Revisions to CCBHC Cost Report Instructions" w:date="2023-12-07T15:54:00Z">
          <w:pPr>
            <w:pStyle w:val="Heading3"/>
            <w:spacing w:before="143"/>
          </w:pPr>
        </w:pPrChange>
      </w:pPr>
      <w:bookmarkStart w:id="3122" w:name="PART_2A:_SITE_COSTS"/>
      <w:bookmarkStart w:id="3123" w:name="_Toc147503595"/>
      <w:bookmarkStart w:id="3124" w:name="_Toc148441541"/>
      <w:bookmarkEnd w:id="3122"/>
      <w:r>
        <w:t>PART</w:t>
      </w:r>
      <w:r>
        <w:rPr>
          <w:rPrChange w:id="3125" w:author="2023 Revisions to CCBHC Cost Report Instructions" w:date="2023-12-07T15:54:00Z">
            <w:rPr>
              <w:spacing w:val="-5"/>
            </w:rPr>
          </w:rPrChange>
        </w:rPr>
        <w:t xml:space="preserve"> </w:t>
      </w:r>
      <w:r>
        <w:t>2A:</w:t>
      </w:r>
      <w:r>
        <w:rPr>
          <w:rPrChange w:id="3126" w:author="2023 Revisions to CCBHC Cost Report Instructions" w:date="2023-12-07T15:54:00Z">
            <w:rPr>
              <w:spacing w:val="-1"/>
            </w:rPr>
          </w:rPrChange>
        </w:rPr>
        <w:t xml:space="preserve"> </w:t>
      </w:r>
      <w:r>
        <w:t>SITE</w:t>
      </w:r>
      <w:r>
        <w:rPr>
          <w:rPrChange w:id="3127" w:author="2023 Revisions to CCBHC Cost Report Instructions" w:date="2023-12-07T15:54:00Z">
            <w:rPr>
              <w:spacing w:val="-3"/>
            </w:rPr>
          </w:rPrChange>
        </w:rPr>
        <w:t xml:space="preserve"> </w:t>
      </w:r>
      <w:r>
        <w:rPr>
          <w:rPrChange w:id="3128" w:author="2023 Revisions to CCBHC Cost Report Instructions" w:date="2023-12-07T15:54:00Z">
            <w:rPr>
              <w:spacing w:val="-4"/>
            </w:rPr>
          </w:rPrChange>
        </w:rPr>
        <w:t>COSTS</w:t>
      </w:r>
      <w:bookmarkEnd w:id="3123"/>
      <w:bookmarkEnd w:id="3124"/>
      <w:ins w:id="3129" w:author="2023 Revisions to CCBHC Cost Report Instructions" w:date="2023-12-07T15:54:00Z">
        <w:r w:rsidR="00025E08">
          <w:t xml:space="preserve"> </w:t>
        </w:r>
      </w:ins>
    </w:p>
    <w:p w14:paraId="7CA217D9" w14:textId="3DA822CD" w:rsidR="0059672E" w:rsidRDefault="0050054D">
      <w:pPr>
        <w:pStyle w:val="Hangingtext"/>
        <w:pPrChange w:id="3130" w:author="2023 Revisions to CCBHC Cost Report Instructions" w:date="2023-12-07T15:54:00Z">
          <w:pPr>
            <w:tabs>
              <w:tab w:val="left" w:pos="1820"/>
            </w:tabs>
            <w:spacing w:before="88"/>
            <w:ind w:left="200"/>
          </w:pPr>
        </w:pPrChange>
      </w:pPr>
      <w:r>
        <w:rPr>
          <w:b/>
        </w:rPr>
        <w:t>Lines</w:t>
      </w:r>
      <w:r>
        <w:rPr>
          <w:b/>
          <w:rPrChange w:id="3131" w:author="2023 Revisions to CCBHC Cost Report Instructions" w:date="2023-12-07T15:54:00Z">
            <w:rPr>
              <w:b/>
              <w:spacing w:val="-2"/>
            </w:rPr>
          </w:rPrChange>
        </w:rPr>
        <w:t xml:space="preserve"> 30–37:</w:t>
      </w:r>
      <w:ins w:id="3132" w:author="2023 Revisions to CCBHC Cost Report Instructions" w:date="2023-12-07T15:54:00Z">
        <w:r w:rsidR="00025E08">
          <w:rPr>
            <w:b/>
          </w:rPr>
          <w:t xml:space="preserve"> </w:t>
        </w:r>
      </w:ins>
      <w:r>
        <w:rPr>
          <w:b/>
        </w:rPr>
        <w:tab/>
      </w:r>
      <w:r>
        <w:t>Enter</w:t>
      </w:r>
      <w:r>
        <w:rPr>
          <w:rPrChange w:id="3133" w:author="2023 Revisions to CCBHC Cost Report Instructions" w:date="2023-12-07T15:54:00Z">
            <w:rPr>
              <w:spacing w:val="-7"/>
            </w:rPr>
          </w:rPrChange>
        </w:rPr>
        <w:t xml:space="preserve"> </w:t>
      </w:r>
      <w:r>
        <w:t>the</w:t>
      </w:r>
      <w:r>
        <w:rPr>
          <w:rPrChange w:id="3134" w:author="2023 Revisions to CCBHC Cost Report Instructions" w:date="2023-12-07T15:54:00Z">
            <w:rPr>
              <w:spacing w:val="-5"/>
            </w:rPr>
          </w:rPrChange>
        </w:rPr>
        <w:t xml:space="preserve"> </w:t>
      </w:r>
      <w:r>
        <w:t>overhead</w:t>
      </w:r>
      <w:r>
        <w:rPr>
          <w:rPrChange w:id="3135" w:author="2023 Revisions to CCBHC Cost Report Instructions" w:date="2023-12-07T15:54:00Z">
            <w:rPr>
              <w:spacing w:val="-3"/>
            </w:rPr>
          </w:rPrChange>
        </w:rPr>
        <w:t xml:space="preserve"> </w:t>
      </w:r>
      <w:r>
        <w:t>expenses</w:t>
      </w:r>
      <w:r>
        <w:rPr>
          <w:rPrChange w:id="3136" w:author="2023 Revisions to CCBHC Cost Report Instructions" w:date="2023-12-07T15:54:00Z">
            <w:rPr>
              <w:spacing w:val="-3"/>
            </w:rPr>
          </w:rPrChange>
        </w:rPr>
        <w:t xml:space="preserve"> </w:t>
      </w:r>
      <w:r>
        <w:t>related</w:t>
      </w:r>
      <w:r>
        <w:rPr>
          <w:rPrChange w:id="3137" w:author="2023 Revisions to CCBHC Cost Report Instructions" w:date="2023-12-07T15:54:00Z">
            <w:rPr>
              <w:spacing w:val="-5"/>
            </w:rPr>
          </w:rPrChange>
        </w:rPr>
        <w:t xml:space="preserve"> </w:t>
      </w:r>
      <w:r>
        <w:t>to</w:t>
      </w:r>
      <w:r>
        <w:rPr>
          <w:rPrChange w:id="3138" w:author="2023 Revisions to CCBHC Cost Report Instructions" w:date="2023-12-07T15:54:00Z">
            <w:rPr>
              <w:spacing w:val="-5"/>
            </w:rPr>
          </w:rPrChange>
        </w:rPr>
        <w:t xml:space="preserve"> </w:t>
      </w:r>
      <w:r>
        <w:t>the</w:t>
      </w:r>
      <w:r>
        <w:rPr>
          <w:rPrChange w:id="3139" w:author="2023 Revisions to CCBHC Cost Report Instructions" w:date="2023-12-07T15:54:00Z">
            <w:rPr>
              <w:spacing w:val="-2"/>
            </w:rPr>
          </w:rPrChange>
        </w:rPr>
        <w:t xml:space="preserve"> site.</w:t>
      </w:r>
      <w:ins w:id="3140" w:author="2023 Revisions to CCBHC Cost Report Instructions" w:date="2023-12-07T15:54:00Z">
        <w:r w:rsidR="00025E08">
          <w:t xml:space="preserve">  </w:t>
        </w:r>
      </w:ins>
    </w:p>
    <w:p w14:paraId="7179D996" w14:textId="5B7036D1" w:rsidR="0059672E" w:rsidRDefault="0050054D">
      <w:pPr>
        <w:pStyle w:val="Hangingtext"/>
        <w:pPrChange w:id="3141" w:author="2023 Revisions to CCBHC Cost Report Instructions" w:date="2023-12-07T15:54:00Z">
          <w:pPr>
            <w:pStyle w:val="BodyText"/>
            <w:tabs>
              <w:tab w:val="left" w:pos="1820"/>
            </w:tabs>
            <w:spacing w:before="126"/>
            <w:ind w:left="1820" w:right="265" w:hanging="1620"/>
          </w:pPr>
        </w:pPrChange>
      </w:pPr>
      <w:r>
        <w:rPr>
          <w:b/>
        </w:rPr>
        <w:t>Line 38:</w:t>
      </w:r>
      <w:ins w:id="3142" w:author="2023 Revisions to CCBHC Cost Report Instructions" w:date="2023-12-07T15:54:00Z">
        <w:r w:rsidR="001F4032">
          <w:t xml:space="preserve"> </w:t>
        </w:r>
      </w:ins>
      <w:r>
        <w:rPr>
          <w:rPrChange w:id="3143" w:author="2023 Revisions to CCBHC Cost Report Instructions" w:date="2023-12-07T15:54:00Z">
            <w:rPr>
              <w:b/>
            </w:rPr>
          </w:rPrChange>
        </w:rPr>
        <w:tab/>
      </w:r>
      <w:r>
        <w:t>Enter</w:t>
      </w:r>
      <w:r>
        <w:rPr>
          <w:rPrChange w:id="3144" w:author="2023 Revisions to CCBHC Cost Report Instructions" w:date="2023-12-07T15:54:00Z">
            <w:rPr>
              <w:spacing w:val="-1"/>
            </w:rPr>
          </w:rPrChange>
        </w:rPr>
        <w:t xml:space="preserve"> </w:t>
      </w:r>
      <w:r>
        <w:t>a</w:t>
      </w:r>
      <w:r>
        <w:rPr>
          <w:rPrChange w:id="3145" w:author="2023 Revisions to CCBHC Cost Report Instructions" w:date="2023-12-07T15:54:00Z">
            <w:rPr>
              <w:spacing w:val="-5"/>
            </w:rPr>
          </w:rPrChange>
        </w:rPr>
        <w:t xml:space="preserve"> </w:t>
      </w:r>
      <w:r>
        <w:t>subtotal</w:t>
      </w:r>
      <w:r>
        <w:rPr>
          <w:rPrChange w:id="3146" w:author="2023 Revisions to CCBHC Cost Report Instructions" w:date="2023-12-07T15:54:00Z">
            <w:rPr>
              <w:spacing w:val="-3"/>
            </w:rPr>
          </w:rPrChange>
        </w:rPr>
        <w:t xml:space="preserve"> </w:t>
      </w:r>
      <w:r>
        <w:t>of</w:t>
      </w:r>
      <w:r>
        <w:rPr>
          <w:rPrChange w:id="3147" w:author="2023 Revisions to CCBHC Cost Report Instructions" w:date="2023-12-07T15:54:00Z">
            <w:rPr>
              <w:spacing w:val="-4"/>
            </w:rPr>
          </w:rPrChange>
        </w:rPr>
        <w:t xml:space="preserve"> </w:t>
      </w:r>
      <w:r>
        <w:t>all</w:t>
      </w:r>
      <w:r>
        <w:rPr>
          <w:rPrChange w:id="3148" w:author="2023 Revisions to CCBHC Cost Report Instructions" w:date="2023-12-07T15:54:00Z">
            <w:rPr>
              <w:spacing w:val="-3"/>
            </w:rPr>
          </w:rPrChange>
        </w:rPr>
        <w:t xml:space="preserve"> </w:t>
      </w:r>
      <w:r>
        <w:t>other</w:t>
      </w:r>
      <w:r>
        <w:rPr>
          <w:rPrChange w:id="3149" w:author="2023 Revisions to CCBHC Cost Report Instructions" w:date="2023-12-07T15:54:00Z">
            <w:rPr>
              <w:spacing w:val="-1"/>
            </w:rPr>
          </w:rPrChange>
        </w:rPr>
        <w:t xml:space="preserve"> </w:t>
      </w:r>
      <w:r>
        <w:t>overhead</w:t>
      </w:r>
      <w:r>
        <w:rPr>
          <w:rPrChange w:id="3150" w:author="2023 Revisions to CCBHC Cost Report Instructions" w:date="2023-12-07T15:54:00Z">
            <w:rPr>
              <w:spacing w:val="-5"/>
            </w:rPr>
          </w:rPrChange>
        </w:rPr>
        <w:t xml:space="preserve"> </w:t>
      </w:r>
      <w:r>
        <w:t>facility</w:t>
      </w:r>
      <w:r>
        <w:rPr>
          <w:rPrChange w:id="3151" w:author="2023 Revisions to CCBHC Cost Report Instructions" w:date="2023-12-07T15:54:00Z">
            <w:rPr>
              <w:spacing w:val="-5"/>
            </w:rPr>
          </w:rPrChange>
        </w:rPr>
        <w:t xml:space="preserve"> </w:t>
      </w:r>
      <w:r>
        <w:t>expenses</w:t>
      </w:r>
      <w:r>
        <w:rPr>
          <w:rPrChange w:id="3152" w:author="2023 Revisions to CCBHC Cost Report Instructions" w:date="2023-12-07T15:54:00Z">
            <w:rPr>
              <w:spacing w:val="-2"/>
            </w:rPr>
          </w:rPrChange>
        </w:rPr>
        <w:t xml:space="preserve"> </w:t>
      </w:r>
      <w:r>
        <w:t>and</w:t>
      </w:r>
      <w:r>
        <w:rPr>
          <w:rPrChange w:id="3153" w:author="2023 Revisions to CCBHC Cost Report Instructions" w:date="2023-12-07T15:54:00Z">
            <w:rPr>
              <w:spacing w:val="-3"/>
            </w:rPr>
          </w:rPrChange>
        </w:rPr>
        <w:t xml:space="preserve"> </w:t>
      </w:r>
      <w:r>
        <w:t>describe</w:t>
      </w:r>
      <w:r>
        <w:rPr>
          <w:rPrChange w:id="3154" w:author="2023 Revisions to CCBHC Cost Report Instructions" w:date="2023-12-07T15:54:00Z">
            <w:rPr>
              <w:spacing w:val="-5"/>
            </w:rPr>
          </w:rPrChange>
        </w:rPr>
        <w:t xml:space="preserve"> </w:t>
      </w:r>
      <w:r>
        <w:t>the</w:t>
      </w:r>
      <w:r>
        <w:rPr>
          <w:rPrChange w:id="3155" w:author="2023 Revisions to CCBHC Cost Report Instructions" w:date="2023-12-07T15:54:00Z">
            <w:rPr>
              <w:spacing w:val="-5"/>
            </w:rPr>
          </w:rPrChange>
        </w:rPr>
        <w:t xml:space="preserve"> </w:t>
      </w:r>
      <w:r>
        <w:t>expenses with amounts in the Comments tab.</w:t>
      </w:r>
      <w:ins w:id="3156" w:author="2023 Revisions to CCBHC Cost Report Instructions" w:date="2023-12-07T15:54:00Z">
        <w:r w:rsidR="001F4032">
          <w:t xml:space="preserve"> </w:t>
        </w:r>
      </w:ins>
    </w:p>
    <w:p w14:paraId="6A9D5623" w14:textId="781F9863" w:rsidR="0059672E" w:rsidRDefault="0050054D">
      <w:pPr>
        <w:pStyle w:val="Hangingtext"/>
        <w:pPrChange w:id="3157" w:author="2023 Revisions to CCBHC Cost Report Instructions" w:date="2023-12-07T15:54:00Z">
          <w:pPr>
            <w:pStyle w:val="BodyText"/>
            <w:tabs>
              <w:tab w:val="left" w:pos="1820"/>
            </w:tabs>
            <w:spacing w:before="115" w:line="247" w:lineRule="auto"/>
            <w:ind w:left="1820" w:right="1460" w:hanging="1620"/>
          </w:pPr>
        </w:pPrChange>
      </w:pPr>
      <w:r>
        <w:rPr>
          <w:b/>
        </w:rPr>
        <w:t>Line 39:</w:t>
      </w:r>
      <w:ins w:id="3158" w:author="2023 Revisions to CCBHC Cost Report Instructions" w:date="2023-12-07T15:54:00Z">
        <w:r w:rsidR="001F4032">
          <w:t xml:space="preserve"> </w:t>
        </w:r>
      </w:ins>
      <w:r>
        <w:rPr>
          <w:rPrChange w:id="3159" w:author="2023 Revisions to CCBHC Cost Report Instructions" w:date="2023-12-07T15:54:00Z">
            <w:rPr>
              <w:b/>
            </w:rPr>
          </w:rPrChange>
        </w:rPr>
        <w:tab/>
      </w:r>
      <w:r>
        <w:t>“Other</w:t>
      </w:r>
      <w:r>
        <w:rPr>
          <w:rPrChange w:id="3160" w:author="2023 Revisions to CCBHC Cost Report Instructions" w:date="2023-12-07T15:54:00Z">
            <w:rPr>
              <w:spacing w:val="-5"/>
            </w:rPr>
          </w:rPrChange>
        </w:rPr>
        <w:t xml:space="preserve"> </w:t>
      </w:r>
      <w:r>
        <w:t>site</w:t>
      </w:r>
      <w:r>
        <w:rPr>
          <w:rPrChange w:id="3161" w:author="2023 Revisions to CCBHC Cost Report Instructions" w:date="2023-12-07T15:54:00Z">
            <w:rPr>
              <w:spacing w:val="-5"/>
            </w:rPr>
          </w:rPrChange>
        </w:rPr>
        <w:t xml:space="preserve"> </w:t>
      </w:r>
      <w:r>
        <w:t>costs,”</w:t>
      </w:r>
      <w:r>
        <w:rPr>
          <w:rPrChange w:id="3162" w:author="2023 Revisions to CCBHC Cost Report Instructions" w:date="2023-12-07T15:54:00Z">
            <w:rPr>
              <w:spacing w:val="-2"/>
            </w:rPr>
          </w:rPrChange>
        </w:rPr>
        <w:t xml:space="preserve"> </w:t>
      </w:r>
      <w:r>
        <w:t>which</w:t>
      </w:r>
      <w:r>
        <w:rPr>
          <w:rPrChange w:id="3163" w:author="2023 Revisions to CCBHC Cost Report Instructions" w:date="2023-12-07T15:54:00Z">
            <w:rPr>
              <w:spacing w:val="-4"/>
            </w:rPr>
          </w:rPrChange>
        </w:rPr>
        <w:t xml:space="preserve"> </w:t>
      </w:r>
      <w:r>
        <w:t>is</w:t>
      </w:r>
      <w:r>
        <w:rPr>
          <w:rPrChange w:id="3164" w:author="2023 Revisions to CCBHC Cost Report Instructions" w:date="2023-12-07T15:54:00Z">
            <w:rPr>
              <w:spacing w:val="-3"/>
            </w:rPr>
          </w:rPrChange>
        </w:rPr>
        <w:t xml:space="preserve"> </w:t>
      </w:r>
      <w:r>
        <w:t>calculated</w:t>
      </w:r>
      <w:r>
        <w:rPr>
          <w:rPrChange w:id="3165" w:author="2023 Revisions to CCBHC Cost Report Instructions" w:date="2023-12-07T15:54:00Z">
            <w:rPr>
              <w:spacing w:val="-4"/>
            </w:rPr>
          </w:rPrChange>
        </w:rPr>
        <w:t xml:space="preserve"> </w:t>
      </w:r>
      <w:r>
        <w:t>by</w:t>
      </w:r>
      <w:r>
        <w:rPr>
          <w:rPrChange w:id="3166" w:author="2023 Revisions to CCBHC Cost Report Instructions" w:date="2023-12-07T15:54:00Z">
            <w:rPr>
              <w:spacing w:val="-5"/>
            </w:rPr>
          </w:rPrChange>
        </w:rPr>
        <w:t xml:space="preserve"> </w:t>
      </w:r>
      <w:r>
        <w:t>adding</w:t>
      </w:r>
      <w:r>
        <w:rPr>
          <w:rPrChange w:id="3167" w:author="2023 Revisions to CCBHC Cost Report Instructions" w:date="2023-12-07T15:54:00Z">
            <w:rPr>
              <w:spacing w:val="-4"/>
            </w:rPr>
          </w:rPrChange>
        </w:rPr>
        <w:t xml:space="preserve"> </w:t>
      </w:r>
      <w:r>
        <w:t>lines</w:t>
      </w:r>
      <w:r>
        <w:rPr>
          <w:rPrChange w:id="3168" w:author="2023 Revisions to CCBHC Cost Report Instructions" w:date="2023-12-07T15:54:00Z">
            <w:rPr>
              <w:spacing w:val="-3"/>
            </w:rPr>
          </w:rPrChange>
        </w:rPr>
        <w:t xml:space="preserve"> </w:t>
      </w:r>
      <w:r>
        <w:t>30–37</w:t>
      </w:r>
      <w:r>
        <w:rPr>
          <w:rPrChange w:id="3169" w:author="2023 Revisions to CCBHC Cost Report Instructions" w:date="2023-12-07T15:54:00Z">
            <w:rPr>
              <w:spacing w:val="-4"/>
            </w:rPr>
          </w:rPrChange>
        </w:rPr>
        <w:t xml:space="preserve"> </w:t>
      </w:r>
      <w:r>
        <w:t>above,</w:t>
      </w:r>
      <w:r>
        <w:rPr>
          <w:rPrChange w:id="3170" w:author="2023 Revisions to CCBHC Cost Report Instructions" w:date="2023-12-07T15:54:00Z">
            <w:rPr>
              <w:spacing w:val="-4"/>
            </w:rPr>
          </w:rPrChange>
        </w:rPr>
        <w:t xml:space="preserve"> </w:t>
      </w:r>
      <w:r>
        <w:t xml:space="preserve">is </w:t>
      </w:r>
      <w:r>
        <w:t>automatically populated on this line.</w:t>
      </w:r>
      <w:ins w:id="3171" w:author="2023 Revisions to CCBHC Cost Report Instructions" w:date="2023-12-07T15:54:00Z">
        <w:r w:rsidR="001F4032">
          <w:t xml:space="preserve"> </w:t>
        </w:r>
      </w:ins>
    </w:p>
    <w:p w14:paraId="30FE664A" w14:textId="77777777" w:rsidR="0059672E" w:rsidRDefault="0059672E">
      <w:pPr>
        <w:pStyle w:val="BodyText"/>
        <w:spacing w:before="9"/>
        <w:rPr>
          <w:del w:id="3172" w:author="2023 Revisions to CCBHC Cost Report Instructions" w:date="2023-12-07T15:54:00Z"/>
          <w:sz w:val="20"/>
        </w:rPr>
      </w:pPr>
    </w:p>
    <w:p w14:paraId="2AA6FC1A" w14:textId="6F25FAFC" w:rsidR="0059672E" w:rsidRDefault="0050054D">
      <w:pPr>
        <w:pStyle w:val="Heading3"/>
        <w:pPrChange w:id="3173" w:author="2023 Revisions to CCBHC Cost Report Instructions" w:date="2023-12-07T15:54:00Z">
          <w:pPr>
            <w:pStyle w:val="Heading3"/>
            <w:spacing w:before="1"/>
          </w:pPr>
        </w:pPrChange>
      </w:pPr>
      <w:bookmarkStart w:id="3174" w:name="PART_2B:_ADMINISTRATIVE_COSTS"/>
      <w:bookmarkStart w:id="3175" w:name="_Toc147503596"/>
      <w:bookmarkStart w:id="3176" w:name="_Toc148441542"/>
      <w:bookmarkEnd w:id="3174"/>
      <w:r>
        <w:t>PART</w:t>
      </w:r>
      <w:r>
        <w:rPr>
          <w:rPrChange w:id="3177" w:author="2023 Revisions to CCBHC Cost Report Instructions" w:date="2023-12-07T15:54:00Z">
            <w:rPr>
              <w:spacing w:val="-10"/>
            </w:rPr>
          </w:rPrChange>
        </w:rPr>
        <w:t xml:space="preserve"> </w:t>
      </w:r>
      <w:r>
        <w:t>2B:</w:t>
      </w:r>
      <w:r>
        <w:rPr>
          <w:rPrChange w:id="3178" w:author="2023 Revisions to CCBHC Cost Report Instructions" w:date="2023-12-07T15:54:00Z">
            <w:rPr>
              <w:spacing w:val="-4"/>
            </w:rPr>
          </w:rPrChange>
        </w:rPr>
        <w:t xml:space="preserve"> </w:t>
      </w:r>
      <w:r>
        <w:t>ADMINISTRATIVE</w:t>
      </w:r>
      <w:r>
        <w:rPr>
          <w:rPrChange w:id="3179" w:author="2023 Revisions to CCBHC Cost Report Instructions" w:date="2023-12-07T15:54:00Z">
            <w:rPr>
              <w:spacing w:val="-7"/>
            </w:rPr>
          </w:rPrChange>
        </w:rPr>
        <w:t xml:space="preserve"> </w:t>
      </w:r>
      <w:r>
        <w:rPr>
          <w:rPrChange w:id="3180" w:author="2023 Revisions to CCBHC Cost Report Instructions" w:date="2023-12-07T15:54:00Z">
            <w:rPr>
              <w:spacing w:val="-4"/>
            </w:rPr>
          </w:rPrChange>
        </w:rPr>
        <w:t>COSTS</w:t>
      </w:r>
      <w:bookmarkEnd w:id="3175"/>
      <w:bookmarkEnd w:id="3176"/>
      <w:ins w:id="3181" w:author="2023 Revisions to CCBHC Cost Report Instructions" w:date="2023-12-07T15:54:00Z">
        <w:r w:rsidR="00025E08">
          <w:t xml:space="preserve"> </w:t>
        </w:r>
      </w:ins>
    </w:p>
    <w:p w14:paraId="63223567" w14:textId="77777777" w:rsidR="0059672E" w:rsidRDefault="0059672E">
      <w:pPr>
        <w:rPr>
          <w:del w:id="3182" w:author="2023 Revisions to CCBHC Cost Report Instructions" w:date="2023-12-07T15:54:00Z"/>
        </w:rPr>
        <w:sectPr w:rsidR="0059672E">
          <w:pgSz w:w="12240" w:h="15840"/>
          <w:pgMar w:top="1340" w:right="940" w:bottom="620" w:left="1240" w:header="542" w:footer="432" w:gutter="0"/>
          <w:cols w:space="720"/>
        </w:sectPr>
      </w:pPr>
    </w:p>
    <w:p w14:paraId="3267A6F5" w14:textId="55D96792" w:rsidR="0059672E" w:rsidRDefault="0050054D">
      <w:pPr>
        <w:pStyle w:val="Hangingtext"/>
        <w:pPrChange w:id="3183" w:author="2023 Revisions to CCBHC Cost Report Instructions" w:date="2023-12-07T15:54:00Z">
          <w:pPr>
            <w:pStyle w:val="BodyText"/>
            <w:tabs>
              <w:tab w:val="left" w:pos="1819"/>
            </w:tabs>
            <w:spacing w:before="83" w:line="247" w:lineRule="auto"/>
            <w:ind w:left="1820" w:right="569" w:hanging="1620"/>
          </w:pPr>
        </w:pPrChange>
      </w:pPr>
      <w:r>
        <w:rPr>
          <w:b/>
        </w:rPr>
        <w:t>Lines 40–46:</w:t>
      </w:r>
      <w:ins w:id="3184" w:author="2023 Revisions to CCBHC Cost Report Instructions" w:date="2023-12-07T15:54:00Z">
        <w:r w:rsidR="00025E08">
          <w:t xml:space="preserve"> </w:t>
        </w:r>
      </w:ins>
      <w:r>
        <w:rPr>
          <w:rPrChange w:id="3185" w:author="2023 Revisions to CCBHC Cost Report Instructions" w:date="2023-12-07T15:54:00Z">
            <w:rPr>
              <w:b/>
            </w:rPr>
          </w:rPrChange>
        </w:rPr>
        <w:tab/>
      </w:r>
      <w:r>
        <w:t>Enter</w:t>
      </w:r>
      <w:r>
        <w:rPr>
          <w:rPrChange w:id="3186" w:author="2023 Revisions to CCBHC Cost Report Instructions" w:date="2023-12-07T15:54:00Z">
            <w:rPr>
              <w:spacing w:val="-4"/>
            </w:rPr>
          </w:rPrChange>
        </w:rPr>
        <w:t xml:space="preserve"> </w:t>
      </w:r>
      <w:r>
        <w:t>the</w:t>
      </w:r>
      <w:r>
        <w:rPr>
          <w:rPrChange w:id="3187" w:author="2023 Revisions to CCBHC Cost Report Instructions" w:date="2023-12-07T15:54:00Z">
            <w:rPr>
              <w:spacing w:val="-5"/>
            </w:rPr>
          </w:rPrChange>
        </w:rPr>
        <w:t xml:space="preserve"> </w:t>
      </w:r>
      <w:r>
        <w:t>overhead</w:t>
      </w:r>
      <w:r>
        <w:rPr>
          <w:rPrChange w:id="3188" w:author="2023 Revisions to CCBHC Cost Report Instructions" w:date="2023-12-07T15:54:00Z">
            <w:rPr>
              <w:spacing w:val="-3"/>
            </w:rPr>
          </w:rPrChange>
        </w:rPr>
        <w:t xml:space="preserve"> </w:t>
      </w:r>
      <w:r>
        <w:t>expenses</w:t>
      </w:r>
      <w:r>
        <w:rPr>
          <w:rPrChange w:id="3189" w:author="2023 Revisions to CCBHC Cost Report Instructions" w:date="2023-12-07T15:54:00Z">
            <w:rPr>
              <w:spacing w:val="-3"/>
            </w:rPr>
          </w:rPrChange>
        </w:rPr>
        <w:t xml:space="preserve"> </w:t>
      </w:r>
      <w:r>
        <w:t>related</w:t>
      </w:r>
      <w:r>
        <w:rPr>
          <w:rPrChange w:id="3190" w:author="2023 Revisions to CCBHC Cost Report Instructions" w:date="2023-12-07T15:54:00Z">
            <w:rPr>
              <w:spacing w:val="-5"/>
            </w:rPr>
          </w:rPrChange>
        </w:rPr>
        <w:t xml:space="preserve"> </w:t>
      </w:r>
      <w:r>
        <w:t>to</w:t>
      </w:r>
      <w:r>
        <w:rPr>
          <w:rPrChange w:id="3191" w:author="2023 Revisions to CCBHC Cost Report Instructions" w:date="2023-12-07T15:54:00Z">
            <w:rPr>
              <w:spacing w:val="-3"/>
            </w:rPr>
          </w:rPrChange>
        </w:rPr>
        <w:t xml:space="preserve"> </w:t>
      </w:r>
      <w:r>
        <w:t>administration</w:t>
      </w:r>
      <w:r>
        <w:rPr>
          <w:rPrChange w:id="3192" w:author="2023 Revisions to CCBHC Cost Report Instructions" w:date="2023-12-07T15:54:00Z">
            <w:rPr>
              <w:spacing w:val="-3"/>
            </w:rPr>
          </w:rPrChange>
        </w:rPr>
        <w:t xml:space="preserve"> </w:t>
      </w:r>
      <w:r>
        <w:t>and</w:t>
      </w:r>
      <w:r>
        <w:rPr>
          <w:rPrChange w:id="3193" w:author="2023 Revisions to CCBHC Cost Report Instructions" w:date="2023-12-07T15:54:00Z">
            <w:rPr>
              <w:spacing w:val="-5"/>
            </w:rPr>
          </w:rPrChange>
        </w:rPr>
        <w:t xml:space="preserve"> </w:t>
      </w:r>
      <w:r>
        <w:t>management</w:t>
      </w:r>
      <w:r>
        <w:rPr>
          <w:rPrChange w:id="3194" w:author="2023 Revisions to CCBHC Cost Report Instructions" w:date="2023-12-07T15:54:00Z">
            <w:rPr>
              <w:spacing w:val="-3"/>
            </w:rPr>
          </w:rPrChange>
        </w:rPr>
        <w:t xml:space="preserve"> </w:t>
      </w:r>
      <w:r>
        <w:t>of</w:t>
      </w:r>
      <w:r>
        <w:rPr>
          <w:rPrChange w:id="3195" w:author="2023 Revisions to CCBHC Cost Report Instructions" w:date="2023-12-07T15:54:00Z">
            <w:rPr>
              <w:spacing w:val="-4"/>
            </w:rPr>
          </w:rPrChange>
        </w:rPr>
        <w:t xml:space="preserve"> </w:t>
      </w:r>
      <w:r>
        <w:t xml:space="preserve">the </w:t>
      </w:r>
      <w:r>
        <w:rPr>
          <w:rPrChange w:id="3196" w:author="2023 Revisions to CCBHC Cost Report Instructions" w:date="2023-12-07T15:54:00Z">
            <w:rPr>
              <w:spacing w:val="-2"/>
            </w:rPr>
          </w:rPrChange>
        </w:rPr>
        <w:t>clinic.</w:t>
      </w:r>
      <w:ins w:id="3197" w:author="2023 Revisions to CCBHC Cost Report Instructions" w:date="2023-12-07T15:54:00Z">
        <w:r w:rsidR="00025E08">
          <w:t xml:space="preserve">  </w:t>
        </w:r>
      </w:ins>
    </w:p>
    <w:p w14:paraId="4D7CC61E" w14:textId="61B4886F" w:rsidR="0059672E" w:rsidRDefault="0050054D">
      <w:pPr>
        <w:pStyle w:val="Hangingtext"/>
        <w:pPrChange w:id="3198" w:author="2023 Revisions to CCBHC Cost Report Instructions" w:date="2023-12-07T15:54:00Z">
          <w:pPr>
            <w:pStyle w:val="BodyText"/>
            <w:tabs>
              <w:tab w:val="left" w:pos="1827"/>
            </w:tabs>
            <w:spacing w:line="247" w:lineRule="auto"/>
            <w:ind w:left="1827" w:right="513" w:hanging="1628"/>
          </w:pPr>
        </w:pPrChange>
      </w:pPr>
      <w:r>
        <w:rPr>
          <w:b/>
        </w:rPr>
        <w:t>Line 47:</w:t>
      </w:r>
      <w:ins w:id="3199" w:author="2023 Revisions to CCBHC Cost Report Instructions" w:date="2023-12-07T15:54:00Z">
        <w:r w:rsidR="001F4032">
          <w:t xml:space="preserve"> </w:t>
        </w:r>
      </w:ins>
      <w:r>
        <w:rPr>
          <w:rPrChange w:id="3200" w:author="2023 Revisions to CCBHC Cost Report Instructions" w:date="2023-12-07T15:54:00Z">
            <w:rPr>
              <w:b/>
            </w:rPr>
          </w:rPrChange>
        </w:rPr>
        <w:tab/>
      </w:r>
      <w:r>
        <w:t>Enter</w:t>
      </w:r>
      <w:r>
        <w:rPr>
          <w:rPrChange w:id="3201" w:author="2023 Revisions to CCBHC Cost Report Instructions" w:date="2023-12-07T15:54:00Z">
            <w:rPr>
              <w:spacing w:val="-2"/>
            </w:rPr>
          </w:rPrChange>
        </w:rPr>
        <w:t xml:space="preserve"> </w:t>
      </w:r>
      <w:r>
        <w:t>a</w:t>
      </w:r>
      <w:r>
        <w:rPr>
          <w:rPrChange w:id="3202" w:author="2023 Revisions to CCBHC Cost Report Instructions" w:date="2023-12-07T15:54:00Z">
            <w:rPr>
              <w:spacing w:val="-6"/>
            </w:rPr>
          </w:rPrChange>
        </w:rPr>
        <w:t xml:space="preserve"> </w:t>
      </w:r>
      <w:r>
        <w:t>subtotal</w:t>
      </w:r>
      <w:r>
        <w:rPr>
          <w:rPrChange w:id="3203" w:author="2023 Revisions to CCBHC Cost Report Instructions" w:date="2023-12-07T15:54:00Z">
            <w:rPr>
              <w:spacing w:val="-4"/>
            </w:rPr>
          </w:rPrChange>
        </w:rPr>
        <w:t xml:space="preserve"> </w:t>
      </w:r>
      <w:r>
        <w:t>of</w:t>
      </w:r>
      <w:r>
        <w:rPr>
          <w:rPrChange w:id="3204" w:author="2023 Revisions to CCBHC Cost Report Instructions" w:date="2023-12-07T15:54:00Z">
            <w:rPr>
              <w:spacing w:val="-5"/>
            </w:rPr>
          </w:rPrChange>
        </w:rPr>
        <w:t xml:space="preserve"> </w:t>
      </w:r>
      <w:r>
        <w:t>all</w:t>
      </w:r>
      <w:r>
        <w:rPr>
          <w:rPrChange w:id="3205" w:author="2023 Revisions to CCBHC Cost Report Instructions" w:date="2023-12-07T15:54:00Z">
            <w:rPr>
              <w:spacing w:val="-4"/>
            </w:rPr>
          </w:rPrChange>
        </w:rPr>
        <w:t xml:space="preserve"> </w:t>
      </w:r>
      <w:r>
        <w:t>other</w:t>
      </w:r>
      <w:r>
        <w:rPr>
          <w:rPrChange w:id="3206" w:author="2023 Revisions to CCBHC Cost Report Instructions" w:date="2023-12-07T15:54:00Z">
            <w:rPr>
              <w:spacing w:val="-2"/>
            </w:rPr>
          </w:rPrChange>
        </w:rPr>
        <w:t xml:space="preserve"> </w:t>
      </w:r>
      <w:r>
        <w:t>overhead</w:t>
      </w:r>
      <w:r>
        <w:rPr>
          <w:rPrChange w:id="3207" w:author="2023 Revisions to CCBHC Cost Report Instructions" w:date="2023-12-07T15:54:00Z">
            <w:rPr>
              <w:spacing w:val="-4"/>
            </w:rPr>
          </w:rPrChange>
        </w:rPr>
        <w:t xml:space="preserve"> </w:t>
      </w:r>
      <w:r>
        <w:t>administrative</w:t>
      </w:r>
      <w:r>
        <w:rPr>
          <w:rPrChange w:id="3208" w:author="2023 Revisions to CCBHC Cost Report Instructions" w:date="2023-12-07T15:54:00Z">
            <w:rPr>
              <w:spacing w:val="-4"/>
            </w:rPr>
          </w:rPrChange>
        </w:rPr>
        <w:t xml:space="preserve"> </w:t>
      </w:r>
      <w:r>
        <w:t>expenses</w:t>
      </w:r>
      <w:r>
        <w:rPr>
          <w:rPrChange w:id="3209" w:author="2023 Revisions to CCBHC Cost Report Instructions" w:date="2023-12-07T15:54:00Z">
            <w:rPr>
              <w:spacing w:val="-3"/>
            </w:rPr>
          </w:rPrChange>
        </w:rPr>
        <w:t xml:space="preserve"> </w:t>
      </w:r>
      <w:r>
        <w:t>and</w:t>
      </w:r>
      <w:r>
        <w:rPr>
          <w:rPrChange w:id="3210" w:author="2023 Revisions to CCBHC Cost Report Instructions" w:date="2023-12-07T15:54:00Z">
            <w:rPr>
              <w:spacing w:val="-4"/>
            </w:rPr>
          </w:rPrChange>
        </w:rPr>
        <w:t xml:space="preserve"> </w:t>
      </w:r>
      <w:r>
        <w:t>describe</w:t>
      </w:r>
      <w:r>
        <w:rPr>
          <w:rPrChange w:id="3211" w:author="2023 Revisions to CCBHC Cost Report Instructions" w:date="2023-12-07T15:54:00Z">
            <w:rPr>
              <w:spacing w:val="-4"/>
            </w:rPr>
          </w:rPrChange>
        </w:rPr>
        <w:t xml:space="preserve"> </w:t>
      </w:r>
      <w:r>
        <w:t>the expenses with amounts in the Comments tab.</w:t>
      </w:r>
      <w:ins w:id="3212" w:author="2023 Revisions to CCBHC Cost Report Instructions" w:date="2023-12-07T15:54:00Z">
        <w:r w:rsidR="001F4032">
          <w:t xml:space="preserve"> </w:t>
        </w:r>
      </w:ins>
    </w:p>
    <w:p w14:paraId="46C940D1" w14:textId="4CAB4D2E" w:rsidR="0059672E" w:rsidRDefault="0050054D">
      <w:pPr>
        <w:pStyle w:val="Hangingtext"/>
        <w:pPrChange w:id="3213" w:author="2023 Revisions to CCBHC Cost Report Instructions" w:date="2023-12-07T15:54:00Z">
          <w:pPr>
            <w:pStyle w:val="BodyText"/>
            <w:tabs>
              <w:tab w:val="left" w:pos="1819"/>
            </w:tabs>
            <w:spacing w:before="117"/>
            <w:ind w:left="1820" w:right="308" w:hanging="1620"/>
          </w:pPr>
        </w:pPrChange>
      </w:pPr>
      <w:r>
        <w:rPr>
          <w:b/>
        </w:rPr>
        <w:t>Line 48:</w:t>
      </w:r>
      <w:ins w:id="3214" w:author="2023 Revisions to CCBHC Cost Report Instructions" w:date="2023-12-07T15:54:00Z">
        <w:r w:rsidR="001F4032">
          <w:t xml:space="preserve">  </w:t>
        </w:r>
      </w:ins>
      <w:r>
        <w:rPr>
          <w:rPrChange w:id="3215" w:author="2023 Revisions to CCBHC Cost Report Instructions" w:date="2023-12-07T15:54:00Z">
            <w:rPr>
              <w:b/>
            </w:rPr>
          </w:rPrChange>
        </w:rPr>
        <w:tab/>
      </w:r>
      <w:r>
        <w:t>“Subtotal</w:t>
      </w:r>
      <w:r>
        <w:rPr>
          <w:rPrChange w:id="3216" w:author="2023 Revisions to CCBHC Cost Report Instructions" w:date="2023-12-07T15:54:00Z">
            <w:rPr>
              <w:spacing w:val="-6"/>
            </w:rPr>
          </w:rPrChange>
        </w:rPr>
        <w:t xml:space="preserve"> </w:t>
      </w:r>
      <w:r>
        <w:t>administrative</w:t>
      </w:r>
      <w:r>
        <w:rPr>
          <w:rPrChange w:id="3217" w:author="2023 Revisions to CCBHC Cost Report Instructions" w:date="2023-12-07T15:54:00Z">
            <w:rPr>
              <w:spacing w:val="-5"/>
            </w:rPr>
          </w:rPrChange>
        </w:rPr>
        <w:t xml:space="preserve"> </w:t>
      </w:r>
      <w:r>
        <w:t>costs,”</w:t>
      </w:r>
      <w:r>
        <w:rPr>
          <w:rPrChange w:id="3218" w:author="2023 Revisions to CCBHC Cost Report Instructions" w:date="2023-12-07T15:54:00Z">
            <w:rPr>
              <w:spacing w:val="-4"/>
            </w:rPr>
          </w:rPrChange>
        </w:rPr>
        <w:t xml:space="preserve"> </w:t>
      </w:r>
      <w:r>
        <w:t>which</w:t>
      </w:r>
      <w:r>
        <w:rPr>
          <w:rPrChange w:id="3219" w:author="2023 Revisions to CCBHC Cost Report Instructions" w:date="2023-12-07T15:54:00Z">
            <w:rPr>
              <w:spacing w:val="-3"/>
            </w:rPr>
          </w:rPrChange>
        </w:rPr>
        <w:t xml:space="preserve"> </w:t>
      </w:r>
      <w:r>
        <w:t>is</w:t>
      </w:r>
      <w:r>
        <w:rPr>
          <w:rPrChange w:id="3220" w:author="2023 Revisions to CCBHC Cost Report Instructions" w:date="2023-12-07T15:54:00Z">
            <w:rPr>
              <w:spacing w:val="-2"/>
            </w:rPr>
          </w:rPrChange>
        </w:rPr>
        <w:t xml:space="preserve"> </w:t>
      </w:r>
      <w:r>
        <w:t>calculated</w:t>
      </w:r>
      <w:r>
        <w:rPr>
          <w:rPrChange w:id="3221" w:author="2023 Revisions to CCBHC Cost Report Instructions" w:date="2023-12-07T15:54:00Z">
            <w:rPr>
              <w:spacing w:val="-3"/>
            </w:rPr>
          </w:rPrChange>
        </w:rPr>
        <w:t xml:space="preserve"> </w:t>
      </w:r>
      <w:r>
        <w:t>by</w:t>
      </w:r>
      <w:r>
        <w:rPr>
          <w:rPrChange w:id="3222" w:author="2023 Revisions to CCBHC Cost Report Instructions" w:date="2023-12-07T15:54:00Z">
            <w:rPr>
              <w:spacing w:val="-5"/>
            </w:rPr>
          </w:rPrChange>
        </w:rPr>
        <w:t xml:space="preserve"> </w:t>
      </w:r>
      <w:r>
        <w:t>adding</w:t>
      </w:r>
      <w:r>
        <w:rPr>
          <w:rPrChange w:id="3223" w:author="2023 Revisions to CCBHC Cost Report Instructions" w:date="2023-12-07T15:54:00Z">
            <w:rPr>
              <w:spacing w:val="-3"/>
            </w:rPr>
          </w:rPrChange>
        </w:rPr>
        <w:t xml:space="preserve"> </w:t>
      </w:r>
      <w:r>
        <w:t>the</w:t>
      </w:r>
      <w:r>
        <w:rPr>
          <w:rPrChange w:id="3224" w:author="2023 Revisions to CCBHC Cost Report Instructions" w:date="2023-12-07T15:54:00Z">
            <w:rPr>
              <w:spacing w:val="-5"/>
            </w:rPr>
          </w:rPrChange>
        </w:rPr>
        <w:t xml:space="preserve"> </w:t>
      </w:r>
      <w:r>
        <w:t>amounts</w:t>
      </w:r>
      <w:r>
        <w:rPr>
          <w:rPrChange w:id="3225" w:author="2023 Revisions to CCBHC Cost Report Instructions" w:date="2023-12-07T15:54:00Z">
            <w:rPr>
              <w:spacing w:val="-5"/>
            </w:rPr>
          </w:rPrChange>
        </w:rPr>
        <w:t xml:space="preserve"> </w:t>
      </w:r>
      <w:r>
        <w:t>in</w:t>
      </w:r>
      <w:r>
        <w:rPr>
          <w:rPrChange w:id="3226" w:author="2023 Revisions to CCBHC Cost Report Instructions" w:date="2023-12-07T15:54:00Z">
            <w:rPr>
              <w:spacing w:val="-3"/>
            </w:rPr>
          </w:rPrChange>
        </w:rPr>
        <w:t xml:space="preserve"> </w:t>
      </w:r>
      <w:r>
        <w:t>lines 40–47, is automatically populated in this line.</w:t>
      </w:r>
      <w:ins w:id="3227" w:author="2023 Revisions to CCBHC Cost Report Instructions" w:date="2023-12-07T15:54:00Z">
        <w:r w:rsidR="001F4032">
          <w:t xml:space="preserve">  </w:t>
        </w:r>
      </w:ins>
    </w:p>
    <w:p w14:paraId="31C87C8D" w14:textId="7C1F964C" w:rsidR="0059672E" w:rsidRDefault="0050054D">
      <w:pPr>
        <w:pStyle w:val="Hangingtext"/>
        <w:pPrChange w:id="3228" w:author="2023 Revisions to CCBHC Cost Report Instructions" w:date="2023-12-07T15:54:00Z">
          <w:pPr>
            <w:pStyle w:val="BodyText"/>
            <w:tabs>
              <w:tab w:val="left" w:pos="1819"/>
            </w:tabs>
            <w:spacing w:before="115" w:line="247" w:lineRule="auto"/>
            <w:ind w:left="1820" w:right="475" w:hanging="1620"/>
          </w:pPr>
        </w:pPrChange>
      </w:pPr>
      <w:r>
        <w:rPr>
          <w:b/>
        </w:rPr>
        <w:t>Line 49:</w:t>
      </w:r>
      <w:ins w:id="3229" w:author="2023 Revisions to CCBHC Cost Report Instructions" w:date="2023-12-07T15:54:00Z">
        <w:r w:rsidR="001F4032">
          <w:t xml:space="preserve"> </w:t>
        </w:r>
      </w:ins>
      <w:r>
        <w:rPr>
          <w:rPrChange w:id="3230" w:author="2023 Revisions to CCBHC Cost Report Instructions" w:date="2023-12-07T15:54:00Z">
            <w:rPr>
              <w:b/>
            </w:rPr>
          </w:rPrChange>
        </w:rPr>
        <w:tab/>
      </w:r>
      <w:r>
        <w:t>“Total</w:t>
      </w:r>
      <w:r>
        <w:rPr>
          <w:rPrChange w:id="3231" w:author="2023 Revisions to CCBHC Cost Report Instructions" w:date="2023-12-07T15:54:00Z">
            <w:rPr>
              <w:spacing w:val="-4"/>
            </w:rPr>
          </w:rPrChange>
        </w:rPr>
        <w:t xml:space="preserve"> </w:t>
      </w:r>
      <w:r>
        <w:t>overhead,”</w:t>
      </w:r>
      <w:r>
        <w:rPr>
          <w:rPrChange w:id="3232" w:author="2023 Revisions to CCBHC Cost Report Instructions" w:date="2023-12-07T15:54:00Z">
            <w:rPr>
              <w:spacing w:val="-2"/>
            </w:rPr>
          </w:rPrChange>
        </w:rPr>
        <w:t xml:space="preserve"> </w:t>
      </w:r>
      <w:r>
        <w:t>which</w:t>
      </w:r>
      <w:r>
        <w:rPr>
          <w:rPrChange w:id="3233" w:author="2023 Revisions to CCBHC Cost Report Instructions" w:date="2023-12-07T15:54:00Z">
            <w:rPr>
              <w:spacing w:val="-4"/>
            </w:rPr>
          </w:rPrChange>
        </w:rPr>
        <w:t xml:space="preserve"> </w:t>
      </w:r>
      <w:r>
        <w:t>is</w:t>
      </w:r>
      <w:r>
        <w:rPr>
          <w:rPrChange w:id="3234" w:author="2023 Revisions to CCBHC Cost Report Instructions" w:date="2023-12-07T15:54:00Z">
            <w:rPr>
              <w:spacing w:val="-3"/>
            </w:rPr>
          </w:rPrChange>
        </w:rPr>
        <w:t xml:space="preserve"> </w:t>
      </w:r>
      <w:r>
        <w:t>calculated</w:t>
      </w:r>
      <w:r>
        <w:rPr>
          <w:rPrChange w:id="3235" w:author="2023 Revisions to CCBHC Cost Report Instructions" w:date="2023-12-07T15:54:00Z">
            <w:rPr>
              <w:spacing w:val="-4"/>
            </w:rPr>
          </w:rPrChange>
        </w:rPr>
        <w:t xml:space="preserve"> </w:t>
      </w:r>
      <w:r>
        <w:t>by</w:t>
      </w:r>
      <w:r>
        <w:rPr>
          <w:rPrChange w:id="3236" w:author="2023 Revisions to CCBHC Cost Report Instructions" w:date="2023-12-07T15:54:00Z">
            <w:rPr>
              <w:spacing w:val="-6"/>
            </w:rPr>
          </w:rPrChange>
        </w:rPr>
        <w:t xml:space="preserve"> </w:t>
      </w:r>
      <w:r>
        <w:t>adding</w:t>
      </w:r>
      <w:r>
        <w:rPr>
          <w:rPrChange w:id="3237" w:author="2023 Revisions to CCBHC Cost Report Instructions" w:date="2023-12-07T15:54:00Z">
            <w:rPr>
              <w:spacing w:val="-1"/>
            </w:rPr>
          </w:rPrChange>
        </w:rPr>
        <w:t xml:space="preserve"> </w:t>
      </w:r>
      <w:r>
        <w:t>lines</w:t>
      </w:r>
      <w:r>
        <w:rPr>
          <w:rPrChange w:id="3238" w:author="2023 Revisions to CCBHC Cost Report Instructions" w:date="2023-12-07T15:54:00Z">
            <w:rPr>
              <w:spacing w:val="-3"/>
            </w:rPr>
          </w:rPrChange>
        </w:rPr>
        <w:t xml:space="preserve"> </w:t>
      </w:r>
      <w:r>
        <w:t>39</w:t>
      </w:r>
      <w:r>
        <w:rPr>
          <w:rPrChange w:id="3239" w:author="2023 Revisions to CCBHC Cost Report Instructions" w:date="2023-12-07T15:54:00Z">
            <w:rPr>
              <w:spacing w:val="-4"/>
            </w:rPr>
          </w:rPrChange>
        </w:rPr>
        <w:t xml:space="preserve"> </w:t>
      </w:r>
      <w:r>
        <w:t>and</w:t>
      </w:r>
      <w:r>
        <w:rPr>
          <w:rPrChange w:id="3240" w:author="2023 Revisions to CCBHC Cost Report Instructions" w:date="2023-12-07T15:54:00Z">
            <w:rPr>
              <w:spacing w:val="-6"/>
            </w:rPr>
          </w:rPrChange>
        </w:rPr>
        <w:t xml:space="preserve"> </w:t>
      </w:r>
      <w:r>
        <w:t>48,</w:t>
      </w:r>
      <w:r>
        <w:rPr>
          <w:rPrChange w:id="3241" w:author="2023 Revisions to CCBHC Cost Report Instructions" w:date="2023-12-07T15:54:00Z">
            <w:rPr>
              <w:spacing w:val="-5"/>
            </w:rPr>
          </w:rPrChange>
        </w:rPr>
        <w:t xml:space="preserve"> </w:t>
      </w:r>
      <w:r>
        <w:t>is</w:t>
      </w:r>
      <w:r>
        <w:rPr>
          <w:rPrChange w:id="3242" w:author="2023 Revisions to CCBHC Cost Report Instructions" w:date="2023-12-07T15:54:00Z">
            <w:rPr>
              <w:spacing w:val="-3"/>
            </w:rPr>
          </w:rPrChange>
        </w:rPr>
        <w:t xml:space="preserve"> </w:t>
      </w:r>
      <w:r>
        <w:t>automatically populated on this line.</w:t>
      </w:r>
      <w:ins w:id="3243" w:author="2023 Revisions to CCBHC Cost Report Instructions" w:date="2023-12-07T15:54:00Z">
        <w:r w:rsidR="001F4032">
          <w:t xml:space="preserve"> </w:t>
        </w:r>
      </w:ins>
    </w:p>
    <w:p w14:paraId="735EF2E7" w14:textId="62D5E0B0" w:rsidR="0059672E" w:rsidRDefault="0050054D">
      <w:pPr>
        <w:pStyle w:val="Heading2"/>
        <w:pPrChange w:id="3244" w:author="2023 Revisions to CCBHC Cost Report Instructions" w:date="2023-12-07T15:54:00Z">
          <w:pPr>
            <w:pStyle w:val="Heading4"/>
            <w:ind w:left="199"/>
          </w:pPr>
        </w:pPrChange>
      </w:pPr>
      <w:bookmarkStart w:id="3245" w:name="PART_3_–_DIRECT_COSTS_FOR_NON-CCBHC_SERV"/>
      <w:bookmarkStart w:id="3246" w:name="_bookmark12"/>
      <w:bookmarkStart w:id="3247" w:name="_Toc147503597"/>
      <w:bookmarkStart w:id="3248" w:name="_Toc148441543"/>
      <w:bookmarkEnd w:id="3245"/>
      <w:bookmarkEnd w:id="3246"/>
      <w:r>
        <w:t>PART</w:t>
      </w:r>
      <w:r>
        <w:rPr>
          <w:rPrChange w:id="3249" w:author="2023 Revisions to CCBHC Cost Report Instructions" w:date="2023-12-07T15:54:00Z">
            <w:rPr>
              <w:i w:val="0"/>
              <w:spacing w:val="-7"/>
            </w:rPr>
          </w:rPrChange>
        </w:rPr>
        <w:t xml:space="preserve"> </w:t>
      </w:r>
      <w:r>
        <w:t>3</w:t>
      </w:r>
      <w:r>
        <w:rPr>
          <w:rPrChange w:id="3250" w:author="2023 Revisions to CCBHC Cost Report Instructions" w:date="2023-12-07T15:54:00Z">
            <w:rPr>
              <w:i w:val="0"/>
              <w:spacing w:val="-4"/>
            </w:rPr>
          </w:rPrChange>
        </w:rPr>
        <w:t xml:space="preserve"> </w:t>
      </w:r>
      <w:r>
        <w:t>–</w:t>
      </w:r>
      <w:r>
        <w:rPr>
          <w:rPrChange w:id="3251" w:author="2023 Revisions to CCBHC Cost Report Instructions" w:date="2023-12-07T15:54:00Z">
            <w:rPr>
              <w:i w:val="0"/>
              <w:spacing w:val="-5"/>
            </w:rPr>
          </w:rPrChange>
        </w:rPr>
        <w:t xml:space="preserve"> </w:t>
      </w:r>
      <w:r>
        <w:t>DIRECT</w:t>
      </w:r>
      <w:r>
        <w:rPr>
          <w:rPrChange w:id="3252" w:author="2023 Revisions to CCBHC Cost Report Instructions" w:date="2023-12-07T15:54:00Z">
            <w:rPr>
              <w:i w:val="0"/>
              <w:spacing w:val="-4"/>
            </w:rPr>
          </w:rPrChange>
        </w:rPr>
        <w:t xml:space="preserve"> </w:t>
      </w:r>
      <w:r>
        <w:t>COSTS</w:t>
      </w:r>
      <w:r>
        <w:rPr>
          <w:rPrChange w:id="3253" w:author="2023 Revisions to CCBHC Cost Report Instructions" w:date="2023-12-07T15:54:00Z">
            <w:rPr>
              <w:i w:val="0"/>
              <w:spacing w:val="-5"/>
            </w:rPr>
          </w:rPrChange>
        </w:rPr>
        <w:t xml:space="preserve"> </w:t>
      </w:r>
      <w:r>
        <w:t>FOR</w:t>
      </w:r>
      <w:r>
        <w:rPr>
          <w:rPrChange w:id="3254" w:author="2023 Revisions to CCBHC Cost Report Instructions" w:date="2023-12-07T15:54:00Z">
            <w:rPr>
              <w:i w:val="0"/>
              <w:spacing w:val="-4"/>
            </w:rPr>
          </w:rPrChange>
        </w:rPr>
        <w:t xml:space="preserve"> </w:t>
      </w:r>
      <w:r>
        <w:t>NON-CCBHC</w:t>
      </w:r>
      <w:r>
        <w:rPr>
          <w:rPrChange w:id="3255" w:author="2023 Revisions to CCBHC Cost Report Instructions" w:date="2023-12-07T15:54:00Z">
            <w:rPr>
              <w:i w:val="0"/>
              <w:spacing w:val="-4"/>
            </w:rPr>
          </w:rPrChange>
        </w:rPr>
        <w:t xml:space="preserve"> </w:t>
      </w:r>
      <w:r>
        <w:rPr>
          <w:rPrChange w:id="3256" w:author="2023 Revisions to CCBHC Cost Report Instructions" w:date="2023-12-07T15:54:00Z">
            <w:rPr>
              <w:i w:val="0"/>
              <w:spacing w:val="-2"/>
            </w:rPr>
          </w:rPrChange>
        </w:rPr>
        <w:t>SERVICES</w:t>
      </w:r>
      <w:bookmarkEnd w:id="3247"/>
      <w:bookmarkEnd w:id="3248"/>
      <w:ins w:id="3257" w:author="2023 Revisions to CCBHC Cost Report Instructions" w:date="2023-12-07T15:54:00Z">
        <w:r w:rsidR="00025E08">
          <w:t xml:space="preserve"> </w:t>
        </w:r>
      </w:ins>
    </w:p>
    <w:p w14:paraId="1C998547" w14:textId="42199C2D" w:rsidR="0059672E" w:rsidRDefault="0050054D">
      <w:pPr>
        <w:pStyle w:val="Heading3"/>
        <w:pPrChange w:id="3258" w:author="2023 Revisions to CCBHC Cost Report Instructions" w:date="2023-12-07T15:54:00Z">
          <w:pPr>
            <w:pStyle w:val="Heading3"/>
            <w:spacing w:before="143"/>
            <w:ind w:left="199"/>
          </w:pPr>
        </w:pPrChange>
      </w:pPr>
      <w:bookmarkStart w:id="3259" w:name="PART_3A:_DIRECT_COSTS_FOR_SERVICES_OTHER"/>
      <w:bookmarkStart w:id="3260" w:name="_Toc147503598"/>
      <w:bookmarkStart w:id="3261" w:name="_Toc148441544"/>
      <w:bookmarkEnd w:id="3259"/>
      <w:r>
        <w:t>PART</w:t>
      </w:r>
      <w:r>
        <w:rPr>
          <w:rPrChange w:id="3262" w:author="2023 Revisions to CCBHC Cost Report Instructions" w:date="2023-12-07T15:54:00Z">
            <w:rPr>
              <w:spacing w:val="-9"/>
            </w:rPr>
          </w:rPrChange>
        </w:rPr>
        <w:t xml:space="preserve"> </w:t>
      </w:r>
      <w:r>
        <w:t>3A:</w:t>
      </w:r>
      <w:r>
        <w:rPr>
          <w:rPrChange w:id="3263" w:author="2023 Revisions to CCBHC Cost Report Instructions" w:date="2023-12-07T15:54:00Z">
            <w:rPr>
              <w:spacing w:val="-2"/>
            </w:rPr>
          </w:rPrChange>
        </w:rPr>
        <w:t xml:space="preserve"> </w:t>
      </w:r>
      <w:r>
        <w:t>DIRECT</w:t>
      </w:r>
      <w:r>
        <w:rPr>
          <w:rPrChange w:id="3264" w:author="2023 Revisions to CCBHC Cost Report Instructions" w:date="2023-12-07T15:54:00Z">
            <w:rPr>
              <w:spacing w:val="-6"/>
            </w:rPr>
          </w:rPrChange>
        </w:rPr>
        <w:t xml:space="preserve"> </w:t>
      </w:r>
      <w:r>
        <w:t>COSTS</w:t>
      </w:r>
      <w:r>
        <w:rPr>
          <w:rPrChange w:id="3265" w:author="2023 Revisions to CCBHC Cost Report Instructions" w:date="2023-12-07T15:54:00Z">
            <w:rPr>
              <w:spacing w:val="-4"/>
            </w:rPr>
          </w:rPrChange>
        </w:rPr>
        <w:t xml:space="preserve"> </w:t>
      </w:r>
      <w:r>
        <w:t>FOR</w:t>
      </w:r>
      <w:r>
        <w:rPr>
          <w:rPrChange w:id="3266" w:author="2023 Revisions to CCBHC Cost Report Instructions" w:date="2023-12-07T15:54:00Z">
            <w:rPr>
              <w:spacing w:val="-5"/>
            </w:rPr>
          </w:rPrChange>
        </w:rPr>
        <w:t xml:space="preserve"> </w:t>
      </w:r>
      <w:r>
        <w:t>SERVICES</w:t>
      </w:r>
      <w:r>
        <w:rPr>
          <w:rPrChange w:id="3267" w:author="2023 Revisions to CCBHC Cost Report Instructions" w:date="2023-12-07T15:54:00Z">
            <w:rPr>
              <w:spacing w:val="-4"/>
            </w:rPr>
          </w:rPrChange>
        </w:rPr>
        <w:t xml:space="preserve"> </w:t>
      </w:r>
      <w:r>
        <w:t>OTHER</w:t>
      </w:r>
      <w:r>
        <w:rPr>
          <w:rPrChange w:id="3268" w:author="2023 Revisions to CCBHC Cost Report Instructions" w:date="2023-12-07T15:54:00Z">
            <w:rPr>
              <w:spacing w:val="-4"/>
            </w:rPr>
          </w:rPrChange>
        </w:rPr>
        <w:t xml:space="preserve"> </w:t>
      </w:r>
      <w:r>
        <w:t>THAN</w:t>
      </w:r>
      <w:r>
        <w:rPr>
          <w:rPrChange w:id="3269" w:author="2023 Revisions to CCBHC Cost Report Instructions" w:date="2023-12-07T15:54:00Z">
            <w:rPr>
              <w:spacing w:val="-4"/>
            </w:rPr>
          </w:rPrChange>
        </w:rPr>
        <w:t xml:space="preserve"> </w:t>
      </w:r>
      <w:r>
        <w:t>CCBHC</w:t>
      </w:r>
      <w:r>
        <w:rPr>
          <w:rPrChange w:id="3270" w:author="2023 Revisions to CCBHC Cost Report Instructions" w:date="2023-12-07T15:54:00Z">
            <w:rPr>
              <w:spacing w:val="-4"/>
            </w:rPr>
          </w:rPrChange>
        </w:rPr>
        <w:t xml:space="preserve"> </w:t>
      </w:r>
      <w:r>
        <w:rPr>
          <w:rPrChange w:id="3271" w:author="2023 Revisions to CCBHC Cost Report Instructions" w:date="2023-12-07T15:54:00Z">
            <w:rPr>
              <w:spacing w:val="-2"/>
            </w:rPr>
          </w:rPrChange>
        </w:rPr>
        <w:t>SERVICES</w:t>
      </w:r>
      <w:bookmarkEnd w:id="3260"/>
      <w:bookmarkEnd w:id="3261"/>
      <w:ins w:id="3272" w:author="2023 Revisions to CCBHC Cost Report Instructions" w:date="2023-12-07T15:54:00Z">
        <w:r w:rsidR="00025E08">
          <w:t xml:space="preserve"> </w:t>
        </w:r>
      </w:ins>
    </w:p>
    <w:p w14:paraId="6B8934D3" w14:textId="77777777" w:rsidR="00461071" w:rsidRDefault="0050054D" w:rsidP="001F4032">
      <w:pPr>
        <w:pStyle w:val="Hangingtext"/>
        <w:rPr>
          <w:ins w:id="3273" w:author="2023 Revisions to CCBHC Cost Report Instructions" w:date="2023-12-07T15:54:00Z"/>
          <w:b/>
        </w:rPr>
      </w:pPr>
      <w:r>
        <w:rPr>
          <w:b/>
        </w:rPr>
        <w:t>Line 50:</w:t>
      </w:r>
      <w:ins w:id="3274" w:author="2023 Revisions to CCBHC Cost Report Instructions" w:date="2023-12-07T15:54:00Z">
        <w:r w:rsidR="00461071">
          <w:rPr>
            <w:b/>
          </w:rPr>
          <w:t xml:space="preserve"> </w:t>
        </w:r>
        <w:r w:rsidR="00461071">
          <w:rPr>
            <w:b/>
          </w:rPr>
          <w:tab/>
        </w:r>
        <w:r w:rsidR="00461071" w:rsidRPr="00C0001C">
          <w:t xml:space="preserve">Enter the subtotal of direct costs for services provided for 988 response system programs, funded through the state or a federal grant program and not </w:t>
        </w:r>
        <w:r w:rsidR="008D3EDE">
          <w:t>includ</w:t>
        </w:r>
        <w:r w:rsidR="00C0001C">
          <w:t>ing costs for</w:t>
        </w:r>
        <w:r w:rsidR="008D3EDE">
          <w:t xml:space="preserve"> </w:t>
        </w:r>
        <w:r w:rsidR="00C0001C">
          <w:t xml:space="preserve">services </w:t>
        </w:r>
        <w:r w:rsidR="00461071" w:rsidRPr="00C0001C">
          <w:t>funded through CCBHC CC PPS rates.</w:t>
        </w:r>
        <w:r w:rsidR="00461071">
          <w:rPr>
            <w:b/>
          </w:rPr>
          <w:t xml:space="preserve"> </w:t>
        </w:r>
      </w:ins>
    </w:p>
    <w:p w14:paraId="489AA3EC" w14:textId="04CA761C" w:rsidR="0059672E" w:rsidRDefault="00025E08">
      <w:pPr>
        <w:pStyle w:val="Hangingtext"/>
        <w:pPrChange w:id="3275" w:author="2023 Revisions to CCBHC Cost Report Instructions" w:date="2023-12-07T15:54:00Z">
          <w:pPr>
            <w:pStyle w:val="BodyText"/>
            <w:tabs>
              <w:tab w:val="left" w:pos="1819"/>
            </w:tabs>
            <w:spacing w:before="88" w:line="247" w:lineRule="auto"/>
            <w:ind w:left="1820" w:right="491" w:hanging="1620"/>
          </w:pPr>
        </w:pPrChange>
      </w:pPr>
      <w:ins w:id="3276" w:author="2023 Revisions to CCBHC Cost Report Instructions" w:date="2023-12-07T15:54:00Z">
        <w:r>
          <w:rPr>
            <w:b/>
          </w:rPr>
          <w:t xml:space="preserve">Line </w:t>
        </w:r>
        <w:r w:rsidR="00461071">
          <w:rPr>
            <w:b/>
          </w:rPr>
          <w:t>51</w:t>
        </w:r>
        <w:r>
          <w:rPr>
            <w:b/>
          </w:rPr>
          <w:t>:</w:t>
        </w:r>
        <w:r>
          <w:t xml:space="preserve"> </w:t>
        </w:r>
      </w:ins>
      <w:r>
        <w:rPr>
          <w:rPrChange w:id="3277" w:author="2023 Revisions to CCBHC Cost Report Instructions" w:date="2023-12-07T15:54:00Z">
            <w:rPr>
              <w:b/>
            </w:rPr>
          </w:rPrChange>
        </w:rPr>
        <w:tab/>
      </w:r>
      <w:r>
        <w:t>Enter</w:t>
      </w:r>
      <w:r>
        <w:rPr>
          <w:rPrChange w:id="3278" w:author="2023 Revisions to CCBHC Cost Report Instructions" w:date="2023-12-07T15:54:00Z">
            <w:rPr>
              <w:spacing w:val="-5"/>
            </w:rPr>
          </w:rPrChange>
        </w:rPr>
        <w:t xml:space="preserve"> </w:t>
      </w:r>
      <w:r>
        <w:t>the</w:t>
      </w:r>
      <w:r>
        <w:rPr>
          <w:rPrChange w:id="3279" w:author="2023 Revisions to CCBHC Cost Report Instructions" w:date="2023-12-07T15:54:00Z">
            <w:rPr>
              <w:spacing w:val="-6"/>
            </w:rPr>
          </w:rPrChange>
        </w:rPr>
        <w:t xml:space="preserve"> </w:t>
      </w:r>
      <w:r>
        <w:t>subtotal</w:t>
      </w:r>
      <w:r>
        <w:rPr>
          <w:rPrChange w:id="3280" w:author="2023 Revisions to CCBHC Cost Report Instructions" w:date="2023-12-07T15:54:00Z">
            <w:rPr>
              <w:spacing w:val="-4"/>
            </w:rPr>
          </w:rPrChange>
        </w:rPr>
        <w:t xml:space="preserve"> </w:t>
      </w:r>
      <w:r>
        <w:t>of</w:t>
      </w:r>
      <w:r>
        <w:rPr>
          <w:rPrChange w:id="3281" w:author="2023 Revisions to CCBHC Cost Report Instructions" w:date="2023-12-07T15:54:00Z">
            <w:rPr>
              <w:spacing w:val="-2"/>
            </w:rPr>
          </w:rPrChange>
        </w:rPr>
        <w:t xml:space="preserve"> </w:t>
      </w:r>
      <w:r>
        <w:t>direct</w:t>
      </w:r>
      <w:r>
        <w:rPr>
          <w:rPrChange w:id="3282" w:author="2023 Revisions to CCBHC Cost Report Instructions" w:date="2023-12-07T15:54:00Z">
            <w:rPr>
              <w:spacing w:val="-2"/>
            </w:rPr>
          </w:rPrChange>
        </w:rPr>
        <w:t xml:space="preserve"> </w:t>
      </w:r>
      <w:r>
        <w:t>costs</w:t>
      </w:r>
      <w:r>
        <w:rPr>
          <w:rPrChange w:id="3283" w:author="2023 Revisions to CCBHC Cost Report Instructions" w:date="2023-12-07T15:54:00Z">
            <w:rPr>
              <w:spacing w:val="-7"/>
            </w:rPr>
          </w:rPrChange>
        </w:rPr>
        <w:t xml:space="preserve"> </w:t>
      </w:r>
      <w:r>
        <w:t>for</w:t>
      </w:r>
      <w:r>
        <w:rPr>
          <w:rPrChange w:id="3284" w:author="2023 Revisions to CCBHC Cost Report Instructions" w:date="2023-12-07T15:54:00Z">
            <w:rPr>
              <w:spacing w:val="-2"/>
            </w:rPr>
          </w:rPrChange>
        </w:rPr>
        <w:t xml:space="preserve"> </w:t>
      </w:r>
      <w:r>
        <w:t>non-CCBHC</w:t>
      </w:r>
      <w:r>
        <w:rPr>
          <w:rPrChange w:id="3285" w:author="2023 Revisions to CCBHC Cost Report Instructions" w:date="2023-12-07T15:54:00Z">
            <w:rPr>
              <w:spacing w:val="-4"/>
            </w:rPr>
          </w:rPrChange>
        </w:rPr>
        <w:t xml:space="preserve"> </w:t>
      </w:r>
      <w:r>
        <w:t>services</w:t>
      </w:r>
      <w:r>
        <w:rPr>
          <w:rPrChange w:id="3286" w:author="2023 Revisions to CCBHC Cost Report Instructions" w:date="2023-12-07T15:54:00Z">
            <w:rPr>
              <w:spacing w:val="-3"/>
            </w:rPr>
          </w:rPrChange>
        </w:rPr>
        <w:t xml:space="preserve"> </w:t>
      </w:r>
      <w:r>
        <w:t>covered</w:t>
      </w:r>
      <w:r>
        <w:rPr>
          <w:rPrChange w:id="3287" w:author="2023 Revisions to CCBHC Cost Report Instructions" w:date="2023-12-07T15:54:00Z">
            <w:rPr>
              <w:spacing w:val="-4"/>
            </w:rPr>
          </w:rPrChange>
        </w:rPr>
        <w:t xml:space="preserve"> </w:t>
      </w:r>
      <w:ins w:id="3288" w:author="2023 Revisions to CCBHC Cost Report Instructions" w:date="2023-12-07T15:54:00Z">
        <w:r w:rsidR="00461071">
          <w:t xml:space="preserve">(allowable) </w:t>
        </w:r>
      </w:ins>
      <w:r>
        <w:t>by</w:t>
      </w:r>
      <w:r>
        <w:rPr>
          <w:rPrChange w:id="3289" w:author="2023 Revisions to CCBHC Cost Report Instructions" w:date="2023-12-07T15:54:00Z">
            <w:rPr>
              <w:spacing w:val="-6"/>
            </w:rPr>
          </w:rPrChange>
        </w:rPr>
        <w:t xml:space="preserve"> </w:t>
      </w:r>
      <w:r>
        <w:t>Medicaid, excluding overhead and specify in the Comments tab.</w:t>
      </w:r>
      <w:ins w:id="3290" w:author="2023 Revisions to CCBHC Cost Report Instructions" w:date="2023-12-07T15:54:00Z">
        <w:r>
          <w:t xml:space="preserve"> </w:t>
        </w:r>
      </w:ins>
    </w:p>
    <w:p w14:paraId="6F8F783D" w14:textId="77777777" w:rsidR="0059672E" w:rsidRDefault="0059672E">
      <w:pPr>
        <w:pStyle w:val="BodyText"/>
        <w:spacing w:before="9"/>
        <w:rPr>
          <w:del w:id="3291" w:author="2023 Revisions to CCBHC Cost Report Instructions" w:date="2023-12-07T15:54:00Z"/>
          <w:sz w:val="20"/>
        </w:rPr>
      </w:pPr>
    </w:p>
    <w:p w14:paraId="6E049E63" w14:textId="6621C226" w:rsidR="0059672E" w:rsidRDefault="0050054D">
      <w:pPr>
        <w:pStyle w:val="Heading3"/>
        <w:pPrChange w:id="3292" w:author="2023 Revisions to CCBHC Cost Report Instructions" w:date="2023-12-07T15:54:00Z">
          <w:pPr>
            <w:pStyle w:val="Heading3"/>
            <w:spacing w:before="1"/>
          </w:pPr>
        </w:pPrChange>
      </w:pPr>
      <w:bookmarkStart w:id="3293" w:name="PART_3B:_NON-REIMBURSABLE_COSTS"/>
      <w:bookmarkStart w:id="3294" w:name="_Toc147503599"/>
      <w:bookmarkStart w:id="3295" w:name="_Toc148441545"/>
      <w:bookmarkEnd w:id="3293"/>
      <w:r>
        <w:t>PART</w:t>
      </w:r>
      <w:r>
        <w:rPr>
          <w:rPrChange w:id="3296" w:author="2023 Revisions to CCBHC Cost Report Instructions" w:date="2023-12-07T15:54:00Z">
            <w:rPr>
              <w:spacing w:val="-11"/>
            </w:rPr>
          </w:rPrChange>
        </w:rPr>
        <w:t xml:space="preserve"> </w:t>
      </w:r>
      <w:r>
        <w:t>3B:</w:t>
      </w:r>
      <w:r>
        <w:rPr>
          <w:rPrChange w:id="3297" w:author="2023 Revisions to CCBHC Cost Report Instructions" w:date="2023-12-07T15:54:00Z">
            <w:rPr>
              <w:spacing w:val="-7"/>
            </w:rPr>
          </w:rPrChange>
        </w:rPr>
        <w:t xml:space="preserve"> </w:t>
      </w:r>
      <w:r>
        <w:t>NON-REIMBURSABLE</w:t>
      </w:r>
      <w:r>
        <w:rPr>
          <w:rPrChange w:id="3298" w:author="2023 Revisions to CCBHC Cost Report Instructions" w:date="2023-12-07T15:54:00Z">
            <w:rPr>
              <w:spacing w:val="-8"/>
            </w:rPr>
          </w:rPrChange>
        </w:rPr>
        <w:t xml:space="preserve"> </w:t>
      </w:r>
      <w:r>
        <w:rPr>
          <w:rPrChange w:id="3299" w:author="2023 Revisions to CCBHC Cost Report Instructions" w:date="2023-12-07T15:54:00Z">
            <w:rPr>
              <w:spacing w:val="-4"/>
            </w:rPr>
          </w:rPrChange>
        </w:rPr>
        <w:t>COSTS</w:t>
      </w:r>
      <w:bookmarkEnd w:id="3294"/>
      <w:bookmarkEnd w:id="3295"/>
      <w:ins w:id="3300" w:author="2023 Revisions to CCBHC Cost Report Instructions" w:date="2023-12-07T15:54:00Z">
        <w:r w:rsidR="00025E08">
          <w:t xml:space="preserve"> </w:t>
        </w:r>
      </w:ins>
    </w:p>
    <w:p w14:paraId="423D4143" w14:textId="6ACBFFD7" w:rsidR="0059672E" w:rsidRDefault="0050054D">
      <w:pPr>
        <w:pStyle w:val="Hangingtext"/>
        <w:pPrChange w:id="3301" w:author="2023 Revisions to CCBHC Cost Report Instructions" w:date="2023-12-07T15:54:00Z">
          <w:pPr>
            <w:pStyle w:val="BodyText"/>
            <w:tabs>
              <w:tab w:val="left" w:pos="1820"/>
            </w:tabs>
            <w:spacing w:before="126" w:line="247" w:lineRule="auto"/>
            <w:ind w:left="1820" w:right="629" w:hanging="1620"/>
          </w:pPr>
        </w:pPrChange>
      </w:pPr>
      <w:r>
        <w:rPr>
          <w:b/>
        </w:rPr>
        <w:t>Line 5</w:t>
      </w:r>
      <w:ins w:id="3302" w:author="2023 Revisions to CCBHC Cost Report Instructions" w:date="2023-12-07T15:54:00Z">
        <w:r w:rsidR="001F4032">
          <w:rPr>
            <w:b/>
          </w:rPr>
          <w:t>2</w:t>
        </w:r>
      </w:ins>
      <w:del w:id="3303" w:author="2023 Revisions to CCBHC Cost Report Instructions" w:date="2023-12-07T15:54:00Z">
        <w:r>
          <w:rPr>
            <w:b/>
          </w:rPr>
          <w:delText>1</w:delText>
        </w:r>
      </w:del>
      <w:r>
        <w:rPr>
          <w:b/>
        </w:rPr>
        <w:t>:</w:t>
      </w:r>
      <w:ins w:id="3304" w:author="2023 Revisions to CCBHC Cost Report Instructions" w:date="2023-12-07T15:54:00Z">
        <w:r w:rsidR="001F4032">
          <w:t xml:space="preserve"> </w:t>
        </w:r>
      </w:ins>
      <w:r>
        <w:rPr>
          <w:rPrChange w:id="3305" w:author="2023 Revisions to CCBHC Cost Report Instructions" w:date="2023-12-07T15:54:00Z">
            <w:rPr>
              <w:b/>
            </w:rPr>
          </w:rPrChange>
        </w:rPr>
        <w:tab/>
      </w:r>
      <w:r>
        <w:t>Enter</w:t>
      </w:r>
      <w:r>
        <w:rPr>
          <w:rPrChange w:id="3306" w:author="2023 Revisions to CCBHC Cost Report Instructions" w:date="2023-12-07T15:54:00Z">
            <w:rPr>
              <w:spacing w:val="-5"/>
            </w:rPr>
          </w:rPrChange>
        </w:rPr>
        <w:t xml:space="preserve"> </w:t>
      </w:r>
      <w:r>
        <w:t>the</w:t>
      </w:r>
      <w:r>
        <w:rPr>
          <w:rPrChange w:id="3307" w:author="2023 Revisions to CCBHC Cost Report Instructions" w:date="2023-12-07T15:54:00Z">
            <w:rPr>
              <w:spacing w:val="-5"/>
            </w:rPr>
          </w:rPrChange>
        </w:rPr>
        <w:t xml:space="preserve"> </w:t>
      </w:r>
      <w:r>
        <w:t>subtotal</w:t>
      </w:r>
      <w:r>
        <w:rPr>
          <w:rPrChange w:id="3308" w:author="2023 Revisions to CCBHC Cost Report Instructions" w:date="2023-12-07T15:54:00Z">
            <w:rPr>
              <w:spacing w:val="-4"/>
            </w:rPr>
          </w:rPrChange>
        </w:rPr>
        <w:t xml:space="preserve"> </w:t>
      </w:r>
      <w:r>
        <w:t>of</w:t>
      </w:r>
      <w:r>
        <w:rPr>
          <w:rPrChange w:id="3309" w:author="2023 Revisions to CCBHC Cost Report Instructions" w:date="2023-12-07T15:54:00Z">
            <w:rPr>
              <w:spacing w:val="-2"/>
            </w:rPr>
          </w:rPrChange>
        </w:rPr>
        <w:t xml:space="preserve"> </w:t>
      </w:r>
      <w:r>
        <w:t>direct</w:t>
      </w:r>
      <w:r>
        <w:rPr>
          <w:rPrChange w:id="3310" w:author="2023 Revisions to CCBHC Cost Report Instructions" w:date="2023-12-07T15:54:00Z">
            <w:rPr>
              <w:spacing w:val="-2"/>
            </w:rPr>
          </w:rPrChange>
        </w:rPr>
        <w:t xml:space="preserve"> </w:t>
      </w:r>
      <w:r>
        <w:t>costs</w:t>
      </w:r>
      <w:r>
        <w:rPr>
          <w:rPrChange w:id="3311" w:author="2023 Revisions to CCBHC Cost Report Instructions" w:date="2023-12-07T15:54:00Z">
            <w:rPr>
              <w:spacing w:val="-7"/>
            </w:rPr>
          </w:rPrChange>
        </w:rPr>
        <w:t xml:space="preserve"> </w:t>
      </w:r>
      <w:r>
        <w:t>for</w:t>
      </w:r>
      <w:r>
        <w:rPr>
          <w:rPrChange w:id="3312" w:author="2023 Revisions to CCBHC Cost Report Instructions" w:date="2023-12-07T15:54:00Z">
            <w:rPr>
              <w:spacing w:val="-2"/>
            </w:rPr>
          </w:rPrChange>
        </w:rPr>
        <w:t xml:space="preserve"> </w:t>
      </w:r>
      <w:r>
        <w:t>non-CCBHC</w:t>
      </w:r>
      <w:r>
        <w:rPr>
          <w:rPrChange w:id="3313" w:author="2023 Revisions to CCBHC Cost Report Instructions" w:date="2023-12-07T15:54:00Z">
            <w:rPr>
              <w:spacing w:val="-4"/>
            </w:rPr>
          </w:rPrChange>
        </w:rPr>
        <w:t xml:space="preserve"> </w:t>
      </w:r>
      <w:r>
        <w:t>services</w:t>
      </w:r>
      <w:r>
        <w:rPr>
          <w:rPrChange w:id="3314" w:author="2023 Revisions to CCBHC Cost Report Instructions" w:date="2023-12-07T15:54:00Z">
            <w:rPr>
              <w:spacing w:val="-3"/>
            </w:rPr>
          </w:rPrChange>
        </w:rPr>
        <w:t xml:space="preserve"> </w:t>
      </w:r>
      <w:r>
        <w:t>not</w:t>
      </w:r>
      <w:r>
        <w:rPr>
          <w:rPrChange w:id="3315" w:author="2023 Revisions to CCBHC Cost Report Instructions" w:date="2023-12-07T15:54:00Z">
            <w:rPr>
              <w:spacing w:val="-5"/>
            </w:rPr>
          </w:rPrChange>
        </w:rPr>
        <w:t xml:space="preserve"> </w:t>
      </w:r>
      <w:r>
        <w:t>reimbursable</w:t>
      </w:r>
      <w:r>
        <w:rPr>
          <w:rPrChange w:id="3316" w:author="2023 Revisions to CCBHC Cost Report Instructions" w:date="2023-12-07T15:54:00Z">
            <w:rPr>
              <w:spacing w:val="-4"/>
            </w:rPr>
          </w:rPrChange>
        </w:rPr>
        <w:t xml:space="preserve"> </w:t>
      </w:r>
      <w:ins w:id="3317" w:author="2023 Revisions to CCBHC Cost Report Instructions" w:date="2023-12-07T15:54:00Z">
        <w:r w:rsidR="001F4032">
          <w:t xml:space="preserve">(unallowable) </w:t>
        </w:r>
      </w:ins>
      <w:r>
        <w:t>by Medicaid, and specify in the Comments tab.</w:t>
      </w:r>
      <w:ins w:id="3318" w:author="2023 Revisions to CCBHC Cost Report Instructions" w:date="2023-12-07T15:54:00Z">
        <w:r w:rsidR="001F4032">
          <w:t xml:space="preserve">   </w:t>
        </w:r>
      </w:ins>
    </w:p>
    <w:p w14:paraId="42FD8693" w14:textId="70289ACB" w:rsidR="0059672E" w:rsidRDefault="0050054D">
      <w:pPr>
        <w:pStyle w:val="Hangingtext"/>
        <w:pPrChange w:id="3319" w:author="2023 Revisions to CCBHC Cost Report Instructions" w:date="2023-12-07T15:54:00Z">
          <w:pPr>
            <w:pStyle w:val="BodyText"/>
            <w:tabs>
              <w:tab w:val="left" w:pos="1820"/>
            </w:tabs>
            <w:spacing w:before="119" w:line="247" w:lineRule="auto"/>
            <w:ind w:left="1820" w:right="900" w:hanging="1620"/>
          </w:pPr>
        </w:pPrChange>
      </w:pPr>
      <w:r>
        <w:rPr>
          <w:b/>
        </w:rPr>
        <w:t>Line 5</w:t>
      </w:r>
      <w:ins w:id="3320" w:author="2023 Revisions to CCBHC Cost Report Instructions" w:date="2023-12-07T15:54:00Z">
        <w:r w:rsidR="001F4032">
          <w:rPr>
            <w:b/>
          </w:rPr>
          <w:t>3</w:t>
        </w:r>
      </w:ins>
      <w:del w:id="3321" w:author="2023 Revisions to CCBHC Cost Report Instructions" w:date="2023-12-07T15:54:00Z">
        <w:r>
          <w:rPr>
            <w:b/>
          </w:rPr>
          <w:delText>2</w:delText>
        </w:r>
      </w:del>
      <w:r>
        <w:rPr>
          <w:b/>
        </w:rPr>
        <w:t>:</w:t>
      </w:r>
      <w:ins w:id="3322" w:author="2023 Revisions to CCBHC Cost Report Instructions" w:date="2023-12-07T15:54:00Z">
        <w:r w:rsidR="001F4032">
          <w:t xml:space="preserve"> </w:t>
        </w:r>
      </w:ins>
      <w:r>
        <w:rPr>
          <w:rPrChange w:id="3323" w:author="2023 Revisions to CCBHC Cost Report Instructions" w:date="2023-12-07T15:54:00Z">
            <w:rPr>
              <w:b/>
            </w:rPr>
          </w:rPrChange>
        </w:rPr>
        <w:tab/>
      </w:r>
      <w:r>
        <w:t>“Subtotal</w:t>
      </w:r>
      <w:r>
        <w:rPr>
          <w:rPrChange w:id="3324" w:author="2023 Revisions to CCBHC Cost Report Instructions" w:date="2023-12-07T15:54:00Z">
            <w:rPr>
              <w:spacing w:val="-7"/>
            </w:rPr>
          </w:rPrChange>
        </w:rPr>
        <w:t xml:space="preserve"> </w:t>
      </w:r>
      <w:r>
        <w:t>costs</w:t>
      </w:r>
      <w:r>
        <w:rPr>
          <w:rPrChange w:id="3325" w:author="2023 Revisions to CCBHC Cost Report Instructions" w:date="2023-12-07T15:54:00Z">
            <w:rPr>
              <w:spacing w:val="-6"/>
            </w:rPr>
          </w:rPrChange>
        </w:rPr>
        <w:t xml:space="preserve"> </w:t>
      </w:r>
      <w:r>
        <w:t>for</w:t>
      </w:r>
      <w:r>
        <w:rPr>
          <w:rPrChange w:id="3326" w:author="2023 Revisions to CCBHC Cost Report Instructions" w:date="2023-12-07T15:54:00Z">
            <w:rPr>
              <w:spacing w:val="-5"/>
            </w:rPr>
          </w:rPrChange>
        </w:rPr>
        <w:t xml:space="preserve"> </w:t>
      </w:r>
      <w:r>
        <w:t>non-CCBHC</w:t>
      </w:r>
      <w:r>
        <w:rPr>
          <w:rPrChange w:id="3327" w:author="2023 Revisions to CCBHC Cost Report Instructions" w:date="2023-12-07T15:54:00Z">
            <w:rPr>
              <w:spacing w:val="-4"/>
            </w:rPr>
          </w:rPrChange>
        </w:rPr>
        <w:t xml:space="preserve"> </w:t>
      </w:r>
      <w:r>
        <w:t>services,”</w:t>
      </w:r>
      <w:r>
        <w:rPr>
          <w:rPrChange w:id="3328" w:author="2023 Revisions to CCBHC Cost Report Instructions" w:date="2023-12-07T15:54:00Z">
            <w:rPr>
              <w:spacing w:val="-2"/>
            </w:rPr>
          </w:rPrChange>
        </w:rPr>
        <w:t xml:space="preserve"> </w:t>
      </w:r>
      <w:r>
        <w:t>which</w:t>
      </w:r>
      <w:r>
        <w:rPr>
          <w:rPrChange w:id="3329" w:author="2023 Revisions to CCBHC Cost Report Instructions" w:date="2023-12-07T15:54:00Z">
            <w:rPr>
              <w:spacing w:val="-4"/>
            </w:rPr>
          </w:rPrChange>
        </w:rPr>
        <w:t xml:space="preserve"> </w:t>
      </w:r>
      <w:r>
        <w:t>is</w:t>
      </w:r>
      <w:r>
        <w:rPr>
          <w:rPrChange w:id="3330" w:author="2023 Revisions to CCBHC Cost Report Instructions" w:date="2023-12-07T15:54:00Z">
            <w:rPr>
              <w:spacing w:val="-3"/>
            </w:rPr>
          </w:rPrChange>
        </w:rPr>
        <w:t xml:space="preserve"> </w:t>
      </w:r>
      <w:r>
        <w:t>calculated</w:t>
      </w:r>
      <w:r>
        <w:rPr>
          <w:rPrChange w:id="3331" w:author="2023 Revisions to CCBHC Cost Report Instructions" w:date="2023-12-07T15:54:00Z">
            <w:rPr>
              <w:spacing w:val="-4"/>
            </w:rPr>
          </w:rPrChange>
        </w:rPr>
        <w:t xml:space="preserve"> </w:t>
      </w:r>
      <w:r>
        <w:t>by</w:t>
      </w:r>
      <w:r>
        <w:rPr>
          <w:rPrChange w:id="3332" w:author="2023 Revisions to CCBHC Cost Report Instructions" w:date="2023-12-07T15:54:00Z">
            <w:rPr>
              <w:spacing w:val="-6"/>
            </w:rPr>
          </w:rPrChange>
        </w:rPr>
        <w:t xml:space="preserve"> </w:t>
      </w:r>
      <w:r>
        <w:t>adding</w:t>
      </w:r>
      <w:r>
        <w:rPr>
          <w:rPrChange w:id="3333" w:author="2023 Revisions to CCBHC Cost Report Instructions" w:date="2023-12-07T15:54:00Z">
            <w:rPr>
              <w:spacing w:val="-4"/>
            </w:rPr>
          </w:rPrChange>
        </w:rPr>
        <w:t xml:space="preserve"> </w:t>
      </w:r>
      <w:r>
        <w:t>the amounts on lines 50</w:t>
      </w:r>
      <w:ins w:id="3334" w:author="2023 Revisions to CCBHC Cost Report Instructions" w:date="2023-12-07T15:54:00Z">
        <w:r w:rsidR="001F4032">
          <w:t>, 51</w:t>
        </w:r>
      </w:ins>
      <w:r>
        <w:t xml:space="preserve"> and </w:t>
      </w:r>
      <w:ins w:id="3335" w:author="2023 Revisions to CCBHC Cost Report Instructions" w:date="2023-12-07T15:54:00Z">
        <w:r w:rsidR="001F4032">
          <w:t>52</w:t>
        </w:r>
      </w:ins>
      <w:del w:id="3336" w:author="2023 Revisions to CCBHC Cost Report Instructions" w:date="2023-12-07T15:54:00Z">
        <w:r>
          <w:delText>51</w:delText>
        </w:r>
      </w:del>
      <w:r>
        <w:t xml:space="preserve"> above, is automatically populated on this line.</w:t>
      </w:r>
      <w:ins w:id="3337" w:author="2023 Revisions to CCBHC Cost Report Instructions" w:date="2023-12-07T15:54:00Z">
        <w:r w:rsidR="001F4032">
          <w:t xml:space="preserve"> </w:t>
        </w:r>
      </w:ins>
    </w:p>
    <w:p w14:paraId="13208A13" w14:textId="7222C7CE" w:rsidR="0059672E" w:rsidRDefault="0050054D">
      <w:pPr>
        <w:pStyle w:val="Hangingtext"/>
        <w:pPrChange w:id="3338" w:author="2023 Revisions to CCBHC Cost Report Instructions" w:date="2023-12-07T15:54:00Z">
          <w:pPr>
            <w:pStyle w:val="BodyText"/>
            <w:tabs>
              <w:tab w:val="left" w:pos="1820"/>
            </w:tabs>
            <w:spacing w:before="118"/>
            <w:ind w:left="1820" w:right="433" w:hanging="1620"/>
          </w:pPr>
        </w:pPrChange>
      </w:pPr>
      <w:r>
        <w:rPr>
          <w:b/>
        </w:rPr>
        <w:t>Line 5</w:t>
      </w:r>
      <w:ins w:id="3339" w:author="2023 Revisions to CCBHC Cost Report Instructions" w:date="2023-12-07T15:54:00Z">
        <w:r w:rsidR="001F4032">
          <w:rPr>
            <w:b/>
          </w:rPr>
          <w:t>4</w:t>
        </w:r>
      </w:ins>
      <w:del w:id="3340" w:author="2023 Revisions to CCBHC Cost Report Instructions" w:date="2023-12-07T15:54:00Z">
        <w:r>
          <w:rPr>
            <w:b/>
          </w:rPr>
          <w:delText>3</w:delText>
        </w:r>
      </w:del>
      <w:r>
        <w:rPr>
          <w:b/>
        </w:rPr>
        <w:t>:</w:t>
      </w:r>
      <w:ins w:id="3341" w:author="2023 Revisions to CCBHC Cost Report Instructions" w:date="2023-12-07T15:54:00Z">
        <w:r w:rsidR="001F4032">
          <w:t xml:space="preserve">  </w:t>
        </w:r>
      </w:ins>
      <w:r>
        <w:rPr>
          <w:rPrChange w:id="3342" w:author="2023 Revisions to CCBHC Cost Report Instructions" w:date="2023-12-07T15:54:00Z">
            <w:rPr>
              <w:b/>
            </w:rPr>
          </w:rPrChange>
        </w:rPr>
        <w:tab/>
      </w:r>
      <w:r>
        <w:t>“Total</w:t>
      </w:r>
      <w:r>
        <w:rPr>
          <w:rPrChange w:id="3343" w:author="2023 Revisions to CCBHC Cost Report Instructions" w:date="2023-12-07T15:54:00Z">
            <w:rPr>
              <w:spacing w:val="-3"/>
            </w:rPr>
          </w:rPrChange>
        </w:rPr>
        <w:t xml:space="preserve"> </w:t>
      </w:r>
      <w:r>
        <w:t>costs,”</w:t>
      </w:r>
      <w:r>
        <w:rPr>
          <w:rPrChange w:id="3344" w:author="2023 Revisions to CCBHC Cost Report Instructions" w:date="2023-12-07T15:54:00Z">
            <w:rPr>
              <w:spacing w:val="-4"/>
            </w:rPr>
          </w:rPrChange>
        </w:rPr>
        <w:t xml:space="preserve"> </w:t>
      </w:r>
      <w:r>
        <w:t>which</w:t>
      </w:r>
      <w:r>
        <w:rPr>
          <w:rPrChange w:id="3345" w:author="2023 Revisions to CCBHC Cost Report Instructions" w:date="2023-12-07T15:54:00Z">
            <w:rPr>
              <w:spacing w:val="-3"/>
            </w:rPr>
          </w:rPrChange>
        </w:rPr>
        <w:t xml:space="preserve"> </w:t>
      </w:r>
      <w:r>
        <w:t>is</w:t>
      </w:r>
      <w:r>
        <w:rPr>
          <w:rPrChange w:id="3346" w:author="2023 Revisions to CCBHC Cost Report Instructions" w:date="2023-12-07T15:54:00Z">
            <w:rPr>
              <w:spacing w:val="-2"/>
            </w:rPr>
          </w:rPrChange>
        </w:rPr>
        <w:t xml:space="preserve"> </w:t>
      </w:r>
      <w:r>
        <w:t>calculated</w:t>
      </w:r>
      <w:r>
        <w:rPr>
          <w:rPrChange w:id="3347" w:author="2023 Revisions to CCBHC Cost Report Instructions" w:date="2023-12-07T15:54:00Z">
            <w:rPr>
              <w:spacing w:val="-3"/>
            </w:rPr>
          </w:rPrChange>
        </w:rPr>
        <w:t xml:space="preserve"> </w:t>
      </w:r>
      <w:r>
        <w:t>by</w:t>
      </w:r>
      <w:r>
        <w:rPr>
          <w:rPrChange w:id="3348" w:author="2023 Revisions to CCBHC Cost Report Instructions" w:date="2023-12-07T15:54:00Z">
            <w:rPr>
              <w:spacing w:val="-5"/>
            </w:rPr>
          </w:rPrChange>
        </w:rPr>
        <w:t xml:space="preserve"> </w:t>
      </w:r>
      <w:r>
        <w:t>adding line</w:t>
      </w:r>
      <w:r>
        <w:rPr>
          <w:rPrChange w:id="3349" w:author="2023 Revisions to CCBHC Cost Report Instructions" w:date="2023-12-07T15:54:00Z">
            <w:rPr>
              <w:spacing w:val="-3"/>
            </w:rPr>
          </w:rPrChange>
        </w:rPr>
        <w:t xml:space="preserve"> </w:t>
      </w:r>
      <w:r>
        <w:t>29,</w:t>
      </w:r>
      <w:r>
        <w:rPr>
          <w:rPrChange w:id="3350" w:author="2023 Revisions to CCBHC Cost Report Instructions" w:date="2023-12-07T15:54:00Z">
            <w:rPr>
              <w:spacing w:val="-1"/>
            </w:rPr>
          </w:rPrChange>
        </w:rPr>
        <w:t xml:space="preserve"> </w:t>
      </w:r>
      <w:r>
        <w:t>line</w:t>
      </w:r>
      <w:r>
        <w:rPr>
          <w:rPrChange w:id="3351" w:author="2023 Revisions to CCBHC Cost Report Instructions" w:date="2023-12-07T15:54:00Z">
            <w:rPr>
              <w:spacing w:val="-3"/>
            </w:rPr>
          </w:rPrChange>
        </w:rPr>
        <w:t xml:space="preserve"> </w:t>
      </w:r>
      <w:r>
        <w:t>49,</w:t>
      </w:r>
      <w:r>
        <w:rPr>
          <w:rPrChange w:id="3352" w:author="2023 Revisions to CCBHC Cost Report Instructions" w:date="2023-12-07T15:54:00Z">
            <w:rPr>
              <w:spacing w:val="-4"/>
            </w:rPr>
          </w:rPrChange>
        </w:rPr>
        <w:t xml:space="preserve"> </w:t>
      </w:r>
      <w:r>
        <w:t>and</w:t>
      </w:r>
      <w:r>
        <w:rPr>
          <w:rPrChange w:id="3353" w:author="2023 Revisions to CCBHC Cost Report Instructions" w:date="2023-12-07T15:54:00Z">
            <w:rPr>
              <w:spacing w:val="-5"/>
            </w:rPr>
          </w:rPrChange>
        </w:rPr>
        <w:t xml:space="preserve"> </w:t>
      </w:r>
      <w:r>
        <w:t>line</w:t>
      </w:r>
      <w:r>
        <w:rPr>
          <w:rPrChange w:id="3354" w:author="2023 Revisions to CCBHC Cost Report Instructions" w:date="2023-12-07T15:54:00Z">
            <w:rPr>
              <w:spacing w:val="-3"/>
            </w:rPr>
          </w:rPrChange>
        </w:rPr>
        <w:t xml:space="preserve"> </w:t>
      </w:r>
      <w:ins w:id="3355" w:author="2023 Revisions to CCBHC Cost Report Instructions" w:date="2023-12-07T15:54:00Z">
        <w:r w:rsidR="001F4032">
          <w:t>53</w:t>
        </w:r>
      </w:ins>
      <w:del w:id="3356" w:author="2023 Revisions to CCBHC Cost Report Instructions" w:date="2023-12-07T15:54:00Z">
        <w:r>
          <w:delText>52</w:delText>
        </w:r>
      </w:del>
      <w:r>
        <w:rPr>
          <w:rPrChange w:id="3357" w:author="2023 Revisions to CCBHC Cost Report Instructions" w:date="2023-12-07T15:54:00Z">
            <w:rPr>
              <w:spacing w:val="-3"/>
            </w:rPr>
          </w:rPrChange>
        </w:rPr>
        <w:t xml:space="preserve"> </w:t>
      </w:r>
      <w:r>
        <w:t>above,</w:t>
      </w:r>
      <w:r>
        <w:rPr>
          <w:rPrChange w:id="3358" w:author="2023 Revisions to CCBHC Cost Report Instructions" w:date="2023-12-07T15:54:00Z">
            <w:rPr>
              <w:spacing w:val="-1"/>
            </w:rPr>
          </w:rPrChange>
        </w:rPr>
        <w:t xml:space="preserve"> </w:t>
      </w:r>
      <w:r>
        <w:t>is automatically populated on this line.</w:t>
      </w:r>
      <w:ins w:id="3359" w:author="2023 Revisions to CCBHC Cost Report Instructions" w:date="2023-12-07T15:54:00Z">
        <w:r w:rsidR="001F4032">
          <w:t xml:space="preserve"> </w:t>
        </w:r>
      </w:ins>
    </w:p>
    <w:p w14:paraId="3B582206" w14:textId="77777777" w:rsidR="004D4143" w:rsidRPr="009A1A3E" w:rsidRDefault="004D4143" w:rsidP="009A1A3E">
      <w:pPr>
        <w:rPr>
          <w:ins w:id="3360" w:author="2023 Revisions to CCBHC Cost Report Instructions" w:date="2023-12-07T15:54:00Z"/>
        </w:rPr>
      </w:pPr>
      <w:ins w:id="3361" w:author="2023 Revisions to CCBHC Cost Report Instructions" w:date="2023-12-07T15:54:00Z">
        <w:r w:rsidRPr="009A1A3E">
          <w:br w:type="page"/>
        </w:r>
      </w:ins>
    </w:p>
    <w:p w14:paraId="625DB81E" w14:textId="77777777" w:rsidR="0059672E" w:rsidRDefault="0059672E">
      <w:pPr>
        <w:rPr>
          <w:del w:id="3362" w:author="2023 Revisions to CCBHC Cost Report Instructions" w:date="2023-12-07T15:54:00Z"/>
        </w:rPr>
        <w:sectPr w:rsidR="0059672E">
          <w:pgSz w:w="12240" w:h="15840"/>
          <w:pgMar w:top="1340" w:right="940" w:bottom="620" w:left="1240" w:header="542" w:footer="432" w:gutter="0"/>
          <w:cols w:space="720"/>
        </w:sectPr>
      </w:pPr>
    </w:p>
    <w:p w14:paraId="406D4019" w14:textId="3F1E0125" w:rsidR="0059672E" w:rsidRPr="00D20756" w:rsidRDefault="0050054D">
      <w:pPr>
        <w:spacing w:after="0" w:line="259" w:lineRule="auto"/>
        <w:ind w:left="-5" w:right="0"/>
        <w:pPrChange w:id="3363" w:author="2023 Revisions to CCBHC Cost Report Instructions" w:date="2023-12-07T15:54:00Z">
          <w:pPr>
            <w:pStyle w:val="Heading1"/>
            <w:tabs>
              <w:tab w:val="left" w:pos="9948"/>
            </w:tabs>
          </w:pPr>
        </w:pPrChange>
      </w:pPr>
      <w:r>
        <w:rPr>
          <w:sz w:val="72"/>
          <w:rPrChange w:id="3364" w:author="2023 Revisions to CCBHC Cost Report Instructions" w:date="2023-12-07T15:54:00Z">
            <w:rPr>
              <w:spacing w:val="-10"/>
              <w:sz w:val="36"/>
            </w:rPr>
          </w:rPrChange>
        </w:rPr>
        <w:t>4</w:t>
      </w:r>
      <w:ins w:id="3365" w:author="2023 Revisions to CCBHC Cost Report Instructions" w:date="2023-12-07T15:54:00Z">
        <w:r w:rsidR="00AD3C07">
          <w:rPr>
            <w:sz w:val="72"/>
          </w:rPr>
          <w:t xml:space="preserve">  </w:t>
        </w:r>
      </w:ins>
      <w:del w:id="3366" w:author="2023 Revisions to CCBHC Cost Report Instructions" w:date="2023-12-07T15:54:00Z">
        <w:r>
          <w:rPr>
            <w:u w:val="single"/>
          </w:rPr>
          <w:tab/>
        </w:r>
      </w:del>
    </w:p>
    <w:p w14:paraId="7D1EAE6C" w14:textId="77777777" w:rsidR="00AD3C07" w:rsidRDefault="00AD3C07" w:rsidP="009A1A3E">
      <w:pPr>
        <w:pStyle w:val="Heading1"/>
        <w:rPr>
          <w:ins w:id="3367" w:author="2023 Revisions to CCBHC Cost Report Instructions" w:date="2023-12-07T15:54:00Z"/>
        </w:rPr>
      </w:pPr>
      <w:bookmarkStart w:id="3368" w:name="Trial_Balance_Reclassifications_Tab"/>
      <w:bookmarkStart w:id="3369" w:name="_bookmark13"/>
      <w:bookmarkStart w:id="3370" w:name="_Toc147503600"/>
      <w:bookmarkStart w:id="3371" w:name="_Toc148441546"/>
      <w:bookmarkEnd w:id="3368"/>
      <w:bookmarkEnd w:id="3369"/>
      <w:ins w:id="3372" w:author="2023 Revisions to CCBHC Cost Report Instructions" w:date="2023-12-07T15:54:00Z">
        <w:r>
          <w:t xml:space="preserve">Trial Balance </w:t>
        </w:r>
        <w:r w:rsidR="00547F2E">
          <w:t xml:space="preserve">Crisis </w:t>
        </w:r>
        <w:r>
          <w:t>Tab</w:t>
        </w:r>
        <w:bookmarkEnd w:id="3370"/>
        <w:bookmarkEnd w:id="3371"/>
        <w:r>
          <w:t xml:space="preserve">  </w:t>
        </w:r>
      </w:ins>
    </w:p>
    <w:p w14:paraId="1D16581A" w14:textId="77777777" w:rsidR="00FD1475" w:rsidRPr="009A1A3E" w:rsidRDefault="00FD1475" w:rsidP="009A1A3E">
      <w:pPr>
        <w:pStyle w:val="BodyText"/>
        <w:rPr>
          <w:ins w:id="3373" w:author="2023 Revisions to CCBHC Cost Report Instructions" w:date="2023-12-07T15:54:00Z"/>
        </w:rPr>
      </w:pPr>
      <w:ins w:id="3374" w:author="2023 Revisions to CCBHC Cost Report Instructions" w:date="2023-12-07T15:54:00Z">
        <w:r>
          <w:t>The Trial Balance Crisis tab separates costs by each special crisis service (i.e., Mobile Crisis 9813, Mobile Crisis Non-9813, Crisis Stabilization) as well as Non-Crisis PPS in column</w:t>
        </w:r>
        <w:r w:rsidR="00111AF2">
          <w:t>s</w:t>
        </w:r>
        <w:r>
          <w:t xml:space="preserve"> 1-4. Enter the appropriate information into</w:t>
        </w:r>
        <w:r w:rsidR="007273E2" w:rsidRPr="007273E2">
          <w:t xml:space="preserve"> </w:t>
        </w:r>
        <w:r w:rsidR="007273E2">
          <w:t>at least one SCS column</w:t>
        </w:r>
        <w:r>
          <w:t xml:space="preserve"> </w:t>
        </w:r>
        <w:r w:rsidR="007273E2">
          <w:t xml:space="preserve">and </w:t>
        </w:r>
        <w:r>
          <w:t xml:space="preserve">the Non-Crisis column. </w:t>
        </w:r>
        <w:r w:rsidR="00D22F74">
          <w:t xml:space="preserve">States should inform the CCBHC which SCS rates are applicable in that state. </w:t>
        </w:r>
        <w:r w:rsidR="002D2AFF">
          <w:t xml:space="preserve">If a state chooses not to use all three SCS rates, the direct costs for the </w:t>
        </w:r>
        <w:r w:rsidR="002D2AFF" w:rsidRPr="009A1A3E">
          <w:t>unused SCS category should be included in</w:t>
        </w:r>
        <w:r w:rsidR="00603F9F" w:rsidRPr="009A1A3E">
          <w:t xml:space="preserve"> column 4, non-crisis for inclusion in the non-SCS </w:t>
        </w:r>
        <w:r w:rsidR="0082412A" w:rsidRPr="009A1A3E">
          <w:t xml:space="preserve">CC </w:t>
        </w:r>
        <w:r w:rsidR="00603F9F" w:rsidRPr="009A1A3E">
          <w:t xml:space="preserve">PPS rate. </w:t>
        </w:r>
      </w:ins>
    </w:p>
    <w:p w14:paraId="7D3EA273" w14:textId="77777777" w:rsidR="00AD3C07" w:rsidRPr="009A1A3E" w:rsidRDefault="00AD3C07" w:rsidP="009A1A3E">
      <w:pPr>
        <w:pStyle w:val="BodyText"/>
        <w:rPr>
          <w:ins w:id="3375" w:author="2023 Revisions to CCBHC Cost Report Instructions" w:date="2023-12-07T15:54:00Z"/>
        </w:rPr>
      </w:pPr>
      <w:ins w:id="3376" w:author="2023 Revisions to CCBHC Cost Report Instructions" w:date="2023-12-07T15:54:00Z">
        <w:r w:rsidRPr="009A1A3E">
          <w:t>Use the Trial Balance</w:t>
        </w:r>
        <w:r w:rsidR="00547F2E" w:rsidRPr="009A1A3E">
          <w:t xml:space="preserve"> Crisis</w:t>
        </w:r>
        <w:r w:rsidRPr="009A1A3E">
          <w:t xml:space="preserve"> tab (1) to record amounts from the trial balance expense accounts from your books and records, (2) to perform the necessary reclassification and adjustments to adhere to Medicare and Medicaid cost principles, and (3) to record estimates of anticipated changes in costs.  All expense categories listed do not apply to all CCBHCs using this worksheet.  Where expense categories are not applicable, enter 0. </w:t>
        </w:r>
      </w:ins>
    </w:p>
    <w:p w14:paraId="66EB2124" w14:textId="77777777" w:rsidR="00AD3C07" w:rsidRPr="009A1A3E" w:rsidRDefault="00AD3C07" w:rsidP="009A1A3E">
      <w:pPr>
        <w:pStyle w:val="BodyText"/>
        <w:rPr>
          <w:ins w:id="3377" w:author="2023 Revisions to CCBHC Cost Report Instructions" w:date="2023-12-07T15:54:00Z"/>
        </w:rPr>
      </w:pPr>
      <w:ins w:id="3378" w:author="2023 Revisions to CCBHC Cost Report Instructions" w:date="2023-12-07T15:54:00Z">
        <w:r w:rsidRPr="009A1A3E">
          <w:t xml:space="preserve">If the cost elements of an expense category are maintained separately on your books, you must reconcile the costs on your accounting books and records to those on this worksheet and maintain documentation of that reconciliation.  These materials are subject to review or audit. </w:t>
        </w:r>
      </w:ins>
    </w:p>
    <w:p w14:paraId="65635C95" w14:textId="77777777" w:rsidR="000F38DA" w:rsidRDefault="00AD3C07" w:rsidP="009A1A3E">
      <w:pPr>
        <w:pStyle w:val="BodyText"/>
        <w:rPr>
          <w:ins w:id="3379" w:author="2023 Revisions to CCBHC Cost Report Instructions" w:date="2023-12-07T15:54:00Z"/>
        </w:rPr>
      </w:pPr>
      <w:ins w:id="3380" w:author="2023 Revisions to CCBHC Cost Report Instructions" w:date="2023-12-07T15:54:00Z">
        <w:r w:rsidRPr="009A1A3E">
          <w:t>Also, submit the working trial balan</w:t>
        </w:r>
        <w:r>
          <w:t xml:space="preserve">ce of the site with the cost report.  A </w:t>
        </w:r>
        <w:r>
          <w:rPr>
            <w:i/>
          </w:rPr>
          <w:t>working trial balance</w:t>
        </w:r>
        <w:r>
          <w:t xml:space="preserve"> is a listing of the balances of the accounts in the general ledger to which adjustments are appended in supplementary columns.  It is used as a basic summary for financial statements. </w:t>
        </w:r>
        <w:r w:rsidR="00B25956">
          <w:t xml:space="preserve">. </w:t>
        </w:r>
      </w:ins>
    </w:p>
    <w:p w14:paraId="2FE3BFA8" w14:textId="77777777" w:rsidR="00141C01" w:rsidRDefault="00141C01" w:rsidP="009A1A3E">
      <w:pPr>
        <w:pStyle w:val="Heading2"/>
        <w:rPr>
          <w:ins w:id="3381" w:author="2023 Revisions to CCBHC Cost Report Instructions" w:date="2023-12-07T15:54:00Z"/>
        </w:rPr>
      </w:pPr>
      <w:bookmarkStart w:id="3382" w:name="_Toc147503601"/>
      <w:bookmarkStart w:id="3383" w:name="_Toc148441547"/>
      <w:ins w:id="3384" w:author="2023 Revisions to CCBHC Cost Report Instructions" w:date="2023-12-07T15:54:00Z">
        <w:r>
          <w:t xml:space="preserve">Line </w:t>
        </w:r>
        <w:r w:rsidRPr="009A1A3E">
          <w:t>Descriptions</w:t>
        </w:r>
        <w:bookmarkEnd w:id="3382"/>
        <w:bookmarkEnd w:id="3383"/>
        <w:r>
          <w:t xml:space="preserve"> </w:t>
        </w:r>
      </w:ins>
    </w:p>
    <w:p w14:paraId="4F3C6FB7" w14:textId="77777777" w:rsidR="00F45C4F" w:rsidRDefault="00F45C4F" w:rsidP="009A1A3E">
      <w:pPr>
        <w:pStyle w:val="BodyText"/>
        <w:rPr>
          <w:ins w:id="3385" w:author="2023 Revisions to CCBHC Cost Report Instructions" w:date="2023-12-07T15:54:00Z"/>
        </w:rPr>
      </w:pPr>
      <w:ins w:id="3386" w:author="2023 Revisions to CCBHC Cost Report Instructions" w:date="2023-12-07T15:54:00Z">
        <w:r>
          <w:t>Line descriptions correspond to the Trial Balance tab line description</w:t>
        </w:r>
        <w:r w:rsidR="009E2AED">
          <w:t>s</w:t>
        </w:r>
        <w:r>
          <w:t xml:space="preserve"> described in Section 3. </w:t>
        </w:r>
      </w:ins>
    </w:p>
    <w:p w14:paraId="5C969798" w14:textId="77777777" w:rsidR="00E11678" w:rsidRPr="009A1A3E" w:rsidRDefault="00E11678" w:rsidP="009A1A3E">
      <w:pPr>
        <w:rPr>
          <w:ins w:id="3387" w:author="2023 Revisions to CCBHC Cost Report Instructions" w:date="2023-12-07T15:54:00Z"/>
        </w:rPr>
      </w:pPr>
      <w:ins w:id="3388" w:author="2023 Revisions to CCBHC Cost Report Instructions" w:date="2023-12-07T15:54:00Z">
        <w:r w:rsidRPr="009A1A3E">
          <w:br w:type="page"/>
        </w:r>
      </w:ins>
    </w:p>
    <w:p w14:paraId="18429370" w14:textId="77777777" w:rsidR="00942D5E" w:rsidRDefault="00AD3C07">
      <w:pPr>
        <w:spacing w:after="0" w:line="259" w:lineRule="auto"/>
        <w:ind w:left="-5" w:right="0"/>
        <w:rPr>
          <w:ins w:id="3389" w:author="2023 Revisions to CCBHC Cost Report Instructions" w:date="2023-12-07T15:54:00Z"/>
        </w:rPr>
      </w:pPr>
      <w:ins w:id="3390" w:author="2023 Revisions to CCBHC Cost Report Instructions" w:date="2023-12-07T15:54:00Z">
        <w:r>
          <w:rPr>
            <w:sz w:val="72"/>
          </w:rPr>
          <w:t>5</w:t>
        </w:r>
      </w:ins>
    </w:p>
    <w:p w14:paraId="3A40D9D2" w14:textId="43066965" w:rsidR="0059672E" w:rsidRDefault="0050054D">
      <w:pPr>
        <w:pStyle w:val="Heading1"/>
        <w:pPrChange w:id="3391" w:author="2023 Revisions to CCBHC Cost Report Instructions" w:date="2023-12-07T15:54:00Z">
          <w:pPr>
            <w:pStyle w:val="Heading2"/>
          </w:pPr>
        </w:pPrChange>
      </w:pPr>
      <w:bookmarkStart w:id="3392" w:name="_Toc147503602"/>
      <w:bookmarkStart w:id="3393" w:name="_Toc148441548"/>
      <w:r>
        <w:t>Trial</w:t>
      </w:r>
      <w:r>
        <w:rPr>
          <w:rPrChange w:id="3394" w:author="2023 Revisions to CCBHC Cost Report Instructions" w:date="2023-12-07T15:54:00Z">
            <w:rPr>
              <w:b/>
              <w:i/>
              <w:spacing w:val="-7"/>
              <w:sz w:val="28"/>
            </w:rPr>
          </w:rPrChange>
        </w:rPr>
        <w:t xml:space="preserve"> </w:t>
      </w:r>
      <w:r>
        <w:t>Balance</w:t>
      </w:r>
      <w:r>
        <w:rPr>
          <w:rPrChange w:id="3395" w:author="2023 Revisions to CCBHC Cost Report Instructions" w:date="2023-12-07T15:54:00Z">
            <w:rPr>
              <w:b/>
              <w:i/>
              <w:spacing w:val="-4"/>
              <w:sz w:val="28"/>
            </w:rPr>
          </w:rPrChange>
        </w:rPr>
        <w:t xml:space="preserve"> </w:t>
      </w:r>
      <w:r>
        <w:t>Reclassifications</w:t>
      </w:r>
      <w:r>
        <w:rPr>
          <w:rPrChange w:id="3396" w:author="2023 Revisions to CCBHC Cost Report Instructions" w:date="2023-12-07T15:54:00Z">
            <w:rPr>
              <w:b/>
              <w:i/>
              <w:spacing w:val="-6"/>
              <w:sz w:val="28"/>
            </w:rPr>
          </w:rPrChange>
        </w:rPr>
        <w:t xml:space="preserve"> </w:t>
      </w:r>
      <w:r>
        <w:rPr>
          <w:rPrChange w:id="3397" w:author="2023 Revisions to CCBHC Cost Report Instructions" w:date="2023-12-07T15:54:00Z">
            <w:rPr>
              <w:b/>
              <w:i/>
              <w:spacing w:val="-5"/>
              <w:sz w:val="28"/>
            </w:rPr>
          </w:rPrChange>
        </w:rPr>
        <w:t>Tab</w:t>
      </w:r>
      <w:bookmarkEnd w:id="3392"/>
      <w:bookmarkEnd w:id="3393"/>
      <w:ins w:id="3398" w:author="2023 Revisions to CCBHC Cost Report Instructions" w:date="2023-12-07T15:54:00Z">
        <w:r w:rsidR="00025E08">
          <w:t xml:space="preserve"> </w:t>
        </w:r>
      </w:ins>
    </w:p>
    <w:p w14:paraId="64F125DA" w14:textId="4FDDF78D" w:rsidR="0059672E" w:rsidRDefault="0050054D">
      <w:pPr>
        <w:pStyle w:val="BodyText"/>
        <w:pPrChange w:id="3399" w:author="2023 Revisions to CCBHC Cost Report Instructions" w:date="2023-12-07T15:54:00Z">
          <w:pPr>
            <w:pStyle w:val="BodyText"/>
            <w:spacing w:before="128" w:line="247" w:lineRule="auto"/>
            <w:ind w:left="200" w:right="354"/>
          </w:pPr>
        </w:pPrChange>
      </w:pPr>
      <w:r>
        <w:t xml:space="preserve">Use the Trial Balance </w:t>
      </w:r>
      <w:r>
        <w:t>Reclassifications tab for reclassifying certain amounts to determine the proper cost allocation.</w:t>
      </w:r>
      <w:r>
        <w:rPr>
          <w:rPrChange w:id="3400" w:author="2023 Revisions to CCBHC Cost Report Instructions" w:date="2023-12-07T15:54:00Z">
            <w:rPr>
              <w:spacing w:val="40"/>
            </w:rPr>
          </w:rPrChange>
        </w:rPr>
        <w:t xml:space="preserve"> </w:t>
      </w:r>
      <w:ins w:id="3401" w:author="2023 Revisions to CCBHC Cost Report Instructions" w:date="2023-12-07T15:54:00Z">
        <w:r w:rsidR="00025E08">
          <w:t xml:space="preserve"> </w:t>
        </w:r>
      </w:ins>
      <w:r>
        <w:t>The expense categories that are affected (listed under the Description column in the Trial Balance tab) must be specifically identifiable in your accounting records.</w:t>
      </w:r>
      <w:r>
        <w:rPr>
          <w:rPrChange w:id="3402" w:author="2023 Revisions to CCBHC Cost Report Instructions" w:date="2023-12-07T15:54:00Z">
            <w:rPr>
              <w:spacing w:val="40"/>
            </w:rPr>
          </w:rPrChange>
        </w:rPr>
        <w:t xml:space="preserve"> </w:t>
      </w:r>
      <w:ins w:id="3403" w:author="2023 Revisions to CCBHC Cost Report Instructions" w:date="2023-12-07T15:54:00Z">
        <w:r w:rsidR="00025E08">
          <w:t xml:space="preserve"> </w:t>
        </w:r>
      </w:ins>
      <w:r>
        <w:t>Use reclassifications when expenses that are applicable to more than one of the expense categories listed</w:t>
      </w:r>
      <w:r>
        <w:rPr>
          <w:rPrChange w:id="3404" w:author="2023 Revisions to CCBHC Cost Report Instructions" w:date="2023-12-07T15:54:00Z">
            <w:rPr>
              <w:spacing w:val="-3"/>
            </w:rPr>
          </w:rPrChange>
        </w:rPr>
        <w:t xml:space="preserve"> </w:t>
      </w:r>
      <w:r>
        <w:t>in</w:t>
      </w:r>
      <w:r>
        <w:rPr>
          <w:rPrChange w:id="3405" w:author="2023 Revisions to CCBHC Cost Report Instructions" w:date="2023-12-07T15:54:00Z">
            <w:rPr>
              <w:spacing w:val="-3"/>
            </w:rPr>
          </w:rPrChange>
        </w:rPr>
        <w:t xml:space="preserve"> </w:t>
      </w:r>
      <w:r>
        <w:t>the</w:t>
      </w:r>
      <w:r>
        <w:rPr>
          <w:rPrChange w:id="3406" w:author="2023 Revisions to CCBHC Cost Report Instructions" w:date="2023-12-07T15:54:00Z">
            <w:rPr>
              <w:spacing w:val="-7"/>
            </w:rPr>
          </w:rPrChange>
        </w:rPr>
        <w:t xml:space="preserve"> </w:t>
      </w:r>
      <w:r>
        <w:t>Trial</w:t>
      </w:r>
      <w:r>
        <w:rPr>
          <w:rPrChange w:id="3407" w:author="2023 Revisions to CCBHC Cost Report Instructions" w:date="2023-12-07T15:54:00Z">
            <w:rPr>
              <w:spacing w:val="-3"/>
            </w:rPr>
          </w:rPrChange>
        </w:rPr>
        <w:t xml:space="preserve"> </w:t>
      </w:r>
      <w:r>
        <w:t>Balance</w:t>
      </w:r>
      <w:r>
        <w:rPr>
          <w:rPrChange w:id="3408" w:author="2023 Revisions to CCBHC Cost Report Instructions" w:date="2023-12-07T15:54:00Z">
            <w:rPr>
              <w:spacing w:val="-3"/>
            </w:rPr>
          </w:rPrChange>
        </w:rPr>
        <w:t xml:space="preserve"> </w:t>
      </w:r>
      <w:r>
        <w:t>tab</w:t>
      </w:r>
      <w:r>
        <w:rPr>
          <w:rPrChange w:id="3409" w:author="2023 Revisions to CCBHC Cost Report Instructions" w:date="2023-12-07T15:54:00Z">
            <w:rPr>
              <w:spacing w:val="-5"/>
            </w:rPr>
          </w:rPrChange>
        </w:rPr>
        <w:t xml:space="preserve"> </w:t>
      </w:r>
      <w:r>
        <w:t>are</w:t>
      </w:r>
      <w:r>
        <w:rPr>
          <w:rPrChange w:id="3410" w:author="2023 Revisions to CCBHC Cost Report Instructions" w:date="2023-12-07T15:54:00Z">
            <w:rPr>
              <w:spacing w:val="-5"/>
            </w:rPr>
          </w:rPrChange>
        </w:rPr>
        <w:t xml:space="preserve"> </w:t>
      </w:r>
      <w:r>
        <w:t>maintained</w:t>
      </w:r>
      <w:r>
        <w:rPr>
          <w:rPrChange w:id="3411" w:author="2023 Revisions to CCBHC Cost Report Instructions" w:date="2023-12-07T15:54:00Z">
            <w:rPr>
              <w:spacing w:val="-3"/>
            </w:rPr>
          </w:rPrChange>
        </w:rPr>
        <w:t xml:space="preserve"> </w:t>
      </w:r>
      <w:r>
        <w:t>in</w:t>
      </w:r>
      <w:r>
        <w:rPr>
          <w:rPrChange w:id="3412" w:author="2023 Revisions to CCBHC Cost Report Instructions" w:date="2023-12-07T15:54:00Z">
            <w:rPr>
              <w:spacing w:val="-3"/>
            </w:rPr>
          </w:rPrChange>
        </w:rPr>
        <w:t xml:space="preserve"> </w:t>
      </w:r>
      <w:r>
        <w:t>your</w:t>
      </w:r>
      <w:r>
        <w:rPr>
          <w:rPrChange w:id="3413" w:author="2023 Revisions to CCBHC Cost Report Instructions" w:date="2023-12-07T15:54:00Z">
            <w:rPr>
              <w:spacing w:val="-1"/>
            </w:rPr>
          </w:rPrChange>
        </w:rPr>
        <w:t xml:space="preserve"> </w:t>
      </w:r>
      <w:r>
        <w:t>accounting books</w:t>
      </w:r>
      <w:r>
        <w:rPr>
          <w:rPrChange w:id="3414" w:author="2023 Revisions to CCBHC Cost Report Instructions" w:date="2023-12-07T15:54:00Z">
            <w:rPr>
              <w:spacing w:val="-2"/>
            </w:rPr>
          </w:rPrChange>
        </w:rPr>
        <w:t xml:space="preserve"> </w:t>
      </w:r>
      <w:r>
        <w:t>and</w:t>
      </w:r>
      <w:r>
        <w:rPr>
          <w:rPrChange w:id="3415" w:author="2023 Revisions to CCBHC Cost Report Instructions" w:date="2023-12-07T15:54:00Z">
            <w:rPr>
              <w:spacing w:val="-3"/>
            </w:rPr>
          </w:rPrChange>
        </w:rPr>
        <w:t xml:space="preserve"> </w:t>
      </w:r>
      <w:r>
        <w:t>records</w:t>
      </w:r>
      <w:r>
        <w:rPr>
          <w:rPrChange w:id="3416" w:author="2023 Revisions to CCBHC Cost Report Instructions" w:date="2023-12-07T15:54:00Z">
            <w:rPr>
              <w:spacing w:val="-2"/>
            </w:rPr>
          </w:rPrChange>
        </w:rPr>
        <w:t xml:space="preserve"> </w:t>
      </w:r>
      <w:r>
        <w:t>under</w:t>
      </w:r>
      <w:r>
        <w:rPr>
          <w:rPrChange w:id="3417" w:author="2023 Revisions to CCBHC Cost Report Instructions" w:date="2023-12-07T15:54:00Z">
            <w:rPr>
              <w:spacing w:val="-1"/>
            </w:rPr>
          </w:rPrChange>
        </w:rPr>
        <w:t xml:space="preserve"> </w:t>
      </w:r>
      <w:r>
        <w:t>a</w:t>
      </w:r>
      <w:r>
        <w:rPr>
          <w:rPrChange w:id="3418" w:author="2023 Revisions to CCBHC Cost Report Instructions" w:date="2023-12-07T15:54:00Z">
            <w:rPr>
              <w:spacing w:val="-5"/>
            </w:rPr>
          </w:rPrChange>
        </w:rPr>
        <w:t xml:space="preserve"> </w:t>
      </w:r>
      <w:r>
        <w:t>single expense category.</w:t>
      </w:r>
      <w:ins w:id="3419" w:author="2023 Revisions to CCBHC Cost Report Instructions" w:date="2023-12-07T15:54:00Z">
        <w:r w:rsidR="00025E08">
          <w:t xml:space="preserve">  </w:t>
        </w:r>
      </w:ins>
    </w:p>
    <w:p w14:paraId="124610DD" w14:textId="62F18B74" w:rsidR="0059672E" w:rsidRDefault="0050054D">
      <w:pPr>
        <w:pStyle w:val="BodyText"/>
        <w:pPrChange w:id="3420" w:author="2023 Revisions to CCBHC Cost Report Instructions" w:date="2023-12-07T15:54:00Z">
          <w:pPr>
            <w:pStyle w:val="BodyText"/>
            <w:spacing w:before="117" w:line="247" w:lineRule="auto"/>
            <w:ind w:left="200"/>
          </w:pPr>
        </w:pPrChange>
      </w:pPr>
      <w:r>
        <w:t>For example, if a psychiatrist performs administrative duties, the appropriate portion of his or her compensation,</w:t>
      </w:r>
      <w:r>
        <w:rPr>
          <w:rPrChange w:id="3421" w:author="2023 Revisions to CCBHC Cost Report Instructions" w:date="2023-12-07T15:54:00Z">
            <w:rPr>
              <w:spacing w:val="-1"/>
            </w:rPr>
          </w:rPrChange>
        </w:rPr>
        <w:t xml:space="preserve"> </w:t>
      </w:r>
      <w:r>
        <w:t>payroll</w:t>
      </w:r>
      <w:r>
        <w:rPr>
          <w:rPrChange w:id="3422" w:author="2023 Revisions to CCBHC Cost Report Instructions" w:date="2023-12-07T15:54:00Z">
            <w:rPr>
              <w:spacing w:val="-3"/>
            </w:rPr>
          </w:rPrChange>
        </w:rPr>
        <w:t xml:space="preserve"> </w:t>
      </w:r>
      <w:r>
        <w:t>taxes,</w:t>
      </w:r>
      <w:r>
        <w:rPr>
          <w:rPrChange w:id="3423" w:author="2023 Revisions to CCBHC Cost Report Instructions" w:date="2023-12-07T15:54:00Z">
            <w:rPr>
              <w:spacing w:val="-1"/>
            </w:rPr>
          </w:rPrChange>
        </w:rPr>
        <w:t xml:space="preserve"> </w:t>
      </w:r>
      <w:r>
        <w:t>and</w:t>
      </w:r>
      <w:r>
        <w:rPr>
          <w:rPrChange w:id="3424" w:author="2023 Revisions to CCBHC Cost Report Instructions" w:date="2023-12-07T15:54:00Z">
            <w:rPr>
              <w:spacing w:val="-4"/>
            </w:rPr>
          </w:rPrChange>
        </w:rPr>
        <w:t xml:space="preserve"> </w:t>
      </w:r>
      <w:r>
        <w:t>fringe</w:t>
      </w:r>
      <w:r>
        <w:rPr>
          <w:rPrChange w:id="3425" w:author="2023 Revisions to CCBHC Cost Report Instructions" w:date="2023-12-07T15:54:00Z">
            <w:rPr>
              <w:spacing w:val="-3"/>
            </w:rPr>
          </w:rPrChange>
        </w:rPr>
        <w:t xml:space="preserve"> </w:t>
      </w:r>
      <w:r>
        <w:t>benefits</w:t>
      </w:r>
      <w:r>
        <w:rPr>
          <w:rPrChange w:id="3426" w:author="2023 Revisions to CCBHC Cost Report Instructions" w:date="2023-12-07T15:54:00Z">
            <w:rPr>
              <w:spacing w:val="-6"/>
            </w:rPr>
          </w:rPrChange>
        </w:rPr>
        <w:t xml:space="preserve"> </w:t>
      </w:r>
      <w:r>
        <w:t>must</w:t>
      </w:r>
      <w:r>
        <w:rPr>
          <w:rPrChange w:id="3427" w:author="2023 Revisions to CCBHC Cost Report Instructions" w:date="2023-12-07T15:54:00Z">
            <w:rPr>
              <w:spacing w:val="-3"/>
            </w:rPr>
          </w:rPrChange>
        </w:rPr>
        <w:t xml:space="preserve"> </w:t>
      </w:r>
      <w:r>
        <w:t>be</w:t>
      </w:r>
      <w:r>
        <w:rPr>
          <w:rPrChange w:id="3428" w:author="2023 Revisions to CCBHC Cost Report Instructions" w:date="2023-12-07T15:54:00Z">
            <w:rPr>
              <w:spacing w:val="-4"/>
            </w:rPr>
          </w:rPrChange>
        </w:rPr>
        <w:t xml:space="preserve"> </w:t>
      </w:r>
      <w:r>
        <w:t>reclassified</w:t>
      </w:r>
      <w:r>
        <w:rPr>
          <w:rPrChange w:id="3429" w:author="2023 Revisions to CCBHC Cost Report Instructions" w:date="2023-12-07T15:54:00Z">
            <w:rPr>
              <w:spacing w:val="-4"/>
            </w:rPr>
          </w:rPrChange>
        </w:rPr>
        <w:t xml:space="preserve"> </w:t>
      </w:r>
      <w:r>
        <w:t>from</w:t>
      </w:r>
      <w:r>
        <w:rPr>
          <w:rPrChange w:id="3430" w:author="2023 Revisions to CCBHC Cost Report Instructions" w:date="2023-12-07T15:54:00Z">
            <w:rPr>
              <w:spacing w:val="-4"/>
            </w:rPr>
          </w:rPrChange>
        </w:rPr>
        <w:t xml:space="preserve"> </w:t>
      </w:r>
      <w:r>
        <w:t>"Psychiatrist"</w:t>
      </w:r>
      <w:r>
        <w:rPr>
          <w:rPrChange w:id="3431" w:author="2023 Revisions to CCBHC Cost Report Instructions" w:date="2023-12-07T15:54:00Z">
            <w:rPr>
              <w:spacing w:val="-1"/>
            </w:rPr>
          </w:rPrChange>
        </w:rPr>
        <w:t xml:space="preserve"> </w:t>
      </w:r>
      <w:r>
        <w:t>on</w:t>
      </w:r>
      <w:r>
        <w:rPr>
          <w:rPrChange w:id="3432" w:author="2023 Revisions to CCBHC Cost Report Instructions" w:date="2023-12-07T15:54:00Z">
            <w:rPr>
              <w:spacing w:val="-4"/>
            </w:rPr>
          </w:rPrChange>
        </w:rPr>
        <w:t xml:space="preserve"> </w:t>
      </w:r>
      <w:r>
        <w:t>line</w:t>
      </w:r>
      <w:r>
        <w:rPr>
          <w:rPrChange w:id="3433" w:author="2023 Revisions to CCBHC Cost Report Instructions" w:date="2023-12-07T15:54:00Z">
            <w:rPr>
              <w:spacing w:val="-3"/>
            </w:rPr>
          </w:rPrChange>
        </w:rPr>
        <w:t xml:space="preserve"> </w:t>
      </w:r>
      <w:r>
        <w:t>1</w:t>
      </w:r>
      <w:r>
        <w:rPr>
          <w:rPrChange w:id="3434" w:author="2023 Revisions to CCBHC Cost Report Instructions" w:date="2023-12-07T15:54:00Z">
            <w:rPr>
              <w:spacing w:val="-4"/>
            </w:rPr>
          </w:rPrChange>
        </w:rPr>
        <w:t xml:space="preserve"> </w:t>
      </w:r>
      <w:r>
        <w:t>to "Office</w:t>
      </w:r>
      <w:r>
        <w:rPr>
          <w:rPrChange w:id="3435" w:author="2023 Revisions to CCBHC Cost Report Instructions" w:date="2023-12-07T15:54:00Z">
            <w:rPr>
              <w:spacing w:val="-3"/>
            </w:rPr>
          </w:rPrChange>
        </w:rPr>
        <w:t xml:space="preserve"> </w:t>
      </w:r>
      <w:r>
        <w:t>salaries"</w:t>
      </w:r>
      <w:r>
        <w:rPr>
          <w:rPrChange w:id="3436" w:author="2023 Revisions to CCBHC Cost Report Instructions" w:date="2023-12-07T15:54:00Z">
            <w:rPr>
              <w:spacing w:val="-2"/>
            </w:rPr>
          </w:rPrChange>
        </w:rPr>
        <w:t xml:space="preserve"> </w:t>
      </w:r>
      <w:r>
        <w:t>on</w:t>
      </w:r>
      <w:r>
        <w:rPr>
          <w:rPrChange w:id="3437" w:author="2023 Revisions to CCBHC Cost Report Instructions" w:date="2023-12-07T15:54:00Z">
            <w:rPr>
              <w:spacing w:val="-1"/>
            </w:rPr>
          </w:rPrChange>
        </w:rPr>
        <w:t xml:space="preserve"> </w:t>
      </w:r>
      <w:r>
        <w:t>line</w:t>
      </w:r>
      <w:r>
        <w:rPr>
          <w:rPrChange w:id="3438" w:author="2023 Revisions to CCBHC Cost Report Instructions" w:date="2023-12-07T15:54:00Z">
            <w:rPr>
              <w:spacing w:val="-1"/>
            </w:rPr>
          </w:rPrChange>
        </w:rPr>
        <w:t xml:space="preserve"> </w:t>
      </w:r>
      <w:r>
        <w:t>40</w:t>
      </w:r>
      <w:r>
        <w:rPr>
          <w:rPrChange w:id="3439" w:author="2023 Revisions to CCBHC Cost Report Instructions" w:date="2023-12-07T15:54:00Z">
            <w:rPr>
              <w:spacing w:val="-1"/>
            </w:rPr>
          </w:rPrChange>
        </w:rPr>
        <w:t xml:space="preserve"> </w:t>
      </w:r>
      <w:r>
        <w:t>on</w:t>
      </w:r>
      <w:r>
        <w:rPr>
          <w:rPrChange w:id="3440" w:author="2023 Revisions to CCBHC Cost Report Instructions" w:date="2023-12-07T15:54:00Z">
            <w:rPr>
              <w:spacing w:val="-3"/>
            </w:rPr>
          </w:rPrChange>
        </w:rPr>
        <w:t xml:space="preserve"> </w:t>
      </w:r>
      <w:r>
        <w:t>the</w:t>
      </w:r>
      <w:r>
        <w:rPr>
          <w:rPrChange w:id="3441" w:author="2023 Revisions to CCBHC Cost Report Instructions" w:date="2023-12-07T15:54:00Z">
            <w:rPr>
              <w:spacing w:val="-3"/>
            </w:rPr>
          </w:rPrChange>
        </w:rPr>
        <w:t xml:space="preserve"> </w:t>
      </w:r>
      <w:r>
        <w:t>Trial</w:t>
      </w:r>
      <w:r>
        <w:rPr>
          <w:rPrChange w:id="3442" w:author="2023 Revisions to CCBHC Cost Report Instructions" w:date="2023-12-07T15:54:00Z">
            <w:rPr>
              <w:spacing w:val="-1"/>
            </w:rPr>
          </w:rPrChange>
        </w:rPr>
        <w:t xml:space="preserve"> </w:t>
      </w:r>
      <w:r>
        <w:t>Balance</w:t>
      </w:r>
      <w:r>
        <w:rPr>
          <w:rPrChange w:id="3443" w:author="2023 Revisions to CCBHC Cost Report Instructions" w:date="2023-12-07T15:54:00Z">
            <w:rPr>
              <w:spacing w:val="-1"/>
            </w:rPr>
          </w:rPrChange>
        </w:rPr>
        <w:t xml:space="preserve"> </w:t>
      </w:r>
      <w:r>
        <w:t>tab.</w:t>
      </w:r>
      <w:r>
        <w:rPr>
          <w:rPrChange w:id="3444" w:author="2023 Revisions to CCBHC Cost Report Instructions" w:date="2023-12-07T15:54:00Z">
            <w:rPr>
              <w:spacing w:val="40"/>
            </w:rPr>
          </w:rPrChange>
        </w:rPr>
        <w:t xml:space="preserve"> </w:t>
      </w:r>
      <w:ins w:id="3445" w:author="2023 Revisions to CCBHC Cost Report Instructions" w:date="2023-12-07T15:54:00Z">
        <w:r w:rsidR="00025E08">
          <w:t xml:space="preserve"> </w:t>
        </w:r>
      </w:ins>
      <w:r>
        <w:t>On</w:t>
      </w:r>
      <w:r>
        <w:rPr>
          <w:rPrChange w:id="3446" w:author="2023 Revisions to CCBHC Cost Report Instructions" w:date="2023-12-07T15:54:00Z">
            <w:rPr>
              <w:spacing w:val="-3"/>
            </w:rPr>
          </w:rPrChange>
        </w:rPr>
        <w:t xml:space="preserve"> </w:t>
      </w:r>
      <w:r>
        <w:t>the</w:t>
      </w:r>
      <w:r>
        <w:rPr>
          <w:rPrChange w:id="3447" w:author="2023 Revisions to CCBHC Cost Report Instructions" w:date="2023-12-07T15:54:00Z">
            <w:rPr>
              <w:spacing w:val="-5"/>
            </w:rPr>
          </w:rPrChange>
        </w:rPr>
        <w:t xml:space="preserve"> </w:t>
      </w:r>
      <w:r>
        <w:t>Trial</w:t>
      </w:r>
      <w:r>
        <w:rPr>
          <w:rPrChange w:id="3448" w:author="2023 Revisions to CCBHC Cost Report Instructions" w:date="2023-12-07T15:54:00Z">
            <w:rPr>
              <w:spacing w:val="-1"/>
            </w:rPr>
          </w:rPrChange>
        </w:rPr>
        <w:t xml:space="preserve"> </w:t>
      </w:r>
      <w:r>
        <w:t>Balance</w:t>
      </w:r>
      <w:r>
        <w:rPr>
          <w:rPrChange w:id="3449" w:author="2023 Revisions to CCBHC Cost Report Instructions" w:date="2023-12-07T15:54:00Z">
            <w:rPr>
              <w:spacing w:val="-3"/>
            </w:rPr>
          </w:rPrChange>
        </w:rPr>
        <w:t xml:space="preserve"> </w:t>
      </w:r>
      <w:r>
        <w:t>Reclassifications</w:t>
      </w:r>
      <w:r>
        <w:rPr>
          <w:rPrChange w:id="3450" w:author="2023 Revisions to CCBHC Cost Report Instructions" w:date="2023-12-07T15:54:00Z">
            <w:rPr>
              <w:spacing w:val="-3"/>
            </w:rPr>
          </w:rPrChange>
        </w:rPr>
        <w:t xml:space="preserve"> </w:t>
      </w:r>
      <w:r>
        <w:t>tab,</w:t>
      </w:r>
      <w:r>
        <w:rPr>
          <w:rPrChange w:id="3451" w:author="2023 Revisions to CCBHC Cost Report Instructions" w:date="2023-12-07T15:54:00Z">
            <w:rPr>
              <w:spacing w:val="-2"/>
            </w:rPr>
          </w:rPrChange>
        </w:rPr>
        <w:t xml:space="preserve"> </w:t>
      </w:r>
      <w:r>
        <w:t>the amount on line 36 in column 3 must be equal to the amount on line 36 in column 6.</w:t>
      </w:r>
      <w:ins w:id="3452" w:author="2023 Revisions to CCBHC Cost Report Instructions" w:date="2023-12-07T15:54:00Z">
        <w:r w:rsidR="00025E08">
          <w:t xml:space="preserve"> </w:t>
        </w:r>
      </w:ins>
    </w:p>
    <w:p w14:paraId="25019AA5" w14:textId="1B28CCB0" w:rsidR="0059672E" w:rsidRDefault="0050054D">
      <w:pPr>
        <w:pStyle w:val="BodyText"/>
        <w:pPrChange w:id="3453" w:author="2023 Revisions to CCBHC Cost Report Instructions" w:date="2023-12-07T15:54:00Z">
          <w:pPr>
            <w:pStyle w:val="BodyText"/>
            <w:spacing w:before="119" w:line="244" w:lineRule="auto"/>
            <w:ind w:left="200" w:right="259"/>
          </w:pPr>
        </w:pPrChange>
      </w:pPr>
      <w:r>
        <w:t>When reclassifying costs for allocation purposes, add a narrative detailing the calculations and methods</w:t>
      </w:r>
      <w:r>
        <w:rPr>
          <w:rPrChange w:id="3454" w:author="2023 Revisions to CCBHC Cost Report Instructions" w:date="2023-12-07T15:54:00Z">
            <w:rPr>
              <w:spacing w:val="-4"/>
            </w:rPr>
          </w:rPrChange>
        </w:rPr>
        <w:t xml:space="preserve"> </w:t>
      </w:r>
      <w:r>
        <w:t>to</w:t>
      </w:r>
      <w:r>
        <w:rPr>
          <w:rPrChange w:id="3455" w:author="2023 Revisions to CCBHC Cost Report Instructions" w:date="2023-12-07T15:54:00Z">
            <w:rPr>
              <w:spacing w:val="-4"/>
            </w:rPr>
          </w:rPrChange>
        </w:rPr>
        <w:t xml:space="preserve"> </w:t>
      </w:r>
      <w:r>
        <w:t>support</w:t>
      </w:r>
      <w:r>
        <w:rPr>
          <w:rPrChange w:id="3456" w:author="2023 Revisions to CCBHC Cost Report Instructions" w:date="2023-12-07T15:54:00Z">
            <w:rPr>
              <w:spacing w:val="-2"/>
            </w:rPr>
          </w:rPrChange>
        </w:rPr>
        <w:t xml:space="preserve"> </w:t>
      </w:r>
      <w:r>
        <w:t>the</w:t>
      </w:r>
      <w:r>
        <w:rPr>
          <w:rPrChange w:id="3457" w:author="2023 Revisions to CCBHC Cost Report Instructions" w:date="2023-12-07T15:54:00Z">
            <w:rPr>
              <w:spacing w:val="-4"/>
            </w:rPr>
          </w:rPrChange>
        </w:rPr>
        <w:t xml:space="preserve"> </w:t>
      </w:r>
      <w:r>
        <w:t>allocation</w:t>
      </w:r>
      <w:r>
        <w:rPr>
          <w:rPrChange w:id="3458" w:author="2023 Revisions to CCBHC Cost Report Instructions" w:date="2023-12-07T15:54:00Z">
            <w:rPr>
              <w:spacing w:val="-2"/>
            </w:rPr>
          </w:rPrChange>
        </w:rPr>
        <w:t xml:space="preserve"> </w:t>
      </w:r>
      <w:r>
        <w:t>methodology</w:t>
      </w:r>
      <w:r>
        <w:rPr>
          <w:rPrChange w:id="3459" w:author="2023 Revisions to CCBHC Cost Report Instructions" w:date="2023-12-07T15:54:00Z">
            <w:rPr>
              <w:spacing w:val="-4"/>
            </w:rPr>
          </w:rPrChange>
        </w:rPr>
        <w:t xml:space="preserve"> </w:t>
      </w:r>
      <w:r>
        <w:t>in</w:t>
      </w:r>
      <w:r>
        <w:rPr>
          <w:rPrChange w:id="3460" w:author="2023 Revisions to CCBHC Cost Report Instructions" w:date="2023-12-07T15:54:00Z">
            <w:rPr>
              <w:spacing w:val="-4"/>
            </w:rPr>
          </w:rPrChange>
        </w:rPr>
        <w:t xml:space="preserve"> </w:t>
      </w:r>
      <w:r>
        <w:t>the</w:t>
      </w:r>
      <w:r>
        <w:rPr>
          <w:rPrChange w:id="3461" w:author="2023 Revisions to CCBHC Cost Report Instructions" w:date="2023-12-07T15:54:00Z">
            <w:rPr>
              <w:spacing w:val="-2"/>
            </w:rPr>
          </w:rPrChange>
        </w:rPr>
        <w:t xml:space="preserve"> </w:t>
      </w:r>
      <w:ins w:id="3462" w:author="2023 Revisions to CCBHC Cost Report Instructions" w:date="2023-12-07T15:54:00Z">
        <w:r w:rsidR="00FA6F3C">
          <w:t>appropriate section of</w:t>
        </w:r>
        <w:r w:rsidR="00025E08">
          <w:t xml:space="preserve"> </w:t>
        </w:r>
      </w:ins>
      <w:r>
        <w:t>Allocation</w:t>
      </w:r>
      <w:r>
        <w:rPr>
          <w:rPrChange w:id="3463" w:author="2023 Revisions to CCBHC Cost Report Instructions" w:date="2023-12-07T15:54:00Z">
            <w:rPr>
              <w:spacing w:val="-2"/>
            </w:rPr>
          </w:rPrChange>
        </w:rPr>
        <w:t xml:space="preserve"> </w:t>
      </w:r>
      <w:r>
        <w:t>Descriptions</w:t>
      </w:r>
      <w:r>
        <w:rPr>
          <w:rPrChange w:id="3464" w:author="2023 Revisions to CCBHC Cost Report Instructions" w:date="2023-12-07T15:54:00Z">
            <w:rPr>
              <w:spacing w:val="-1"/>
            </w:rPr>
          </w:rPrChange>
        </w:rPr>
        <w:t xml:space="preserve"> </w:t>
      </w:r>
      <w:r>
        <w:t>tab</w:t>
      </w:r>
      <w:r>
        <w:rPr>
          <w:rPrChange w:id="3465" w:author="2023 Revisions to CCBHC Cost Report Instructions" w:date="2023-12-07T15:54:00Z">
            <w:rPr>
              <w:spacing w:val="-4"/>
            </w:rPr>
          </w:rPrChange>
        </w:rPr>
        <w:t xml:space="preserve"> </w:t>
      </w:r>
      <w:r>
        <w:t>(See</w:t>
      </w:r>
      <w:r>
        <w:rPr>
          <w:rPrChange w:id="3466" w:author="2023 Revisions to CCBHC Cost Report Instructions" w:date="2023-12-07T15:54:00Z">
            <w:rPr>
              <w:spacing w:val="-4"/>
            </w:rPr>
          </w:rPrChange>
        </w:rPr>
        <w:t xml:space="preserve"> </w:t>
      </w:r>
      <w:r>
        <w:t>Section</w:t>
      </w:r>
      <w:r>
        <w:rPr>
          <w:rPrChange w:id="3467" w:author="2023 Revisions to CCBHC Cost Report Instructions" w:date="2023-12-07T15:54:00Z">
            <w:rPr>
              <w:spacing w:val="-2"/>
            </w:rPr>
          </w:rPrChange>
        </w:rPr>
        <w:t xml:space="preserve"> </w:t>
      </w:r>
      <w:ins w:id="3468" w:author="2023 Revisions to CCBHC Cost Report Instructions" w:date="2023-12-07T15:54:00Z">
        <w:r w:rsidR="00384272">
          <w:t>9</w:t>
        </w:r>
      </w:ins>
      <w:del w:id="3469" w:author="2023 Revisions to CCBHC Cost Report Instructions" w:date="2023-12-07T15:54:00Z">
        <w:r>
          <w:delText>8</w:delText>
        </w:r>
      </w:del>
      <w:r>
        <w:t>, the Direct Costs Allocation tab, for more information).</w:t>
      </w:r>
      <w:ins w:id="3470" w:author="2023 Revisions to CCBHC Cost Report Instructions" w:date="2023-12-07T15:54:00Z">
        <w:r w:rsidR="00025E08">
          <w:t xml:space="preserve">  </w:t>
        </w:r>
      </w:ins>
    </w:p>
    <w:p w14:paraId="499673CC" w14:textId="0741326A" w:rsidR="0059672E" w:rsidRDefault="0050054D">
      <w:pPr>
        <w:pStyle w:val="BodyText"/>
        <w:pPrChange w:id="3471" w:author="2023 Revisions to CCBHC Cost Report Instructions" w:date="2023-12-07T15:54:00Z">
          <w:pPr>
            <w:pStyle w:val="BodyText"/>
            <w:spacing w:before="126" w:line="244" w:lineRule="auto"/>
            <w:ind w:left="200" w:right="847"/>
          </w:pPr>
        </w:pPrChange>
      </w:pPr>
      <w:r>
        <w:t>The</w:t>
      </w:r>
      <w:r>
        <w:rPr>
          <w:rPrChange w:id="3472" w:author="2023 Revisions to CCBHC Cost Report Instructions" w:date="2023-12-07T15:54:00Z">
            <w:rPr>
              <w:spacing w:val="-4"/>
            </w:rPr>
          </w:rPrChange>
        </w:rPr>
        <w:t xml:space="preserve"> </w:t>
      </w:r>
      <w:r>
        <w:t>totals</w:t>
      </w:r>
      <w:r>
        <w:rPr>
          <w:rPrChange w:id="3473" w:author="2023 Revisions to CCBHC Cost Report Instructions" w:date="2023-12-07T15:54:00Z">
            <w:rPr>
              <w:spacing w:val="-4"/>
            </w:rPr>
          </w:rPrChange>
        </w:rPr>
        <w:t xml:space="preserve"> </w:t>
      </w:r>
      <w:r>
        <w:t>from column</w:t>
      </w:r>
      <w:r>
        <w:rPr>
          <w:rPrChange w:id="3474" w:author="2023 Revisions to CCBHC Cost Report Instructions" w:date="2023-12-07T15:54:00Z">
            <w:rPr>
              <w:spacing w:val="-2"/>
            </w:rPr>
          </w:rPrChange>
        </w:rPr>
        <w:t xml:space="preserve"> </w:t>
      </w:r>
      <w:r>
        <w:t>3</w:t>
      </w:r>
      <w:r>
        <w:rPr>
          <w:rPrChange w:id="3475" w:author="2023 Revisions to CCBHC Cost Report Instructions" w:date="2023-12-07T15:54:00Z">
            <w:rPr>
              <w:spacing w:val="-4"/>
            </w:rPr>
          </w:rPrChange>
        </w:rPr>
        <w:t xml:space="preserve"> </w:t>
      </w:r>
      <w:r>
        <w:t>and</w:t>
      </w:r>
      <w:r>
        <w:rPr>
          <w:rPrChange w:id="3476" w:author="2023 Revisions to CCBHC Cost Report Instructions" w:date="2023-12-07T15:54:00Z">
            <w:rPr>
              <w:spacing w:val="-2"/>
            </w:rPr>
          </w:rPrChange>
        </w:rPr>
        <w:t xml:space="preserve"> </w:t>
      </w:r>
      <w:r>
        <w:t>column</w:t>
      </w:r>
      <w:r>
        <w:rPr>
          <w:rPrChange w:id="3477" w:author="2023 Revisions to CCBHC Cost Report Instructions" w:date="2023-12-07T15:54:00Z">
            <w:rPr>
              <w:spacing w:val="-2"/>
            </w:rPr>
          </w:rPrChange>
        </w:rPr>
        <w:t xml:space="preserve"> </w:t>
      </w:r>
      <w:r>
        <w:t>6</w:t>
      </w:r>
      <w:r>
        <w:rPr>
          <w:rPrChange w:id="3478" w:author="2023 Revisions to CCBHC Cost Report Instructions" w:date="2023-12-07T15:54:00Z">
            <w:rPr>
              <w:spacing w:val="-4"/>
            </w:rPr>
          </w:rPrChange>
        </w:rPr>
        <w:t xml:space="preserve"> </w:t>
      </w:r>
      <w:r>
        <w:t>should</w:t>
      </w:r>
      <w:r>
        <w:rPr>
          <w:rPrChange w:id="3479" w:author="2023 Revisions to CCBHC Cost Report Instructions" w:date="2023-12-07T15:54:00Z">
            <w:rPr>
              <w:spacing w:val="-2"/>
            </w:rPr>
          </w:rPrChange>
        </w:rPr>
        <w:t xml:space="preserve"> </w:t>
      </w:r>
      <w:r>
        <w:t>be</w:t>
      </w:r>
      <w:r>
        <w:rPr>
          <w:rPrChange w:id="3480" w:author="2023 Revisions to CCBHC Cost Report Instructions" w:date="2023-12-07T15:54:00Z">
            <w:rPr>
              <w:spacing w:val="-4"/>
            </w:rPr>
          </w:rPrChange>
        </w:rPr>
        <w:t xml:space="preserve"> </w:t>
      </w:r>
      <w:r>
        <w:t>transferred</w:t>
      </w:r>
      <w:r>
        <w:rPr>
          <w:rPrChange w:id="3481" w:author="2023 Revisions to CCBHC Cost Report Instructions" w:date="2023-12-07T15:54:00Z">
            <w:rPr>
              <w:spacing w:val="-4"/>
            </w:rPr>
          </w:rPrChange>
        </w:rPr>
        <w:t xml:space="preserve"> </w:t>
      </w:r>
      <w:r>
        <w:t>to</w:t>
      </w:r>
      <w:r>
        <w:rPr>
          <w:rPrChange w:id="3482" w:author="2023 Revisions to CCBHC Cost Report Instructions" w:date="2023-12-07T15:54:00Z">
            <w:rPr>
              <w:spacing w:val="-4"/>
            </w:rPr>
          </w:rPrChange>
        </w:rPr>
        <w:t xml:space="preserve"> </w:t>
      </w:r>
      <w:r>
        <w:t>the</w:t>
      </w:r>
      <w:r>
        <w:rPr>
          <w:rPrChange w:id="3483" w:author="2023 Revisions to CCBHC Cost Report Instructions" w:date="2023-12-07T15:54:00Z">
            <w:rPr>
              <w:spacing w:val="-4"/>
            </w:rPr>
          </w:rPrChange>
        </w:rPr>
        <w:t xml:space="preserve"> </w:t>
      </w:r>
      <w:r>
        <w:t>appropriate</w:t>
      </w:r>
      <w:r>
        <w:rPr>
          <w:rPrChange w:id="3484" w:author="2023 Revisions to CCBHC Cost Report Instructions" w:date="2023-12-07T15:54:00Z">
            <w:rPr>
              <w:spacing w:val="-2"/>
            </w:rPr>
          </w:rPrChange>
        </w:rPr>
        <w:t xml:space="preserve"> </w:t>
      </w:r>
      <w:r>
        <w:t>line</w:t>
      </w:r>
      <w:r>
        <w:rPr>
          <w:rPrChange w:id="3485" w:author="2023 Revisions to CCBHC Cost Report Instructions" w:date="2023-12-07T15:54:00Z">
            <w:rPr>
              <w:spacing w:val="-2"/>
            </w:rPr>
          </w:rPrChange>
        </w:rPr>
        <w:t xml:space="preserve"> </w:t>
      </w:r>
      <w:r>
        <w:t>items</w:t>
      </w:r>
      <w:r>
        <w:rPr>
          <w:rPrChange w:id="3486" w:author="2023 Revisions to CCBHC Cost Report Instructions" w:date="2023-12-07T15:54:00Z">
            <w:rPr>
              <w:spacing w:val="-4"/>
            </w:rPr>
          </w:rPrChange>
        </w:rPr>
        <w:t xml:space="preserve"> </w:t>
      </w:r>
      <w:r>
        <w:t xml:space="preserve">in column 4 of the </w:t>
      </w:r>
      <w:r>
        <w:t>Trial Balance tab when completed.</w:t>
      </w:r>
      <w:ins w:id="3487" w:author="2023 Revisions to CCBHC Cost Report Instructions" w:date="2023-12-07T15:54:00Z">
        <w:r w:rsidR="00025E08">
          <w:t xml:space="preserve">  </w:t>
        </w:r>
        <w:r w:rsidR="00025E08">
          <w:br w:type="page"/>
        </w:r>
      </w:ins>
    </w:p>
    <w:p w14:paraId="6B37C201" w14:textId="77777777" w:rsidR="00942D5E" w:rsidRDefault="00AD3C07">
      <w:pPr>
        <w:spacing w:after="0" w:line="259" w:lineRule="auto"/>
        <w:ind w:left="-5" w:right="0"/>
        <w:rPr>
          <w:ins w:id="3488" w:author="2023 Revisions to CCBHC Cost Report Instructions" w:date="2023-12-07T15:54:00Z"/>
        </w:rPr>
      </w:pPr>
      <w:ins w:id="3489" w:author="2023 Revisions to CCBHC Cost Report Instructions" w:date="2023-12-07T15:54:00Z">
        <w:r>
          <w:rPr>
            <w:sz w:val="72"/>
          </w:rPr>
          <w:t>6</w:t>
        </w:r>
        <w:r w:rsidR="00025E08">
          <w:rPr>
            <w:sz w:val="72"/>
          </w:rPr>
          <w:t xml:space="preserve"> </w:t>
        </w:r>
      </w:ins>
    </w:p>
    <w:p w14:paraId="2BE53A5E" w14:textId="77777777" w:rsidR="0059672E" w:rsidRDefault="0059672E">
      <w:pPr>
        <w:spacing w:line="244" w:lineRule="auto"/>
        <w:rPr>
          <w:del w:id="3490" w:author="2023 Revisions to CCBHC Cost Report Instructions" w:date="2023-12-07T15:54:00Z"/>
        </w:rPr>
        <w:sectPr w:rsidR="0059672E">
          <w:pgSz w:w="12240" w:h="15840"/>
          <w:pgMar w:top="1340" w:right="940" w:bottom="620" w:left="1240" w:header="542" w:footer="432" w:gutter="0"/>
          <w:cols w:space="720"/>
        </w:sectPr>
      </w:pPr>
    </w:p>
    <w:p w14:paraId="13FCF926" w14:textId="77777777" w:rsidR="0059672E" w:rsidRDefault="0050054D">
      <w:pPr>
        <w:pStyle w:val="Heading1"/>
        <w:tabs>
          <w:tab w:val="left" w:pos="9948"/>
        </w:tabs>
        <w:rPr>
          <w:del w:id="3491" w:author="2023 Revisions to CCBHC Cost Report Instructions" w:date="2023-12-07T15:54:00Z"/>
        </w:rPr>
      </w:pPr>
      <w:del w:id="3492" w:author="2023 Revisions to CCBHC Cost Report Instructions" w:date="2023-12-07T15:54:00Z">
        <w:r>
          <w:rPr>
            <w:spacing w:val="-10"/>
            <w:u w:val="single"/>
          </w:rPr>
          <w:delText>5</w:delText>
        </w:r>
        <w:r>
          <w:rPr>
            <w:u w:val="single"/>
          </w:rPr>
          <w:tab/>
        </w:r>
      </w:del>
    </w:p>
    <w:p w14:paraId="6AEEE7D7" w14:textId="551A94BA" w:rsidR="0059672E" w:rsidRDefault="0050054D">
      <w:pPr>
        <w:pStyle w:val="Heading1"/>
        <w:pPrChange w:id="3493" w:author="2023 Revisions to CCBHC Cost Report Instructions" w:date="2023-12-07T15:54:00Z">
          <w:pPr>
            <w:pStyle w:val="Heading2"/>
          </w:pPr>
        </w:pPrChange>
      </w:pPr>
      <w:bookmarkStart w:id="3494" w:name="Trial_Balance_Adjustments_Tab"/>
      <w:bookmarkStart w:id="3495" w:name="_bookmark14"/>
      <w:bookmarkStart w:id="3496" w:name="_Toc147503603"/>
      <w:bookmarkStart w:id="3497" w:name="_Toc148441549"/>
      <w:bookmarkEnd w:id="3494"/>
      <w:bookmarkEnd w:id="3495"/>
      <w:r>
        <w:t>Trial</w:t>
      </w:r>
      <w:r>
        <w:rPr>
          <w:rPrChange w:id="3498" w:author="2023 Revisions to CCBHC Cost Report Instructions" w:date="2023-12-07T15:54:00Z">
            <w:rPr>
              <w:b/>
              <w:i/>
              <w:spacing w:val="-7"/>
              <w:sz w:val="28"/>
            </w:rPr>
          </w:rPrChange>
        </w:rPr>
        <w:t xml:space="preserve"> </w:t>
      </w:r>
      <w:r>
        <w:t>Balance</w:t>
      </w:r>
      <w:r>
        <w:rPr>
          <w:rPrChange w:id="3499" w:author="2023 Revisions to CCBHC Cost Report Instructions" w:date="2023-12-07T15:54:00Z">
            <w:rPr>
              <w:b/>
              <w:i/>
              <w:spacing w:val="-4"/>
              <w:sz w:val="28"/>
            </w:rPr>
          </w:rPrChange>
        </w:rPr>
        <w:t xml:space="preserve"> </w:t>
      </w:r>
      <w:r>
        <w:t>Adjustments</w:t>
      </w:r>
      <w:r>
        <w:rPr>
          <w:rPrChange w:id="3500" w:author="2023 Revisions to CCBHC Cost Report Instructions" w:date="2023-12-07T15:54:00Z">
            <w:rPr>
              <w:b/>
              <w:i/>
              <w:spacing w:val="-4"/>
              <w:sz w:val="28"/>
            </w:rPr>
          </w:rPrChange>
        </w:rPr>
        <w:t xml:space="preserve"> </w:t>
      </w:r>
      <w:r>
        <w:rPr>
          <w:rPrChange w:id="3501" w:author="2023 Revisions to CCBHC Cost Report Instructions" w:date="2023-12-07T15:54:00Z">
            <w:rPr>
              <w:b/>
              <w:i/>
              <w:spacing w:val="-5"/>
              <w:sz w:val="28"/>
            </w:rPr>
          </w:rPrChange>
        </w:rPr>
        <w:t>Tab</w:t>
      </w:r>
      <w:bookmarkEnd w:id="3496"/>
      <w:bookmarkEnd w:id="3497"/>
      <w:ins w:id="3502" w:author="2023 Revisions to CCBHC Cost Report Instructions" w:date="2023-12-07T15:54:00Z">
        <w:r w:rsidR="00025E08">
          <w:t xml:space="preserve"> </w:t>
        </w:r>
      </w:ins>
    </w:p>
    <w:p w14:paraId="6A41166B" w14:textId="66CF30E8" w:rsidR="0059672E" w:rsidRDefault="0050054D">
      <w:pPr>
        <w:pStyle w:val="BodyText"/>
        <w:pPrChange w:id="3503" w:author="2023 Revisions to CCBHC Cost Report Instructions" w:date="2023-12-07T15:54:00Z">
          <w:pPr>
            <w:pStyle w:val="BodyText"/>
            <w:spacing w:before="128" w:line="247" w:lineRule="auto"/>
            <w:ind w:left="200" w:right="160"/>
          </w:pPr>
        </w:pPrChange>
      </w:pPr>
      <w:r>
        <w:t>Use the Trial Balance Adjustments tab for adjusting the expenses listed in the Trial Balance tab in column 6 (Adjustments).</w:t>
      </w:r>
      <w:r>
        <w:rPr>
          <w:rPrChange w:id="3504" w:author="2023 Revisions to CCBHC Cost Report Instructions" w:date="2023-12-07T15:54:00Z">
            <w:rPr>
              <w:spacing w:val="78"/>
            </w:rPr>
          </w:rPrChange>
        </w:rPr>
        <w:t xml:space="preserve"> </w:t>
      </w:r>
      <w:ins w:id="3505" w:author="2023 Revisions to CCBHC Cost Report Instructions" w:date="2023-12-07T15:54:00Z">
        <w:r w:rsidR="00025E08">
          <w:t xml:space="preserve"> </w:t>
        </w:r>
      </w:ins>
      <w:r>
        <w:t xml:space="preserve">Make these adjustments on the basis of </w:t>
      </w:r>
      <w:r>
        <w:t>either cost or amount received.</w:t>
      </w:r>
      <w:ins w:id="3506" w:author="2023 Revisions to CCBHC Cost Report Instructions" w:date="2023-12-07T15:54:00Z">
        <w:r w:rsidR="00025E08">
          <w:t xml:space="preserve"> </w:t>
        </w:r>
      </w:ins>
      <w:r>
        <w:t xml:space="preserve"> To indicate the basis for adjustments in column 1, enter “A” for cost; if cost cannot be determined, enter “B” for amount received.</w:t>
      </w:r>
      <w:r>
        <w:rPr>
          <w:rPrChange w:id="3507" w:author="2023 Revisions to CCBHC Cost Report Instructions" w:date="2023-12-07T15:54:00Z">
            <w:rPr>
              <w:spacing w:val="80"/>
            </w:rPr>
          </w:rPrChange>
        </w:rPr>
        <w:t xml:space="preserve"> </w:t>
      </w:r>
      <w:ins w:id="3508" w:author="2023 Revisions to CCBHC Cost Report Instructions" w:date="2023-12-07T15:54:00Z">
        <w:r w:rsidR="00025E08">
          <w:t xml:space="preserve"> </w:t>
        </w:r>
      </w:ins>
      <w:r>
        <w:t>Once an adjustment to an expense is made on the basis of cost,</w:t>
      </w:r>
      <w:r>
        <w:rPr>
          <w:rPrChange w:id="3509" w:author="2023 Revisions to CCBHC Cost Report Instructions" w:date="2023-12-07T15:54:00Z">
            <w:rPr>
              <w:spacing w:val="40"/>
            </w:rPr>
          </w:rPrChange>
        </w:rPr>
        <w:t xml:space="preserve"> </w:t>
      </w:r>
      <w:r>
        <w:t>you may not adjust the expense on the basis of revenue in future cost-reporting periods.</w:t>
      </w:r>
      <w:r>
        <w:rPr>
          <w:rPrChange w:id="3510" w:author="2023 Revisions to CCBHC Cost Report Instructions" w:date="2023-12-07T15:54:00Z">
            <w:rPr>
              <w:spacing w:val="40"/>
            </w:rPr>
          </w:rPrChange>
        </w:rPr>
        <w:t xml:space="preserve"> </w:t>
      </w:r>
      <w:ins w:id="3511" w:author="2023 Revisions to CCBHC Cost Report Instructions" w:date="2023-12-07T15:54:00Z">
        <w:r w:rsidR="00025E08">
          <w:t xml:space="preserve"> </w:t>
        </w:r>
      </w:ins>
      <w:r>
        <w:t>If total direct and indirect cost can be determined, use cost for the basis of the adjustment.</w:t>
      </w:r>
      <w:ins w:id="3512" w:author="2023 Revisions to CCBHC Cost Report Instructions" w:date="2023-12-07T15:54:00Z">
        <w:r w:rsidR="00025E08">
          <w:t xml:space="preserve"> </w:t>
        </w:r>
      </w:ins>
      <w:r>
        <w:rPr>
          <w:rPrChange w:id="3513" w:author="2023 Revisions to CCBHC Cost Report Instructions" w:date="2023-12-07T15:54:00Z">
            <w:rPr>
              <w:spacing w:val="40"/>
            </w:rPr>
          </w:rPrChange>
        </w:rPr>
        <w:t xml:space="preserve"> </w:t>
      </w:r>
      <w:r>
        <w:t>Enter revenue as</w:t>
      </w:r>
      <w:r>
        <w:rPr>
          <w:rPrChange w:id="3514" w:author="2023 Revisions to CCBHC Cost Report Instructions" w:date="2023-12-07T15:54:00Z">
            <w:rPr>
              <w:spacing w:val="-2"/>
            </w:rPr>
          </w:rPrChange>
        </w:rPr>
        <w:t xml:space="preserve"> </w:t>
      </w:r>
      <w:r>
        <w:t>the</w:t>
      </w:r>
      <w:r>
        <w:rPr>
          <w:rPrChange w:id="3515" w:author="2023 Revisions to CCBHC Cost Report Instructions" w:date="2023-12-07T15:54:00Z">
            <w:rPr>
              <w:spacing w:val="-4"/>
            </w:rPr>
          </w:rPrChange>
        </w:rPr>
        <w:t xml:space="preserve"> </w:t>
      </w:r>
      <w:r>
        <w:t>basis</w:t>
      </w:r>
      <w:r>
        <w:rPr>
          <w:rPrChange w:id="3516" w:author="2023 Revisions to CCBHC Cost Report Instructions" w:date="2023-12-07T15:54:00Z">
            <w:rPr>
              <w:spacing w:val="-4"/>
            </w:rPr>
          </w:rPrChange>
        </w:rPr>
        <w:t xml:space="preserve"> </w:t>
      </w:r>
      <w:r>
        <w:t>for</w:t>
      </w:r>
      <w:r>
        <w:rPr>
          <w:rPrChange w:id="3517" w:author="2023 Revisions to CCBHC Cost Report Instructions" w:date="2023-12-07T15:54:00Z">
            <w:rPr>
              <w:spacing w:val="-3"/>
            </w:rPr>
          </w:rPrChange>
        </w:rPr>
        <w:t xml:space="preserve"> </w:t>
      </w:r>
      <w:r>
        <w:t>the</w:t>
      </w:r>
      <w:r>
        <w:rPr>
          <w:rPrChange w:id="3518" w:author="2023 Revisions to CCBHC Cost Report Instructions" w:date="2023-12-07T15:54:00Z">
            <w:rPr>
              <w:spacing w:val="-4"/>
            </w:rPr>
          </w:rPrChange>
        </w:rPr>
        <w:t xml:space="preserve"> </w:t>
      </w:r>
      <w:r>
        <w:t>adjustment</w:t>
      </w:r>
      <w:r>
        <w:rPr>
          <w:rPrChange w:id="3519" w:author="2023 Revisions to CCBHC Cost Report Instructions" w:date="2023-12-07T15:54:00Z">
            <w:rPr>
              <w:spacing w:val="-1"/>
            </w:rPr>
          </w:rPrChange>
        </w:rPr>
        <w:t xml:space="preserve"> </w:t>
      </w:r>
      <w:r>
        <w:t>only</w:t>
      </w:r>
      <w:r>
        <w:rPr>
          <w:rPrChange w:id="3520" w:author="2023 Revisions to CCBHC Cost Report Instructions" w:date="2023-12-07T15:54:00Z">
            <w:rPr>
              <w:spacing w:val="-4"/>
            </w:rPr>
          </w:rPrChange>
        </w:rPr>
        <w:t xml:space="preserve"> </w:t>
      </w:r>
      <w:r>
        <w:t>if</w:t>
      </w:r>
      <w:r>
        <w:rPr>
          <w:rPrChange w:id="3521" w:author="2023 Revisions to CCBHC Cost Report Instructions" w:date="2023-12-07T15:54:00Z">
            <w:rPr>
              <w:spacing w:val="-1"/>
            </w:rPr>
          </w:rPrChange>
        </w:rPr>
        <w:t xml:space="preserve"> </w:t>
      </w:r>
      <w:r>
        <w:t>the</w:t>
      </w:r>
      <w:r>
        <w:rPr>
          <w:rPrChange w:id="3522" w:author="2023 Revisions to CCBHC Cost Report Instructions" w:date="2023-12-07T15:54:00Z">
            <w:rPr>
              <w:spacing w:val="-4"/>
            </w:rPr>
          </w:rPrChange>
        </w:rPr>
        <w:t xml:space="preserve"> </w:t>
      </w:r>
      <w:r>
        <w:t>cost</w:t>
      </w:r>
      <w:r>
        <w:rPr>
          <w:rPrChange w:id="3523" w:author="2023 Revisions to CCBHC Cost Report Instructions" w:date="2023-12-07T15:54:00Z">
            <w:rPr>
              <w:spacing w:val="-3"/>
            </w:rPr>
          </w:rPrChange>
        </w:rPr>
        <w:t xml:space="preserve"> </w:t>
      </w:r>
      <w:r>
        <w:t>(including the</w:t>
      </w:r>
      <w:r>
        <w:rPr>
          <w:rPrChange w:id="3524" w:author="2023 Revisions to CCBHC Cost Report Instructions" w:date="2023-12-07T15:54:00Z">
            <w:rPr>
              <w:spacing w:val="-4"/>
            </w:rPr>
          </w:rPrChange>
        </w:rPr>
        <w:t xml:space="preserve"> </w:t>
      </w:r>
      <w:r>
        <w:t>direct</w:t>
      </w:r>
      <w:r>
        <w:rPr>
          <w:rPrChange w:id="3525" w:author="2023 Revisions to CCBHC Cost Report Instructions" w:date="2023-12-07T15:54:00Z">
            <w:rPr>
              <w:spacing w:val="-1"/>
            </w:rPr>
          </w:rPrChange>
        </w:rPr>
        <w:t xml:space="preserve"> </w:t>
      </w:r>
      <w:r>
        <w:t>cost</w:t>
      </w:r>
      <w:r>
        <w:rPr>
          <w:rPrChange w:id="3526" w:author="2023 Revisions to CCBHC Cost Report Instructions" w:date="2023-12-07T15:54:00Z">
            <w:rPr>
              <w:spacing w:val="-3"/>
            </w:rPr>
          </w:rPrChange>
        </w:rPr>
        <w:t xml:space="preserve"> </w:t>
      </w:r>
      <w:r>
        <w:t>and</w:t>
      </w:r>
      <w:r>
        <w:rPr>
          <w:rPrChange w:id="3527" w:author="2023 Revisions to CCBHC Cost Report Instructions" w:date="2023-12-07T15:54:00Z">
            <w:rPr>
              <w:spacing w:val="-4"/>
            </w:rPr>
          </w:rPrChange>
        </w:rPr>
        <w:t xml:space="preserve"> </w:t>
      </w:r>
      <w:r>
        <w:t>all</w:t>
      </w:r>
      <w:r>
        <w:rPr>
          <w:rPrChange w:id="3528" w:author="2023 Revisions to CCBHC Cost Report Instructions" w:date="2023-12-07T15:54:00Z">
            <w:rPr>
              <w:spacing w:val="-3"/>
            </w:rPr>
          </w:rPrChange>
        </w:rPr>
        <w:t xml:space="preserve"> </w:t>
      </w:r>
      <w:r>
        <w:t>applicable</w:t>
      </w:r>
      <w:r>
        <w:rPr>
          <w:rPrChange w:id="3529" w:author="2023 Revisions to CCBHC Cost Report Instructions" w:date="2023-12-07T15:54:00Z">
            <w:rPr>
              <w:spacing w:val="-3"/>
            </w:rPr>
          </w:rPrChange>
        </w:rPr>
        <w:t xml:space="preserve"> </w:t>
      </w:r>
      <w:r>
        <w:t>overhead) cannot be determined.</w:t>
      </w:r>
      <w:ins w:id="3530" w:author="2023 Revisions to CCBHC Cost Report Instructions" w:date="2023-12-07T15:54:00Z">
        <w:r w:rsidR="00025E08">
          <w:t xml:space="preserve">   </w:t>
        </w:r>
      </w:ins>
    </w:p>
    <w:p w14:paraId="5E05F5B0" w14:textId="35941E9B" w:rsidR="0059672E" w:rsidRDefault="0050054D">
      <w:pPr>
        <w:pStyle w:val="BodyText"/>
        <w:pPrChange w:id="3531" w:author="2023 Revisions to CCBHC Cost Report Instructions" w:date="2023-12-07T15:54:00Z">
          <w:pPr>
            <w:pStyle w:val="BodyText"/>
            <w:spacing w:before="116" w:line="247" w:lineRule="auto"/>
            <w:ind w:left="201" w:hanging="1"/>
          </w:pPr>
        </w:pPrChange>
      </w:pPr>
      <w:r>
        <w:t>Types of items to be entered on this table include (1) those that are needed to adjust expenses incurred; (2) those that constitute recovery of expenses through sales, charges, fees, and so forth; and</w:t>
      </w:r>
      <w:r>
        <w:rPr>
          <w:rPrChange w:id="3532" w:author="2023 Revisions to CCBHC Cost Report Instructions" w:date="2023-12-07T15:54:00Z">
            <w:rPr>
              <w:spacing w:val="-2"/>
            </w:rPr>
          </w:rPrChange>
        </w:rPr>
        <w:t xml:space="preserve"> </w:t>
      </w:r>
      <w:r>
        <w:t>(3)</w:t>
      </w:r>
      <w:r>
        <w:rPr>
          <w:rPrChange w:id="3533" w:author="2023 Revisions to CCBHC Cost Report Instructions" w:date="2023-12-07T15:54:00Z">
            <w:rPr>
              <w:spacing w:val="-3"/>
            </w:rPr>
          </w:rPrChange>
        </w:rPr>
        <w:t xml:space="preserve"> </w:t>
      </w:r>
      <w:r>
        <w:t>those</w:t>
      </w:r>
      <w:r>
        <w:rPr>
          <w:rPrChange w:id="3534" w:author="2023 Revisions to CCBHC Cost Report Instructions" w:date="2023-12-07T15:54:00Z">
            <w:rPr>
              <w:spacing w:val="-4"/>
            </w:rPr>
          </w:rPrChange>
        </w:rPr>
        <w:t xml:space="preserve"> </w:t>
      </w:r>
      <w:r>
        <w:t>that</w:t>
      </w:r>
      <w:r>
        <w:rPr>
          <w:rPrChange w:id="3535" w:author="2023 Revisions to CCBHC Cost Report Instructions" w:date="2023-12-07T15:54:00Z">
            <w:rPr>
              <w:spacing w:val="-2"/>
            </w:rPr>
          </w:rPrChange>
        </w:rPr>
        <w:t xml:space="preserve"> </w:t>
      </w:r>
      <w:r>
        <w:t>are</w:t>
      </w:r>
      <w:r>
        <w:rPr>
          <w:rPrChange w:id="3536" w:author="2023 Revisions to CCBHC Cost Report Instructions" w:date="2023-12-07T15:54:00Z">
            <w:rPr>
              <w:spacing w:val="-4"/>
            </w:rPr>
          </w:rPrChange>
        </w:rPr>
        <w:t xml:space="preserve"> </w:t>
      </w:r>
      <w:r>
        <w:t>needed</w:t>
      </w:r>
      <w:r>
        <w:rPr>
          <w:rPrChange w:id="3537" w:author="2023 Revisions to CCBHC Cost Report Instructions" w:date="2023-12-07T15:54:00Z">
            <w:rPr>
              <w:spacing w:val="-2"/>
            </w:rPr>
          </w:rPrChange>
        </w:rPr>
        <w:t xml:space="preserve"> </w:t>
      </w:r>
      <w:r>
        <w:t>to</w:t>
      </w:r>
      <w:r>
        <w:rPr>
          <w:rPrChange w:id="3538" w:author="2023 Revisions to CCBHC Cost Report Instructions" w:date="2023-12-07T15:54:00Z">
            <w:rPr>
              <w:spacing w:val="-4"/>
            </w:rPr>
          </w:rPrChange>
        </w:rPr>
        <w:t xml:space="preserve"> </w:t>
      </w:r>
      <w:r>
        <w:t>adjust</w:t>
      </w:r>
      <w:r>
        <w:rPr>
          <w:rPrChange w:id="3539" w:author="2023 Revisions to CCBHC Cost Report Instructions" w:date="2023-12-07T15:54:00Z">
            <w:rPr>
              <w:spacing w:val="-2"/>
            </w:rPr>
          </w:rPrChange>
        </w:rPr>
        <w:t xml:space="preserve"> </w:t>
      </w:r>
      <w:r>
        <w:t>expenses</w:t>
      </w:r>
      <w:r>
        <w:rPr>
          <w:rPrChange w:id="3540" w:author="2023 Revisions to CCBHC Cost Report Instructions" w:date="2023-12-07T15:54:00Z">
            <w:rPr>
              <w:spacing w:val="-4"/>
            </w:rPr>
          </w:rPrChange>
        </w:rPr>
        <w:t xml:space="preserve"> </w:t>
      </w:r>
      <w:r>
        <w:t>in</w:t>
      </w:r>
      <w:r>
        <w:rPr>
          <w:rPrChange w:id="3541" w:author="2023 Revisions to CCBHC Cost Report Instructions" w:date="2023-12-07T15:54:00Z">
            <w:rPr>
              <w:spacing w:val="-2"/>
            </w:rPr>
          </w:rPrChange>
        </w:rPr>
        <w:t xml:space="preserve"> </w:t>
      </w:r>
      <w:r>
        <w:t>accordance</w:t>
      </w:r>
      <w:r>
        <w:rPr>
          <w:rPrChange w:id="3542" w:author="2023 Revisions to CCBHC Cost Report Instructions" w:date="2023-12-07T15:54:00Z">
            <w:rPr>
              <w:spacing w:val="-4"/>
            </w:rPr>
          </w:rPrChange>
        </w:rPr>
        <w:t xml:space="preserve"> </w:t>
      </w:r>
      <w:r>
        <w:t>with</w:t>
      </w:r>
      <w:r>
        <w:rPr>
          <w:rPrChange w:id="3543" w:author="2023 Revisions to CCBHC Cost Report Instructions" w:date="2023-12-07T15:54:00Z">
            <w:rPr>
              <w:spacing w:val="-2"/>
            </w:rPr>
          </w:rPrChange>
        </w:rPr>
        <w:t xml:space="preserve"> </w:t>
      </w:r>
      <w:r>
        <w:t>cost</w:t>
      </w:r>
      <w:r>
        <w:rPr>
          <w:rPrChange w:id="3544" w:author="2023 Revisions to CCBHC Cost Report Instructions" w:date="2023-12-07T15:54:00Z">
            <w:rPr>
              <w:spacing w:val="-5"/>
            </w:rPr>
          </w:rPrChange>
        </w:rPr>
        <w:t xml:space="preserve"> </w:t>
      </w:r>
      <w:r>
        <w:t>principles</w:t>
      </w:r>
      <w:r>
        <w:rPr>
          <w:rPrChange w:id="3545" w:author="2023 Revisions to CCBHC Cost Report Instructions" w:date="2023-12-07T15:54:00Z">
            <w:rPr>
              <w:spacing w:val="-1"/>
            </w:rPr>
          </w:rPrChange>
        </w:rPr>
        <w:t xml:space="preserve"> </w:t>
      </w:r>
      <w:r>
        <w:t>described</w:t>
      </w:r>
      <w:r>
        <w:rPr>
          <w:rPrChange w:id="3546" w:author="2023 Revisions to CCBHC Cost Report Instructions" w:date="2023-12-07T15:54:00Z">
            <w:rPr>
              <w:spacing w:val="-2"/>
            </w:rPr>
          </w:rPrChange>
        </w:rPr>
        <w:t xml:space="preserve"> </w:t>
      </w:r>
      <w:r>
        <w:t>in</w:t>
      </w:r>
      <w:r>
        <w:rPr>
          <w:rPrChange w:id="3547" w:author="2023 Revisions to CCBHC Cost Report Instructions" w:date="2023-12-07T15:54:00Z">
            <w:rPr>
              <w:spacing w:val="-4"/>
            </w:rPr>
          </w:rPrChange>
        </w:rPr>
        <w:t xml:space="preserve"> </w:t>
      </w:r>
      <w:r>
        <w:t>45 CFR §75.</w:t>
      </w:r>
      <w:ins w:id="3548" w:author="2023 Revisions to CCBHC Cost Report Instructions" w:date="2023-12-07T15:54:00Z">
        <w:r w:rsidR="00025E08">
          <w:t xml:space="preserve">  </w:t>
        </w:r>
      </w:ins>
    </w:p>
    <w:p w14:paraId="25AF5394" w14:textId="1E248629" w:rsidR="0059672E" w:rsidRDefault="0050054D">
      <w:pPr>
        <w:pStyle w:val="BodyText"/>
        <w:pPrChange w:id="3549" w:author="2023 Revisions to CCBHC Cost Report Instructions" w:date="2023-12-07T15:54:00Z">
          <w:pPr>
            <w:pStyle w:val="BodyText"/>
            <w:spacing w:before="117" w:line="247" w:lineRule="auto"/>
            <w:ind w:left="201"/>
          </w:pPr>
        </w:pPrChange>
      </w:pPr>
      <w:r>
        <w:t>If an</w:t>
      </w:r>
      <w:r>
        <w:rPr>
          <w:rPrChange w:id="3550" w:author="2023 Revisions to CCBHC Cost Report Instructions" w:date="2023-12-07T15:54:00Z">
            <w:rPr>
              <w:spacing w:val="-2"/>
            </w:rPr>
          </w:rPrChange>
        </w:rPr>
        <w:t xml:space="preserve"> </w:t>
      </w:r>
      <w:r>
        <w:t>adjustment</w:t>
      </w:r>
      <w:r>
        <w:rPr>
          <w:rPrChange w:id="3551" w:author="2023 Revisions to CCBHC Cost Report Instructions" w:date="2023-12-07T15:54:00Z">
            <w:rPr>
              <w:spacing w:val="-3"/>
            </w:rPr>
          </w:rPrChange>
        </w:rPr>
        <w:t xml:space="preserve"> </w:t>
      </w:r>
      <w:r>
        <w:t>to</w:t>
      </w:r>
      <w:r>
        <w:rPr>
          <w:rPrChange w:id="3552" w:author="2023 Revisions to CCBHC Cost Report Instructions" w:date="2023-12-07T15:54:00Z">
            <w:rPr>
              <w:spacing w:val="-2"/>
            </w:rPr>
          </w:rPrChange>
        </w:rPr>
        <w:t xml:space="preserve"> </w:t>
      </w:r>
      <w:r>
        <w:t>an</w:t>
      </w:r>
      <w:r>
        <w:rPr>
          <w:rPrChange w:id="3553" w:author="2023 Revisions to CCBHC Cost Report Instructions" w:date="2023-12-07T15:54:00Z">
            <w:rPr>
              <w:spacing w:val="-4"/>
            </w:rPr>
          </w:rPrChange>
        </w:rPr>
        <w:t xml:space="preserve"> </w:t>
      </w:r>
      <w:r>
        <w:t>expense</w:t>
      </w:r>
      <w:r>
        <w:rPr>
          <w:rPrChange w:id="3554" w:author="2023 Revisions to CCBHC Cost Report Instructions" w:date="2023-12-07T15:54:00Z">
            <w:rPr>
              <w:spacing w:val="-2"/>
            </w:rPr>
          </w:rPrChange>
        </w:rPr>
        <w:t xml:space="preserve"> </w:t>
      </w:r>
      <w:r>
        <w:t>affects</w:t>
      </w:r>
      <w:r>
        <w:rPr>
          <w:rPrChange w:id="3555" w:author="2023 Revisions to CCBHC Cost Report Instructions" w:date="2023-12-07T15:54:00Z">
            <w:rPr>
              <w:spacing w:val="-4"/>
            </w:rPr>
          </w:rPrChange>
        </w:rPr>
        <w:t xml:space="preserve"> </w:t>
      </w:r>
      <w:r>
        <w:t>more</w:t>
      </w:r>
      <w:r>
        <w:rPr>
          <w:rPrChange w:id="3556" w:author="2023 Revisions to CCBHC Cost Report Instructions" w:date="2023-12-07T15:54:00Z">
            <w:rPr>
              <w:spacing w:val="-4"/>
            </w:rPr>
          </w:rPrChange>
        </w:rPr>
        <w:t xml:space="preserve"> </w:t>
      </w:r>
      <w:r>
        <w:t>than</w:t>
      </w:r>
      <w:r>
        <w:rPr>
          <w:rPrChange w:id="3557" w:author="2023 Revisions to CCBHC Cost Report Instructions" w:date="2023-12-07T15:54:00Z">
            <w:rPr>
              <w:spacing w:val="-6"/>
            </w:rPr>
          </w:rPrChange>
        </w:rPr>
        <w:t xml:space="preserve"> </w:t>
      </w:r>
      <w:r>
        <w:t>one</w:t>
      </w:r>
      <w:r>
        <w:rPr>
          <w:rPrChange w:id="3558" w:author="2023 Revisions to CCBHC Cost Report Instructions" w:date="2023-12-07T15:54:00Z">
            <w:rPr>
              <w:spacing w:val="-2"/>
            </w:rPr>
          </w:rPrChange>
        </w:rPr>
        <w:t xml:space="preserve"> </w:t>
      </w:r>
      <w:r>
        <w:t>expense</w:t>
      </w:r>
      <w:r>
        <w:rPr>
          <w:rPrChange w:id="3559" w:author="2023 Revisions to CCBHC Cost Report Instructions" w:date="2023-12-07T15:54:00Z">
            <w:rPr>
              <w:spacing w:val="-2"/>
            </w:rPr>
          </w:rPrChange>
        </w:rPr>
        <w:t xml:space="preserve"> </w:t>
      </w:r>
      <w:r>
        <w:t>category, record</w:t>
      </w:r>
      <w:r>
        <w:rPr>
          <w:rPrChange w:id="3560" w:author="2023 Revisions to CCBHC Cost Report Instructions" w:date="2023-12-07T15:54:00Z">
            <w:rPr>
              <w:spacing w:val="-4"/>
            </w:rPr>
          </w:rPrChange>
        </w:rPr>
        <w:t xml:space="preserve"> </w:t>
      </w:r>
      <w:r>
        <w:t>the</w:t>
      </w:r>
      <w:r>
        <w:rPr>
          <w:rPrChange w:id="3561" w:author="2023 Revisions to CCBHC Cost Report Instructions" w:date="2023-12-07T15:54:00Z">
            <w:rPr>
              <w:spacing w:val="-2"/>
            </w:rPr>
          </w:rPrChange>
        </w:rPr>
        <w:t xml:space="preserve"> </w:t>
      </w:r>
      <w:r>
        <w:t>adjustment</w:t>
      </w:r>
      <w:r>
        <w:rPr>
          <w:rPrChange w:id="3562" w:author="2023 Revisions to CCBHC Cost Report Instructions" w:date="2023-12-07T15:54:00Z">
            <w:rPr>
              <w:spacing w:val="-3"/>
            </w:rPr>
          </w:rPrChange>
        </w:rPr>
        <w:t xml:space="preserve"> </w:t>
      </w:r>
      <w:r>
        <w:t>to each expense category</w:t>
      </w:r>
      <w:r>
        <w:rPr>
          <w:rPrChange w:id="3563" w:author="2023 Revisions to CCBHC Cost Report Instructions" w:date="2023-12-07T15:54:00Z">
            <w:rPr>
              <w:spacing w:val="-1"/>
            </w:rPr>
          </w:rPrChange>
        </w:rPr>
        <w:t xml:space="preserve"> </w:t>
      </w:r>
      <w:r>
        <w:t xml:space="preserve">on a separate line on this </w:t>
      </w:r>
      <w:r>
        <w:t>worksheet.</w:t>
      </w:r>
      <w:r>
        <w:rPr>
          <w:rPrChange w:id="3564" w:author="2023 Revisions to CCBHC Cost Report Instructions" w:date="2023-12-07T15:54:00Z">
            <w:rPr>
              <w:spacing w:val="40"/>
            </w:rPr>
          </w:rPrChange>
        </w:rPr>
        <w:t xml:space="preserve"> </w:t>
      </w:r>
      <w:ins w:id="3565" w:author="2023 Revisions to CCBHC Cost Report Instructions" w:date="2023-12-07T15:54:00Z">
        <w:r w:rsidR="00025E08">
          <w:t xml:space="preserve"> </w:t>
        </w:r>
      </w:ins>
      <w:r>
        <w:t>For example, if the CCBHC leases space or equipment from a related party, the lease expenses must be adjusted to reflect only the depreciation expenses related to the leased asset.</w:t>
      </w:r>
      <w:ins w:id="3566" w:author="2023 Revisions to CCBHC Cost Report Instructions" w:date="2023-12-07T15:54:00Z">
        <w:r w:rsidR="00025E08">
          <w:t xml:space="preserve">   </w:t>
        </w:r>
      </w:ins>
    </w:p>
    <w:p w14:paraId="52262B28" w14:textId="7A3BA6D0" w:rsidR="0059672E" w:rsidRDefault="0050054D">
      <w:pPr>
        <w:pStyle w:val="BodyText"/>
        <w:pPrChange w:id="3567" w:author="2023 Revisions to CCBHC Cost Report Instructions" w:date="2023-12-07T15:54:00Z">
          <w:pPr>
            <w:pStyle w:val="BodyText"/>
            <w:ind w:left="201"/>
          </w:pPr>
        </w:pPrChange>
      </w:pPr>
      <w:r>
        <w:t>Home</w:t>
      </w:r>
      <w:r>
        <w:rPr>
          <w:rPrChange w:id="3568" w:author="2023 Revisions to CCBHC Cost Report Instructions" w:date="2023-12-07T15:54:00Z">
            <w:rPr>
              <w:spacing w:val="-7"/>
            </w:rPr>
          </w:rPrChange>
        </w:rPr>
        <w:t xml:space="preserve"> </w:t>
      </w:r>
      <w:r>
        <w:t>office</w:t>
      </w:r>
      <w:r>
        <w:rPr>
          <w:rPrChange w:id="3569" w:author="2023 Revisions to CCBHC Cost Report Instructions" w:date="2023-12-07T15:54:00Z">
            <w:rPr>
              <w:spacing w:val="-5"/>
            </w:rPr>
          </w:rPrChange>
        </w:rPr>
        <w:t xml:space="preserve"> </w:t>
      </w:r>
      <w:r>
        <w:t>adjustments</w:t>
      </w:r>
      <w:r>
        <w:rPr>
          <w:rPrChange w:id="3570" w:author="2023 Revisions to CCBHC Cost Report Instructions" w:date="2023-12-07T15:54:00Z">
            <w:rPr>
              <w:spacing w:val="-6"/>
            </w:rPr>
          </w:rPrChange>
        </w:rPr>
        <w:t xml:space="preserve"> </w:t>
      </w:r>
      <w:r>
        <w:t>must</w:t>
      </w:r>
      <w:r>
        <w:rPr>
          <w:rPrChange w:id="3571" w:author="2023 Revisions to CCBHC Cost Report Instructions" w:date="2023-12-07T15:54:00Z">
            <w:rPr>
              <w:spacing w:val="-3"/>
            </w:rPr>
          </w:rPrChange>
        </w:rPr>
        <w:t xml:space="preserve"> </w:t>
      </w:r>
      <w:r>
        <w:t>be</w:t>
      </w:r>
      <w:r>
        <w:rPr>
          <w:rPrChange w:id="3572" w:author="2023 Revisions to CCBHC Cost Report Instructions" w:date="2023-12-07T15:54:00Z">
            <w:rPr>
              <w:spacing w:val="-6"/>
            </w:rPr>
          </w:rPrChange>
        </w:rPr>
        <w:t xml:space="preserve"> </w:t>
      </w:r>
      <w:r>
        <w:t>described</w:t>
      </w:r>
      <w:r>
        <w:rPr>
          <w:rPrChange w:id="3573" w:author="2023 Revisions to CCBHC Cost Report Instructions" w:date="2023-12-07T15:54:00Z">
            <w:rPr>
              <w:spacing w:val="-5"/>
            </w:rPr>
          </w:rPrChange>
        </w:rPr>
        <w:t xml:space="preserve"> </w:t>
      </w:r>
      <w:r>
        <w:t>in</w:t>
      </w:r>
      <w:r>
        <w:rPr>
          <w:rPrChange w:id="3574" w:author="2023 Revisions to CCBHC Cost Report Instructions" w:date="2023-12-07T15:54:00Z">
            <w:rPr>
              <w:spacing w:val="-7"/>
            </w:rPr>
          </w:rPrChange>
        </w:rPr>
        <w:t xml:space="preserve"> </w:t>
      </w:r>
      <w:r>
        <w:t>the</w:t>
      </w:r>
      <w:r>
        <w:rPr>
          <w:rPrChange w:id="3575" w:author="2023 Revisions to CCBHC Cost Report Instructions" w:date="2023-12-07T15:54:00Z">
            <w:rPr>
              <w:spacing w:val="-4"/>
            </w:rPr>
          </w:rPrChange>
        </w:rPr>
        <w:t xml:space="preserve"> </w:t>
      </w:r>
      <w:r>
        <w:t>Allocation</w:t>
      </w:r>
      <w:r>
        <w:rPr>
          <w:rPrChange w:id="3576" w:author="2023 Revisions to CCBHC Cost Report Instructions" w:date="2023-12-07T15:54:00Z">
            <w:rPr>
              <w:spacing w:val="-5"/>
            </w:rPr>
          </w:rPrChange>
        </w:rPr>
        <w:t xml:space="preserve"> </w:t>
      </w:r>
      <w:r>
        <w:t>Descriptions</w:t>
      </w:r>
      <w:r>
        <w:rPr>
          <w:rPrChange w:id="3577" w:author="2023 Revisions to CCBHC Cost Report Instructions" w:date="2023-12-07T15:54:00Z">
            <w:rPr>
              <w:spacing w:val="-6"/>
            </w:rPr>
          </w:rPrChange>
        </w:rPr>
        <w:t xml:space="preserve"> </w:t>
      </w:r>
      <w:r>
        <w:t>tab</w:t>
      </w:r>
      <w:r>
        <w:rPr>
          <w:rPrChange w:id="3578" w:author="2023 Revisions to CCBHC Cost Report Instructions" w:date="2023-12-07T15:54:00Z">
            <w:rPr>
              <w:spacing w:val="-7"/>
            </w:rPr>
          </w:rPrChange>
        </w:rPr>
        <w:t xml:space="preserve"> </w:t>
      </w:r>
      <w:r>
        <w:t>(if</w:t>
      </w:r>
      <w:r>
        <w:rPr>
          <w:rPrChange w:id="3579" w:author="2023 Revisions to CCBHC Cost Report Instructions" w:date="2023-12-07T15:54:00Z">
            <w:rPr>
              <w:spacing w:val="-2"/>
            </w:rPr>
          </w:rPrChange>
        </w:rPr>
        <w:t xml:space="preserve"> applicable).</w:t>
      </w:r>
      <w:ins w:id="3580" w:author="2023 Revisions to CCBHC Cost Report Instructions" w:date="2023-12-07T15:54:00Z">
        <w:r w:rsidR="00025E08">
          <w:t xml:space="preserve"> </w:t>
        </w:r>
      </w:ins>
    </w:p>
    <w:p w14:paraId="1D5287EF" w14:textId="5D7B642F" w:rsidR="0059672E" w:rsidRDefault="0050054D">
      <w:pPr>
        <w:pStyle w:val="Heading2"/>
        <w:pPrChange w:id="3581" w:author="2023 Revisions to CCBHC Cost Report Instructions" w:date="2023-12-07T15:54:00Z">
          <w:pPr>
            <w:pStyle w:val="Heading5"/>
            <w:spacing w:before="186"/>
            <w:ind w:left="201"/>
          </w:pPr>
        </w:pPrChange>
      </w:pPr>
      <w:bookmarkStart w:id="3582" w:name="Certain_Line_Descriptions"/>
      <w:bookmarkStart w:id="3583" w:name="_bookmark15"/>
      <w:bookmarkStart w:id="3584" w:name="_Toc148441550"/>
      <w:bookmarkEnd w:id="3582"/>
      <w:bookmarkEnd w:id="3583"/>
      <w:r>
        <w:t>Certain</w:t>
      </w:r>
      <w:r>
        <w:rPr>
          <w:rPrChange w:id="3585" w:author="2023 Revisions to CCBHC Cost Report Instructions" w:date="2023-12-07T15:54:00Z">
            <w:rPr>
              <w:bCs w:val="0"/>
              <w:iCs w:val="0"/>
              <w:spacing w:val="-4"/>
            </w:rPr>
          </w:rPrChange>
        </w:rPr>
        <w:t xml:space="preserve"> </w:t>
      </w:r>
      <w:r>
        <w:t>Line</w:t>
      </w:r>
      <w:r>
        <w:rPr>
          <w:rPrChange w:id="3586" w:author="2023 Revisions to CCBHC Cost Report Instructions" w:date="2023-12-07T15:54:00Z">
            <w:rPr>
              <w:bCs w:val="0"/>
              <w:iCs w:val="0"/>
              <w:spacing w:val="-4"/>
            </w:rPr>
          </w:rPrChange>
        </w:rPr>
        <w:t xml:space="preserve"> </w:t>
      </w:r>
      <w:r>
        <w:rPr>
          <w:rPrChange w:id="3587" w:author="2023 Revisions to CCBHC Cost Report Instructions" w:date="2023-12-07T15:54:00Z">
            <w:rPr>
              <w:bCs w:val="0"/>
              <w:iCs w:val="0"/>
              <w:spacing w:val="-2"/>
            </w:rPr>
          </w:rPrChange>
        </w:rPr>
        <w:t>Descriptions</w:t>
      </w:r>
      <w:bookmarkEnd w:id="3584"/>
      <w:ins w:id="3588" w:author="2023 Revisions to CCBHC Cost Report Instructions" w:date="2023-12-07T15:54:00Z">
        <w:r w:rsidR="00025E08">
          <w:t xml:space="preserve"> </w:t>
        </w:r>
      </w:ins>
    </w:p>
    <w:p w14:paraId="02358C9B" w14:textId="02B49B21" w:rsidR="0059672E" w:rsidRDefault="0050054D">
      <w:pPr>
        <w:pStyle w:val="BodyText"/>
        <w:pPrChange w:id="3589" w:author="2023 Revisions to CCBHC Cost Report Instructions" w:date="2023-12-07T15:54:00Z">
          <w:pPr>
            <w:pStyle w:val="BodyText"/>
            <w:spacing w:before="88"/>
            <w:ind w:left="201"/>
          </w:pPr>
        </w:pPrChange>
      </w:pPr>
      <w:r>
        <w:t>Most</w:t>
      </w:r>
      <w:r>
        <w:rPr>
          <w:rPrChange w:id="3590" w:author="2023 Revisions to CCBHC Cost Report Instructions" w:date="2023-12-07T15:54:00Z">
            <w:rPr>
              <w:spacing w:val="-7"/>
            </w:rPr>
          </w:rPrChange>
        </w:rPr>
        <w:t xml:space="preserve"> </w:t>
      </w:r>
      <w:r>
        <w:t>line</w:t>
      </w:r>
      <w:r>
        <w:rPr>
          <w:rPrChange w:id="3591" w:author="2023 Revisions to CCBHC Cost Report Instructions" w:date="2023-12-07T15:54:00Z">
            <w:rPr>
              <w:spacing w:val="-6"/>
            </w:rPr>
          </w:rPrChange>
        </w:rPr>
        <w:t xml:space="preserve"> </w:t>
      </w:r>
      <w:r>
        <w:t>descriptions</w:t>
      </w:r>
      <w:r>
        <w:rPr>
          <w:rPrChange w:id="3592" w:author="2023 Revisions to CCBHC Cost Report Instructions" w:date="2023-12-07T15:54:00Z">
            <w:rPr>
              <w:spacing w:val="-5"/>
            </w:rPr>
          </w:rPrChange>
        </w:rPr>
        <w:t xml:space="preserve"> </w:t>
      </w:r>
      <w:r>
        <w:t>are</w:t>
      </w:r>
      <w:r>
        <w:rPr>
          <w:rPrChange w:id="3593" w:author="2023 Revisions to CCBHC Cost Report Instructions" w:date="2023-12-07T15:54:00Z">
            <w:rPr>
              <w:spacing w:val="-7"/>
            </w:rPr>
          </w:rPrChange>
        </w:rPr>
        <w:t xml:space="preserve"> </w:t>
      </w:r>
      <w:r>
        <w:t>self-explanatory.</w:t>
      </w:r>
      <w:r>
        <w:rPr>
          <w:rPrChange w:id="3594" w:author="2023 Revisions to CCBHC Cost Report Instructions" w:date="2023-12-07T15:54:00Z">
            <w:rPr>
              <w:spacing w:val="50"/>
            </w:rPr>
          </w:rPrChange>
        </w:rPr>
        <w:t xml:space="preserve"> </w:t>
      </w:r>
      <w:ins w:id="3595" w:author="2023 Revisions to CCBHC Cost Report Instructions" w:date="2023-12-07T15:54:00Z">
        <w:r w:rsidR="00025E08">
          <w:t xml:space="preserve"> </w:t>
        </w:r>
      </w:ins>
      <w:r>
        <w:t>However,</w:t>
      </w:r>
      <w:r>
        <w:rPr>
          <w:rPrChange w:id="3596" w:author="2023 Revisions to CCBHC Cost Report Instructions" w:date="2023-12-07T15:54:00Z">
            <w:rPr>
              <w:spacing w:val="-7"/>
            </w:rPr>
          </w:rPrChange>
        </w:rPr>
        <w:t xml:space="preserve"> </w:t>
      </w:r>
      <w:r>
        <w:t>guidance</w:t>
      </w:r>
      <w:r>
        <w:rPr>
          <w:rPrChange w:id="3597" w:author="2023 Revisions to CCBHC Cost Report Instructions" w:date="2023-12-07T15:54:00Z">
            <w:rPr>
              <w:spacing w:val="-6"/>
            </w:rPr>
          </w:rPrChange>
        </w:rPr>
        <w:t xml:space="preserve"> </w:t>
      </w:r>
      <w:r>
        <w:t>is</w:t>
      </w:r>
      <w:r>
        <w:rPr>
          <w:rPrChange w:id="3598" w:author="2023 Revisions to CCBHC Cost Report Instructions" w:date="2023-12-07T15:54:00Z">
            <w:rPr>
              <w:spacing w:val="-6"/>
            </w:rPr>
          </w:rPrChange>
        </w:rPr>
        <w:t xml:space="preserve"> </w:t>
      </w:r>
      <w:r>
        <w:t>provided</w:t>
      </w:r>
      <w:r>
        <w:rPr>
          <w:rPrChange w:id="3599" w:author="2023 Revisions to CCBHC Cost Report Instructions" w:date="2023-12-07T15:54:00Z">
            <w:rPr>
              <w:spacing w:val="-8"/>
            </w:rPr>
          </w:rPrChange>
        </w:rPr>
        <w:t xml:space="preserve"> </w:t>
      </w:r>
      <w:r>
        <w:t>for</w:t>
      </w:r>
      <w:r>
        <w:rPr>
          <w:rPrChange w:id="3600" w:author="2023 Revisions to CCBHC Cost Report Instructions" w:date="2023-12-07T15:54:00Z">
            <w:rPr>
              <w:spacing w:val="-4"/>
            </w:rPr>
          </w:rPrChange>
        </w:rPr>
        <w:t xml:space="preserve"> </w:t>
      </w:r>
      <w:r>
        <w:t>selected</w:t>
      </w:r>
      <w:r>
        <w:rPr>
          <w:rPrChange w:id="3601" w:author="2023 Revisions to CCBHC Cost Report Instructions" w:date="2023-12-07T15:54:00Z">
            <w:rPr>
              <w:spacing w:val="-6"/>
            </w:rPr>
          </w:rPrChange>
        </w:rPr>
        <w:t xml:space="preserve"> </w:t>
      </w:r>
      <w:r>
        <w:t>lines</w:t>
      </w:r>
      <w:r>
        <w:rPr>
          <w:rPrChange w:id="3602" w:author="2023 Revisions to CCBHC Cost Report Instructions" w:date="2023-12-07T15:54:00Z">
            <w:rPr>
              <w:spacing w:val="-5"/>
            </w:rPr>
          </w:rPrChange>
        </w:rPr>
        <w:t xml:space="preserve"> </w:t>
      </w:r>
      <w:r>
        <w:rPr>
          <w:rPrChange w:id="3603" w:author="2023 Revisions to CCBHC Cost Report Instructions" w:date="2023-12-07T15:54:00Z">
            <w:rPr>
              <w:spacing w:val="-2"/>
            </w:rPr>
          </w:rPrChange>
        </w:rPr>
        <w:t>below.</w:t>
      </w:r>
      <w:ins w:id="3604" w:author="2023 Revisions to CCBHC Cost Report Instructions" w:date="2023-12-07T15:54:00Z">
        <w:r w:rsidR="00025E08">
          <w:t xml:space="preserve"> </w:t>
        </w:r>
      </w:ins>
    </w:p>
    <w:p w14:paraId="5B5FD34D" w14:textId="65AFEBEC" w:rsidR="0059672E" w:rsidRDefault="0050054D">
      <w:pPr>
        <w:pStyle w:val="Heading2"/>
        <w:pPrChange w:id="3605" w:author="2023 Revisions to CCBHC Cost Report Instructions" w:date="2023-12-07T15:54:00Z">
          <w:pPr>
            <w:pStyle w:val="Heading4"/>
            <w:spacing w:before="186"/>
            <w:ind w:left="201"/>
          </w:pPr>
        </w:pPrChange>
      </w:pPr>
      <w:bookmarkStart w:id="3606" w:name="PART_1_–_COMMON_ADJUSTMENTS"/>
      <w:bookmarkStart w:id="3607" w:name="_bookmark16"/>
      <w:bookmarkStart w:id="3608" w:name="_Toc147503604"/>
      <w:bookmarkStart w:id="3609" w:name="_Toc148441551"/>
      <w:bookmarkEnd w:id="3606"/>
      <w:bookmarkEnd w:id="3607"/>
      <w:r>
        <w:t>PART</w:t>
      </w:r>
      <w:r>
        <w:rPr>
          <w:rPrChange w:id="3610" w:author="2023 Revisions to CCBHC Cost Report Instructions" w:date="2023-12-07T15:54:00Z">
            <w:rPr>
              <w:i w:val="0"/>
              <w:spacing w:val="-3"/>
            </w:rPr>
          </w:rPrChange>
        </w:rPr>
        <w:t xml:space="preserve"> </w:t>
      </w:r>
      <w:r>
        <w:t>1</w:t>
      </w:r>
      <w:r>
        <w:rPr>
          <w:rPrChange w:id="3611" w:author="2023 Revisions to CCBHC Cost Report Instructions" w:date="2023-12-07T15:54:00Z">
            <w:rPr>
              <w:i w:val="0"/>
              <w:spacing w:val="-3"/>
            </w:rPr>
          </w:rPrChange>
        </w:rPr>
        <w:t xml:space="preserve"> </w:t>
      </w:r>
      <w:r>
        <w:t>–</w:t>
      </w:r>
      <w:r>
        <w:rPr>
          <w:rPrChange w:id="3612" w:author="2023 Revisions to CCBHC Cost Report Instructions" w:date="2023-12-07T15:54:00Z">
            <w:rPr>
              <w:i w:val="0"/>
              <w:spacing w:val="-3"/>
            </w:rPr>
          </w:rPrChange>
        </w:rPr>
        <w:t xml:space="preserve"> </w:t>
      </w:r>
      <w:r>
        <w:t>COMMON</w:t>
      </w:r>
      <w:r>
        <w:rPr>
          <w:rPrChange w:id="3613" w:author="2023 Revisions to CCBHC Cost Report Instructions" w:date="2023-12-07T15:54:00Z">
            <w:rPr>
              <w:i w:val="0"/>
              <w:spacing w:val="-2"/>
            </w:rPr>
          </w:rPrChange>
        </w:rPr>
        <w:t xml:space="preserve"> </w:t>
      </w:r>
      <w:r w:rsidRPr="009A1A3E">
        <w:rPr>
          <w:rPrChange w:id="3614" w:author="2023 Revisions to CCBHC Cost Report Instructions" w:date="2023-12-07T15:54:00Z">
            <w:rPr>
              <w:i w:val="0"/>
              <w:spacing w:val="-2"/>
            </w:rPr>
          </w:rPrChange>
        </w:rPr>
        <w:t>ADJUSTMENTS</w:t>
      </w:r>
      <w:bookmarkEnd w:id="3608"/>
      <w:bookmarkEnd w:id="3609"/>
      <w:ins w:id="3615" w:author="2023 Revisions to CCBHC Cost Report Instructions" w:date="2023-12-07T15:54:00Z">
        <w:r w:rsidR="00025E08">
          <w:t xml:space="preserve"> </w:t>
        </w:r>
      </w:ins>
    </w:p>
    <w:p w14:paraId="063A0546" w14:textId="6725BB1B" w:rsidR="0059672E" w:rsidRDefault="0050054D">
      <w:pPr>
        <w:pStyle w:val="Hangingtext"/>
        <w:pPrChange w:id="3616" w:author="2023 Revisions to CCBHC Cost Report Instructions" w:date="2023-12-07T15:54:00Z">
          <w:pPr>
            <w:pStyle w:val="BodyText"/>
            <w:tabs>
              <w:tab w:val="left" w:pos="1641"/>
            </w:tabs>
            <w:spacing w:before="85" w:line="247" w:lineRule="auto"/>
            <w:ind w:left="1641" w:right="147" w:hanging="1441"/>
          </w:pPr>
        </w:pPrChange>
      </w:pPr>
      <w:r>
        <w:rPr>
          <w:b/>
        </w:rPr>
        <w:t>Line 1:</w:t>
      </w:r>
      <w:ins w:id="3617" w:author="2023 Revisions to CCBHC Cost Report Instructions" w:date="2023-12-07T15:54:00Z">
        <w:r w:rsidR="001F4032">
          <w:t xml:space="preserve"> </w:t>
        </w:r>
      </w:ins>
      <w:r>
        <w:rPr>
          <w:rPrChange w:id="3618" w:author="2023 Revisions to CCBHC Cost Report Instructions" w:date="2023-12-07T15:54:00Z">
            <w:rPr>
              <w:b/>
            </w:rPr>
          </w:rPrChange>
        </w:rPr>
        <w:tab/>
      </w:r>
      <w:r>
        <w:t xml:space="preserve">Investment income on restricted and </w:t>
      </w:r>
      <w:r>
        <w:t>unrestricted funds that are commingled with other funds must be applied together against the total interest expense included in allowable costs.</w:t>
      </w:r>
      <w:r>
        <w:rPr>
          <w:rPrChange w:id="3619" w:author="2023 Revisions to CCBHC Cost Report Instructions" w:date="2023-12-07T15:54:00Z">
            <w:rPr>
              <w:spacing w:val="40"/>
            </w:rPr>
          </w:rPrChange>
        </w:rPr>
        <w:t xml:space="preserve"> </w:t>
      </w:r>
      <w:ins w:id="3620" w:author="2023 Revisions to CCBHC Cost Report Instructions" w:date="2023-12-07T15:54:00Z">
        <w:r w:rsidR="001F4032">
          <w:t xml:space="preserve"> </w:t>
        </w:r>
      </w:ins>
      <w:r>
        <w:t>Apply these commingled investment funds against appropriate expense categories such as administrative, depreciation of buildings and fixtures, or depreciation</w:t>
      </w:r>
      <w:r>
        <w:rPr>
          <w:rPrChange w:id="3621" w:author="2023 Revisions to CCBHC Cost Report Instructions" w:date="2023-12-07T15:54:00Z">
            <w:rPr>
              <w:spacing w:val="-2"/>
            </w:rPr>
          </w:rPrChange>
        </w:rPr>
        <w:t xml:space="preserve"> </w:t>
      </w:r>
      <w:r>
        <w:t>of</w:t>
      </w:r>
      <w:r>
        <w:rPr>
          <w:rPrChange w:id="3622" w:author="2023 Revisions to CCBHC Cost Report Instructions" w:date="2023-12-07T15:54:00Z">
            <w:rPr>
              <w:spacing w:val="-1"/>
            </w:rPr>
          </w:rPrChange>
        </w:rPr>
        <w:t xml:space="preserve"> </w:t>
      </w:r>
      <w:r>
        <w:t>equipment</w:t>
      </w:r>
      <w:r>
        <w:rPr>
          <w:rPrChange w:id="3623" w:author="2023 Revisions to CCBHC Cost Report Instructions" w:date="2023-12-07T15:54:00Z">
            <w:rPr>
              <w:spacing w:val="-1"/>
            </w:rPr>
          </w:rPrChange>
        </w:rPr>
        <w:t xml:space="preserve"> </w:t>
      </w:r>
      <w:r>
        <w:t>on</w:t>
      </w:r>
      <w:r>
        <w:rPr>
          <w:rPrChange w:id="3624" w:author="2023 Revisions to CCBHC Cost Report Instructions" w:date="2023-12-07T15:54:00Z">
            <w:rPr>
              <w:spacing w:val="-4"/>
            </w:rPr>
          </w:rPrChange>
        </w:rPr>
        <w:t xml:space="preserve"> </w:t>
      </w:r>
      <w:r>
        <w:t>the</w:t>
      </w:r>
      <w:r>
        <w:rPr>
          <w:rPrChange w:id="3625" w:author="2023 Revisions to CCBHC Cost Report Instructions" w:date="2023-12-07T15:54:00Z">
            <w:rPr>
              <w:spacing w:val="-4"/>
            </w:rPr>
          </w:rPrChange>
        </w:rPr>
        <w:t xml:space="preserve"> </w:t>
      </w:r>
      <w:r>
        <w:t>basis</w:t>
      </w:r>
      <w:r>
        <w:rPr>
          <w:rPrChange w:id="3626" w:author="2023 Revisions to CCBHC Cost Report Instructions" w:date="2023-12-07T15:54:00Z">
            <w:rPr>
              <w:spacing w:val="-2"/>
            </w:rPr>
          </w:rPrChange>
        </w:rPr>
        <w:t xml:space="preserve"> </w:t>
      </w:r>
      <w:r>
        <w:t>of</w:t>
      </w:r>
      <w:r>
        <w:rPr>
          <w:rPrChange w:id="3627" w:author="2023 Revisions to CCBHC Cost Report Instructions" w:date="2023-12-07T15:54:00Z">
            <w:rPr>
              <w:spacing w:val="-3"/>
            </w:rPr>
          </w:rPrChange>
        </w:rPr>
        <w:t xml:space="preserve"> </w:t>
      </w:r>
      <w:r>
        <w:t>the</w:t>
      </w:r>
      <w:r>
        <w:rPr>
          <w:rPrChange w:id="3628" w:author="2023 Revisions to CCBHC Cost Report Instructions" w:date="2023-12-07T15:54:00Z">
            <w:rPr>
              <w:spacing w:val="-4"/>
            </w:rPr>
          </w:rPrChange>
        </w:rPr>
        <w:t xml:space="preserve"> </w:t>
      </w:r>
      <w:r>
        <w:t>ratio</w:t>
      </w:r>
      <w:r>
        <w:rPr>
          <w:rPrChange w:id="3629" w:author="2023 Revisions to CCBHC Cost Report Instructions" w:date="2023-12-07T15:54:00Z">
            <w:rPr>
              <w:spacing w:val="-2"/>
            </w:rPr>
          </w:rPrChange>
        </w:rPr>
        <w:t xml:space="preserve"> </w:t>
      </w:r>
      <w:r>
        <w:t>of</w:t>
      </w:r>
      <w:r>
        <w:rPr>
          <w:rPrChange w:id="3630" w:author="2023 Revisions to CCBHC Cost Report Instructions" w:date="2023-12-07T15:54:00Z">
            <w:rPr>
              <w:spacing w:val="-1"/>
            </w:rPr>
          </w:rPrChange>
        </w:rPr>
        <w:t xml:space="preserve"> </w:t>
      </w:r>
      <w:r>
        <w:t>the</w:t>
      </w:r>
      <w:r>
        <w:rPr>
          <w:rPrChange w:id="3631" w:author="2023 Revisions to CCBHC Cost Report Instructions" w:date="2023-12-07T15:54:00Z">
            <w:rPr>
              <w:spacing w:val="-4"/>
            </w:rPr>
          </w:rPrChange>
        </w:rPr>
        <w:t xml:space="preserve"> </w:t>
      </w:r>
      <w:r>
        <w:t>interest</w:t>
      </w:r>
      <w:r>
        <w:rPr>
          <w:rPrChange w:id="3632" w:author="2023 Revisions to CCBHC Cost Report Instructions" w:date="2023-12-07T15:54:00Z">
            <w:rPr>
              <w:spacing w:val="-2"/>
            </w:rPr>
          </w:rPrChange>
        </w:rPr>
        <w:t xml:space="preserve"> </w:t>
      </w:r>
      <w:r>
        <w:t>expense</w:t>
      </w:r>
      <w:r>
        <w:rPr>
          <w:rPrChange w:id="3633" w:author="2023 Revisions to CCBHC Cost Report Instructions" w:date="2023-12-07T15:54:00Z">
            <w:rPr>
              <w:spacing w:val="-2"/>
            </w:rPr>
          </w:rPrChange>
        </w:rPr>
        <w:t xml:space="preserve"> </w:t>
      </w:r>
      <w:r>
        <w:t>charged</w:t>
      </w:r>
      <w:r>
        <w:rPr>
          <w:rPrChange w:id="3634" w:author="2023 Revisions to CCBHC Cost Report Instructions" w:date="2023-12-07T15:54:00Z">
            <w:rPr>
              <w:spacing w:val="-4"/>
            </w:rPr>
          </w:rPrChange>
        </w:rPr>
        <w:t xml:space="preserve"> </w:t>
      </w:r>
      <w:r>
        <w:t xml:space="preserve">to each expense category to the total interest expense charged to all of your expense </w:t>
      </w:r>
      <w:r>
        <w:rPr>
          <w:rPrChange w:id="3635" w:author="2023 Revisions to CCBHC Cost Report Instructions" w:date="2023-12-07T15:54:00Z">
            <w:rPr>
              <w:spacing w:val="-2"/>
            </w:rPr>
          </w:rPrChange>
        </w:rPr>
        <w:t>categories.</w:t>
      </w:r>
      <w:ins w:id="3636" w:author="2023 Revisions to CCBHC Cost Report Instructions" w:date="2023-12-07T15:54:00Z">
        <w:r w:rsidR="001F4032">
          <w:t xml:space="preserve"> </w:t>
        </w:r>
      </w:ins>
    </w:p>
    <w:p w14:paraId="7AE8FFCE" w14:textId="4FA50E16" w:rsidR="0059672E" w:rsidRDefault="0050054D">
      <w:pPr>
        <w:pStyle w:val="Hangingtext"/>
        <w:pPrChange w:id="3637" w:author="2023 Revisions to CCBHC Cost Report Instructions" w:date="2023-12-07T15:54:00Z">
          <w:pPr>
            <w:pStyle w:val="BodyText"/>
            <w:tabs>
              <w:tab w:val="left" w:pos="1641"/>
            </w:tabs>
            <w:spacing w:before="116"/>
            <w:ind w:left="201"/>
          </w:pPr>
        </w:pPrChange>
      </w:pPr>
      <w:r>
        <w:rPr>
          <w:b/>
        </w:rPr>
        <w:t>Line</w:t>
      </w:r>
      <w:r>
        <w:rPr>
          <w:b/>
          <w:rPrChange w:id="3638" w:author="2023 Revisions to CCBHC Cost Report Instructions" w:date="2023-12-07T15:54:00Z">
            <w:rPr>
              <w:b/>
              <w:spacing w:val="-1"/>
            </w:rPr>
          </w:rPrChange>
        </w:rPr>
        <w:t xml:space="preserve"> </w:t>
      </w:r>
      <w:r>
        <w:rPr>
          <w:b/>
          <w:rPrChange w:id="3639" w:author="2023 Revisions to CCBHC Cost Report Instructions" w:date="2023-12-07T15:54:00Z">
            <w:rPr>
              <w:b/>
              <w:spacing w:val="-5"/>
            </w:rPr>
          </w:rPrChange>
        </w:rPr>
        <w:t>5:</w:t>
      </w:r>
      <w:ins w:id="3640" w:author="2023 Revisions to CCBHC Cost Report Instructions" w:date="2023-12-07T15:54:00Z">
        <w:r w:rsidR="001F4032">
          <w:t xml:space="preserve"> </w:t>
        </w:r>
      </w:ins>
      <w:r>
        <w:rPr>
          <w:rPrChange w:id="3641" w:author="2023 Revisions to CCBHC Cost Report Instructions" w:date="2023-12-07T15:54:00Z">
            <w:rPr>
              <w:b/>
            </w:rPr>
          </w:rPrChange>
        </w:rPr>
        <w:tab/>
      </w:r>
      <w:r>
        <w:t>Enter</w:t>
      </w:r>
      <w:r>
        <w:rPr>
          <w:rPrChange w:id="3642" w:author="2023 Revisions to CCBHC Cost Report Instructions" w:date="2023-12-07T15:54:00Z">
            <w:rPr>
              <w:spacing w:val="-7"/>
            </w:rPr>
          </w:rPrChange>
        </w:rPr>
        <w:t xml:space="preserve"> </w:t>
      </w:r>
      <w:r>
        <w:t>the</w:t>
      </w:r>
      <w:r>
        <w:rPr>
          <w:rPrChange w:id="3643" w:author="2023 Revisions to CCBHC Cost Report Instructions" w:date="2023-12-07T15:54:00Z">
            <w:rPr>
              <w:spacing w:val="-4"/>
            </w:rPr>
          </w:rPrChange>
        </w:rPr>
        <w:t xml:space="preserve"> </w:t>
      </w:r>
      <w:r>
        <w:t>allowable</w:t>
      </w:r>
      <w:r>
        <w:rPr>
          <w:rPrChange w:id="3644" w:author="2023 Revisions to CCBHC Cost Report Instructions" w:date="2023-12-07T15:54:00Z">
            <w:rPr>
              <w:spacing w:val="-4"/>
            </w:rPr>
          </w:rPrChange>
        </w:rPr>
        <w:t xml:space="preserve"> </w:t>
      </w:r>
      <w:r>
        <w:t>home</w:t>
      </w:r>
      <w:r>
        <w:rPr>
          <w:rPrChange w:id="3645" w:author="2023 Revisions to CCBHC Cost Report Instructions" w:date="2023-12-07T15:54:00Z">
            <w:rPr>
              <w:spacing w:val="-3"/>
            </w:rPr>
          </w:rPrChange>
        </w:rPr>
        <w:t xml:space="preserve"> </w:t>
      </w:r>
      <w:r>
        <w:t>office</w:t>
      </w:r>
      <w:r>
        <w:rPr>
          <w:rPrChange w:id="3646" w:author="2023 Revisions to CCBHC Cost Report Instructions" w:date="2023-12-07T15:54:00Z">
            <w:rPr>
              <w:spacing w:val="-5"/>
            </w:rPr>
          </w:rPrChange>
        </w:rPr>
        <w:t xml:space="preserve"> </w:t>
      </w:r>
      <w:r>
        <w:t>costs</w:t>
      </w:r>
      <w:r>
        <w:rPr>
          <w:rPrChange w:id="3647" w:author="2023 Revisions to CCBHC Cost Report Instructions" w:date="2023-12-07T15:54:00Z">
            <w:rPr>
              <w:spacing w:val="-5"/>
            </w:rPr>
          </w:rPrChange>
        </w:rPr>
        <w:t xml:space="preserve"> </w:t>
      </w:r>
      <w:r>
        <w:t>allocated</w:t>
      </w:r>
      <w:r>
        <w:rPr>
          <w:rPrChange w:id="3648" w:author="2023 Revisions to CCBHC Cost Report Instructions" w:date="2023-12-07T15:54:00Z">
            <w:rPr>
              <w:spacing w:val="-4"/>
            </w:rPr>
          </w:rPrChange>
        </w:rPr>
        <w:t xml:space="preserve"> </w:t>
      </w:r>
      <w:r>
        <w:t>to</w:t>
      </w:r>
      <w:r>
        <w:rPr>
          <w:rPrChange w:id="3649" w:author="2023 Revisions to CCBHC Cost Report Instructions" w:date="2023-12-07T15:54:00Z">
            <w:rPr>
              <w:spacing w:val="-4"/>
            </w:rPr>
          </w:rPrChange>
        </w:rPr>
        <w:t xml:space="preserve"> </w:t>
      </w:r>
      <w:r>
        <w:t>the</w:t>
      </w:r>
      <w:r>
        <w:rPr>
          <w:rPrChange w:id="3650" w:author="2023 Revisions to CCBHC Cost Report Instructions" w:date="2023-12-07T15:54:00Z">
            <w:rPr>
              <w:spacing w:val="-4"/>
            </w:rPr>
          </w:rPrChange>
        </w:rPr>
        <w:t xml:space="preserve"> </w:t>
      </w:r>
      <w:r>
        <w:rPr>
          <w:rPrChange w:id="3651" w:author="2023 Revisions to CCBHC Cost Report Instructions" w:date="2023-12-07T15:54:00Z">
            <w:rPr>
              <w:spacing w:val="-2"/>
            </w:rPr>
          </w:rPrChange>
        </w:rPr>
        <w:t>site.</w:t>
      </w:r>
      <w:ins w:id="3652" w:author="2023 Revisions to CCBHC Cost Report Instructions" w:date="2023-12-07T15:54:00Z">
        <w:r w:rsidR="001F4032">
          <w:t xml:space="preserve">  </w:t>
        </w:r>
      </w:ins>
    </w:p>
    <w:p w14:paraId="57AA7693" w14:textId="2DF72F36" w:rsidR="0059672E" w:rsidRDefault="0050054D">
      <w:pPr>
        <w:pStyle w:val="Hangingtext"/>
        <w:pPrChange w:id="3653" w:author="2023 Revisions to CCBHC Cost Report Instructions" w:date="2023-12-07T15:54:00Z">
          <w:pPr>
            <w:pStyle w:val="BodyText"/>
            <w:tabs>
              <w:tab w:val="left" w:pos="1641"/>
            </w:tabs>
            <w:spacing w:before="126"/>
            <w:ind w:left="1641" w:right="736" w:hanging="1441"/>
          </w:pPr>
        </w:pPrChange>
      </w:pPr>
      <w:r>
        <w:rPr>
          <w:b/>
        </w:rPr>
        <w:t>Line 8:</w:t>
      </w:r>
      <w:ins w:id="3654" w:author="2023 Revisions to CCBHC Cost Report Instructions" w:date="2023-12-07T15:54:00Z">
        <w:r w:rsidR="001F4032">
          <w:t xml:space="preserve"> </w:t>
        </w:r>
      </w:ins>
      <w:r>
        <w:rPr>
          <w:rPrChange w:id="3655" w:author="2023 Revisions to CCBHC Cost Report Instructions" w:date="2023-12-07T15:54:00Z">
            <w:rPr>
              <w:b/>
            </w:rPr>
          </w:rPrChange>
        </w:rPr>
        <w:tab/>
      </w:r>
      <w:r>
        <w:t>Enter</w:t>
      </w:r>
      <w:r>
        <w:rPr>
          <w:rPrChange w:id="3656" w:author="2023 Revisions to CCBHC Cost Report Instructions" w:date="2023-12-07T15:54:00Z">
            <w:rPr>
              <w:spacing w:val="-4"/>
            </w:rPr>
          </w:rPrChange>
        </w:rPr>
        <w:t xml:space="preserve"> </w:t>
      </w:r>
      <w:r>
        <w:t>the</w:t>
      </w:r>
      <w:r>
        <w:rPr>
          <w:rPrChange w:id="3657" w:author="2023 Revisions to CCBHC Cost Report Instructions" w:date="2023-12-07T15:54:00Z">
            <w:rPr>
              <w:spacing w:val="-5"/>
            </w:rPr>
          </w:rPrChange>
        </w:rPr>
        <w:t xml:space="preserve"> </w:t>
      </w:r>
      <w:r>
        <w:t>amount</w:t>
      </w:r>
      <w:r>
        <w:rPr>
          <w:rPrChange w:id="3658" w:author="2023 Revisions to CCBHC Cost Report Instructions" w:date="2023-12-07T15:54:00Z">
            <w:rPr>
              <w:spacing w:val="-1"/>
            </w:rPr>
          </w:rPrChange>
        </w:rPr>
        <w:t xml:space="preserve"> </w:t>
      </w:r>
      <w:r>
        <w:t>of</w:t>
      </w:r>
      <w:r>
        <w:rPr>
          <w:rPrChange w:id="3659" w:author="2023 Revisions to CCBHC Cost Report Instructions" w:date="2023-12-07T15:54:00Z">
            <w:rPr>
              <w:spacing w:val="-1"/>
            </w:rPr>
          </w:rPrChange>
        </w:rPr>
        <w:t xml:space="preserve"> </w:t>
      </w:r>
      <w:r>
        <w:t>allowable</w:t>
      </w:r>
      <w:r>
        <w:rPr>
          <w:rPrChange w:id="3660" w:author="2023 Revisions to CCBHC Cost Report Instructions" w:date="2023-12-07T15:54:00Z">
            <w:rPr>
              <w:spacing w:val="-3"/>
            </w:rPr>
          </w:rPrChange>
        </w:rPr>
        <w:t xml:space="preserve"> </w:t>
      </w:r>
      <w:r>
        <w:t>cost</w:t>
      </w:r>
      <w:r>
        <w:rPr>
          <w:rPrChange w:id="3661" w:author="2023 Revisions to CCBHC Cost Report Instructions" w:date="2023-12-07T15:54:00Z">
            <w:rPr>
              <w:spacing w:val="-1"/>
            </w:rPr>
          </w:rPrChange>
        </w:rPr>
        <w:t xml:space="preserve"> </w:t>
      </w:r>
      <w:r>
        <w:t>of</w:t>
      </w:r>
      <w:r>
        <w:rPr>
          <w:rPrChange w:id="3662" w:author="2023 Revisions to CCBHC Cost Report Instructions" w:date="2023-12-07T15:54:00Z">
            <w:rPr>
              <w:spacing w:val="-4"/>
            </w:rPr>
          </w:rPrChange>
        </w:rPr>
        <w:t xml:space="preserve"> </w:t>
      </w:r>
      <w:r>
        <w:t>the</w:t>
      </w:r>
      <w:r>
        <w:rPr>
          <w:rPrChange w:id="3663" w:author="2023 Revisions to CCBHC Cost Report Instructions" w:date="2023-12-07T15:54:00Z">
            <w:rPr>
              <w:spacing w:val="-5"/>
            </w:rPr>
          </w:rPrChange>
        </w:rPr>
        <w:t xml:space="preserve"> </w:t>
      </w:r>
      <w:r>
        <w:t>services</w:t>
      </w:r>
      <w:r>
        <w:rPr>
          <w:rPrChange w:id="3664" w:author="2023 Revisions to CCBHC Cost Report Instructions" w:date="2023-12-07T15:54:00Z">
            <w:rPr>
              <w:spacing w:val="-5"/>
            </w:rPr>
          </w:rPrChange>
        </w:rPr>
        <w:t xml:space="preserve"> </w:t>
      </w:r>
      <w:r>
        <w:t>furnished</w:t>
      </w:r>
      <w:r>
        <w:rPr>
          <w:rPrChange w:id="3665" w:author="2023 Revisions to CCBHC Cost Report Instructions" w:date="2023-12-07T15:54:00Z">
            <w:rPr>
              <w:spacing w:val="-3"/>
            </w:rPr>
          </w:rPrChange>
        </w:rPr>
        <w:t xml:space="preserve"> </w:t>
      </w:r>
      <w:r>
        <w:t>by</w:t>
      </w:r>
      <w:r>
        <w:rPr>
          <w:rPrChange w:id="3666" w:author="2023 Revisions to CCBHC Cost Report Instructions" w:date="2023-12-07T15:54:00Z">
            <w:rPr>
              <w:spacing w:val="-5"/>
            </w:rPr>
          </w:rPrChange>
        </w:rPr>
        <w:t xml:space="preserve"> </w:t>
      </w:r>
      <w:r>
        <w:t>National</w:t>
      </w:r>
      <w:r>
        <w:rPr>
          <w:rPrChange w:id="3667" w:author="2023 Revisions to CCBHC Cost Report Instructions" w:date="2023-12-07T15:54:00Z">
            <w:rPr>
              <w:spacing w:val="-6"/>
            </w:rPr>
          </w:rPrChange>
        </w:rPr>
        <w:t xml:space="preserve"> </w:t>
      </w:r>
      <w:r>
        <w:t>Health Service Corps (NHSC) personnel.</w:t>
      </w:r>
      <w:ins w:id="3668" w:author="2023 Revisions to CCBHC Cost Report Instructions" w:date="2023-12-07T15:54:00Z">
        <w:r w:rsidR="001F4032">
          <w:t xml:space="preserve">   </w:t>
        </w:r>
      </w:ins>
    </w:p>
    <w:p w14:paraId="4193BF3E" w14:textId="3377ABFA" w:rsidR="0059672E" w:rsidRDefault="0050054D">
      <w:pPr>
        <w:pStyle w:val="BodyText"/>
        <w:tabs>
          <w:tab w:val="left" w:pos="1641"/>
        </w:tabs>
        <w:spacing w:before="115"/>
        <w:ind w:left="201"/>
        <w:rPr>
          <w:del w:id="3669" w:author="2023 Revisions to CCBHC Cost Report Instructions" w:date="2023-12-07T15:54:00Z"/>
        </w:rPr>
      </w:pPr>
      <w:r>
        <w:rPr>
          <w:b/>
        </w:rPr>
        <w:t>Lines</w:t>
      </w:r>
      <w:r>
        <w:rPr>
          <w:b/>
          <w:rPrChange w:id="3670" w:author="2023 Revisions to CCBHC Cost Report Instructions" w:date="2023-12-07T15:54:00Z">
            <w:rPr>
              <w:b/>
              <w:spacing w:val="-2"/>
            </w:rPr>
          </w:rPrChange>
        </w:rPr>
        <w:t xml:space="preserve"> 9–10:</w:t>
      </w:r>
      <w:ins w:id="3671" w:author="2023 Revisions to CCBHC Cost Report Instructions" w:date="2023-12-07T15:54:00Z">
        <w:r w:rsidR="001F4032">
          <w:t xml:space="preserve"> </w:t>
        </w:r>
      </w:ins>
      <w:r>
        <w:rPr>
          <w:rPrChange w:id="3672" w:author="2023 Revisions to CCBHC Cost Report Instructions" w:date="2023-12-07T15:54:00Z">
            <w:rPr>
              <w:b/>
            </w:rPr>
          </w:rPrChange>
        </w:rPr>
        <w:tab/>
      </w:r>
      <w:r>
        <w:t>If</w:t>
      </w:r>
      <w:r>
        <w:rPr>
          <w:rPrChange w:id="3673" w:author="2023 Revisions to CCBHC Cost Report Instructions" w:date="2023-12-07T15:54:00Z">
            <w:rPr>
              <w:spacing w:val="-5"/>
            </w:rPr>
          </w:rPrChange>
        </w:rPr>
        <w:t xml:space="preserve"> </w:t>
      </w:r>
      <w:r>
        <w:t>depreciation</w:t>
      </w:r>
      <w:r>
        <w:rPr>
          <w:rPrChange w:id="3674" w:author="2023 Revisions to CCBHC Cost Report Instructions" w:date="2023-12-07T15:54:00Z">
            <w:rPr>
              <w:spacing w:val="-6"/>
            </w:rPr>
          </w:rPrChange>
        </w:rPr>
        <w:t xml:space="preserve"> </w:t>
      </w:r>
      <w:r>
        <w:t>expenses</w:t>
      </w:r>
      <w:r>
        <w:rPr>
          <w:rPrChange w:id="3675" w:author="2023 Revisions to CCBHC Cost Report Instructions" w:date="2023-12-07T15:54:00Z">
            <w:rPr>
              <w:spacing w:val="-6"/>
            </w:rPr>
          </w:rPrChange>
        </w:rPr>
        <w:t xml:space="preserve"> </w:t>
      </w:r>
      <w:r>
        <w:t>computed</w:t>
      </w:r>
      <w:r>
        <w:rPr>
          <w:rPrChange w:id="3676" w:author="2023 Revisions to CCBHC Cost Report Instructions" w:date="2023-12-07T15:54:00Z">
            <w:rPr>
              <w:spacing w:val="-7"/>
            </w:rPr>
          </w:rPrChange>
        </w:rPr>
        <w:t xml:space="preserve"> </w:t>
      </w:r>
      <w:r>
        <w:t>in</w:t>
      </w:r>
      <w:r>
        <w:rPr>
          <w:rPrChange w:id="3677" w:author="2023 Revisions to CCBHC Cost Report Instructions" w:date="2023-12-07T15:54:00Z">
            <w:rPr>
              <w:spacing w:val="-4"/>
            </w:rPr>
          </w:rPrChange>
        </w:rPr>
        <w:t xml:space="preserve"> </w:t>
      </w:r>
      <w:r>
        <w:t>accordance</w:t>
      </w:r>
      <w:r>
        <w:rPr>
          <w:rPrChange w:id="3678" w:author="2023 Revisions to CCBHC Cost Report Instructions" w:date="2023-12-07T15:54:00Z">
            <w:rPr>
              <w:spacing w:val="-6"/>
            </w:rPr>
          </w:rPrChange>
        </w:rPr>
        <w:t xml:space="preserve"> </w:t>
      </w:r>
      <w:r>
        <w:t>with</w:t>
      </w:r>
      <w:r>
        <w:rPr>
          <w:rPrChange w:id="3679" w:author="2023 Revisions to CCBHC Cost Report Instructions" w:date="2023-12-07T15:54:00Z">
            <w:rPr>
              <w:spacing w:val="-5"/>
            </w:rPr>
          </w:rPrChange>
        </w:rPr>
        <w:t xml:space="preserve"> </w:t>
      </w:r>
      <w:r>
        <w:t>the</w:t>
      </w:r>
      <w:r>
        <w:rPr>
          <w:rPrChange w:id="3680" w:author="2023 Revisions to CCBHC Cost Report Instructions" w:date="2023-12-07T15:54:00Z">
            <w:rPr>
              <w:spacing w:val="-4"/>
            </w:rPr>
          </w:rPrChange>
        </w:rPr>
        <w:t xml:space="preserve"> </w:t>
      </w:r>
      <w:r>
        <w:t>cost</w:t>
      </w:r>
      <w:r>
        <w:rPr>
          <w:rPrChange w:id="3681" w:author="2023 Revisions to CCBHC Cost Report Instructions" w:date="2023-12-07T15:54:00Z">
            <w:rPr>
              <w:spacing w:val="-4"/>
            </w:rPr>
          </w:rPrChange>
        </w:rPr>
        <w:t xml:space="preserve"> </w:t>
      </w:r>
      <w:r>
        <w:t>principles</w:t>
      </w:r>
      <w:r>
        <w:rPr>
          <w:rPrChange w:id="3682" w:author="2023 Revisions to CCBHC Cost Report Instructions" w:date="2023-12-07T15:54:00Z">
            <w:rPr>
              <w:spacing w:val="-7"/>
            </w:rPr>
          </w:rPrChange>
        </w:rPr>
        <w:t xml:space="preserve"> </w:t>
      </w:r>
      <w:r>
        <w:t>at</w:t>
      </w:r>
      <w:r>
        <w:rPr>
          <w:rPrChange w:id="3683" w:author="2023 Revisions to CCBHC Cost Report Instructions" w:date="2023-12-07T15:54:00Z">
            <w:rPr>
              <w:spacing w:val="-2"/>
            </w:rPr>
          </w:rPrChange>
        </w:rPr>
        <w:t xml:space="preserve"> </w:t>
      </w:r>
      <w:r>
        <w:t>45</w:t>
      </w:r>
      <w:r>
        <w:rPr>
          <w:rPrChange w:id="3684" w:author="2023 Revisions to CCBHC Cost Report Instructions" w:date="2023-12-07T15:54:00Z">
            <w:rPr>
              <w:spacing w:val="-6"/>
            </w:rPr>
          </w:rPrChange>
        </w:rPr>
        <w:t xml:space="preserve"> </w:t>
      </w:r>
      <w:r>
        <w:rPr>
          <w:rPrChange w:id="3685" w:author="2023 Revisions to CCBHC Cost Report Instructions" w:date="2023-12-07T15:54:00Z">
            <w:rPr>
              <w:spacing w:val="-5"/>
            </w:rPr>
          </w:rPrChange>
        </w:rPr>
        <w:t>CFR</w:t>
      </w:r>
      <w:ins w:id="3686" w:author="2023 Revisions to CCBHC Cost Report Instructions" w:date="2023-12-07T15:54:00Z">
        <w:r w:rsidR="001F4032">
          <w:t xml:space="preserve"> </w:t>
        </w:r>
      </w:ins>
    </w:p>
    <w:p w14:paraId="5C1C7F32" w14:textId="110D75F5" w:rsidR="0059672E" w:rsidRDefault="0050054D">
      <w:pPr>
        <w:pStyle w:val="Hangingtext"/>
        <w:pPrChange w:id="3687" w:author="2023 Revisions to CCBHC Cost Report Instructions" w:date="2023-12-07T15:54:00Z">
          <w:pPr>
            <w:pStyle w:val="BodyText"/>
            <w:spacing w:before="8" w:line="247" w:lineRule="auto"/>
            <w:ind w:left="1641"/>
          </w:pPr>
        </w:pPrChange>
      </w:pPr>
      <w:r>
        <w:t>§75</w:t>
      </w:r>
      <w:r>
        <w:rPr>
          <w:rPrChange w:id="3688" w:author="2023 Revisions to CCBHC Cost Report Instructions" w:date="2023-12-07T15:54:00Z">
            <w:rPr>
              <w:spacing w:val="-3"/>
            </w:rPr>
          </w:rPrChange>
        </w:rPr>
        <w:t xml:space="preserve"> </w:t>
      </w:r>
      <w:r>
        <w:t>differ</w:t>
      </w:r>
      <w:r>
        <w:rPr>
          <w:rPrChange w:id="3689" w:author="2023 Revisions to CCBHC Cost Report Instructions" w:date="2023-12-07T15:54:00Z">
            <w:rPr>
              <w:spacing w:val="-4"/>
            </w:rPr>
          </w:rPrChange>
        </w:rPr>
        <w:t xml:space="preserve"> </w:t>
      </w:r>
      <w:r>
        <w:t>from</w:t>
      </w:r>
      <w:r>
        <w:rPr>
          <w:rPrChange w:id="3690" w:author="2023 Revisions to CCBHC Cost Report Instructions" w:date="2023-12-07T15:54:00Z">
            <w:rPr>
              <w:spacing w:val="-2"/>
            </w:rPr>
          </w:rPrChange>
        </w:rPr>
        <w:t xml:space="preserve"> </w:t>
      </w:r>
      <w:r>
        <w:t>depreciation</w:t>
      </w:r>
      <w:r>
        <w:rPr>
          <w:rPrChange w:id="3691" w:author="2023 Revisions to CCBHC Cost Report Instructions" w:date="2023-12-07T15:54:00Z">
            <w:rPr>
              <w:spacing w:val="-4"/>
            </w:rPr>
          </w:rPrChange>
        </w:rPr>
        <w:t xml:space="preserve"> </w:t>
      </w:r>
      <w:r>
        <w:t>expenses</w:t>
      </w:r>
      <w:r>
        <w:rPr>
          <w:rPrChange w:id="3692" w:author="2023 Revisions to CCBHC Cost Report Instructions" w:date="2023-12-07T15:54:00Z">
            <w:rPr>
              <w:spacing w:val="-3"/>
            </w:rPr>
          </w:rPrChange>
        </w:rPr>
        <w:t xml:space="preserve"> </w:t>
      </w:r>
      <w:r>
        <w:t>in</w:t>
      </w:r>
      <w:r>
        <w:rPr>
          <w:rPrChange w:id="3693" w:author="2023 Revisions to CCBHC Cost Report Instructions" w:date="2023-12-07T15:54:00Z">
            <w:rPr>
              <w:spacing w:val="-4"/>
            </w:rPr>
          </w:rPrChange>
        </w:rPr>
        <w:t xml:space="preserve"> </w:t>
      </w:r>
      <w:r>
        <w:t>your</w:t>
      </w:r>
      <w:r>
        <w:rPr>
          <w:rPrChange w:id="3694" w:author="2023 Revisions to CCBHC Cost Report Instructions" w:date="2023-12-07T15:54:00Z">
            <w:rPr>
              <w:spacing w:val="-2"/>
            </w:rPr>
          </w:rPrChange>
        </w:rPr>
        <w:t xml:space="preserve"> </w:t>
      </w:r>
      <w:r>
        <w:t>books,</w:t>
      </w:r>
      <w:r>
        <w:rPr>
          <w:rPrChange w:id="3695" w:author="2023 Revisions to CCBHC Cost Report Instructions" w:date="2023-12-07T15:54:00Z">
            <w:rPr>
              <w:spacing w:val="-2"/>
            </w:rPr>
          </w:rPrChange>
        </w:rPr>
        <w:t xml:space="preserve"> </w:t>
      </w:r>
      <w:r>
        <w:t>enter</w:t>
      </w:r>
      <w:r>
        <w:rPr>
          <w:rPrChange w:id="3696" w:author="2023 Revisions to CCBHC Cost Report Instructions" w:date="2023-12-07T15:54:00Z">
            <w:rPr>
              <w:spacing w:val="-4"/>
            </w:rPr>
          </w:rPrChange>
        </w:rPr>
        <w:t xml:space="preserve"> </w:t>
      </w:r>
      <w:r>
        <w:t>the</w:t>
      </w:r>
      <w:r>
        <w:rPr>
          <w:rPrChange w:id="3697" w:author="2023 Revisions to CCBHC Cost Report Instructions" w:date="2023-12-07T15:54:00Z">
            <w:rPr>
              <w:spacing w:val="-4"/>
            </w:rPr>
          </w:rPrChange>
        </w:rPr>
        <w:t xml:space="preserve"> </w:t>
      </w:r>
      <w:r>
        <w:t>difference</w:t>
      </w:r>
      <w:r>
        <w:rPr>
          <w:rPrChange w:id="3698" w:author="2023 Revisions to CCBHC Cost Report Instructions" w:date="2023-12-07T15:54:00Z">
            <w:rPr>
              <w:spacing w:val="-5"/>
            </w:rPr>
          </w:rPrChange>
        </w:rPr>
        <w:t xml:space="preserve"> </w:t>
      </w:r>
      <w:r>
        <w:t>on</w:t>
      </w:r>
      <w:r>
        <w:rPr>
          <w:rPrChange w:id="3699" w:author="2023 Revisions to CCBHC Cost Report Instructions" w:date="2023-12-07T15:54:00Z">
            <w:rPr>
              <w:spacing w:val="-4"/>
            </w:rPr>
          </w:rPrChange>
        </w:rPr>
        <w:t xml:space="preserve"> </w:t>
      </w:r>
      <w:r>
        <w:t>line</w:t>
      </w:r>
      <w:r>
        <w:rPr>
          <w:rPrChange w:id="3700" w:author="2023 Revisions to CCBHC Cost Report Instructions" w:date="2023-12-07T15:54:00Z">
            <w:rPr>
              <w:spacing w:val="-4"/>
            </w:rPr>
          </w:rPrChange>
        </w:rPr>
        <w:t xml:space="preserve"> </w:t>
      </w:r>
      <w:r>
        <w:t xml:space="preserve">9 (building and fixtures) or line 10 </w:t>
      </w:r>
      <w:r>
        <w:t>(equipment).</w:t>
      </w:r>
      <w:ins w:id="3701" w:author="2023 Revisions to CCBHC Cost Report Instructions" w:date="2023-12-07T15:54:00Z">
        <w:r w:rsidR="001F4032">
          <w:t xml:space="preserve"> </w:t>
        </w:r>
      </w:ins>
    </w:p>
    <w:p w14:paraId="4C487A8E" w14:textId="7002BC61" w:rsidR="0059672E" w:rsidRDefault="0050054D">
      <w:pPr>
        <w:pStyle w:val="Hangingtext"/>
        <w:pPrChange w:id="3702" w:author="2023 Revisions to CCBHC Cost Report Instructions" w:date="2023-12-07T15:54:00Z">
          <w:pPr>
            <w:pStyle w:val="BodyText"/>
            <w:tabs>
              <w:tab w:val="left" w:pos="1641"/>
            </w:tabs>
            <w:spacing w:before="118" w:line="247" w:lineRule="auto"/>
            <w:ind w:left="1641" w:right="268" w:hanging="1441"/>
          </w:pPr>
        </w:pPrChange>
      </w:pPr>
      <w:r>
        <w:rPr>
          <w:b/>
        </w:rPr>
        <w:t>Line 11:</w:t>
      </w:r>
      <w:ins w:id="3703" w:author="2023 Revisions to CCBHC Cost Report Instructions" w:date="2023-12-07T15:54:00Z">
        <w:r w:rsidR="001F4032">
          <w:t xml:space="preserve"> </w:t>
        </w:r>
      </w:ins>
      <w:r>
        <w:rPr>
          <w:rPrChange w:id="3704" w:author="2023 Revisions to CCBHC Cost Report Instructions" w:date="2023-12-07T15:54:00Z">
            <w:rPr>
              <w:b/>
            </w:rPr>
          </w:rPrChange>
        </w:rPr>
        <w:tab/>
      </w:r>
      <w:r>
        <w:t>Enter</w:t>
      </w:r>
      <w:r>
        <w:rPr>
          <w:rPrChange w:id="3705" w:author="2023 Revisions to CCBHC Cost Report Instructions" w:date="2023-12-07T15:54:00Z">
            <w:rPr>
              <w:spacing w:val="-1"/>
            </w:rPr>
          </w:rPrChange>
        </w:rPr>
        <w:t xml:space="preserve"> </w:t>
      </w:r>
      <w:r>
        <w:t>a</w:t>
      </w:r>
      <w:r>
        <w:rPr>
          <w:rPrChange w:id="3706" w:author="2023 Revisions to CCBHC Cost Report Instructions" w:date="2023-12-07T15:54:00Z">
            <w:rPr>
              <w:spacing w:val="-5"/>
            </w:rPr>
          </w:rPrChange>
        </w:rPr>
        <w:t xml:space="preserve"> </w:t>
      </w:r>
      <w:r>
        <w:t>subtotal</w:t>
      </w:r>
      <w:r>
        <w:rPr>
          <w:rPrChange w:id="3707" w:author="2023 Revisions to CCBHC Cost Report Instructions" w:date="2023-12-07T15:54:00Z">
            <w:rPr>
              <w:spacing w:val="-3"/>
            </w:rPr>
          </w:rPrChange>
        </w:rPr>
        <w:t xml:space="preserve"> </w:t>
      </w:r>
      <w:r>
        <w:t>of</w:t>
      </w:r>
      <w:r>
        <w:rPr>
          <w:rPrChange w:id="3708" w:author="2023 Revisions to CCBHC Cost Report Instructions" w:date="2023-12-07T15:54:00Z">
            <w:rPr>
              <w:spacing w:val="-4"/>
            </w:rPr>
          </w:rPrChange>
        </w:rPr>
        <w:t xml:space="preserve"> </w:t>
      </w:r>
      <w:r>
        <w:t>all</w:t>
      </w:r>
      <w:r>
        <w:rPr>
          <w:rPrChange w:id="3709" w:author="2023 Revisions to CCBHC Cost Report Instructions" w:date="2023-12-07T15:54:00Z">
            <w:rPr>
              <w:spacing w:val="-3"/>
            </w:rPr>
          </w:rPrChange>
        </w:rPr>
        <w:t xml:space="preserve"> </w:t>
      </w:r>
      <w:r>
        <w:t>other</w:t>
      </w:r>
      <w:r>
        <w:rPr>
          <w:rPrChange w:id="3710" w:author="2023 Revisions to CCBHC Cost Report Instructions" w:date="2023-12-07T15:54:00Z">
            <w:rPr>
              <w:spacing w:val="-1"/>
            </w:rPr>
          </w:rPrChange>
        </w:rPr>
        <w:t xml:space="preserve"> </w:t>
      </w:r>
      <w:r>
        <w:t>adjustments</w:t>
      </w:r>
      <w:r>
        <w:rPr>
          <w:rPrChange w:id="3711" w:author="2023 Revisions to CCBHC Cost Report Instructions" w:date="2023-12-07T15:54:00Z">
            <w:rPr>
              <w:spacing w:val="-2"/>
            </w:rPr>
          </w:rPrChange>
        </w:rPr>
        <w:t xml:space="preserve"> </w:t>
      </w:r>
      <w:r>
        <w:t>and</w:t>
      </w:r>
      <w:r>
        <w:rPr>
          <w:rPrChange w:id="3712" w:author="2023 Revisions to CCBHC Cost Report Instructions" w:date="2023-12-07T15:54:00Z">
            <w:rPr>
              <w:spacing w:val="-5"/>
            </w:rPr>
          </w:rPrChange>
        </w:rPr>
        <w:t xml:space="preserve"> </w:t>
      </w:r>
      <w:r>
        <w:t>describe</w:t>
      </w:r>
      <w:r>
        <w:rPr>
          <w:rPrChange w:id="3713" w:author="2023 Revisions to CCBHC Cost Report Instructions" w:date="2023-12-07T15:54:00Z">
            <w:rPr>
              <w:spacing w:val="-3"/>
            </w:rPr>
          </w:rPrChange>
        </w:rPr>
        <w:t xml:space="preserve"> </w:t>
      </w:r>
      <w:r>
        <w:t>the</w:t>
      </w:r>
      <w:r>
        <w:rPr>
          <w:rPrChange w:id="3714" w:author="2023 Revisions to CCBHC Cost Report Instructions" w:date="2023-12-07T15:54:00Z">
            <w:rPr>
              <w:spacing w:val="-5"/>
            </w:rPr>
          </w:rPrChange>
        </w:rPr>
        <w:t xml:space="preserve"> </w:t>
      </w:r>
      <w:r>
        <w:t>adjustments</w:t>
      </w:r>
      <w:r>
        <w:rPr>
          <w:rPrChange w:id="3715" w:author="2023 Revisions to CCBHC Cost Report Instructions" w:date="2023-12-07T15:54:00Z">
            <w:rPr>
              <w:spacing w:val="-5"/>
            </w:rPr>
          </w:rPrChange>
        </w:rPr>
        <w:t xml:space="preserve"> </w:t>
      </w:r>
      <w:r>
        <w:t>and</w:t>
      </w:r>
      <w:r>
        <w:rPr>
          <w:rPrChange w:id="3716" w:author="2023 Revisions to CCBHC Cost Report Instructions" w:date="2023-12-07T15:54:00Z">
            <w:rPr>
              <w:spacing w:val="-5"/>
            </w:rPr>
          </w:rPrChange>
        </w:rPr>
        <w:t xml:space="preserve"> </w:t>
      </w:r>
      <w:r>
        <w:t>amounts in the Comments tab.</w:t>
      </w:r>
      <w:ins w:id="3717" w:author="2023 Revisions to CCBHC Cost Report Instructions" w:date="2023-12-07T15:54:00Z">
        <w:r w:rsidR="001F4032">
          <w:t xml:space="preserve"> </w:t>
        </w:r>
      </w:ins>
    </w:p>
    <w:p w14:paraId="139267D0" w14:textId="42A021AB" w:rsidR="0059672E" w:rsidRDefault="0050054D">
      <w:pPr>
        <w:pStyle w:val="Hangingtext"/>
        <w:pPrChange w:id="3718" w:author="2023 Revisions to CCBHC Cost Report Instructions" w:date="2023-12-07T15:54:00Z">
          <w:pPr>
            <w:pStyle w:val="BodyText"/>
            <w:tabs>
              <w:tab w:val="left" w:pos="1641"/>
            </w:tabs>
            <w:spacing w:before="119" w:line="247" w:lineRule="auto"/>
            <w:ind w:left="1641" w:right="226" w:hanging="1441"/>
          </w:pPr>
        </w:pPrChange>
      </w:pPr>
      <w:r>
        <w:rPr>
          <w:b/>
        </w:rPr>
        <w:t>Line 12:</w:t>
      </w:r>
      <w:ins w:id="3719" w:author="2023 Revisions to CCBHC Cost Report Instructions" w:date="2023-12-07T15:54:00Z">
        <w:r w:rsidR="001F4032">
          <w:t xml:space="preserve"> </w:t>
        </w:r>
      </w:ins>
      <w:r>
        <w:rPr>
          <w:rPrChange w:id="3720" w:author="2023 Revisions to CCBHC Cost Report Instructions" w:date="2023-12-07T15:54:00Z">
            <w:rPr>
              <w:b/>
            </w:rPr>
          </w:rPrChange>
        </w:rPr>
        <w:tab/>
      </w:r>
      <w:r>
        <w:t>“Subtotal</w:t>
      </w:r>
      <w:r>
        <w:rPr>
          <w:rPrChange w:id="3721" w:author="2023 Revisions to CCBHC Cost Report Instructions" w:date="2023-12-07T15:54:00Z">
            <w:rPr>
              <w:spacing w:val="-6"/>
            </w:rPr>
          </w:rPrChange>
        </w:rPr>
        <w:t xml:space="preserve"> </w:t>
      </w:r>
      <w:r>
        <w:t>of</w:t>
      </w:r>
      <w:r>
        <w:rPr>
          <w:rPrChange w:id="3722" w:author="2023 Revisions to CCBHC Cost Report Instructions" w:date="2023-12-07T15:54:00Z">
            <w:rPr>
              <w:spacing w:val="-1"/>
            </w:rPr>
          </w:rPrChange>
        </w:rPr>
        <w:t xml:space="preserve"> </w:t>
      </w:r>
      <w:r>
        <w:t>common</w:t>
      </w:r>
      <w:r>
        <w:rPr>
          <w:rPrChange w:id="3723" w:author="2023 Revisions to CCBHC Cost Report Instructions" w:date="2023-12-07T15:54:00Z">
            <w:rPr>
              <w:spacing w:val="-5"/>
            </w:rPr>
          </w:rPrChange>
        </w:rPr>
        <w:t xml:space="preserve"> </w:t>
      </w:r>
      <w:r>
        <w:t>adjustments,”</w:t>
      </w:r>
      <w:r>
        <w:rPr>
          <w:rPrChange w:id="3724" w:author="2023 Revisions to CCBHC Cost Report Instructions" w:date="2023-12-07T15:54:00Z">
            <w:rPr>
              <w:spacing w:val="-4"/>
            </w:rPr>
          </w:rPrChange>
        </w:rPr>
        <w:t xml:space="preserve"> </w:t>
      </w:r>
      <w:r>
        <w:t>which</w:t>
      </w:r>
      <w:r>
        <w:rPr>
          <w:rPrChange w:id="3725" w:author="2023 Revisions to CCBHC Cost Report Instructions" w:date="2023-12-07T15:54:00Z">
            <w:rPr>
              <w:spacing w:val="-3"/>
            </w:rPr>
          </w:rPrChange>
        </w:rPr>
        <w:t xml:space="preserve"> </w:t>
      </w:r>
      <w:r>
        <w:t>is</w:t>
      </w:r>
      <w:r>
        <w:rPr>
          <w:rPrChange w:id="3726" w:author="2023 Revisions to CCBHC Cost Report Instructions" w:date="2023-12-07T15:54:00Z">
            <w:rPr>
              <w:spacing w:val="-2"/>
            </w:rPr>
          </w:rPrChange>
        </w:rPr>
        <w:t xml:space="preserve"> </w:t>
      </w:r>
      <w:r>
        <w:t>calculated</w:t>
      </w:r>
      <w:r>
        <w:rPr>
          <w:rPrChange w:id="3727" w:author="2023 Revisions to CCBHC Cost Report Instructions" w:date="2023-12-07T15:54:00Z">
            <w:rPr>
              <w:spacing w:val="-3"/>
            </w:rPr>
          </w:rPrChange>
        </w:rPr>
        <w:t xml:space="preserve"> </w:t>
      </w:r>
      <w:r>
        <w:t>by</w:t>
      </w:r>
      <w:r>
        <w:rPr>
          <w:rPrChange w:id="3728" w:author="2023 Revisions to CCBHC Cost Report Instructions" w:date="2023-12-07T15:54:00Z">
            <w:rPr>
              <w:spacing w:val="-5"/>
            </w:rPr>
          </w:rPrChange>
        </w:rPr>
        <w:t xml:space="preserve"> </w:t>
      </w:r>
      <w:r>
        <w:t>adding</w:t>
      </w:r>
      <w:r>
        <w:rPr>
          <w:rPrChange w:id="3729" w:author="2023 Revisions to CCBHC Cost Report Instructions" w:date="2023-12-07T15:54:00Z">
            <w:rPr>
              <w:spacing w:val="-3"/>
            </w:rPr>
          </w:rPrChange>
        </w:rPr>
        <w:t xml:space="preserve"> </w:t>
      </w:r>
      <w:r>
        <w:t>lines</w:t>
      </w:r>
      <w:r>
        <w:rPr>
          <w:rPrChange w:id="3730" w:author="2023 Revisions to CCBHC Cost Report Instructions" w:date="2023-12-07T15:54:00Z">
            <w:rPr>
              <w:spacing w:val="-2"/>
            </w:rPr>
          </w:rPrChange>
        </w:rPr>
        <w:t xml:space="preserve"> </w:t>
      </w:r>
      <w:r>
        <w:t>1</w:t>
      </w:r>
      <w:r>
        <w:rPr>
          <w:rPrChange w:id="3731" w:author="2023 Revisions to CCBHC Cost Report Instructions" w:date="2023-12-07T15:54:00Z">
            <w:rPr>
              <w:spacing w:val="-5"/>
            </w:rPr>
          </w:rPrChange>
        </w:rPr>
        <w:t xml:space="preserve"> </w:t>
      </w:r>
      <w:r>
        <w:t>through</w:t>
      </w:r>
      <w:r>
        <w:rPr>
          <w:rPrChange w:id="3732" w:author="2023 Revisions to CCBHC Cost Report Instructions" w:date="2023-12-07T15:54:00Z">
            <w:rPr>
              <w:spacing w:val="-3"/>
            </w:rPr>
          </w:rPrChange>
        </w:rPr>
        <w:t xml:space="preserve"> </w:t>
      </w:r>
      <w:r>
        <w:t xml:space="preserve">11, is automatically </w:t>
      </w:r>
      <w:r>
        <w:t>populated on this line.</w:t>
      </w:r>
      <w:ins w:id="3733" w:author="2023 Revisions to CCBHC Cost Report Instructions" w:date="2023-12-07T15:54:00Z">
        <w:r w:rsidR="001F4032">
          <w:t xml:space="preserve"> </w:t>
        </w:r>
      </w:ins>
    </w:p>
    <w:p w14:paraId="72A56250" w14:textId="77777777" w:rsidR="0059672E" w:rsidRDefault="0059672E">
      <w:pPr>
        <w:spacing w:line="247" w:lineRule="auto"/>
        <w:rPr>
          <w:del w:id="3734" w:author="2023 Revisions to CCBHC Cost Report Instructions" w:date="2023-12-07T15:54:00Z"/>
        </w:rPr>
        <w:sectPr w:rsidR="0059672E">
          <w:pgSz w:w="12240" w:h="15840"/>
          <w:pgMar w:top="1340" w:right="940" w:bottom="620" w:left="1240" w:header="542" w:footer="432" w:gutter="0"/>
          <w:cols w:space="720"/>
        </w:sectPr>
      </w:pPr>
    </w:p>
    <w:p w14:paraId="4DB98967" w14:textId="1438649B" w:rsidR="0059672E" w:rsidRDefault="0050054D">
      <w:pPr>
        <w:pStyle w:val="Heading2"/>
        <w:pPrChange w:id="3735" w:author="2023 Revisions to CCBHC Cost Report Instructions" w:date="2023-12-07T15:54:00Z">
          <w:pPr>
            <w:pStyle w:val="Heading4"/>
            <w:spacing w:before="146"/>
          </w:pPr>
        </w:pPrChange>
      </w:pPr>
      <w:bookmarkStart w:id="3736" w:name="PART_2_–_COSTS_NOT_ALLOWED"/>
      <w:bookmarkStart w:id="3737" w:name="_bookmark17"/>
      <w:bookmarkStart w:id="3738" w:name="_Toc147503605"/>
      <w:bookmarkStart w:id="3739" w:name="_Toc148441552"/>
      <w:bookmarkEnd w:id="3736"/>
      <w:bookmarkEnd w:id="3737"/>
      <w:r>
        <w:t>PART</w:t>
      </w:r>
      <w:r>
        <w:rPr>
          <w:rPrChange w:id="3740" w:author="2023 Revisions to CCBHC Cost Report Instructions" w:date="2023-12-07T15:54:00Z">
            <w:rPr>
              <w:i w:val="0"/>
              <w:spacing w:val="-3"/>
            </w:rPr>
          </w:rPrChange>
        </w:rPr>
        <w:t xml:space="preserve"> </w:t>
      </w:r>
      <w:r>
        <w:t>2</w:t>
      </w:r>
      <w:r>
        <w:rPr>
          <w:rPrChange w:id="3741" w:author="2023 Revisions to CCBHC Cost Report Instructions" w:date="2023-12-07T15:54:00Z">
            <w:rPr>
              <w:i w:val="0"/>
              <w:spacing w:val="-2"/>
            </w:rPr>
          </w:rPrChange>
        </w:rPr>
        <w:t xml:space="preserve"> </w:t>
      </w:r>
      <w:r>
        <w:t>–</w:t>
      </w:r>
      <w:r>
        <w:rPr>
          <w:rPrChange w:id="3742" w:author="2023 Revisions to CCBHC Cost Report Instructions" w:date="2023-12-07T15:54:00Z">
            <w:rPr>
              <w:i w:val="0"/>
              <w:spacing w:val="-2"/>
            </w:rPr>
          </w:rPrChange>
        </w:rPr>
        <w:t xml:space="preserve"> </w:t>
      </w:r>
      <w:r>
        <w:t>COSTS</w:t>
      </w:r>
      <w:r>
        <w:rPr>
          <w:rPrChange w:id="3743" w:author="2023 Revisions to CCBHC Cost Report Instructions" w:date="2023-12-07T15:54:00Z">
            <w:rPr>
              <w:i w:val="0"/>
              <w:spacing w:val="-2"/>
            </w:rPr>
          </w:rPrChange>
        </w:rPr>
        <w:t xml:space="preserve"> </w:t>
      </w:r>
      <w:r>
        <w:t>NOT</w:t>
      </w:r>
      <w:r>
        <w:rPr>
          <w:rPrChange w:id="3744" w:author="2023 Revisions to CCBHC Cost Report Instructions" w:date="2023-12-07T15:54:00Z">
            <w:rPr>
              <w:i w:val="0"/>
              <w:spacing w:val="-6"/>
            </w:rPr>
          </w:rPrChange>
        </w:rPr>
        <w:t xml:space="preserve"> </w:t>
      </w:r>
      <w:r>
        <w:rPr>
          <w:rPrChange w:id="3745" w:author="2023 Revisions to CCBHC Cost Report Instructions" w:date="2023-12-07T15:54:00Z">
            <w:rPr>
              <w:i w:val="0"/>
              <w:spacing w:val="-2"/>
            </w:rPr>
          </w:rPrChange>
        </w:rPr>
        <w:t>ALLOWED</w:t>
      </w:r>
      <w:bookmarkEnd w:id="3738"/>
      <w:bookmarkEnd w:id="3739"/>
      <w:ins w:id="3746" w:author="2023 Revisions to CCBHC Cost Report Instructions" w:date="2023-12-07T15:54:00Z">
        <w:r w:rsidR="00025E08">
          <w:t xml:space="preserve"> </w:t>
        </w:r>
      </w:ins>
    </w:p>
    <w:p w14:paraId="61D91573" w14:textId="44F0FCBA" w:rsidR="0059672E" w:rsidRDefault="0050054D">
      <w:pPr>
        <w:pStyle w:val="BodyText"/>
        <w:spacing w:before="85" w:line="247" w:lineRule="auto"/>
        <w:ind w:left="1639" w:hanging="1440"/>
        <w:rPr>
          <w:del w:id="3747" w:author="2023 Revisions to CCBHC Cost Report Instructions" w:date="2023-12-07T15:54:00Z"/>
        </w:rPr>
      </w:pPr>
      <w:r>
        <w:rPr>
          <w:b/>
        </w:rPr>
        <w:t>Lines</w:t>
      </w:r>
      <w:r>
        <w:rPr>
          <w:b/>
          <w:rPrChange w:id="3748" w:author="2023 Revisions to CCBHC Cost Report Instructions" w:date="2023-12-07T15:54:00Z">
            <w:rPr>
              <w:b/>
              <w:spacing w:val="-2"/>
            </w:rPr>
          </w:rPrChange>
        </w:rPr>
        <w:t xml:space="preserve"> </w:t>
      </w:r>
      <w:r>
        <w:rPr>
          <w:b/>
        </w:rPr>
        <w:t>13–21:</w:t>
      </w:r>
      <w:ins w:id="3749" w:author="2023 Revisions to CCBHC Cost Report Instructions" w:date="2023-12-07T15:54:00Z">
        <w:r w:rsidR="009A1A3E">
          <w:tab/>
        </w:r>
      </w:ins>
      <w:del w:id="3750" w:author="2023 Revisions to CCBHC Cost Report Instructions" w:date="2023-12-07T15:54:00Z">
        <w:r>
          <w:rPr>
            <w:b/>
            <w:spacing w:val="40"/>
          </w:rPr>
          <w:delText xml:space="preserve"> </w:delText>
        </w:r>
      </w:del>
      <w:r>
        <w:t>Enter expenses</w:t>
      </w:r>
      <w:r>
        <w:rPr>
          <w:rPrChange w:id="3751" w:author="2023 Revisions to CCBHC Cost Report Instructions" w:date="2023-12-07T15:54:00Z">
            <w:rPr>
              <w:spacing w:val="-4"/>
            </w:rPr>
          </w:rPrChange>
        </w:rPr>
        <w:t xml:space="preserve"> </w:t>
      </w:r>
      <w:r>
        <w:t>not</w:t>
      </w:r>
      <w:r>
        <w:rPr>
          <w:rPrChange w:id="3752" w:author="2023 Revisions to CCBHC Cost Report Instructions" w:date="2023-12-07T15:54:00Z">
            <w:rPr>
              <w:spacing w:val="-2"/>
            </w:rPr>
          </w:rPrChange>
        </w:rPr>
        <w:t xml:space="preserve"> </w:t>
      </w:r>
      <w:r>
        <w:t>allowed</w:t>
      </w:r>
      <w:r>
        <w:rPr>
          <w:rPrChange w:id="3753" w:author="2023 Revisions to CCBHC Cost Report Instructions" w:date="2023-12-07T15:54:00Z">
            <w:rPr>
              <w:spacing w:val="-2"/>
            </w:rPr>
          </w:rPrChange>
        </w:rPr>
        <w:t xml:space="preserve"> </w:t>
      </w:r>
      <w:r>
        <w:t>from</w:t>
      </w:r>
      <w:r>
        <w:rPr>
          <w:rPrChange w:id="3754" w:author="2023 Revisions to CCBHC Cost Report Instructions" w:date="2023-12-07T15:54:00Z">
            <w:rPr>
              <w:spacing w:val="-5"/>
            </w:rPr>
          </w:rPrChange>
        </w:rPr>
        <w:t xml:space="preserve"> </w:t>
      </w:r>
      <w:r>
        <w:t>federal</w:t>
      </w:r>
      <w:r>
        <w:rPr>
          <w:rPrChange w:id="3755" w:author="2023 Revisions to CCBHC Cost Report Instructions" w:date="2023-12-07T15:54:00Z">
            <w:rPr>
              <w:spacing w:val="-5"/>
            </w:rPr>
          </w:rPrChange>
        </w:rPr>
        <w:t xml:space="preserve"> </w:t>
      </w:r>
      <w:r>
        <w:t>funding</w:t>
      </w:r>
      <w:r>
        <w:rPr>
          <w:rPrChange w:id="3756" w:author="2023 Revisions to CCBHC Cost Report Instructions" w:date="2023-12-07T15:54:00Z">
            <w:rPr>
              <w:spacing w:val="-2"/>
            </w:rPr>
          </w:rPrChange>
        </w:rPr>
        <w:t xml:space="preserve"> </w:t>
      </w:r>
      <w:r>
        <w:t>as</w:t>
      </w:r>
      <w:r>
        <w:rPr>
          <w:rPrChange w:id="3757" w:author="2023 Revisions to CCBHC Cost Report Instructions" w:date="2023-12-07T15:54:00Z">
            <w:rPr>
              <w:spacing w:val="-1"/>
            </w:rPr>
          </w:rPrChange>
        </w:rPr>
        <w:t xml:space="preserve"> </w:t>
      </w:r>
      <w:r>
        <w:t>identified</w:t>
      </w:r>
      <w:r>
        <w:rPr>
          <w:rPrChange w:id="3758" w:author="2023 Revisions to CCBHC Cost Report Instructions" w:date="2023-12-07T15:54:00Z">
            <w:rPr>
              <w:spacing w:val="-4"/>
            </w:rPr>
          </w:rPrChange>
        </w:rPr>
        <w:t xml:space="preserve"> </w:t>
      </w:r>
      <w:r>
        <w:t>in</w:t>
      </w:r>
      <w:r>
        <w:rPr>
          <w:rPrChange w:id="3759" w:author="2023 Revisions to CCBHC Cost Report Instructions" w:date="2023-12-07T15:54:00Z">
            <w:rPr>
              <w:spacing w:val="-2"/>
            </w:rPr>
          </w:rPrChange>
        </w:rPr>
        <w:t xml:space="preserve"> </w:t>
      </w:r>
      <w:r>
        <w:t>45</w:t>
      </w:r>
      <w:r>
        <w:rPr>
          <w:rPrChange w:id="3760" w:author="2023 Revisions to CCBHC Cost Report Instructions" w:date="2023-12-07T15:54:00Z">
            <w:rPr>
              <w:spacing w:val="-4"/>
            </w:rPr>
          </w:rPrChange>
        </w:rPr>
        <w:t xml:space="preserve"> </w:t>
      </w:r>
      <w:r>
        <w:t>CFR</w:t>
      </w:r>
      <w:r>
        <w:rPr>
          <w:rPrChange w:id="3761" w:author="2023 Revisions to CCBHC Cost Report Instructions" w:date="2023-12-07T15:54:00Z">
            <w:rPr>
              <w:spacing w:val="-5"/>
            </w:rPr>
          </w:rPrChange>
        </w:rPr>
        <w:t xml:space="preserve"> </w:t>
      </w:r>
      <w:r>
        <w:t>§75.</w:t>
      </w:r>
      <w:r>
        <w:rPr>
          <w:rPrChange w:id="3762" w:author="2023 Revisions to CCBHC Cost Report Instructions" w:date="2023-12-07T15:54:00Z">
            <w:rPr>
              <w:spacing w:val="40"/>
            </w:rPr>
          </w:rPrChange>
        </w:rPr>
        <w:t xml:space="preserve"> </w:t>
      </w:r>
      <w:ins w:id="3763" w:author="2023 Revisions to CCBHC Cost Report Instructions" w:date="2023-12-07T15:54:00Z">
        <w:r w:rsidR="00025E08">
          <w:t xml:space="preserve"> </w:t>
        </w:r>
      </w:ins>
      <w:r>
        <w:t>These costs should be subtracted from the applicable line items in the Trial Balance tab.</w:t>
      </w:r>
      <w:ins w:id="3764" w:author="2023 Revisions to CCBHC Cost Report Instructions" w:date="2023-12-07T15:54:00Z">
        <w:r w:rsidR="00025E08">
          <w:t xml:space="preserve">  </w:t>
        </w:r>
      </w:ins>
    </w:p>
    <w:p w14:paraId="6018BF3B" w14:textId="1457968B" w:rsidR="0059672E" w:rsidRDefault="0050054D">
      <w:pPr>
        <w:pStyle w:val="Hangingtext"/>
        <w:pPrChange w:id="3765" w:author="2023 Revisions to CCBHC Cost Report Instructions" w:date="2023-12-07T15:54:00Z">
          <w:pPr>
            <w:pStyle w:val="BodyText"/>
            <w:spacing w:line="247" w:lineRule="auto"/>
            <w:ind w:left="1639" w:right="259" w:hanging="1"/>
          </w:pPr>
        </w:pPrChange>
      </w:pPr>
      <w:r>
        <w:t xml:space="preserve">An </w:t>
      </w:r>
      <w:r>
        <w:t>example of other costs not allowed are certain costs associated with related parties,</w:t>
      </w:r>
      <w:r>
        <w:rPr>
          <w:rPrChange w:id="3766" w:author="2023 Revisions to CCBHC Cost Report Instructions" w:date="2023-12-07T15:54:00Z">
            <w:rPr>
              <w:spacing w:val="-3"/>
            </w:rPr>
          </w:rPrChange>
        </w:rPr>
        <w:t xml:space="preserve"> </w:t>
      </w:r>
      <w:r>
        <w:t>such</w:t>
      </w:r>
      <w:r>
        <w:rPr>
          <w:rPrChange w:id="3767" w:author="2023 Revisions to CCBHC Cost Report Instructions" w:date="2023-12-07T15:54:00Z">
            <w:rPr>
              <w:spacing w:val="-4"/>
            </w:rPr>
          </w:rPrChange>
        </w:rPr>
        <w:t xml:space="preserve"> </w:t>
      </w:r>
      <w:r>
        <w:t>as</w:t>
      </w:r>
      <w:r>
        <w:rPr>
          <w:rPrChange w:id="3768" w:author="2023 Revisions to CCBHC Cost Report Instructions" w:date="2023-12-07T15:54:00Z">
            <w:rPr>
              <w:spacing w:val="-4"/>
            </w:rPr>
          </w:rPrChange>
        </w:rPr>
        <w:t xml:space="preserve"> </w:t>
      </w:r>
      <w:r>
        <w:t>rent</w:t>
      </w:r>
      <w:r>
        <w:rPr>
          <w:rPrChange w:id="3769" w:author="2023 Revisions to CCBHC Cost Report Instructions" w:date="2023-12-07T15:54:00Z">
            <w:rPr>
              <w:spacing w:val="-1"/>
            </w:rPr>
          </w:rPrChange>
        </w:rPr>
        <w:t xml:space="preserve"> </w:t>
      </w:r>
      <w:r>
        <w:t>expense.</w:t>
      </w:r>
      <w:r>
        <w:rPr>
          <w:rPrChange w:id="3770" w:author="2023 Revisions to CCBHC Cost Report Instructions" w:date="2023-12-07T15:54:00Z">
            <w:rPr>
              <w:spacing w:val="40"/>
            </w:rPr>
          </w:rPrChange>
        </w:rPr>
        <w:t xml:space="preserve"> </w:t>
      </w:r>
      <w:ins w:id="3771" w:author="2023 Revisions to CCBHC Cost Report Instructions" w:date="2023-12-07T15:54:00Z">
        <w:r w:rsidR="00025E08">
          <w:t xml:space="preserve"> </w:t>
        </w:r>
      </w:ins>
      <w:r>
        <w:t>Rent</w:t>
      </w:r>
      <w:r>
        <w:rPr>
          <w:rPrChange w:id="3772" w:author="2023 Revisions to CCBHC Cost Report Instructions" w:date="2023-12-07T15:54:00Z">
            <w:rPr>
              <w:spacing w:val="-3"/>
            </w:rPr>
          </w:rPrChange>
        </w:rPr>
        <w:t xml:space="preserve"> </w:t>
      </w:r>
      <w:r>
        <w:t>expense</w:t>
      </w:r>
      <w:r>
        <w:rPr>
          <w:rPrChange w:id="3773" w:author="2023 Revisions to CCBHC Cost Report Instructions" w:date="2023-12-07T15:54:00Z">
            <w:rPr>
              <w:spacing w:val="-4"/>
            </w:rPr>
          </w:rPrChange>
        </w:rPr>
        <w:t xml:space="preserve"> </w:t>
      </w:r>
      <w:r>
        <w:t>from</w:t>
      </w:r>
      <w:r>
        <w:rPr>
          <w:rPrChange w:id="3774" w:author="2023 Revisions to CCBHC Cost Report Instructions" w:date="2023-12-07T15:54:00Z">
            <w:rPr>
              <w:spacing w:val="-1"/>
            </w:rPr>
          </w:rPrChange>
        </w:rPr>
        <w:t xml:space="preserve"> </w:t>
      </w:r>
      <w:r>
        <w:t>a</w:t>
      </w:r>
      <w:r>
        <w:rPr>
          <w:rPrChange w:id="3775" w:author="2023 Revisions to CCBHC Cost Report Instructions" w:date="2023-12-07T15:54:00Z">
            <w:rPr>
              <w:spacing w:val="-4"/>
            </w:rPr>
          </w:rPrChange>
        </w:rPr>
        <w:t xml:space="preserve"> </w:t>
      </w:r>
      <w:r>
        <w:t>related</w:t>
      </w:r>
      <w:r>
        <w:rPr>
          <w:rPrChange w:id="3776" w:author="2023 Revisions to CCBHC Cost Report Instructions" w:date="2023-12-07T15:54:00Z">
            <w:rPr>
              <w:spacing w:val="-4"/>
            </w:rPr>
          </w:rPrChange>
        </w:rPr>
        <w:t xml:space="preserve"> </w:t>
      </w:r>
      <w:r>
        <w:t>party</w:t>
      </w:r>
      <w:r>
        <w:rPr>
          <w:rPrChange w:id="3777" w:author="2023 Revisions to CCBHC Cost Report Instructions" w:date="2023-12-07T15:54:00Z">
            <w:rPr>
              <w:spacing w:val="-4"/>
            </w:rPr>
          </w:rPrChange>
        </w:rPr>
        <w:t xml:space="preserve"> </w:t>
      </w:r>
      <w:r>
        <w:t>must</w:t>
      </w:r>
      <w:r>
        <w:rPr>
          <w:rPrChange w:id="3778" w:author="2023 Revisions to CCBHC Cost Report Instructions" w:date="2023-12-07T15:54:00Z">
            <w:rPr>
              <w:spacing w:val="-3"/>
            </w:rPr>
          </w:rPrChange>
        </w:rPr>
        <w:t xml:space="preserve"> </w:t>
      </w:r>
      <w:r>
        <w:t>be</w:t>
      </w:r>
      <w:r>
        <w:rPr>
          <w:rPrChange w:id="3779" w:author="2023 Revisions to CCBHC Cost Report Instructions" w:date="2023-12-07T15:54:00Z">
            <w:rPr>
              <w:spacing w:val="-3"/>
            </w:rPr>
          </w:rPrChange>
        </w:rPr>
        <w:t xml:space="preserve"> </w:t>
      </w:r>
      <w:r>
        <w:t>adjusted to the depreciable amount for the building, as per 45 CFR 75.465.</w:t>
      </w:r>
      <w:ins w:id="3780" w:author="2023 Revisions to CCBHC Cost Report Instructions" w:date="2023-12-07T15:54:00Z">
        <w:r w:rsidR="00025E08">
          <w:t xml:space="preserve"> </w:t>
        </w:r>
      </w:ins>
    </w:p>
    <w:p w14:paraId="306D2E33" w14:textId="7D996B5E" w:rsidR="0059672E" w:rsidRDefault="0050054D">
      <w:pPr>
        <w:pStyle w:val="Hangingtext"/>
        <w:pPrChange w:id="3781" w:author="2023 Revisions to CCBHC Cost Report Instructions" w:date="2023-12-07T15:54:00Z">
          <w:pPr>
            <w:pStyle w:val="BodyText"/>
            <w:tabs>
              <w:tab w:val="left" w:pos="1639"/>
            </w:tabs>
            <w:spacing w:before="116"/>
            <w:ind w:left="1640" w:right="152" w:hanging="1441"/>
          </w:pPr>
        </w:pPrChange>
      </w:pPr>
      <w:r>
        <w:rPr>
          <w:b/>
        </w:rPr>
        <w:t>Line 22:</w:t>
      </w:r>
      <w:ins w:id="3782" w:author="2023 Revisions to CCBHC Cost Report Instructions" w:date="2023-12-07T15:54:00Z">
        <w:r w:rsidR="001F4032">
          <w:t xml:space="preserve"> </w:t>
        </w:r>
      </w:ins>
      <w:r>
        <w:rPr>
          <w:rPrChange w:id="3783" w:author="2023 Revisions to CCBHC Cost Report Instructions" w:date="2023-12-07T15:54:00Z">
            <w:rPr>
              <w:b/>
            </w:rPr>
          </w:rPrChange>
        </w:rPr>
        <w:tab/>
      </w:r>
      <w:r>
        <w:t>Enter</w:t>
      </w:r>
      <w:r>
        <w:rPr>
          <w:rPrChange w:id="3784" w:author="2023 Revisions to CCBHC Cost Report Instructions" w:date="2023-12-07T15:54:00Z">
            <w:rPr>
              <w:spacing w:val="-1"/>
            </w:rPr>
          </w:rPrChange>
        </w:rPr>
        <w:t xml:space="preserve"> </w:t>
      </w:r>
      <w:r>
        <w:t>a</w:t>
      </w:r>
      <w:r>
        <w:rPr>
          <w:rPrChange w:id="3785" w:author="2023 Revisions to CCBHC Cost Report Instructions" w:date="2023-12-07T15:54:00Z">
            <w:rPr>
              <w:spacing w:val="-5"/>
            </w:rPr>
          </w:rPrChange>
        </w:rPr>
        <w:t xml:space="preserve"> </w:t>
      </w:r>
      <w:r>
        <w:t>subtotal</w:t>
      </w:r>
      <w:r>
        <w:rPr>
          <w:rPrChange w:id="3786" w:author="2023 Revisions to CCBHC Cost Report Instructions" w:date="2023-12-07T15:54:00Z">
            <w:rPr>
              <w:spacing w:val="-3"/>
            </w:rPr>
          </w:rPrChange>
        </w:rPr>
        <w:t xml:space="preserve"> </w:t>
      </w:r>
      <w:r>
        <w:t>of</w:t>
      </w:r>
      <w:r>
        <w:rPr>
          <w:rPrChange w:id="3787" w:author="2023 Revisions to CCBHC Cost Report Instructions" w:date="2023-12-07T15:54:00Z">
            <w:rPr>
              <w:spacing w:val="-4"/>
            </w:rPr>
          </w:rPrChange>
        </w:rPr>
        <w:t xml:space="preserve"> </w:t>
      </w:r>
      <w:r>
        <w:t>all</w:t>
      </w:r>
      <w:r>
        <w:rPr>
          <w:rPrChange w:id="3788" w:author="2023 Revisions to CCBHC Cost Report Instructions" w:date="2023-12-07T15:54:00Z">
            <w:rPr>
              <w:spacing w:val="-3"/>
            </w:rPr>
          </w:rPrChange>
        </w:rPr>
        <w:t xml:space="preserve"> </w:t>
      </w:r>
      <w:r>
        <w:t>other</w:t>
      </w:r>
      <w:r>
        <w:rPr>
          <w:rPrChange w:id="3789" w:author="2023 Revisions to CCBHC Cost Report Instructions" w:date="2023-12-07T15:54:00Z">
            <w:rPr>
              <w:spacing w:val="-1"/>
            </w:rPr>
          </w:rPrChange>
        </w:rPr>
        <w:t xml:space="preserve"> </w:t>
      </w:r>
      <w:r>
        <w:t>costs</w:t>
      </w:r>
      <w:r>
        <w:rPr>
          <w:rPrChange w:id="3790" w:author="2023 Revisions to CCBHC Cost Report Instructions" w:date="2023-12-07T15:54:00Z">
            <w:rPr>
              <w:spacing w:val="-5"/>
            </w:rPr>
          </w:rPrChange>
        </w:rPr>
        <w:t xml:space="preserve"> </w:t>
      </w:r>
      <w:r>
        <w:t>not</w:t>
      </w:r>
      <w:r>
        <w:rPr>
          <w:rPrChange w:id="3791" w:author="2023 Revisions to CCBHC Cost Report Instructions" w:date="2023-12-07T15:54:00Z">
            <w:rPr>
              <w:spacing w:val="-3"/>
            </w:rPr>
          </w:rPrChange>
        </w:rPr>
        <w:t xml:space="preserve"> </w:t>
      </w:r>
      <w:r>
        <w:t>allowed</w:t>
      </w:r>
      <w:r>
        <w:rPr>
          <w:rPrChange w:id="3792" w:author="2023 Revisions to CCBHC Cost Report Instructions" w:date="2023-12-07T15:54:00Z">
            <w:rPr>
              <w:spacing w:val="-3"/>
            </w:rPr>
          </w:rPrChange>
        </w:rPr>
        <w:t xml:space="preserve"> </w:t>
      </w:r>
      <w:r>
        <w:t>and</w:t>
      </w:r>
      <w:r>
        <w:rPr>
          <w:rPrChange w:id="3793" w:author="2023 Revisions to CCBHC Cost Report Instructions" w:date="2023-12-07T15:54:00Z">
            <w:rPr>
              <w:spacing w:val="-3"/>
            </w:rPr>
          </w:rPrChange>
        </w:rPr>
        <w:t xml:space="preserve"> </w:t>
      </w:r>
      <w:r>
        <w:t>describe</w:t>
      </w:r>
      <w:r>
        <w:rPr>
          <w:rPrChange w:id="3794" w:author="2023 Revisions to CCBHC Cost Report Instructions" w:date="2023-12-07T15:54:00Z">
            <w:rPr>
              <w:spacing w:val="-5"/>
            </w:rPr>
          </w:rPrChange>
        </w:rPr>
        <w:t xml:space="preserve"> </w:t>
      </w:r>
      <w:r>
        <w:t>the</w:t>
      </w:r>
      <w:r>
        <w:rPr>
          <w:rPrChange w:id="3795" w:author="2023 Revisions to CCBHC Cost Report Instructions" w:date="2023-12-07T15:54:00Z">
            <w:rPr>
              <w:spacing w:val="-3"/>
            </w:rPr>
          </w:rPrChange>
        </w:rPr>
        <w:t xml:space="preserve"> </w:t>
      </w:r>
      <w:r>
        <w:t>costs</w:t>
      </w:r>
      <w:r>
        <w:rPr>
          <w:rPrChange w:id="3796" w:author="2023 Revisions to CCBHC Cost Report Instructions" w:date="2023-12-07T15:54:00Z">
            <w:rPr>
              <w:spacing w:val="-5"/>
            </w:rPr>
          </w:rPrChange>
        </w:rPr>
        <w:t xml:space="preserve"> </w:t>
      </w:r>
      <w:r>
        <w:t>not</w:t>
      </w:r>
      <w:r>
        <w:rPr>
          <w:rPrChange w:id="3797" w:author="2023 Revisions to CCBHC Cost Report Instructions" w:date="2023-12-07T15:54:00Z">
            <w:rPr>
              <w:spacing w:val="-3"/>
            </w:rPr>
          </w:rPrChange>
        </w:rPr>
        <w:t xml:space="preserve"> </w:t>
      </w:r>
      <w:r>
        <w:t>allowed with amounts in the Comments tab.</w:t>
      </w:r>
      <w:ins w:id="3798" w:author="2023 Revisions to CCBHC Cost Report Instructions" w:date="2023-12-07T15:54:00Z">
        <w:r w:rsidR="001F4032">
          <w:t xml:space="preserve"> </w:t>
        </w:r>
      </w:ins>
    </w:p>
    <w:p w14:paraId="6792265A" w14:textId="2D0E6D72" w:rsidR="0059672E" w:rsidRDefault="0050054D">
      <w:pPr>
        <w:pStyle w:val="Hangingtext"/>
        <w:pPrChange w:id="3799" w:author="2023 Revisions to CCBHC Cost Report Instructions" w:date="2023-12-07T15:54:00Z">
          <w:pPr>
            <w:pStyle w:val="BodyText"/>
            <w:tabs>
              <w:tab w:val="left" w:pos="1639"/>
            </w:tabs>
            <w:spacing w:before="115" w:line="247" w:lineRule="auto"/>
            <w:ind w:left="1640" w:right="430" w:hanging="1441"/>
          </w:pPr>
        </w:pPrChange>
      </w:pPr>
      <w:r>
        <w:rPr>
          <w:b/>
        </w:rPr>
        <w:t>Line 23:</w:t>
      </w:r>
      <w:ins w:id="3800" w:author="2023 Revisions to CCBHC Cost Report Instructions" w:date="2023-12-07T15:54:00Z">
        <w:r w:rsidR="001F4032">
          <w:t xml:space="preserve"> </w:t>
        </w:r>
      </w:ins>
      <w:r>
        <w:rPr>
          <w:rPrChange w:id="3801" w:author="2023 Revisions to CCBHC Cost Report Instructions" w:date="2023-12-07T15:54:00Z">
            <w:rPr>
              <w:b/>
            </w:rPr>
          </w:rPrChange>
        </w:rPr>
        <w:tab/>
      </w:r>
      <w:r>
        <w:t>“Subtotal</w:t>
      </w:r>
      <w:r>
        <w:rPr>
          <w:rPrChange w:id="3802" w:author="2023 Revisions to CCBHC Cost Report Instructions" w:date="2023-12-07T15:54:00Z">
            <w:rPr>
              <w:spacing w:val="-6"/>
            </w:rPr>
          </w:rPrChange>
        </w:rPr>
        <w:t xml:space="preserve"> </w:t>
      </w:r>
      <w:r>
        <w:t>of</w:t>
      </w:r>
      <w:r>
        <w:rPr>
          <w:rPrChange w:id="3803" w:author="2023 Revisions to CCBHC Cost Report Instructions" w:date="2023-12-07T15:54:00Z">
            <w:rPr>
              <w:spacing w:val="-1"/>
            </w:rPr>
          </w:rPrChange>
        </w:rPr>
        <w:t xml:space="preserve"> </w:t>
      </w:r>
      <w:r>
        <w:t>costs</w:t>
      </w:r>
      <w:r>
        <w:rPr>
          <w:rPrChange w:id="3804" w:author="2023 Revisions to CCBHC Cost Report Instructions" w:date="2023-12-07T15:54:00Z">
            <w:rPr>
              <w:spacing w:val="-2"/>
            </w:rPr>
          </w:rPrChange>
        </w:rPr>
        <w:t xml:space="preserve"> </w:t>
      </w:r>
      <w:r>
        <w:t>not</w:t>
      </w:r>
      <w:r>
        <w:rPr>
          <w:rPrChange w:id="3805" w:author="2023 Revisions to CCBHC Cost Report Instructions" w:date="2023-12-07T15:54:00Z">
            <w:rPr>
              <w:spacing w:val="-1"/>
            </w:rPr>
          </w:rPrChange>
        </w:rPr>
        <w:t xml:space="preserve"> </w:t>
      </w:r>
      <w:r>
        <w:t>allowed</w:t>
      </w:r>
      <w:r>
        <w:rPr>
          <w:rPrChange w:id="3806" w:author="2023 Revisions to CCBHC Cost Report Instructions" w:date="2023-12-07T15:54:00Z">
            <w:rPr>
              <w:spacing w:val="-3"/>
            </w:rPr>
          </w:rPrChange>
        </w:rPr>
        <w:t xml:space="preserve"> </w:t>
      </w:r>
      <w:r>
        <w:t>adjustments,”</w:t>
      </w:r>
      <w:r>
        <w:rPr>
          <w:rPrChange w:id="3807" w:author="2023 Revisions to CCBHC Cost Report Instructions" w:date="2023-12-07T15:54:00Z">
            <w:rPr>
              <w:spacing w:val="-4"/>
            </w:rPr>
          </w:rPrChange>
        </w:rPr>
        <w:t xml:space="preserve"> </w:t>
      </w:r>
      <w:r>
        <w:t>which</w:t>
      </w:r>
      <w:r>
        <w:rPr>
          <w:rPrChange w:id="3808" w:author="2023 Revisions to CCBHC Cost Report Instructions" w:date="2023-12-07T15:54:00Z">
            <w:rPr>
              <w:spacing w:val="-3"/>
            </w:rPr>
          </w:rPrChange>
        </w:rPr>
        <w:t xml:space="preserve"> </w:t>
      </w:r>
      <w:r>
        <w:t>is</w:t>
      </w:r>
      <w:r>
        <w:rPr>
          <w:rPrChange w:id="3809" w:author="2023 Revisions to CCBHC Cost Report Instructions" w:date="2023-12-07T15:54:00Z">
            <w:rPr>
              <w:spacing w:val="-2"/>
            </w:rPr>
          </w:rPrChange>
        </w:rPr>
        <w:t xml:space="preserve"> </w:t>
      </w:r>
      <w:r>
        <w:t>calculated</w:t>
      </w:r>
      <w:r>
        <w:rPr>
          <w:rPrChange w:id="3810" w:author="2023 Revisions to CCBHC Cost Report Instructions" w:date="2023-12-07T15:54:00Z">
            <w:rPr>
              <w:spacing w:val="-5"/>
            </w:rPr>
          </w:rPrChange>
        </w:rPr>
        <w:t xml:space="preserve"> </w:t>
      </w:r>
      <w:r>
        <w:t>by</w:t>
      </w:r>
      <w:r>
        <w:rPr>
          <w:rPrChange w:id="3811" w:author="2023 Revisions to CCBHC Cost Report Instructions" w:date="2023-12-07T15:54:00Z">
            <w:rPr>
              <w:spacing w:val="-5"/>
            </w:rPr>
          </w:rPrChange>
        </w:rPr>
        <w:t xml:space="preserve"> </w:t>
      </w:r>
      <w:r>
        <w:t>adding</w:t>
      </w:r>
      <w:r>
        <w:rPr>
          <w:rPrChange w:id="3812" w:author="2023 Revisions to CCBHC Cost Report Instructions" w:date="2023-12-07T15:54:00Z">
            <w:rPr>
              <w:spacing w:val="-3"/>
            </w:rPr>
          </w:rPrChange>
        </w:rPr>
        <w:t xml:space="preserve"> </w:t>
      </w:r>
      <w:r>
        <w:t>lines</w:t>
      </w:r>
      <w:r>
        <w:rPr>
          <w:rPrChange w:id="3813" w:author="2023 Revisions to CCBHC Cost Report Instructions" w:date="2023-12-07T15:54:00Z">
            <w:rPr>
              <w:spacing w:val="-2"/>
            </w:rPr>
          </w:rPrChange>
        </w:rPr>
        <w:t xml:space="preserve"> </w:t>
      </w:r>
      <w:r>
        <w:t>13 through 22, is automatically populated on this line.</w:t>
      </w:r>
      <w:ins w:id="3814" w:author="2023 Revisions to CCBHC Cost Report Instructions" w:date="2023-12-07T15:54:00Z">
        <w:r w:rsidR="001F4032">
          <w:t xml:space="preserve"> </w:t>
        </w:r>
      </w:ins>
    </w:p>
    <w:p w14:paraId="6CD64400" w14:textId="40C42836" w:rsidR="0059672E" w:rsidRDefault="0050054D">
      <w:pPr>
        <w:pStyle w:val="Hangingtext"/>
        <w:pPrChange w:id="3815" w:author="2023 Revisions to CCBHC Cost Report Instructions" w:date="2023-12-07T15:54:00Z">
          <w:pPr>
            <w:pStyle w:val="BodyText"/>
            <w:tabs>
              <w:tab w:val="left" w:pos="1639"/>
            </w:tabs>
            <w:spacing w:before="119" w:line="247" w:lineRule="auto"/>
            <w:ind w:left="1640" w:right="384" w:hanging="1441"/>
          </w:pPr>
        </w:pPrChange>
      </w:pPr>
      <w:r>
        <w:rPr>
          <w:b/>
        </w:rPr>
        <w:t xml:space="preserve">Line </w:t>
      </w:r>
      <w:r>
        <w:rPr>
          <w:b/>
        </w:rPr>
        <w:t>24:</w:t>
      </w:r>
      <w:ins w:id="3816" w:author="2023 Revisions to CCBHC Cost Report Instructions" w:date="2023-12-07T15:54:00Z">
        <w:r w:rsidR="001F4032">
          <w:t xml:space="preserve"> </w:t>
        </w:r>
      </w:ins>
      <w:r>
        <w:rPr>
          <w:rPrChange w:id="3817" w:author="2023 Revisions to CCBHC Cost Report Instructions" w:date="2023-12-07T15:54:00Z">
            <w:rPr>
              <w:b/>
            </w:rPr>
          </w:rPrChange>
        </w:rPr>
        <w:tab/>
      </w:r>
      <w:r>
        <w:t>“Total</w:t>
      </w:r>
      <w:r>
        <w:rPr>
          <w:rPrChange w:id="3818" w:author="2023 Revisions to CCBHC Cost Report Instructions" w:date="2023-12-07T15:54:00Z">
            <w:rPr>
              <w:spacing w:val="-4"/>
            </w:rPr>
          </w:rPrChange>
        </w:rPr>
        <w:t xml:space="preserve"> </w:t>
      </w:r>
      <w:r>
        <w:t>adjustments,”</w:t>
      </w:r>
      <w:r>
        <w:rPr>
          <w:rPrChange w:id="3819" w:author="2023 Revisions to CCBHC Cost Report Instructions" w:date="2023-12-07T15:54:00Z">
            <w:rPr>
              <w:spacing w:val="-2"/>
            </w:rPr>
          </w:rPrChange>
        </w:rPr>
        <w:t xml:space="preserve"> </w:t>
      </w:r>
      <w:r>
        <w:t>which</w:t>
      </w:r>
      <w:r>
        <w:rPr>
          <w:rPrChange w:id="3820" w:author="2023 Revisions to CCBHC Cost Report Instructions" w:date="2023-12-07T15:54:00Z">
            <w:rPr>
              <w:spacing w:val="-4"/>
            </w:rPr>
          </w:rPrChange>
        </w:rPr>
        <w:t xml:space="preserve"> </w:t>
      </w:r>
      <w:r>
        <w:t>is</w:t>
      </w:r>
      <w:r>
        <w:rPr>
          <w:rPrChange w:id="3821" w:author="2023 Revisions to CCBHC Cost Report Instructions" w:date="2023-12-07T15:54:00Z">
            <w:rPr>
              <w:spacing w:val="-3"/>
            </w:rPr>
          </w:rPrChange>
        </w:rPr>
        <w:t xml:space="preserve"> </w:t>
      </w:r>
      <w:r>
        <w:t>calculated</w:t>
      </w:r>
      <w:r>
        <w:rPr>
          <w:rPrChange w:id="3822" w:author="2023 Revisions to CCBHC Cost Report Instructions" w:date="2023-12-07T15:54:00Z">
            <w:rPr>
              <w:spacing w:val="-5"/>
            </w:rPr>
          </w:rPrChange>
        </w:rPr>
        <w:t xml:space="preserve"> </w:t>
      </w:r>
      <w:r>
        <w:t>by</w:t>
      </w:r>
      <w:r>
        <w:rPr>
          <w:rPrChange w:id="3823" w:author="2023 Revisions to CCBHC Cost Report Instructions" w:date="2023-12-07T15:54:00Z">
            <w:rPr>
              <w:spacing w:val="-5"/>
            </w:rPr>
          </w:rPrChange>
        </w:rPr>
        <w:t xml:space="preserve"> </w:t>
      </w:r>
      <w:r>
        <w:t>adding</w:t>
      </w:r>
      <w:r>
        <w:rPr>
          <w:rPrChange w:id="3824" w:author="2023 Revisions to CCBHC Cost Report Instructions" w:date="2023-12-07T15:54:00Z">
            <w:rPr>
              <w:spacing w:val="-4"/>
            </w:rPr>
          </w:rPrChange>
        </w:rPr>
        <w:t xml:space="preserve"> </w:t>
      </w:r>
      <w:r>
        <w:t>lines</w:t>
      </w:r>
      <w:r>
        <w:rPr>
          <w:rPrChange w:id="3825" w:author="2023 Revisions to CCBHC Cost Report Instructions" w:date="2023-12-07T15:54:00Z">
            <w:rPr>
              <w:spacing w:val="-3"/>
            </w:rPr>
          </w:rPrChange>
        </w:rPr>
        <w:t xml:space="preserve"> </w:t>
      </w:r>
      <w:r>
        <w:t>12</w:t>
      </w:r>
      <w:r>
        <w:rPr>
          <w:rPrChange w:id="3826" w:author="2023 Revisions to CCBHC Cost Report Instructions" w:date="2023-12-07T15:54:00Z">
            <w:rPr>
              <w:spacing w:val="-4"/>
            </w:rPr>
          </w:rPrChange>
        </w:rPr>
        <w:t xml:space="preserve"> </w:t>
      </w:r>
      <w:r>
        <w:t>and</w:t>
      </w:r>
      <w:r>
        <w:rPr>
          <w:rPrChange w:id="3827" w:author="2023 Revisions to CCBHC Cost Report Instructions" w:date="2023-12-07T15:54:00Z">
            <w:rPr>
              <w:spacing w:val="-5"/>
            </w:rPr>
          </w:rPrChange>
        </w:rPr>
        <w:t xml:space="preserve"> </w:t>
      </w:r>
      <w:r>
        <w:t>23,</w:t>
      </w:r>
      <w:r>
        <w:rPr>
          <w:rPrChange w:id="3828" w:author="2023 Revisions to CCBHC Cost Report Instructions" w:date="2023-12-07T15:54:00Z">
            <w:rPr>
              <w:spacing w:val="-4"/>
            </w:rPr>
          </w:rPrChange>
        </w:rPr>
        <w:t xml:space="preserve"> </w:t>
      </w:r>
      <w:r>
        <w:t>is</w:t>
      </w:r>
      <w:r>
        <w:rPr>
          <w:rPrChange w:id="3829" w:author="2023 Revisions to CCBHC Cost Report Instructions" w:date="2023-12-07T15:54:00Z">
            <w:rPr>
              <w:spacing w:val="-3"/>
            </w:rPr>
          </w:rPrChange>
        </w:rPr>
        <w:t xml:space="preserve"> </w:t>
      </w:r>
      <w:r>
        <w:t>automatically populated on this line.</w:t>
      </w:r>
      <w:ins w:id="3830" w:author="2023 Revisions to CCBHC Cost Report Instructions" w:date="2023-12-07T15:54:00Z">
        <w:r w:rsidR="001F4032">
          <w:t xml:space="preserve"> </w:t>
        </w:r>
      </w:ins>
    </w:p>
    <w:p w14:paraId="72FBB71F" w14:textId="40476E11" w:rsidR="0059672E" w:rsidRDefault="0050054D">
      <w:pPr>
        <w:pStyle w:val="BodyText"/>
        <w:pPrChange w:id="3831" w:author="2023 Revisions to CCBHC Cost Report Instructions" w:date="2023-12-07T15:54:00Z">
          <w:pPr>
            <w:pStyle w:val="BodyText"/>
            <w:spacing w:line="247" w:lineRule="auto"/>
            <w:ind w:left="200" w:right="259"/>
          </w:pPr>
        </w:pPrChange>
      </w:pPr>
      <w:r>
        <w:t>When</w:t>
      </w:r>
      <w:r>
        <w:rPr>
          <w:rPrChange w:id="3832" w:author="2023 Revisions to CCBHC Cost Report Instructions" w:date="2023-12-07T15:54:00Z">
            <w:rPr>
              <w:spacing w:val="-1"/>
            </w:rPr>
          </w:rPrChange>
        </w:rPr>
        <w:t xml:space="preserve"> </w:t>
      </w:r>
      <w:r>
        <w:t>complete,</w:t>
      </w:r>
      <w:r>
        <w:rPr>
          <w:rPrChange w:id="3833" w:author="2023 Revisions to CCBHC Cost Report Instructions" w:date="2023-12-07T15:54:00Z">
            <w:rPr>
              <w:spacing w:val="-2"/>
            </w:rPr>
          </w:rPrChange>
        </w:rPr>
        <w:t xml:space="preserve"> </w:t>
      </w:r>
      <w:r>
        <w:t>transfer</w:t>
      </w:r>
      <w:r>
        <w:rPr>
          <w:rPrChange w:id="3834" w:author="2023 Revisions to CCBHC Cost Report Instructions" w:date="2023-12-07T15:54:00Z">
            <w:rPr>
              <w:spacing w:val="-2"/>
            </w:rPr>
          </w:rPrChange>
        </w:rPr>
        <w:t xml:space="preserve"> </w:t>
      </w:r>
      <w:r>
        <w:t>the</w:t>
      </w:r>
      <w:r>
        <w:rPr>
          <w:rPrChange w:id="3835" w:author="2023 Revisions to CCBHC Cost Report Instructions" w:date="2023-12-07T15:54:00Z">
            <w:rPr>
              <w:spacing w:val="-3"/>
            </w:rPr>
          </w:rPrChange>
        </w:rPr>
        <w:t xml:space="preserve"> </w:t>
      </w:r>
      <w:r>
        <w:t>amounts</w:t>
      </w:r>
      <w:r>
        <w:rPr>
          <w:rPrChange w:id="3836" w:author="2023 Revisions to CCBHC Cost Report Instructions" w:date="2023-12-07T15:54:00Z">
            <w:rPr>
              <w:spacing w:val="-5"/>
            </w:rPr>
          </w:rPrChange>
        </w:rPr>
        <w:t xml:space="preserve"> </w:t>
      </w:r>
      <w:r>
        <w:t>from</w:t>
      </w:r>
      <w:r>
        <w:rPr>
          <w:rPrChange w:id="3837" w:author="2023 Revisions to CCBHC Cost Report Instructions" w:date="2023-12-07T15:54:00Z">
            <w:rPr>
              <w:spacing w:val="-2"/>
            </w:rPr>
          </w:rPrChange>
        </w:rPr>
        <w:t xml:space="preserve"> </w:t>
      </w:r>
      <w:r>
        <w:t>column</w:t>
      </w:r>
      <w:r>
        <w:rPr>
          <w:rPrChange w:id="3838" w:author="2023 Revisions to CCBHC Cost Report Instructions" w:date="2023-12-07T15:54:00Z">
            <w:rPr>
              <w:spacing w:val="-1"/>
            </w:rPr>
          </w:rPrChange>
        </w:rPr>
        <w:t xml:space="preserve"> </w:t>
      </w:r>
      <w:r>
        <w:t>2</w:t>
      </w:r>
      <w:r>
        <w:rPr>
          <w:rPrChange w:id="3839" w:author="2023 Revisions to CCBHC Cost Report Instructions" w:date="2023-12-07T15:54:00Z">
            <w:rPr>
              <w:spacing w:val="-1"/>
            </w:rPr>
          </w:rPrChange>
        </w:rPr>
        <w:t xml:space="preserve"> </w:t>
      </w:r>
      <w:r>
        <w:t>in</w:t>
      </w:r>
      <w:r>
        <w:rPr>
          <w:rPrChange w:id="3840" w:author="2023 Revisions to CCBHC Cost Report Instructions" w:date="2023-12-07T15:54:00Z">
            <w:rPr>
              <w:spacing w:val="-3"/>
            </w:rPr>
          </w:rPrChange>
        </w:rPr>
        <w:t xml:space="preserve"> </w:t>
      </w:r>
      <w:r>
        <w:t>this</w:t>
      </w:r>
      <w:r>
        <w:rPr>
          <w:rPrChange w:id="3841" w:author="2023 Revisions to CCBHC Cost Report Instructions" w:date="2023-12-07T15:54:00Z">
            <w:rPr>
              <w:spacing w:val="-3"/>
            </w:rPr>
          </w:rPrChange>
        </w:rPr>
        <w:t xml:space="preserve"> </w:t>
      </w:r>
      <w:r>
        <w:t>tab</w:t>
      </w:r>
      <w:r>
        <w:rPr>
          <w:rPrChange w:id="3842" w:author="2023 Revisions to CCBHC Cost Report Instructions" w:date="2023-12-07T15:54:00Z">
            <w:rPr>
              <w:spacing w:val="-3"/>
            </w:rPr>
          </w:rPrChange>
        </w:rPr>
        <w:t xml:space="preserve"> </w:t>
      </w:r>
      <w:r>
        <w:t>to</w:t>
      </w:r>
      <w:r>
        <w:rPr>
          <w:rPrChange w:id="3843" w:author="2023 Revisions to CCBHC Cost Report Instructions" w:date="2023-12-07T15:54:00Z">
            <w:rPr>
              <w:spacing w:val="-3"/>
            </w:rPr>
          </w:rPrChange>
        </w:rPr>
        <w:t xml:space="preserve"> </w:t>
      </w:r>
      <w:r>
        <w:t>the</w:t>
      </w:r>
      <w:r>
        <w:rPr>
          <w:rPrChange w:id="3844" w:author="2023 Revisions to CCBHC Cost Report Instructions" w:date="2023-12-07T15:54:00Z">
            <w:rPr>
              <w:spacing w:val="-1"/>
            </w:rPr>
          </w:rPrChange>
        </w:rPr>
        <w:t xml:space="preserve"> </w:t>
      </w:r>
      <w:r>
        <w:t>appropriate</w:t>
      </w:r>
      <w:r>
        <w:rPr>
          <w:rPrChange w:id="3845" w:author="2023 Revisions to CCBHC Cost Report Instructions" w:date="2023-12-07T15:54:00Z">
            <w:rPr>
              <w:spacing w:val="-1"/>
            </w:rPr>
          </w:rPrChange>
        </w:rPr>
        <w:t xml:space="preserve"> </w:t>
      </w:r>
      <w:r>
        <w:t>line</w:t>
      </w:r>
      <w:r>
        <w:rPr>
          <w:rPrChange w:id="3846" w:author="2023 Revisions to CCBHC Cost Report Instructions" w:date="2023-12-07T15:54:00Z">
            <w:rPr>
              <w:spacing w:val="-1"/>
            </w:rPr>
          </w:rPrChange>
        </w:rPr>
        <w:t xml:space="preserve"> </w:t>
      </w:r>
      <w:r>
        <w:t>in</w:t>
      </w:r>
      <w:r>
        <w:rPr>
          <w:rPrChange w:id="3847" w:author="2023 Revisions to CCBHC Cost Report Instructions" w:date="2023-12-07T15:54:00Z">
            <w:rPr>
              <w:spacing w:val="-1"/>
            </w:rPr>
          </w:rPrChange>
        </w:rPr>
        <w:t xml:space="preserve"> </w:t>
      </w:r>
      <w:r>
        <w:t>column</w:t>
      </w:r>
      <w:r>
        <w:rPr>
          <w:rPrChange w:id="3848" w:author="2023 Revisions to CCBHC Cost Report Instructions" w:date="2023-12-07T15:54:00Z">
            <w:rPr>
              <w:spacing w:val="-1"/>
            </w:rPr>
          </w:rPrChange>
        </w:rPr>
        <w:t xml:space="preserve"> </w:t>
      </w:r>
      <w:r>
        <w:t>6 in the Trial Balance tab.</w:t>
      </w:r>
      <w:ins w:id="3849" w:author="2023 Revisions to CCBHC Cost Report Instructions" w:date="2023-12-07T15:54:00Z">
        <w:r w:rsidR="00025E08">
          <w:t xml:space="preserve"> </w:t>
        </w:r>
      </w:ins>
    </w:p>
    <w:p w14:paraId="0F5662D6" w14:textId="77777777" w:rsidR="00942D5E" w:rsidRDefault="00025E08">
      <w:pPr>
        <w:spacing w:after="0" w:line="259" w:lineRule="auto"/>
        <w:ind w:left="0" w:right="0" w:firstLine="0"/>
        <w:rPr>
          <w:ins w:id="3850" w:author="2023 Revisions to CCBHC Cost Report Instructions" w:date="2023-12-07T15:54:00Z"/>
        </w:rPr>
      </w:pPr>
      <w:ins w:id="3851" w:author="2023 Revisions to CCBHC Cost Report Instructions" w:date="2023-12-07T15:54:00Z">
        <w:r>
          <w:t xml:space="preserve"> </w:t>
        </w:r>
        <w:r>
          <w:br w:type="page"/>
        </w:r>
      </w:ins>
    </w:p>
    <w:p w14:paraId="001A6B5C" w14:textId="77777777" w:rsidR="00942D5E" w:rsidRDefault="00AD3C07">
      <w:pPr>
        <w:spacing w:after="0" w:line="259" w:lineRule="auto"/>
        <w:ind w:left="-5" w:right="0"/>
        <w:rPr>
          <w:ins w:id="3852" w:author="2023 Revisions to CCBHC Cost Report Instructions" w:date="2023-12-07T15:54:00Z"/>
        </w:rPr>
      </w:pPr>
      <w:ins w:id="3853" w:author="2023 Revisions to CCBHC Cost Report Instructions" w:date="2023-12-07T15:54:00Z">
        <w:r>
          <w:rPr>
            <w:sz w:val="72"/>
          </w:rPr>
          <w:t>7</w:t>
        </w:r>
        <w:r w:rsidR="00025E08">
          <w:rPr>
            <w:sz w:val="72"/>
          </w:rPr>
          <w:t xml:space="preserve"> </w:t>
        </w:r>
      </w:ins>
    </w:p>
    <w:p w14:paraId="3DAD1BAB" w14:textId="77777777" w:rsidR="0059672E" w:rsidRDefault="0059672E">
      <w:pPr>
        <w:spacing w:line="247" w:lineRule="auto"/>
        <w:rPr>
          <w:del w:id="3854" w:author="2023 Revisions to CCBHC Cost Report Instructions" w:date="2023-12-07T15:54:00Z"/>
        </w:rPr>
        <w:sectPr w:rsidR="0059672E">
          <w:pgSz w:w="12240" w:h="15840"/>
          <w:pgMar w:top="1340" w:right="940" w:bottom="620" w:left="1240" w:header="542" w:footer="432" w:gutter="0"/>
          <w:cols w:space="720"/>
        </w:sectPr>
      </w:pPr>
    </w:p>
    <w:p w14:paraId="350B4F41" w14:textId="77777777" w:rsidR="0059672E" w:rsidRDefault="0050054D">
      <w:pPr>
        <w:pStyle w:val="Heading1"/>
        <w:tabs>
          <w:tab w:val="left" w:pos="9948"/>
        </w:tabs>
        <w:rPr>
          <w:del w:id="3855" w:author="2023 Revisions to CCBHC Cost Report Instructions" w:date="2023-12-07T15:54:00Z"/>
        </w:rPr>
      </w:pPr>
      <w:del w:id="3856" w:author="2023 Revisions to CCBHC Cost Report Instructions" w:date="2023-12-07T15:54:00Z">
        <w:r>
          <w:rPr>
            <w:spacing w:val="-10"/>
            <w:u w:val="single"/>
          </w:rPr>
          <w:delText>6</w:delText>
        </w:r>
        <w:r>
          <w:rPr>
            <w:u w:val="single"/>
          </w:rPr>
          <w:tab/>
        </w:r>
      </w:del>
    </w:p>
    <w:p w14:paraId="0DEC4C2E" w14:textId="10956411" w:rsidR="0059672E" w:rsidRDefault="0050054D">
      <w:pPr>
        <w:pStyle w:val="Heading1"/>
        <w:pPrChange w:id="3857" w:author="2023 Revisions to CCBHC Cost Report Instructions" w:date="2023-12-07T15:54:00Z">
          <w:pPr>
            <w:pStyle w:val="Heading2"/>
          </w:pPr>
        </w:pPrChange>
      </w:pPr>
      <w:bookmarkStart w:id="3858" w:name="Anticipated_Costs_Tab"/>
      <w:bookmarkStart w:id="3859" w:name="_bookmark18"/>
      <w:bookmarkStart w:id="3860" w:name="_Toc147503606"/>
      <w:bookmarkStart w:id="3861" w:name="_Toc148441553"/>
      <w:bookmarkEnd w:id="3858"/>
      <w:bookmarkEnd w:id="3859"/>
      <w:r>
        <w:t>Anticipated</w:t>
      </w:r>
      <w:r>
        <w:rPr>
          <w:rPrChange w:id="3862" w:author="2023 Revisions to CCBHC Cost Report Instructions" w:date="2023-12-07T15:54:00Z">
            <w:rPr>
              <w:b/>
              <w:i/>
              <w:spacing w:val="-6"/>
              <w:sz w:val="28"/>
            </w:rPr>
          </w:rPrChange>
        </w:rPr>
        <w:t xml:space="preserve"> </w:t>
      </w:r>
      <w:r>
        <w:t>Costs</w:t>
      </w:r>
      <w:r>
        <w:rPr>
          <w:rPrChange w:id="3863" w:author="2023 Revisions to CCBHC Cost Report Instructions" w:date="2023-12-07T15:54:00Z">
            <w:rPr>
              <w:b/>
              <w:i/>
              <w:spacing w:val="-6"/>
              <w:sz w:val="28"/>
            </w:rPr>
          </w:rPrChange>
        </w:rPr>
        <w:t xml:space="preserve"> </w:t>
      </w:r>
      <w:r>
        <w:rPr>
          <w:rPrChange w:id="3864" w:author="2023 Revisions to CCBHC Cost Report Instructions" w:date="2023-12-07T15:54:00Z">
            <w:rPr>
              <w:b/>
              <w:i/>
              <w:spacing w:val="-5"/>
              <w:sz w:val="28"/>
            </w:rPr>
          </w:rPrChange>
        </w:rPr>
        <w:t>Tab</w:t>
      </w:r>
      <w:bookmarkEnd w:id="3860"/>
      <w:bookmarkEnd w:id="3861"/>
      <w:ins w:id="3865" w:author="2023 Revisions to CCBHC Cost Report Instructions" w:date="2023-12-07T15:54:00Z">
        <w:r w:rsidR="00025E08">
          <w:t xml:space="preserve"> </w:t>
        </w:r>
      </w:ins>
    </w:p>
    <w:p w14:paraId="3D3332D7" w14:textId="491B0C6A" w:rsidR="0059672E" w:rsidRDefault="0050054D">
      <w:pPr>
        <w:pStyle w:val="BodyText"/>
        <w:pPrChange w:id="3866" w:author="2023 Revisions to CCBHC Cost Report Instructions" w:date="2023-12-07T15:54:00Z">
          <w:pPr>
            <w:pStyle w:val="BodyText"/>
            <w:spacing w:before="128" w:line="247" w:lineRule="auto"/>
            <w:ind w:left="199" w:right="211"/>
          </w:pPr>
        </w:pPrChange>
      </w:pPr>
      <w:r>
        <w:t>Use</w:t>
      </w:r>
      <w:r>
        <w:rPr>
          <w:rPrChange w:id="3867" w:author="2023 Revisions to CCBHC Cost Report Instructions" w:date="2023-12-07T15:54:00Z">
            <w:rPr>
              <w:spacing w:val="-2"/>
            </w:rPr>
          </w:rPrChange>
        </w:rPr>
        <w:t xml:space="preserve"> </w:t>
      </w:r>
      <w:r>
        <w:t>the</w:t>
      </w:r>
      <w:r>
        <w:rPr>
          <w:rPrChange w:id="3868" w:author="2023 Revisions to CCBHC Cost Report Instructions" w:date="2023-12-07T15:54:00Z">
            <w:rPr>
              <w:spacing w:val="-4"/>
            </w:rPr>
          </w:rPrChange>
        </w:rPr>
        <w:t xml:space="preserve"> </w:t>
      </w:r>
      <w:r>
        <w:t>Anticipated</w:t>
      </w:r>
      <w:r>
        <w:rPr>
          <w:rPrChange w:id="3869" w:author="2023 Revisions to CCBHC Cost Report Instructions" w:date="2023-12-07T15:54:00Z">
            <w:rPr>
              <w:spacing w:val="-4"/>
            </w:rPr>
          </w:rPrChange>
        </w:rPr>
        <w:t xml:space="preserve"> </w:t>
      </w:r>
      <w:r>
        <w:t>Costs</w:t>
      </w:r>
      <w:r>
        <w:rPr>
          <w:rPrChange w:id="3870" w:author="2023 Revisions to CCBHC Cost Report Instructions" w:date="2023-12-07T15:54:00Z">
            <w:rPr>
              <w:spacing w:val="-1"/>
            </w:rPr>
          </w:rPrChange>
        </w:rPr>
        <w:t xml:space="preserve"> </w:t>
      </w:r>
      <w:r>
        <w:t>tab</w:t>
      </w:r>
      <w:r>
        <w:rPr>
          <w:rPrChange w:id="3871" w:author="2023 Revisions to CCBHC Cost Report Instructions" w:date="2023-12-07T15:54:00Z">
            <w:rPr>
              <w:spacing w:val="-4"/>
            </w:rPr>
          </w:rPrChange>
        </w:rPr>
        <w:t xml:space="preserve"> </w:t>
      </w:r>
      <w:r>
        <w:t>to</w:t>
      </w:r>
      <w:r>
        <w:rPr>
          <w:rPrChange w:id="3872" w:author="2023 Revisions to CCBHC Cost Report Instructions" w:date="2023-12-07T15:54:00Z">
            <w:rPr>
              <w:spacing w:val="-4"/>
            </w:rPr>
          </w:rPrChange>
        </w:rPr>
        <w:t xml:space="preserve"> </w:t>
      </w:r>
      <w:r>
        <w:t>add</w:t>
      </w:r>
      <w:r>
        <w:rPr>
          <w:rPrChange w:id="3873" w:author="2023 Revisions to CCBHC Cost Report Instructions" w:date="2023-12-07T15:54:00Z">
            <w:rPr>
              <w:spacing w:val="-2"/>
            </w:rPr>
          </w:rPrChange>
        </w:rPr>
        <w:t xml:space="preserve"> </w:t>
      </w:r>
      <w:r>
        <w:t>or</w:t>
      </w:r>
      <w:r>
        <w:rPr>
          <w:rPrChange w:id="3874" w:author="2023 Revisions to CCBHC Cost Report Instructions" w:date="2023-12-07T15:54:00Z">
            <w:rPr>
              <w:spacing w:val="-3"/>
            </w:rPr>
          </w:rPrChange>
        </w:rPr>
        <w:t xml:space="preserve"> </w:t>
      </w:r>
      <w:r>
        <w:t>change</w:t>
      </w:r>
      <w:r>
        <w:rPr>
          <w:rPrChange w:id="3875" w:author="2023 Revisions to CCBHC Cost Report Instructions" w:date="2023-12-07T15:54:00Z">
            <w:rPr>
              <w:spacing w:val="-4"/>
            </w:rPr>
          </w:rPrChange>
        </w:rPr>
        <w:t xml:space="preserve"> </w:t>
      </w:r>
      <w:r>
        <w:t>the</w:t>
      </w:r>
      <w:r>
        <w:rPr>
          <w:rPrChange w:id="3876" w:author="2023 Revisions to CCBHC Cost Report Instructions" w:date="2023-12-07T15:54:00Z">
            <w:rPr>
              <w:spacing w:val="-2"/>
            </w:rPr>
          </w:rPrChange>
        </w:rPr>
        <w:t xml:space="preserve"> </w:t>
      </w:r>
      <w:r>
        <w:t>expenses</w:t>
      </w:r>
      <w:r>
        <w:rPr>
          <w:rPrChange w:id="3877" w:author="2023 Revisions to CCBHC Cost Report Instructions" w:date="2023-12-07T15:54:00Z">
            <w:rPr>
              <w:spacing w:val="-1"/>
            </w:rPr>
          </w:rPrChange>
        </w:rPr>
        <w:t xml:space="preserve"> </w:t>
      </w:r>
      <w:r>
        <w:t>listed</w:t>
      </w:r>
      <w:r>
        <w:rPr>
          <w:rPrChange w:id="3878" w:author="2023 Revisions to CCBHC Cost Report Instructions" w:date="2023-12-07T15:54:00Z">
            <w:rPr>
              <w:spacing w:val="-2"/>
            </w:rPr>
          </w:rPrChange>
        </w:rPr>
        <w:t xml:space="preserve"> </w:t>
      </w:r>
      <w:r>
        <w:t>on</w:t>
      </w:r>
      <w:r>
        <w:rPr>
          <w:rPrChange w:id="3879" w:author="2023 Revisions to CCBHC Cost Report Instructions" w:date="2023-12-07T15:54:00Z">
            <w:rPr>
              <w:spacing w:val="-6"/>
            </w:rPr>
          </w:rPrChange>
        </w:rPr>
        <w:t xml:space="preserve"> </w:t>
      </w:r>
      <w:r>
        <w:t>Trial</w:t>
      </w:r>
      <w:r>
        <w:rPr>
          <w:rPrChange w:id="3880" w:author="2023 Revisions to CCBHC Cost Report Instructions" w:date="2023-12-07T15:54:00Z">
            <w:rPr>
              <w:spacing w:val="-2"/>
            </w:rPr>
          </w:rPrChange>
        </w:rPr>
        <w:t xml:space="preserve"> </w:t>
      </w:r>
      <w:r>
        <w:t>Balance</w:t>
      </w:r>
      <w:r>
        <w:rPr>
          <w:rPrChange w:id="3881" w:author="2023 Revisions to CCBHC Cost Report Instructions" w:date="2023-12-07T15:54:00Z">
            <w:rPr>
              <w:spacing w:val="-2"/>
            </w:rPr>
          </w:rPrChange>
        </w:rPr>
        <w:t xml:space="preserve"> </w:t>
      </w:r>
      <w:r>
        <w:t>tab,</w:t>
      </w:r>
      <w:r>
        <w:rPr>
          <w:rPrChange w:id="3882" w:author="2023 Revisions to CCBHC Cost Report Instructions" w:date="2023-12-07T15:54:00Z">
            <w:rPr>
              <w:spacing w:val="-2"/>
            </w:rPr>
          </w:rPrChange>
        </w:rPr>
        <w:t xml:space="preserve"> </w:t>
      </w:r>
      <w:r>
        <w:t>column</w:t>
      </w:r>
      <w:r>
        <w:rPr>
          <w:rPrChange w:id="3883" w:author="2023 Revisions to CCBHC Cost Report Instructions" w:date="2023-12-07T15:54:00Z">
            <w:rPr>
              <w:spacing w:val="-2"/>
            </w:rPr>
          </w:rPrChange>
        </w:rPr>
        <w:t xml:space="preserve"> </w:t>
      </w:r>
      <w:r>
        <w:t>8.</w:t>
      </w:r>
      <w:ins w:id="3884" w:author="2023 Revisions to CCBHC Cost Report Instructions" w:date="2023-12-07T15:54:00Z">
        <w:r w:rsidR="00025E08">
          <w:t xml:space="preserve"> </w:t>
        </w:r>
      </w:ins>
      <w:r>
        <w:t xml:space="preserve"> Anticipated costs are (1) additional costs related to services that were not previously offered but that CCBHCs are required to offer or (2) costs that are expected to increase as a result of offering CCBHC services during the rate period that were not captured in the reporting period. The costs should be to support both Medicaid and non-Medicaid users. Anticipated costs are allowed for demonstration year 1 only.</w:t>
      </w:r>
      <w:r>
        <w:rPr>
          <w:rPrChange w:id="3885" w:author="2023 Revisions to CCBHC Cost Report Instructions" w:date="2023-12-07T15:54:00Z">
            <w:rPr>
              <w:spacing w:val="40"/>
            </w:rPr>
          </w:rPrChange>
        </w:rPr>
        <w:t xml:space="preserve"> </w:t>
      </w:r>
      <w:ins w:id="3886" w:author="2023 Revisions to CCBHC Cost Report Instructions" w:date="2023-12-07T15:54:00Z">
        <w:r w:rsidR="00025E08">
          <w:t xml:space="preserve"> </w:t>
        </w:r>
      </w:ins>
      <w:r>
        <w:t>Demonstration year 2 requires actual data.</w:t>
      </w:r>
      <w:ins w:id="3887" w:author="2023 Revisions to CCBHC Cost Report Instructions" w:date="2023-12-07T15:54:00Z">
        <w:r w:rsidR="00025E08">
          <w:t xml:space="preserve">   </w:t>
        </w:r>
      </w:ins>
    </w:p>
    <w:p w14:paraId="7032296F" w14:textId="2DB81B32" w:rsidR="0059672E" w:rsidRDefault="0050054D">
      <w:pPr>
        <w:pStyle w:val="Heading2"/>
        <w:pPrChange w:id="3888" w:author="2023 Revisions to CCBHC Cost Report Instructions" w:date="2023-12-07T15:54:00Z">
          <w:pPr>
            <w:pStyle w:val="Heading5"/>
            <w:ind w:left="199"/>
          </w:pPr>
        </w:pPrChange>
      </w:pPr>
      <w:bookmarkStart w:id="3889" w:name="_bookmark19"/>
      <w:bookmarkStart w:id="3890" w:name="_Toc147503607"/>
      <w:bookmarkStart w:id="3891" w:name="_Toc148441554"/>
      <w:bookmarkEnd w:id="3889"/>
      <w:r>
        <w:t>Column</w:t>
      </w:r>
      <w:r>
        <w:rPr>
          <w:rPrChange w:id="3892" w:author="2023 Revisions to CCBHC Cost Report Instructions" w:date="2023-12-07T15:54:00Z">
            <w:rPr>
              <w:bCs w:val="0"/>
              <w:iCs w:val="0"/>
              <w:spacing w:val="-3"/>
            </w:rPr>
          </w:rPrChange>
        </w:rPr>
        <w:t xml:space="preserve"> </w:t>
      </w:r>
      <w:r w:rsidRPr="009A1A3E">
        <w:rPr>
          <w:rPrChange w:id="3893" w:author="2023 Revisions to CCBHC Cost Report Instructions" w:date="2023-12-07T15:54:00Z">
            <w:rPr>
              <w:bCs w:val="0"/>
              <w:iCs w:val="0"/>
              <w:spacing w:val="-2"/>
            </w:rPr>
          </w:rPrChange>
        </w:rPr>
        <w:t>Descriptions</w:t>
      </w:r>
      <w:bookmarkEnd w:id="3890"/>
      <w:bookmarkEnd w:id="3891"/>
      <w:ins w:id="3894" w:author="2023 Revisions to CCBHC Cost Report Instructions" w:date="2023-12-07T15:54:00Z">
        <w:r w:rsidR="00025E08">
          <w:t xml:space="preserve"> </w:t>
        </w:r>
      </w:ins>
    </w:p>
    <w:p w14:paraId="4F6C8487" w14:textId="10EBF688" w:rsidR="0059672E" w:rsidRDefault="0050054D">
      <w:pPr>
        <w:pStyle w:val="Hangingtext"/>
        <w:pPrChange w:id="3895" w:author="2023 Revisions to CCBHC Cost Report Instructions" w:date="2023-12-07T15:54:00Z">
          <w:pPr>
            <w:pStyle w:val="BodyText"/>
            <w:tabs>
              <w:tab w:val="left" w:pos="1639"/>
            </w:tabs>
            <w:spacing w:before="85" w:line="247" w:lineRule="auto"/>
            <w:ind w:left="1640" w:right="272" w:hanging="1441"/>
          </w:pPr>
        </w:pPrChange>
      </w:pPr>
      <w:r>
        <w:rPr>
          <w:b/>
        </w:rPr>
        <w:t>Column 1:</w:t>
      </w:r>
      <w:ins w:id="3896" w:author="2023 Revisions to CCBHC Cost Report Instructions" w:date="2023-12-07T15:54:00Z">
        <w:r w:rsidR="001F4032">
          <w:t xml:space="preserve"> </w:t>
        </w:r>
      </w:ins>
      <w:r>
        <w:rPr>
          <w:rPrChange w:id="3897" w:author="2023 Revisions to CCBHC Cost Report Instructions" w:date="2023-12-07T15:54:00Z">
            <w:rPr>
              <w:b/>
            </w:rPr>
          </w:rPrChange>
        </w:rPr>
        <w:tab/>
      </w:r>
      <w:r>
        <w:t>Enter the</w:t>
      </w:r>
      <w:r>
        <w:rPr>
          <w:rPrChange w:id="3898" w:author="2023 Revisions to CCBHC Cost Report Instructions" w:date="2023-12-07T15:54:00Z">
            <w:rPr>
              <w:spacing w:val="-1"/>
            </w:rPr>
          </w:rPrChange>
        </w:rPr>
        <w:t xml:space="preserve"> </w:t>
      </w:r>
      <w:r>
        <w:t>change in</w:t>
      </w:r>
      <w:r>
        <w:rPr>
          <w:rPrChange w:id="3899" w:author="2023 Revisions to CCBHC Cost Report Instructions" w:date="2023-12-07T15:54:00Z">
            <w:rPr>
              <w:spacing w:val="-1"/>
            </w:rPr>
          </w:rPrChange>
        </w:rPr>
        <w:t xml:space="preserve"> </w:t>
      </w:r>
      <w:r>
        <w:t>the</w:t>
      </w:r>
      <w:r>
        <w:rPr>
          <w:rPrChange w:id="3900" w:author="2023 Revisions to CCBHC Cost Report Instructions" w:date="2023-12-07T15:54:00Z">
            <w:rPr>
              <w:spacing w:val="-3"/>
            </w:rPr>
          </w:rPrChange>
        </w:rPr>
        <w:t xml:space="preserve"> </w:t>
      </w:r>
      <w:r>
        <w:t>number of full-time equivalent (FTE) staff members needed to provide CCHBC services.</w:t>
      </w:r>
      <w:r>
        <w:rPr>
          <w:rPrChange w:id="3901" w:author="2023 Revisions to CCBHC Cost Report Instructions" w:date="2023-12-07T15:54:00Z">
            <w:rPr>
              <w:spacing w:val="40"/>
            </w:rPr>
          </w:rPrChange>
        </w:rPr>
        <w:t xml:space="preserve"> </w:t>
      </w:r>
      <w:ins w:id="3902" w:author="2023 Revisions to CCBHC Cost Report Instructions" w:date="2023-12-07T15:54:00Z">
        <w:r w:rsidR="001F4032">
          <w:t xml:space="preserve"> </w:t>
        </w:r>
      </w:ins>
      <w:r>
        <w:t xml:space="preserve">Enter the number as </w:t>
      </w:r>
      <w:r>
        <w:t>either a positive number for increases in FTE or a negative number for decreases in FTE.</w:t>
      </w:r>
      <w:r>
        <w:rPr>
          <w:rPrChange w:id="3903" w:author="2023 Revisions to CCBHC Cost Report Instructions" w:date="2023-12-07T15:54:00Z">
            <w:rPr>
              <w:spacing w:val="40"/>
            </w:rPr>
          </w:rPrChange>
        </w:rPr>
        <w:t xml:space="preserve"> </w:t>
      </w:r>
      <w:ins w:id="3904" w:author="2023 Revisions to CCBHC Cost Report Instructions" w:date="2023-12-07T15:54:00Z">
        <w:r w:rsidR="001F4032">
          <w:t xml:space="preserve"> </w:t>
        </w:r>
      </w:ins>
      <w:r>
        <w:t>For instance, if an additional</w:t>
      </w:r>
      <w:r>
        <w:rPr>
          <w:rPrChange w:id="3905" w:author="2023 Revisions to CCBHC Cost Report Instructions" w:date="2023-12-07T15:54:00Z">
            <w:rPr>
              <w:spacing w:val="-3"/>
            </w:rPr>
          </w:rPrChange>
        </w:rPr>
        <w:t xml:space="preserve"> </w:t>
      </w:r>
      <w:r>
        <w:t>psychiatric</w:t>
      </w:r>
      <w:r>
        <w:rPr>
          <w:rPrChange w:id="3906" w:author="2023 Revisions to CCBHC Cost Report Instructions" w:date="2023-12-07T15:54:00Z">
            <w:rPr>
              <w:spacing w:val="-2"/>
            </w:rPr>
          </w:rPrChange>
        </w:rPr>
        <w:t xml:space="preserve"> </w:t>
      </w:r>
      <w:r>
        <w:t>nurse</w:t>
      </w:r>
      <w:r>
        <w:rPr>
          <w:rPrChange w:id="3907" w:author="2023 Revisions to CCBHC Cost Report Instructions" w:date="2023-12-07T15:54:00Z">
            <w:rPr>
              <w:spacing w:val="-3"/>
            </w:rPr>
          </w:rPrChange>
        </w:rPr>
        <w:t xml:space="preserve"> </w:t>
      </w:r>
      <w:r>
        <w:t>is</w:t>
      </w:r>
      <w:r>
        <w:rPr>
          <w:rPrChange w:id="3908" w:author="2023 Revisions to CCBHC Cost Report Instructions" w:date="2023-12-07T15:54:00Z">
            <w:rPr>
              <w:spacing w:val="-5"/>
            </w:rPr>
          </w:rPrChange>
        </w:rPr>
        <w:t xml:space="preserve"> </w:t>
      </w:r>
      <w:r>
        <w:t>required</w:t>
      </w:r>
      <w:r>
        <w:rPr>
          <w:rPrChange w:id="3909" w:author="2023 Revisions to CCBHC Cost Report Instructions" w:date="2023-12-07T15:54:00Z">
            <w:rPr>
              <w:spacing w:val="-5"/>
            </w:rPr>
          </w:rPrChange>
        </w:rPr>
        <w:t xml:space="preserve"> </w:t>
      </w:r>
      <w:r>
        <w:t>to</w:t>
      </w:r>
      <w:r>
        <w:rPr>
          <w:rPrChange w:id="3910" w:author="2023 Revisions to CCBHC Cost Report Instructions" w:date="2023-12-07T15:54:00Z">
            <w:rPr>
              <w:spacing w:val="-3"/>
            </w:rPr>
          </w:rPrChange>
        </w:rPr>
        <w:t xml:space="preserve"> </w:t>
      </w:r>
      <w:r>
        <w:t>offer</w:t>
      </w:r>
      <w:r>
        <w:rPr>
          <w:rPrChange w:id="3911" w:author="2023 Revisions to CCBHC Cost Report Instructions" w:date="2023-12-07T15:54:00Z">
            <w:rPr>
              <w:spacing w:val="-1"/>
            </w:rPr>
          </w:rPrChange>
        </w:rPr>
        <w:t xml:space="preserve"> </w:t>
      </w:r>
      <w:r>
        <w:t>CCBHC</w:t>
      </w:r>
      <w:r>
        <w:rPr>
          <w:rPrChange w:id="3912" w:author="2023 Revisions to CCBHC Cost Report Instructions" w:date="2023-12-07T15:54:00Z">
            <w:rPr>
              <w:spacing w:val="-3"/>
            </w:rPr>
          </w:rPrChange>
        </w:rPr>
        <w:t xml:space="preserve"> </w:t>
      </w:r>
      <w:r>
        <w:t>services,</w:t>
      </w:r>
      <w:r>
        <w:rPr>
          <w:rPrChange w:id="3913" w:author="2023 Revisions to CCBHC Cost Report Instructions" w:date="2023-12-07T15:54:00Z">
            <w:rPr>
              <w:spacing w:val="-1"/>
            </w:rPr>
          </w:rPrChange>
        </w:rPr>
        <w:t xml:space="preserve"> </w:t>
      </w:r>
      <w:r>
        <w:t>enter</w:t>
      </w:r>
      <w:r>
        <w:rPr>
          <w:rPrChange w:id="3914" w:author="2023 Revisions to CCBHC Cost Report Instructions" w:date="2023-12-07T15:54:00Z">
            <w:rPr>
              <w:spacing w:val="-1"/>
            </w:rPr>
          </w:rPrChange>
        </w:rPr>
        <w:t xml:space="preserve"> </w:t>
      </w:r>
      <w:r>
        <w:t>a</w:t>
      </w:r>
      <w:r>
        <w:rPr>
          <w:rPrChange w:id="3915" w:author="2023 Revisions to CCBHC Cost Report Instructions" w:date="2023-12-07T15:54:00Z">
            <w:rPr>
              <w:spacing w:val="-5"/>
            </w:rPr>
          </w:rPrChange>
        </w:rPr>
        <w:t xml:space="preserve"> </w:t>
      </w:r>
      <w:r>
        <w:t>1</w:t>
      </w:r>
      <w:r>
        <w:rPr>
          <w:rPrChange w:id="3916" w:author="2023 Revisions to CCBHC Cost Report Instructions" w:date="2023-12-07T15:54:00Z">
            <w:rPr>
              <w:spacing w:val="-5"/>
            </w:rPr>
          </w:rPrChange>
        </w:rPr>
        <w:t xml:space="preserve"> </w:t>
      </w:r>
      <w:r>
        <w:t>on</w:t>
      </w:r>
      <w:r>
        <w:rPr>
          <w:rPrChange w:id="3917" w:author="2023 Revisions to CCBHC Cost Report Instructions" w:date="2023-12-07T15:54:00Z">
            <w:rPr>
              <w:spacing w:val="-3"/>
            </w:rPr>
          </w:rPrChange>
        </w:rPr>
        <w:t xml:space="preserve"> </w:t>
      </w:r>
      <w:r>
        <w:t>line</w:t>
      </w:r>
      <w:r>
        <w:rPr>
          <w:rPrChange w:id="3918" w:author="2023 Revisions to CCBHC Cost Report Instructions" w:date="2023-12-07T15:54:00Z">
            <w:rPr>
              <w:spacing w:val="-3"/>
            </w:rPr>
          </w:rPrChange>
        </w:rPr>
        <w:t xml:space="preserve"> </w:t>
      </w:r>
      <w:r>
        <w:t>2, column 1.</w:t>
      </w:r>
      <w:ins w:id="3919" w:author="2023 Revisions to CCBHC Cost Report Instructions" w:date="2023-12-07T15:54:00Z">
        <w:r w:rsidR="001F4032">
          <w:t xml:space="preserve"> </w:t>
        </w:r>
      </w:ins>
    </w:p>
    <w:p w14:paraId="11251CF7" w14:textId="01F9EF32" w:rsidR="0059672E" w:rsidRDefault="0050054D">
      <w:pPr>
        <w:pStyle w:val="Hangingtext"/>
        <w:pPrChange w:id="3920" w:author="2023 Revisions to CCBHC Cost Report Instructions" w:date="2023-12-07T15:54:00Z">
          <w:pPr>
            <w:pStyle w:val="BodyText"/>
            <w:tabs>
              <w:tab w:val="left" w:pos="1639"/>
            </w:tabs>
            <w:spacing w:before="118" w:line="247" w:lineRule="auto"/>
            <w:ind w:left="1640" w:right="409" w:hanging="1441"/>
          </w:pPr>
        </w:pPrChange>
      </w:pPr>
      <w:r>
        <w:rPr>
          <w:b/>
        </w:rPr>
        <w:t>Column 2:</w:t>
      </w:r>
      <w:ins w:id="3921" w:author="2023 Revisions to CCBHC Cost Report Instructions" w:date="2023-12-07T15:54:00Z">
        <w:r w:rsidR="001F4032">
          <w:t xml:space="preserve"> </w:t>
        </w:r>
      </w:ins>
      <w:r>
        <w:rPr>
          <w:rPrChange w:id="3922" w:author="2023 Revisions to CCBHC Cost Report Instructions" w:date="2023-12-07T15:54:00Z">
            <w:rPr>
              <w:b/>
            </w:rPr>
          </w:rPrChange>
        </w:rPr>
        <w:tab/>
      </w:r>
      <w:r>
        <w:t>Enter</w:t>
      </w:r>
      <w:r>
        <w:rPr>
          <w:rPrChange w:id="3923" w:author="2023 Revisions to CCBHC Cost Report Instructions" w:date="2023-12-07T15:54:00Z">
            <w:rPr>
              <w:spacing w:val="-5"/>
            </w:rPr>
          </w:rPrChange>
        </w:rPr>
        <w:t xml:space="preserve"> </w:t>
      </w:r>
      <w:r>
        <w:t>the</w:t>
      </w:r>
      <w:r>
        <w:rPr>
          <w:rPrChange w:id="3924" w:author="2023 Revisions to CCBHC Cost Report Instructions" w:date="2023-12-07T15:54:00Z">
            <w:rPr>
              <w:spacing w:val="-6"/>
            </w:rPr>
          </w:rPrChange>
        </w:rPr>
        <w:t xml:space="preserve"> </w:t>
      </w:r>
      <w:r>
        <w:t>additional</w:t>
      </w:r>
      <w:r>
        <w:rPr>
          <w:rPrChange w:id="3925" w:author="2023 Revisions to CCBHC Cost Report Instructions" w:date="2023-12-07T15:54:00Z">
            <w:rPr>
              <w:spacing w:val="-4"/>
            </w:rPr>
          </w:rPrChange>
        </w:rPr>
        <w:t xml:space="preserve"> </w:t>
      </w:r>
      <w:r>
        <w:t>expenses</w:t>
      </w:r>
      <w:r>
        <w:rPr>
          <w:rPrChange w:id="3926" w:author="2023 Revisions to CCBHC Cost Report Instructions" w:date="2023-12-07T15:54:00Z">
            <w:rPr>
              <w:spacing w:val="-3"/>
            </w:rPr>
          </w:rPrChange>
        </w:rPr>
        <w:t xml:space="preserve"> </w:t>
      </w:r>
      <w:r>
        <w:t>associated</w:t>
      </w:r>
      <w:r>
        <w:rPr>
          <w:rPrChange w:id="3927" w:author="2023 Revisions to CCBHC Cost Report Instructions" w:date="2023-12-07T15:54:00Z">
            <w:rPr>
              <w:spacing w:val="-4"/>
            </w:rPr>
          </w:rPrChange>
        </w:rPr>
        <w:t xml:space="preserve"> </w:t>
      </w:r>
      <w:r>
        <w:t>with</w:t>
      </w:r>
      <w:r>
        <w:rPr>
          <w:rPrChange w:id="3928" w:author="2023 Revisions to CCBHC Cost Report Instructions" w:date="2023-12-07T15:54:00Z">
            <w:rPr>
              <w:spacing w:val="-4"/>
            </w:rPr>
          </w:rPrChange>
        </w:rPr>
        <w:t xml:space="preserve"> </w:t>
      </w:r>
      <w:r>
        <w:t>providing</w:t>
      </w:r>
      <w:r>
        <w:rPr>
          <w:rPrChange w:id="3929" w:author="2023 Revisions to CCBHC Cost Report Instructions" w:date="2023-12-07T15:54:00Z">
            <w:rPr>
              <w:spacing w:val="-1"/>
            </w:rPr>
          </w:rPrChange>
        </w:rPr>
        <w:t xml:space="preserve"> </w:t>
      </w:r>
      <w:r>
        <w:t>new</w:t>
      </w:r>
      <w:r>
        <w:rPr>
          <w:rPrChange w:id="3930" w:author="2023 Revisions to CCBHC Cost Report Instructions" w:date="2023-12-07T15:54:00Z">
            <w:rPr>
              <w:spacing w:val="-7"/>
            </w:rPr>
          </w:rPrChange>
        </w:rPr>
        <w:t xml:space="preserve"> </w:t>
      </w:r>
      <w:r>
        <w:t>or</w:t>
      </w:r>
      <w:r>
        <w:rPr>
          <w:rPrChange w:id="3931" w:author="2023 Revisions to CCBHC Cost Report Instructions" w:date="2023-12-07T15:54:00Z">
            <w:rPr>
              <w:spacing w:val="-2"/>
            </w:rPr>
          </w:rPrChange>
        </w:rPr>
        <w:t xml:space="preserve"> </w:t>
      </w:r>
      <w:r>
        <w:t>expanded</w:t>
      </w:r>
      <w:r>
        <w:rPr>
          <w:rPrChange w:id="3932" w:author="2023 Revisions to CCBHC Cost Report Instructions" w:date="2023-12-07T15:54:00Z">
            <w:rPr>
              <w:spacing w:val="-6"/>
            </w:rPr>
          </w:rPrChange>
        </w:rPr>
        <w:t xml:space="preserve"> </w:t>
      </w:r>
      <w:r>
        <w:t>CCBHC services.</w:t>
      </w:r>
      <w:ins w:id="3933" w:author="2023 Revisions to CCBHC Cost Report Instructions" w:date="2023-12-07T15:54:00Z">
        <w:r w:rsidR="001F4032">
          <w:t xml:space="preserve"> </w:t>
        </w:r>
      </w:ins>
      <w:r>
        <w:rPr>
          <w:rPrChange w:id="3934" w:author="2023 Revisions to CCBHC Cost Report Instructions" w:date="2023-12-07T15:54:00Z">
            <w:rPr>
              <w:spacing w:val="40"/>
            </w:rPr>
          </w:rPrChange>
        </w:rPr>
        <w:t xml:space="preserve"> </w:t>
      </w:r>
      <w:r>
        <w:t>The amount entered should be the additional cost expected that is not already accounted for in the Trial Balance.</w:t>
      </w:r>
      <w:ins w:id="3935" w:author="2023 Revisions to CCBHC Cost Report Instructions" w:date="2023-12-07T15:54:00Z">
        <w:r w:rsidR="001F4032">
          <w:t xml:space="preserve">   </w:t>
        </w:r>
      </w:ins>
    </w:p>
    <w:p w14:paraId="57D4F51D" w14:textId="09B9A74A" w:rsidR="0059672E" w:rsidRDefault="0050054D">
      <w:pPr>
        <w:pStyle w:val="Hangingtext"/>
        <w:pPrChange w:id="3936" w:author="2023 Revisions to CCBHC Cost Report Instructions" w:date="2023-12-07T15:54:00Z">
          <w:pPr>
            <w:pStyle w:val="BodyText"/>
            <w:tabs>
              <w:tab w:val="left" w:pos="1639"/>
            </w:tabs>
            <w:spacing w:before="118" w:line="247" w:lineRule="auto"/>
            <w:ind w:left="1640" w:right="299" w:hanging="1441"/>
          </w:pPr>
        </w:pPrChange>
      </w:pPr>
      <w:r>
        <w:rPr>
          <w:b/>
        </w:rPr>
        <w:t>Column 3:</w:t>
      </w:r>
      <w:ins w:id="3937" w:author="2023 Revisions to CCBHC Cost Report Instructions" w:date="2023-12-07T15:54:00Z">
        <w:r w:rsidR="001F4032">
          <w:t xml:space="preserve">  </w:t>
        </w:r>
      </w:ins>
      <w:r>
        <w:rPr>
          <w:rPrChange w:id="3938" w:author="2023 Revisions to CCBHC Cost Report Instructions" w:date="2023-12-07T15:54:00Z">
            <w:rPr>
              <w:b/>
            </w:rPr>
          </w:rPrChange>
        </w:rPr>
        <w:tab/>
      </w:r>
      <w:r>
        <w:t>Enter</w:t>
      </w:r>
      <w:r>
        <w:rPr>
          <w:rPrChange w:id="3939" w:author="2023 Revisions to CCBHC Cost Report Instructions" w:date="2023-12-07T15:54:00Z">
            <w:rPr>
              <w:spacing w:val="-1"/>
            </w:rPr>
          </w:rPrChange>
        </w:rPr>
        <w:t xml:space="preserve"> </w:t>
      </w:r>
      <w:r>
        <w:t>amounts</w:t>
      </w:r>
      <w:r>
        <w:rPr>
          <w:rPrChange w:id="3940" w:author="2023 Revisions to CCBHC Cost Report Instructions" w:date="2023-12-07T15:54:00Z">
            <w:rPr>
              <w:spacing w:val="-5"/>
            </w:rPr>
          </w:rPrChange>
        </w:rPr>
        <w:t xml:space="preserve"> </w:t>
      </w:r>
      <w:r>
        <w:t>that</w:t>
      </w:r>
      <w:r>
        <w:rPr>
          <w:rPrChange w:id="3941" w:author="2023 Revisions to CCBHC Cost Report Instructions" w:date="2023-12-07T15:54:00Z">
            <w:rPr>
              <w:spacing w:val="-3"/>
            </w:rPr>
          </w:rPrChange>
        </w:rPr>
        <w:t xml:space="preserve"> </w:t>
      </w:r>
      <w:r>
        <w:t>are</w:t>
      </w:r>
      <w:r>
        <w:rPr>
          <w:rPrChange w:id="3942" w:author="2023 Revisions to CCBHC Cost Report Instructions" w:date="2023-12-07T15:54:00Z">
            <w:rPr>
              <w:spacing w:val="-5"/>
            </w:rPr>
          </w:rPrChange>
        </w:rPr>
        <w:t xml:space="preserve"> </w:t>
      </w:r>
      <w:r>
        <w:t>expected</w:t>
      </w:r>
      <w:r>
        <w:rPr>
          <w:rPrChange w:id="3943" w:author="2023 Revisions to CCBHC Cost Report Instructions" w:date="2023-12-07T15:54:00Z">
            <w:rPr>
              <w:spacing w:val="-3"/>
            </w:rPr>
          </w:rPrChange>
        </w:rPr>
        <w:t xml:space="preserve"> </w:t>
      </w:r>
      <w:r>
        <w:t>to</w:t>
      </w:r>
      <w:r>
        <w:rPr>
          <w:rPrChange w:id="3944" w:author="2023 Revisions to CCBHC Cost Report Instructions" w:date="2023-12-07T15:54:00Z">
            <w:rPr>
              <w:spacing w:val="-5"/>
            </w:rPr>
          </w:rPrChange>
        </w:rPr>
        <w:t xml:space="preserve"> </w:t>
      </w:r>
      <w:r>
        <w:t>decrease</w:t>
      </w:r>
      <w:r>
        <w:rPr>
          <w:rPrChange w:id="3945" w:author="2023 Revisions to CCBHC Cost Report Instructions" w:date="2023-12-07T15:54:00Z">
            <w:rPr>
              <w:spacing w:val="-5"/>
            </w:rPr>
          </w:rPrChange>
        </w:rPr>
        <w:t xml:space="preserve"> </w:t>
      </w:r>
      <w:r>
        <w:t>as</w:t>
      </w:r>
      <w:r>
        <w:rPr>
          <w:rPrChange w:id="3946" w:author="2023 Revisions to CCBHC Cost Report Instructions" w:date="2023-12-07T15:54:00Z">
            <w:rPr>
              <w:spacing w:val="-7"/>
            </w:rPr>
          </w:rPrChange>
        </w:rPr>
        <w:t xml:space="preserve"> </w:t>
      </w:r>
      <w:r>
        <w:t>a</w:t>
      </w:r>
      <w:r>
        <w:rPr>
          <w:rPrChange w:id="3947" w:author="2023 Revisions to CCBHC Cost Report Instructions" w:date="2023-12-07T15:54:00Z">
            <w:rPr>
              <w:spacing w:val="-3"/>
            </w:rPr>
          </w:rPrChange>
        </w:rPr>
        <w:t xml:space="preserve"> </w:t>
      </w:r>
      <w:r>
        <w:t>result</w:t>
      </w:r>
      <w:r>
        <w:rPr>
          <w:rPrChange w:id="3948" w:author="2023 Revisions to CCBHC Cost Report Instructions" w:date="2023-12-07T15:54:00Z">
            <w:rPr>
              <w:spacing w:val="-3"/>
            </w:rPr>
          </w:rPrChange>
        </w:rPr>
        <w:t xml:space="preserve"> </w:t>
      </w:r>
      <w:r>
        <w:t>of</w:t>
      </w:r>
      <w:r>
        <w:rPr>
          <w:rPrChange w:id="3949" w:author="2023 Revisions to CCBHC Cost Report Instructions" w:date="2023-12-07T15:54:00Z">
            <w:rPr>
              <w:spacing w:val="-4"/>
            </w:rPr>
          </w:rPrChange>
        </w:rPr>
        <w:t xml:space="preserve"> </w:t>
      </w:r>
      <w:r>
        <w:t>the</w:t>
      </w:r>
      <w:r>
        <w:rPr>
          <w:rPrChange w:id="3950" w:author="2023 Revisions to CCBHC Cost Report Instructions" w:date="2023-12-07T15:54:00Z">
            <w:rPr>
              <w:spacing w:val="-3"/>
            </w:rPr>
          </w:rPrChange>
        </w:rPr>
        <w:t xml:space="preserve"> </w:t>
      </w:r>
      <w:r>
        <w:t>provision</w:t>
      </w:r>
      <w:r>
        <w:rPr>
          <w:rPrChange w:id="3951" w:author="2023 Revisions to CCBHC Cost Report Instructions" w:date="2023-12-07T15:54:00Z">
            <w:rPr>
              <w:spacing w:val="-3"/>
            </w:rPr>
          </w:rPrChange>
        </w:rPr>
        <w:t xml:space="preserve"> </w:t>
      </w:r>
      <w:r>
        <w:t>of CCBHC services.</w:t>
      </w:r>
      <w:ins w:id="3952" w:author="2023 Revisions to CCBHC Cost Report Instructions" w:date="2023-12-07T15:54:00Z">
        <w:r w:rsidR="001F4032">
          <w:t xml:space="preserve"> </w:t>
        </w:r>
      </w:ins>
      <w:r>
        <w:rPr>
          <w:rPrChange w:id="3953" w:author="2023 Revisions to CCBHC Cost Report Instructions" w:date="2023-12-07T15:54:00Z">
            <w:rPr>
              <w:spacing w:val="40"/>
            </w:rPr>
          </w:rPrChange>
        </w:rPr>
        <w:t xml:space="preserve"> </w:t>
      </w:r>
      <w:r>
        <w:t xml:space="preserve">For instance, if a staff member providing case management services for non-CCBHC services is repurposed to provide case management for CCBHC services, there should be a positive expense amount on line 6, column 2, and a negative expense amount on line </w:t>
      </w:r>
      <w:ins w:id="3954" w:author="2023 Revisions to CCBHC Cost Report Instructions" w:date="2023-12-07T15:54:00Z">
        <w:r w:rsidR="001F4032">
          <w:t>51</w:t>
        </w:r>
      </w:ins>
      <w:del w:id="3955" w:author="2023 Revisions to CCBHC Cost Report Instructions" w:date="2023-12-07T15:54:00Z">
        <w:r>
          <w:delText>50</w:delText>
        </w:r>
      </w:del>
      <w:r>
        <w:t>, column 3.</w:t>
      </w:r>
      <w:ins w:id="3956" w:author="2023 Revisions to CCBHC Cost Report Instructions" w:date="2023-12-07T15:54:00Z">
        <w:r w:rsidR="001F4032">
          <w:t xml:space="preserve">   </w:t>
        </w:r>
      </w:ins>
    </w:p>
    <w:p w14:paraId="1FCC3B05" w14:textId="325369F8" w:rsidR="0059672E" w:rsidRDefault="0050054D">
      <w:pPr>
        <w:pStyle w:val="Heading2"/>
        <w:pPrChange w:id="3957" w:author="2023 Revisions to CCBHC Cost Report Instructions" w:date="2023-12-07T15:54:00Z">
          <w:pPr>
            <w:pStyle w:val="Heading5"/>
            <w:spacing w:before="179"/>
          </w:pPr>
        </w:pPrChange>
      </w:pPr>
      <w:bookmarkStart w:id="3958" w:name="_bookmark20"/>
      <w:bookmarkStart w:id="3959" w:name="_Toc147503608"/>
      <w:bookmarkStart w:id="3960" w:name="_Toc148441555"/>
      <w:bookmarkEnd w:id="3958"/>
      <w:r>
        <w:t>Line</w:t>
      </w:r>
      <w:r>
        <w:rPr>
          <w:rPrChange w:id="3961" w:author="2023 Revisions to CCBHC Cost Report Instructions" w:date="2023-12-07T15:54:00Z">
            <w:rPr>
              <w:bCs w:val="0"/>
              <w:iCs w:val="0"/>
              <w:spacing w:val="-1"/>
            </w:rPr>
          </w:rPrChange>
        </w:rPr>
        <w:t xml:space="preserve"> </w:t>
      </w:r>
      <w:r>
        <w:rPr>
          <w:rPrChange w:id="3962" w:author="2023 Revisions to CCBHC Cost Report Instructions" w:date="2023-12-07T15:54:00Z">
            <w:rPr>
              <w:bCs w:val="0"/>
              <w:iCs w:val="0"/>
              <w:spacing w:val="-2"/>
            </w:rPr>
          </w:rPrChange>
        </w:rPr>
        <w:t>Descriptions</w:t>
      </w:r>
      <w:bookmarkEnd w:id="3959"/>
      <w:bookmarkEnd w:id="3960"/>
      <w:ins w:id="3963" w:author="2023 Revisions to CCBHC Cost Report Instructions" w:date="2023-12-07T15:54:00Z">
        <w:r w:rsidR="00025E08">
          <w:t xml:space="preserve"> </w:t>
        </w:r>
      </w:ins>
    </w:p>
    <w:p w14:paraId="7900EE5A" w14:textId="45152FC0" w:rsidR="0059672E" w:rsidRDefault="0050054D">
      <w:pPr>
        <w:pStyle w:val="BodyText"/>
        <w:pPrChange w:id="3964" w:author="2023 Revisions to CCBHC Cost Report Instructions" w:date="2023-12-07T15:54:00Z">
          <w:pPr>
            <w:pStyle w:val="BodyText"/>
            <w:spacing w:before="87"/>
            <w:ind w:left="200"/>
          </w:pPr>
        </w:pPrChange>
      </w:pPr>
      <w:r>
        <w:t>Line</w:t>
      </w:r>
      <w:r>
        <w:rPr>
          <w:rPrChange w:id="3965" w:author="2023 Revisions to CCBHC Cost Report Instructions" w:date="2023-12-07T15:54:00Z">
            <w:rPr>
              <w:spacing w:val="-7"/>
            </w:rPr>
          </w:rPrChange>
        </w:rPr>
        <w:t xml:space="preserve"> </w:t>
      </w:r>
      <w:r>
        <w:t>descriptions</w:t>
      </w:r>
      <w:r>
        <w:rPr>
          <w:rPrChange w:id="3966" w:author="2023 Revisions to CCBHC Cost Report Instructions" w:date="2023-12-07T15:54:00Z">
            <w:rPr>
              <w:spacing w:val="-6"/>
            </w:rPr>
          </w:rPrChange>
        </w:rPr>
        <w:t xml:space="preserve"> </w:t>
      </w:r>
      <w:r>
        <w:t>correspond</w:t>
      </w:r>
      <w:r>
        <w:rPr>
          <w:rPrChange w:id="3967" w:author="2023 Revisions to CCBHC Cost Report Instructions" w:date="2023-12-07T15:54:00Z">
            <w:rPr>
              <w:spacing w:val="-5"/>
            </w:rPr>
          </w:rPrChange>
        </w:rPr>
        <w:t xml:space="preserve"> </w:t>
      </w:r>
      <w:r>
        <w:t>to</w:t>
      </w:r>
      <w:r>
        <w:rPr>
          <w:rPrChange w:id="3968" w:author="2023 Revisions to CCBHC Cost Report Instructions" w:date="2023-12-07T15:54:00Z">
            <w:rPr>
              <w:spacing w:val="-6"/>
            </w:rPr>
          </w:rPrChange>
        </w:rPr>
        <w:t xml:space="preserve"> </w:t>
      </w:r>
      <w:r>
        <w:t>the</w:t>
      </w:r>
      <w:r>
        <w:rPr>
          <w:rPrChange w:id="3969" w:author="2023 Revisions to CCBHC Cost Report Instructions" w:date="2023-12-07T15:54:00Z">
            <w:rPr>
              <w:spacing w:val="-8"/>
            </w:rPr>
          </w:rPrChange>
        </w:rPr>
        <w:t xml:space="preserve"> </w:t>
      </w:r>
      <w:r>
        <w:t>Trial</w:t>
      </w:r>
      <w:r>
        <w:rPr>
          <w:rPrChange w:id="3970" w:author="2023 Revisions to CCBHC Cost Report Instructions" w:date="2023-12-07T15:54:00Z">
            <w:rPr>
              <w:spacing w:val="-5"/>
            </w:rPr>
          </w:rPrChange>
        </w:rPr>
        <w:t xml:space="preserve"> </w:t>
      </w:r>
      <w:r>
        <w:t>Balance</w:t>
      </w:r>
      <w:r>
        <w:rPr>
          <w:rPrChange w:id="3971" w:author="2023 Revisions to CCBHC Cost Report Instructions" w:date="2023-12-07T15:54:00Z">
            <w:rPr>
              <w:spacing w:val="-6"/>
            </w:rPr>
          </w:rPrChange>
        </w:rPr>
        <w:t xml:space="preserve"> </w:t>
      </w:r>
      <w:r>
        <w:t>tab</w:t>
      </w:r>
      <w:r>
        <w:rPr>
          <w:rPrChange w:id="3972" w:author="2023 Revisions to CCBHC Cost Report Instructions" w:date="2023-12-07T15:54:00Z">
            <w:rPr>
              <w:spacing w:val="-4"/>
            </w:rPr>
          </w:rPrChange>
        </w:rPr>
        <w:t xml:space="preserve"> </w:t>
      </w:r>
      <w:r>
        <w:t>line</w:t>
      </w:r>
      <w:r>
        <w:rPr>
          <w:rPrChange w:id="3973" w:author="2023 Revisions to CCBHC Cost Report Instructions" w:date="2023-12-07T15:54:00Z">
            <w:rPr>
              <w:spacing w:val="-5"/>
            </w:rPr>
          </w:rPrChange>
        </w:rPr>
        <w:t xml:space="preserve"> </w:t>
      </w:r>
      <w:r>
        <w:t>description</w:t>
      </w:r>
      <w:r>
        <w:rPr>
          <w:rPrChange w:id="3974" w:author="2023 Revisions to CCBHC Cost Report Instructions" w:date="2023-12-07T15:54:00Z">
            <w:rPr>
              <w:spacing w:val="-6"/>
            </w:rPr>
          </w:rPrChange>
        </w:rPr>
        <w:t xml:space="preserve"> </w:t>
      </w:r>
      <w:r>
        <w:t>described</w:t>
      </w:r>
      <w:r>
        <w:rPr>
          <w:rPrChange w:id="3975" w:author="2023 Revisions to CCBHC Cost Report Instructions" w:date="2023-12-07T15:54:00Z">
            <w:rPr>
              <w:spacing w:val="-5"/>
            </w:rPr>
          </w:rPrChange>
        </w:rPr>
        <w:t xml:space="preserve"> </w:t>
      </w:r>
      <w:r>
        <w:t>in</w:t>
      </w:r>
      <w:r>
        <w:rPr>
          <w:rPrChange w:id="3976" w:author="2023 Revisions to CCBHC Cost Report Instructions" w:date="2023-12-07T15:54:00Z">
            <w:rPr>
              <w:spacing w:val="-4"/>
            </w:rPr>
          </w:rPrChange>
        </w:rPr>
        <w:t xml:space="preserve"> </w:t>
      </w:r>
      <w:r>
        <w:t>Section</w:t>
      </w:r>
      <w:r>
        <w:rPr>
          <w:rPrChange w:id="3977" w:author="2023 Revisions to CCBHC Cost Report Instructions" w:date="2023-12-07T15:54:00Z">
            <w:rPr>
              <w:spacing w:val="-6"/>
            </w:rPr>
          </w:rPrChange>
        </w:rPr>
        <w:t xml:space="preserve"> </w:t>
      </w:r>
      <w:r>
        <w:rPr>
          <w:rPrChange w:id="3978" w:author="2023 Revisions to CCBHC Cost Report Instructions" w:date="2023-12-07T15:54:00Z">
            <w:rPr>
              <w:spacing w:val="-5"/>
            </w:rPr>
          </w:rPrChange>
        </w:rPr>
        <w:t>3.</w:t>
      </w:r>
      <w:ins w:id="3979" w:author="2023 Revisions to CCBHC Cost Report Instructions" w:date="2023-12-07T15:54:00Z">
        <w:r w:rsidR="00025E08">
          <w:t xml:space="preserve"> </w:t>
        </w:r>
      </w:ins>
    </w:p>
    <w:p w14:paraId="58D5BEBA" w14:textId="77777777" w:rsidR="00DB0A3F" w:rsidRDefault="00DB0A3F">
      <w:pPr>
        <w:spacing w:after="160" w:line="259" w:lineRule="auto"/>
        <w:ind w:left="0" w:right="0" w:firstLine="0"/>
        <w:rPr>
          <w:ins w:id="3980" w:author="2023 Revisions to CCBHC Cost Report Instructions" w:date="2023-12-07T15:54:00Z"/>
        </w:rPr>
      </w:pPr>
      <w:ins w:id="3981" w:author="2023 Revisions to CCBHC Cost Report Instructions" w:date="2023-12-07T15:54:00Z">
        <w:r>
          <w:br w:type="page"/>
        </w:r>
      </w:ins>
    </w:p>
    <w:p w14:paraId="1B02C794" w14:textId="77777777" w:rsidR="00942D5E" w:rsidRDefault="00AD3C07">
      <w:pPr>
        <w:spacing w:after="0" w:line="259" w:lineRule="auto"/>
        <w:ind w:left="-5" w:right="0"/>
        <w:rPr>
          <w:ins w:id="3982" w:author="2023 Revisions to CCBHC Cost Report Instructions" w:date="2023-12-07T15:54:00Z"/>
        </w:rPr>
      </w:pPr>
      <w:ins w:id="3983" w:author="2023 Revisions to CCBHC Cost Report Instructions" w:date="2023-12-07T15:54:00Z">
        <w:r>
          <w:rPr>
            <w:sz w:val="72"/>
          </w:rPr>
          <w:t>8</w:t>
        </w:r>
        <w:r w:rsidR="00025E08">
          <w:rPr>
            <w:sz w:val="72"/>
          </w:rPr>
          <w:t xml:space="preserve"> </w:t>
        </w:r>
      </w:ins>
    </w:p>
    <w:p w14:paraId="33C4F419" w14:textId="77777777" w:rsidR="0059672E" w:rsidRDefault="0059672E">
      <w:pPr>
        <w:rPr>
          <w:del w:id="3984" w:author="2023 Revisions to CCBHC Cost Report Instructions" w:date="2023-12-07T15:54:00Z"/>
        </w:rPr>
        <w:sectPr w:rsidR="0059672E">
          <w:pgSz w:w="12240" w:h="15840"/>
          <w:pgMar w:top="1340" w:right="940" w:bottom="620" w:left="1240" w:header="542" w:footer="432" w:gutter="0"/>
          <w:cols w:space="720"/>
        </w:sectPr>
      </w:pPr>
    </w:p>
    <w:p w14:paraId="25D5313C" w14:textId="77777777" w:rsidR="0059672E" w:rsidRDefault="0050054D">
      <w:pPr>
        <w:pStyle w:val="Heading1"/>
        <w:tabs>
          <w:tab w:val="left" w:pos="9948"/>
        </w:tabs>
        <w:rPr>
          <w:del w:id="3985" w:author="2023 Revisions to CCBHC Cost Report Instructions" w:date="2023-12-07T15:54:00Z"/>
        </w:rPr>
      </w:pPr>
      <w:del w:id="3986" w:author="2023 Revisions to CCBHC Cost Report Instructions" w:date="2023-12-07T15:54:00Z">
        <w:r>
          <w:rPr>
            <w:spacing w:val="-10"/>
            <w:u w:val="single"/>
          </w:rPr>
          <w:delText>7</w:delText>
        </w:r>
        <w:r>
          <w:rPr>
            <w:u w:val="single"/>
          </w:rPr>
          <w:tab/>
        </w:r>
      </w:del>
    </w:p>
    <w:p w14:paraId="7ECE8F94" w14:textId="54AF42B8" w:rsidR="0059672E" w:rsidRDefault="0050054D">
      <w:pPr>
        <w:pStyle w:val="Heading1"/>
        <w:pPrChange w:id="3987" w:author="2023 Revisions to CCBHC Cost Report Instructions" w:date="2023-12-07T15:54:00Z">
          <w:pPr>
            <w:pStyle w:val="Heading2"/>
          </w:pPr>
        </w:pPrChange>
      </w:pPr>
      <w:bookmarkStart w:id="3988" w:name="Indirect_Cost_Allocation_Tab"/>
      <w:bookmarkStart w:id="3989" w:name="_bookmark21"/>
      <w:bookmarkStart w:id="3990" w:name="_Toc147503609"/>
      <w:bookmarkStart w:id="3991" w:name="_Toc148441556"/>
      <w:bookmarkEnd w:id="3988"/>
      <w:bookmarkEnd w:id="3989"/>
      <w:r>
        <w:t>Indirect</w:t>
      </w:r>
      <w:r>
        <w:rPr>
          <w:rPrChange w:id="3992" w:author="2023 Revisions to CCBHC Cost Report Instructions" w:date="2023-12-07T15:54:00Z">
            <w:rPr>
              <w:b/>
              <w:i/>
              <w:spacing w:val="-6"/>
              <w:sz w:val="28"/>
            </w:rPr>
          </w:rPrChange>
        </w:rPr>
        <w:t xml:space="preserve"> </w:t>
      </w:r>
      <w:r>
        <w:t>Cost</w:t>
      </w:r>
      <w:r>
        <w:rPr>
          <w:rPrChange w:id="3993" w:author="2023 Revisions to CCBHC Cost Report Instructions" w:date="2023-12-07T15:54:00Z">
            <w:rPr>
              <w:b/>
              <w:i/>
              <w:spacing w:val="-5"/>
              <w:sz w:val="28"/>
            </w:rPr>
          </w:rPrChange>
        </w:rPr>
        <w:t xml:space="preserve"> </w:t>
      </w:r>
      <w:r>
        <w:t>Allocation</w:t>
      </w:r>
      <w:r>
        <w:rPr>
          <w:rPrChange w:id="3994" w:author="2023 Revisions to CCBHC Cost Report Instructions" w:date="2023-12-07T15:54:00Z">
            <w:rPr>
              <w:b/>
              <w:i/>
              <w:spacing w:val="-7"/>
              <w:sz w:val="28"/>
            </w:rPr>
          </w:rPrChange>
        </w:rPr>
        <w:t xml:space="preserve"> </w:t>
      </w:r>
      <w:r>
        <w:rPr>
          <w:rPrChange w:id="3995" w:author="2023 Revisions to CCBHC Cost Report Instructions" w:date="2023-12-07T15:54:00Z">
            <w:rPr>
              <w:b/>
              <w:i/>
              <w:spacing w:val="-5"/>
              <w:sz w:val="28"/>
            </w:rPr>
          </w:rPrChange>
        </w:rPr>
        <w:t>Tab</w:t>
      </w:r>
      <w:bookmarkEnd w:id="3990"/>
      <w:bookmarkEnd w:id="3991"/>
      <w:ins w:id="3996" w:author="2023 Revisions to CCBHC Cost Report Instructions" w:date="2023-12-07T15:54:00Z">
        <w:r w:rsidR="00025E08">
          <w:t xml:space="preserve"> </w:t>
        </w:r>
      </w:ins>
    </w:p>
    <w:p w14:paraId="5567173A" w14:textId="19CE26C1" w:rsidR="0059672E" w:rsidRDefault="0050054D">
      <w:pPr>
        <w:pStyle w:val="BodyText"/>
        <w:pPrChange w:id="3997" w:author="2023 Revisions to CCBHC Cost Report Instructions" w:date="2023-12-07T15:54:00Z">
          <w:pPr>
            <w:pStyle w:val="BodyText"/>
            <w:spacing w:before="128" w:line="247" w:lineRule="auto"/>
            <w:ind w:left="200" w:right="163"/>
          </w:pPr>
        </w:pPrChange>
      </w:pPr>
      <w:r>
        <w:t>Use</w:t>
      </w:r>
      <w:r>
        <w:rPr>
          <w:rPrChange w:id="3998" w:author="2023 Revisions to CCBHC Cost Report Instructions" w:date="2023-12-07T15:54:00Z">
            <w:rPr>
              <w:spacing w:val="-2"/>
            </w:rPr>
          </w:rPrChange>
        </w:rPr>
        <w:t xml:space="preserve"> </w:t>
      </w:r>
      <w:r>
        <w:t>the</w:t>
      </w:r>
      <w:r>
        <w:rPr>
          <w:rPrChange w:id="3999" w:author="2023 Revisions to CCBHC Cost Report Instructions" w:date="2023-12-07T15:54:00Z">
            <w:rPr>
              <w:spacing w:val="-4"/>
            </w:rPr>
          </w:rPrChange>
        </w:rPr>
        <w:t xml:space="preserve"> </w:t>
      </w:r>
      <w:r>
        <w:t>Indirect Cost</w:t>
      </w:r>
      <w:r>
        <w:rPr>
          <w:rPrChange w:id="4000" w:author="2023 Revisions to CCBHC Cost Report Instructions" w:date="2023-12-07T15:54:00Z">
            <w:rPr>
              <w:spacing w:val="-2"/>
            </w:rPr>
          </w:rPrChange>
        </w:rPr>
        <w:t xml:space="preserve"> </w:t>
      </w:r>
      <w:r>
        <w:t>Allocation</w:t>
      </w:r>
      <w:r>
        <w:rPr>
          <w:rPrChange w:id="4001" w:author="2023 Revisions to CCBHC Cost Report Instructions" w:date="2023-12-07T15:54:00Z">
            <w:rPr>
              <w:spacing w:val="-2"/>
            </w:rPr>
          </w:rPrChange>
        </w:rPr>
        <w:t xml:space="preserve"> </w:t>
      </w:r>
      <w:r>
        <w:t>tab</w:t>
      </w:r>
      <w:r>
        <w:rPr>
          <w:rPrChange w:id="4002" w:author="2023 Revisions to CCBHC Cost Report Instructions" w:date="2023-12-07T15:54:00Z">
            <w:rPr>
              <w:spacing w:val="-6"/>
            </w:rPr>
          </w:rPrChange>
        </w:rPr>
        <w:t xml:space="preserve"> </w:t>
      </w:r>
      <w:r>
        <w:t>to</w:t>
      </w:r>
      <w:r>
        <w:rPr>
          <w:rPrChange w:id="4003" w:author="2023 Revisions to CCBHC Cost Report Instructions" w:date="2023-12-07T15:54:00Z">
            <w:rPr>
              <w:spacing w:val="-2"/>
            </w:rPr>
          </w:rPrChange>
        </w:rPr>
        <w:t xml:space="preserve"> </w:t>
      </w:r>
      <w:r>
        <w:t>identify</w:t>
      </w:r>
      <w:r>
        <w:rPr>
          <w:rPrChange w:id="4004" w:author="2023 Revisions to CCBHC Cost Report Instructions" w:date="2023-12-07T15:54:00Z">
            <w:rPr>
              <w:spacing w:val="-6"/>
            </w:rPr>
          </w:rPrChange>
        </w:rPr>
        <w:t xml:space="preserve"> </w:t>
      </w:r>
      <w:r>
        <w:t>the</w:t>
      </w:r>
      <w:r>
        <w:rPr>
          <w:rPrChange w:id="4005" w:author="2023 Revisions to CCBHC Cost Report Instructions" w:date="2023-12-07T15:54:00Z">
            <w:rPr>
              <w:spacing w:val="-4"/>
            </w:rPr>
          </w:rPrChange>
        </w:rPr>
        <w:t xml:space="preserve"> </w:t>
      </w:r>
      <w:r>
        <w:t>method</w:t>
      </w:r>
      <w:r>
        <w:rPr>
          <w:rPrChange w:id="4006" w:author="2023 Revisions to CCBHC Cost Report Instructions" w:date="2023-12-07T15:54:00Z">
            <w:rPr>
              <w:spacing w:val="-2"/>
            </w:rPr>
          </w:rPrChange>
        </w:rPr>
        <w:t xml:space="preserve"> </w:t>
      </w:r>
      <w:r>
        <w:t>used</w:t>
      </w:r>
      <w:r>
        <w:rPr>
          <w:rPrChange w:id="4007" w:author="2023 Revisions to CCBHC Cost Report Instructions" w:date="2023-12-07T15:54:00Z">
            <w:rPr>
              <w:spacing w:val="-6"/>
            </w:rPr>
          </w:rPrChange>
        </w:rPr>
        <w:t xml:space="preserve"> </w:t>
      </w:r>
      <w:r>
        <w:t>for</w:t>
      </w:r>
      <w:r>
        <w:rPr>
          <w:rPrChange w:id="4008" w:author="2023 Revisions to CCBHC Cost Report Instructions" w:date="2023-12-07T15:54:00Z">
            <w:rPr>
              <w:spacing w:val="-3"/>
            </w:rPr>
          </w:rPrChange>
        </w:rPr>
        <w:t xml:space="preserve"> </w:t>
      </w:r>
      <w:r>
        <w:t>calculating</w:t>
      </w:r>
      <w:r>
        <w:rPr>
          <w:rPrChange w:id="4009" w:author="2023 Revisions to CCBHC Cost Report Instructions" w:date="2023-12-07T15:54:00Z">
            <w:rPr>
              <w:spacing w:val="-2"/>
            </w:rPr>
          </w:rPrChange>
        </w:rPr>
        <w:t xml:space="preserve"> </w:t>
      </w:r>
      <w:r>
        <w:t>allocable</w:t>
      </w:r>
      <w:r>
        <w:rPr>
          <w:rPrChange w:id="4010" w:author="2023 Revisions to CCBHC Cost Report Instructions" w:date="2023-12-07T15:54:00Z">
            <w:rPr>
              <w:spacing w:val="-2"/>
            </w:rPr>
          </w:rPrChange>
        </w:rPr>
        <w:t xml:space="preserve"> </w:t>
      </w:r>
      <w:r>
        <w:t>indirect costs to CCBHC services.</w:t>
      </w:r>
      <w:r>
        <w:rPr>
          <w:rPrChange w:id="4011" w:author="2023 Revisions to CCBHC Cost Report Instructions" w:date="2023-12-07T15:54:00Z">
            <w:rPr>
              <w:spacing w:val="40"/>
            </w:rPr>
          </w:rPrChange>
        </w:rPr>
        <w:t xml:space="preserve"> </w:t>
      </w:r>
      <w:ins w:id="4012" w:author="2023 Revisions to CCBHC Cost Report Instructions" w:date="2023-12-07T15:54:00Z">
        <w:r w:rsidR="00025E08">
          <w:t xml:space="preserve"> </w:t>
        </w:r>
      </w:ins>
      <w:r>
        <w:t xml:space="preserve">This cost report allows a clinic to identify indirect cost using (1) an indirect rate approved by a cognizant agency, (2) a 10 percent rate, (3) calculated </w:t>
      </w:r>
      <w:r>
        <w:t>indirect cost allocable to CCBHC services, or (4) other method.</w:t>
      </w:r>
      <w:ins w:id="4013" w:author="2023 Revisions to CCBHC Cost Report Instructions" w:date="2023-12-07T15:54:00Z">
        <w:r w:rsidR="00025E08">
          <w:t xml:space="preserve">  </w:t>
        </w:r>
      </w:ins>
    </w:p>
    <w:p w14:paraId="6EF2ECA6" w14:textId="14B185A5" w:rsidR="0059672E" w:rsidRDefault="0050054D">
      <w:pPr>
        <w:pStyle w:val="Heading2"/>
        <w:pPrChange w:id="4014" w:author="2023 Revisions to CCBHC Cost Report Instructions" w:date="2023-12-07T15:54:00Z">
          <w:pPr>
            <w:pStyle w:val="Heading5"/>
            <w:spacing w:before="179"/>
            <w:ind w:left="199"/>
          </w:pPr>
        </w:pPrChange>
      </w:pPr>
      <w:bookmarkStart w:id="4015" w:name="_bookmark22"/>
      <w:bookmarkStart w:id="4016" w:name="_Toc147503610"/>
      <w:bookmarkStart w:id="4017" w:name="_Toc148441557"/>
      <w:bookmarkEnd w:id="4015"/>
      <w:r>
        <w:t>Line</w:t>
      </w:r>
      <w:r>
        <w:rPr>
          <w:rPrChange w:id="4018" w:author="2023 Revisions to CCBHC Cost Report Instructions" w:date="2023-12-07T15:54:00Z">
            <w:rPr>
              <w:bCs w:val="0"/>
              <w:iCs w:val="0"/>
              <w:spacing w:val="-1"/>
            </w:rPr>
          </w:rPrChange>
        </w:rPr>
        <w:t xml:space="preserve"> </w:t>
      </w:r>
      <w:r w:rsidRPr="009A1A3E">
        <w:rPr>
          <w:rPrChange w:id="4019" w:author="2023 Revisions to CCBHC Cost Report Instructions" w:date="2023-12-07T15:54:00Z">
            <w:rPr>
              <w:bCs w:val="0"/>
              <w:iCs w:val="0"/>
              <w:spacing w:val="-2"/>
            </w:rPr>
          </w:rPrChange>
        </w:rPr>
        <w:t>Descriptions</w:t>
      </w:r>
      <w:bookmarkEnd w:id="4016"/>
      <w:bookmarkEnd w:id="4017"/>
      <w:ins w:id="4020" w:author="2023 Revisions to CCBHC Cost Report Instructions" w:date="2023-12-07T15:54:00Z">
        <w:r w:rsidR="00025E08">
          <w:t xml:space="preserve"> </w:t>
        </w:r>
      </w:ins>
    </w:p>
    <w:p w14:paraId="786DA1AD" w14:textId="0FFFDA57" w:rsidR="0059672E" w:rsidRDefault="0050054D">
      <w:pPr>
        <w:pStyle w:val="Hangingtext"/>
        <w:pPrChange w:id="4021" w:author="2023 Revisions to CCBHC Cost Report Instructions" w:date="2023-12-07T15:54:00Z">
          <w:pPr>
            <w:pStyle w:val="BodyText"/>
            <w:tabs>
              <w:tab w:val="left" w:pos="1639"/>
            </w:tabs>
            <w:spacing w:before="83" w:line="247" w:lineRule="auto"/>
            <w:ind w:left="1639" w:right="233" w:hanging="1441"/>
          </w:pPr>
        </w:pPrChange>
      </w:pPr>
      <w:r>
        <w:rPr>
          <w:b/>
        </w:rPr>
        <w:t>Lines 1–2:</w:t>
      </w:r>
      <w:r>
        <w:rPr>
          <w:b/>
        </w:rPr>
        <w:tab/>
      </w:r>
      <w:r>
        <w:t>If</w:t>
      </w:r>
      <w:r>
        <w:rPr>
          <w:rPrChange w:id="4022" w:author="2023 Revisions to CCBHC Cost Report Instructions" w:date="2023-12-07T15:54:00Z">
            <w:rPr>
              <w:spacing w:val="-1"/>
            </w:rPr>
          </w:rPrChange>
        </w:rPr>
        <w:t xml:space="preserve"> </w:t>
      </w:r>
      <w:r>
        <w:t>the</w:t>
      </w:r>
      <w:r>
        <w:rPr>
          <w:rPrChange w:id="4023" w:author="2023 Revisions to CCBHC Cost Report Instructions" w:date="2023-12-07T15:54:00Z">
            <w:rPr>
              <w:spacing w:val="-5"/>
            </w:rPr>
          </w:rPrChange>
        </w:rPr>
        <w:t xml:space="preserve"> </w:t>
      </w:r>
      <w:r>
        <w:t>organization</w:t>
      </w:r>
      <w:r>
        <w:rPr>
          <w:rPrChange w:id="4024" w:author="2023 Revisions to CCBHC Cost Report Instructions" w:date="2023-12-07T15:54:00Z">
            <w:rPr>
              <w:spacing w:val="-3"/>
            </w:rPr>
          </w:rPrChange>
        </w:rPr>
        <w:t xml:space="preserve"> </w:t>
      </w:r>
      <w:r>
        <w:t>has</w:t>
      </w:r>
      <w:r>
        <w:rPr>
          <w:rPrChange w:id="4025" w:author="2023 Revisions to CCBHC Cost Report Instructions" w:date="2023-12-07T15:54:00Z">
            <w:rPr>
              <w:spacing w:val="-2"/>
            </w:rPr>
          </w:rPrChange>
        </w:rPr>
        <w:t xml:space="preserve"> </w:t>
      </w:r>
      <w:r>
        <w:t>an</w:t>
      </w:r>
      <w:r>
        <w:rPr>
          <w:rPrChange w:id="4026" w:author="2023 Revisions to CCBHC Cost Report Instructions" w:date="2023-12-07T15:54:00Z">
            <w:rPr>
              <w:spacing w:val="-3"/>
            </w:rPr>
          </w:rPrChange>
        </w:rPr>
        <w:t xml:space="preserve"> </w:t>
      </w:r>
      <w:r>
        <w:t>indirect</w:t>
      </w:r>
      <w:r>
        <w:rPr>
          <w:rPrChange w:id="4027" w:author="2023 Revisions to CCBHC Cost Report Instructions" w:date="2023-12-07T15:54:00Z">
            <w:rPr>
              <w:spacing w:val="-3"/>
            </w:rPr>
          </w:rPrChange>
        </w:rPr>
        <w:t xml:space="preserve"> </w:t>
      </w:r>
      <w:r>
        <w:t>rate</w:t>
      </w:r>
      <w:r>
        <w:rPr>
          <w:rPrChange w:id="4028" w:author="2023 Revisions to CCBHC Cost Report Instructions" w:date="2023-12-07T15:54:00Z">
            <w:rPr>
              <w:spacing w:val="-3"/>
            </w:rPr>
          </w:rPrChange>
        </w:rPr>
        <w:t xml:space="preserve"> </w:t>
      </w:r>
      <w:r>
        <w:t>approved</w:t>
      </w:r>
      <w:r>
        <w:rPr>
          <w:rPrChange w:id="4029" w:author="2023 Revisions to CCBHC Cost Report Instructions" w:date="2023-12-07T15:54:00Z">
            <w:rPr>
              <w:spacing w:val="-3"/>
            </w:rPr>
          </w:rPrChange>
        </w:rPr>
        <w:t xml:space="preserve"> </w:t>
      </w:r>
      <w:r>
        <w:t>by</w:t>
      </w:r>
      <w:r>
        <w:rPr>
          <w:rPrChange w:id="4030" w:author="2023 Revisions to CCBHC Cost Report Instructions" w:date="2023-12-07T15:54:00Z">
            <w:rPr>
              <w:spacing w:val="-5"/>
            </w:rPr>
          </w:rPrChange>
        </w:rPr>
        <w:t xml:space="preserve"> </w:t>
      </w:r>
      <w:r>
        <w:t>a</w:t>
      </w:r>
      <w:r>
        <w:rPr>
          <w:rPrChange w:id="4031" w:author="2023 Revisions to CCBHC Cost Report Instructions" w:date="2023-12-07T15:54:00Z">
            <w:rPr>
              <w:spacing w:val="-3"/>
            </w:rPr>
          </w:rPrChange>
        </w:rPr>
        <w:t xml:space="preserve"> </w:t>
      </w:r>
      <w:r>
        <w:t>cognizant</w:t>
      </w:r>
      <w:r>
        <w:rPr>
          <w:rPrChange w:id="4032" w:author="2023 Revisions to CCBHC Cost Report Instructions" w:date="2023-12-07T15:54:00Z">
            <w:rPr>
              <w:spacing w:val="-1"/>
            </w:rPr>
          </w:rPrChange>
        </w:rPr>
        <w:t xml:space="preserve"> </w:t>
      </w:r>
      <w:r>
        <w:t>agency,</w:t>
      </w:r>
      <w:r>
        <w:rPr>
          <w:rPrChange w:id="4033" w:author="2023 Revisions to CCBHC Cost Report Instructions" w:date="2023-12-07T15:54:00Z">
            <w:rPr>
              <w:spacing w:val="-1"/>
            </w:rPr>
          </w:rPrChange>
        </w:rPr>
        <w:t xml:space="preserve"> </w:t>
      </w:r>
      <w:r>
        <w:t>enter</w:t>
      </w:r>
      <w:r>
        <w:rPr>
          <w:rPrChange w:id="4034" w:author="2023 Revisions to CCBHC Cost Report Instructions" w:date="2023-12-07T15:54:00Z">
            <w:rPr>
              <w:spacing w:val="-4"/>
            </w:rPr>
          </w:rPrChange>
        </w:rPr>
        <w:t xml:space="preserve"> </w:t>
      </w:r>
      <w:r>
        <w:t>“Yes,” and enter the cognizant agency on line 2.</w:t>
      </w:r>
      <w:r>
        <w:rPr>
          <w:rPrChange w:id="4035" w:author="2023 Revisions to CCBHC Cost Report Instructions" w:date="2023-12-07T15:54:00Z">
            <w:rPr>
              <w:spacing w:val="40"/>
            </w:rPr>
          </w:rPrChange>
        </w:rPr>
        <w:t xml:space="preserve"> </w:t>
      </w:r>
      <w:ins w:id="4036" w:author="2023 Revisions to CCBHC Cost Report Instructions" w:date="2023-12-07T15:54:00Z">
        <w:r w:rsidR="001F4032">
          <w:t xml:space="preserve"> </w:t>
        </w:r>
      </w:ins>
      <w:r>
        <w:t>The following rules apply to the use of approved indirect cost rate agreements:</w:t>
      </w:r>
      <w:ins w:id="4037" w:author="2023 Revisions to CCBHC Cost Report Instructions" w:date="2023-12-07T15:54:00Z">
        <w:r w:rsidR="001F4032">
          <w:t xml:space="preserve"> </w:t>
        </w:r>
      </w:ins>
    </w:p>
    <w:p w14:paraId="20E04FFA" w14:textId="5E5A552A" w:rsidR="0059672E" w:rsidRDefault="0050054D">
      <w:pPr>
        <w:pStyle w:val="ListBullet5"/>
        <w:pPrChange w:id="4038" w:author="2023 Revisions to CCBHC Cost Report Instructions" w:date="2023-12-07T15:54:00Z">
          <w:pPr>
            <w:pStyle w:val="ListParagraph"/>
            <w:numPr>
              <w:numId w:val="1"/>
            </w:numPr>
            <w:tabs>
              <w:tab w:val="left" w:pos="2000"/>
            </w:tabs>
            <w:spacing w:before="114" w:line="247" w:lineRule="auto"/>
            <w:ind w:left="2000" w:right="192" w:hanging="361"/>
          </w:pPr>
        </w:pPrChange>
      </w:pPr>
      <w:r>
        <w:t>Non-profit organizations with no Federal funding are not required to negotiate a federally approved rate.</w:t>
      </w:r>
      <w:r>
        <w:rPr>
          <w:rPrChange w:id="4039" w:author="2023 Revisions to CCBHC Cost Report Instructions" w:date="2023-12-07T15:54:00Z">
            <w:rPr>
              <w:spacing w:val="40"/>
            </w:rPr>
          </w:rPrChange>
        </w:rPr>
        <w:t xml:space="preserve"> </w:t>
      </w:r>
      <w:ins w:id="4040" w:author="2023 Revisions to CCBHC Cost Report Instructions" w:date="2023-12-07T15:54:00Z">
        <w:r w:rsidR="001F4032">
          <w:t xml:space="preserve"> </w:t>
        </w:r>
      </w:ins>
      <w:r>
        <w:t>Pass-through entities, such as state governments, are required</w:t>
      </w:r>
      <w:r>
        <w:rPr>
          <w:rPrChange w:id="4041" w:author="2023 Revisions to CCBHC Cost Report Instructions" w:date="2023-12-07T15:54:00Z">
            <w:rPr>
              <w:spacing w:val="-5"/>
            </w:rPr>
          </w:rPrChange>
        </w:rPr>
        <w:t xml:space="preserve"> </w:t>
      </w:r>
      <w:r>
        <w:t>to</w:t>
      </w:r>
      <w:r>
        <w:rPr>
          <w:rPrChange w:id="4042" w:author="2023 Revisions to CCBHC Cost Report Instructions" w:date="2023-12-07T15:54:00Z">
            <w:rPr>
              <w:spacing w:val="-3"/>
            </w:rPr>
          </w:rPrChange>
        </w:rPr>
        <w:t xml:space="preserve"> </w:t>
      </w:r>
      <w:r>
        <w:t>either</w:t>
      </w:r>
      <w:r>
        <w:rPr>
          <w:rPrChange w:id="4043" w:author="2023 Revisions to CCBHC Cost Report Instructions" w:date="2023-12-07T15:54:00Z">
            <w:rPr>
              <w:spacing w:val="-1"/>
            </w:rPr>
          </w:rPrChange>
        </w:rPr>
        <w:t xml:space="preserve"> </w:t>
      </w:r>
      <w:r>
        <w:t>negotiate</w:t>
      </w:r>
      <w:r>
        <w:rPr>
          <w:rPrChange w:id="4044" w:author="2023 Revisions to CCBHC Cost Report Instructions" w:date="2023-12-07T15:54:00Z">
            <w:rPr>
              <w:spacing w:val="-3"/>
            </w:rPr>
          </w:rPrChange>
        </w:rPr>
        <w:t xml:space="preserve"> </w:t>
      </w:r>
      <w:r>
        <w:t>a</w:t>
      </w:r>
      <w:r>
        <w:rPr>
          <w:rPrChange w:id="4045" w:author="2023 Revisions to CCBHC Cost Report Instructions" w:date="2023-12-07T15:54:00Z">
            <w:rPr>
              <w:spacing w:val="-5"/>
            </w:rPr>
          </w:rPrChange>
        </w:rPr>
        <w:t xml:space="preserve"> </w:t>
      </w:r>
      <w:r>
        <w:t>rate</w:t>
      </w:r>
      <w:r>
        <w:rPr>
          <w:rPrChange w:id="4046" w:author="2023 Revisions to CCBHC Cost Report Instructions" w:date="2023-12-07T15:54:00Z">
            <w:rPr>
              <w:spacing w:val="-3"/>
            </w:rPr>
          </w:rPrChange>
        </w:rPr>
        <w:t xml:space="preserve"> </w:t>
      </w:r>
      <w:r>
        <w:t>with</w:t>
      </w:r>
      <w:r>
        <w:rPr>
          <w:rPrChange w:id="4047" w:author="2023 Revisions to CCBHC Cost Report Instructions" w:date="2023-12-07T15:54:00Z">
            <w:rPr>
              <w:spacing w:val="-3"/>
            </w:rPr>
          </w:rPrChange>
        </w:rPr>
        <w:t xml:space="preserve"> </w:t>
      </w:r>
      <w:r>
        <w:t>the</w:t>
      </w:r>
      <w:r>
        <w:rPr>
          <w:rPrChange w:id="4048" w:author="2023 Revisions to CCBHC Cost Report Instructions" w:date="2023-12-07T15:54:00Z">
            <w:rPr>
              <w:spacing w:val="-5"/>
            </w:rPr>
          </w:rPrChange>
        </w:rPr>
        <w:t xml:space="preserve"> </w:t>
      </w:r>
      <w:r>
        <w:t>non-profit</w:t>
      </w:r>
      <w:r>
        <w:rPr>
          <w:rPrChange w:id="4049" w:author="2023 Revisions to CCBHC Cost Report Instructions" w:date="2023-12-07T15:54:00Z">
            <w:rPr>
              <w:spacing w:val="-1"/>
            </w:rPr>
          </w:rPrChange>
        </w:rPr>
        <w:t xml:space="preserve"> </w:t>
      </w:r>
      <w:r>
        <w:t>or</w:t>
      </w:r>
      <w:r>
        <w:rPr>
          <w:rPrChange w:id="4050" w:author="2023 Revisions to CCBHC Cost Report Instructions" w:date="2023-12-07T15:54:00Z">
            <w:rPr>
              <w:spacing w:val="-1"/>
            </w:rPr>
          </w:rPrChange>
        </w:rPr>
        <w:t xml:space="preserve"> </w:t>
      </w:r>
      <w:r>
        <w:t>provide</w:t>
      </w:r>
      <w:r>
        <w:rPr>
          <w:rPrChange w:id="4051" w:author="2023 Revisions to CCBHC Cost Report Instructions" w:date="2023-12-07T15:54:00Z">
            <w:rPr>
              <w:spacing w:val="-3"/>
            </w:rPr>
          </w:rPrChange>
        </w:rPr>
        <w:t xml:space="preserve"> </w:t>
      </w:r>
      <w:r>
        <w:t>the</w:t>
      </w:r>
      <w:r>
        <w:rPr>
          <w:rPrChange w:id="4052" w:author="2023 Revisions to CCBHC Cost Report Instructions" w:date="2023-12-07T15:54:00Z">
            <w:rPr>
              <w:spacing w:val="-5"/>
            </w:rPr>
          </w:rPrChange>
        </w:rPr>
        <w:t xml:space="preserve"> </w:t>
      </w:r>
      <w:r>
        <w:t>minimum</w:t>
      </w:r>
      <w:r>
        <w:rPr>
          <w:rPrChange w:id="4053" w:author="2023 Revisions to CCBHC Cost Report Instructions" w:date="2023-12-07T15:54:00Z">
            <w:rPr>
              <w:spacing w:val="-4"/>
            </w:rPr>
          </w:rPrChange>
        </w:rPr>
        <w:t xml:space="preserve"> </w:t>
      </w:r>
      <w:r>
        <w:t>rate of 10% described in line 7.</w:t>
      </w:r>
      <w:ins w:id="4054" w:author="2023 Revisions to CCBHC Cost Report Instructions" w:date="2023-12-07T15:54:00Z">
        <w:r w:rsidR="001F4032">
          <w:t xml:space="preserve">  </w:t>
        </w:r>
      </w:ins>
    </w:p>
    <w:p w14:paraId="5868F379" w14:textId="4A82068C" w:rsidR="0059672E" w:rsidRDefault="0050054D">
      <w:pPr>
        <w:pStyle w:val="ListBullet5"/>
        <w:pPrChange w:id="4055" w:author="2023 Revisions to CCBHC Cost Report Instructions" w:date="2023-12-07T15:54:00Z">
          <w:pPr>
            <w:pStyle w:val="ListParagraph"/>
            <w:numPr>
              <w:numId w:val="1"/>
            </w:numPr>
            <w:tabs>
              <w:tab w:val="left" w:pos="2000"/>
            </w:tabs>
            <w:spacing w:before="109" w:line="247" w:lineRule="auto"/>
            <w:ind w:left="2000" w:right="340" w:hanging="361"/>
          </w:pPr>
        </w:pPrChange>
      </w:pPr>
      <w:r>
        <w:t>Non-profit organizations with Federal funding should either use the rate negotiated</w:t>
      </w:r>
      <w:r>
        <w:rPr>
          <w:rPrChange w:id="4056" w:author="2023 Revisions to CCBHC Cost Report Instructions" w:date="2023-12-07T15:54:00Z">
            <w:rPr>
              <w:spacing w:val="-3"/>
            </w:rPr>
          </w:rPrChange>
        </w:rPr>
        <w:t xml:space="preserve"> </w:t>
      </w:r>
      <w:r>
        <w:t>with</w:t>
      </w:r>
      <w:r>
        <w:rPr>
          <w:rPrChange w:id="4057" w:author="2023 Revisions to CCBHC Cost Report Instructions" w:date="2023-12-07T15:54:00Z">
            <w:rPr>
              <w:spacing w:val="-3"/>
            </w:rPr>
          </w:rPrChange>
        </w:rPr>
        <w:t xml:space="preserve"> </w:t>
      </w:r>
      <w:r>
        <w:t>the</w:t>
      </w:r>
      <w:r>
        <w:rPr>
          <w:rPrChange w:id="4058" w:author="2023 Revisions to CCBHC Cost Report Instructions" w:date="2023-12-07T15:54:00Z">
            <w:rPr>
              <w:spacing w:val="-5"/>
            </w:rPr>
          </w:rPrChange>
        </w:rPr>
        <w:t xml:space="preserve"> </w:t>
      </w:r>
      <w:r>
        <w:t>agency</w:t>
      </w:r>
      <w:r>
        <w:rPr>
          <w:rPrChange w:id="4059" w:author="2023 Revisions to CCBHC Cost Report Instructions" w:date="2023-12-07T15:54:00Z">
            <w:rPr>
              <w:spacing w:val="-5"/>
            </w:rPr>
          </w:rPrChange>
        </w:rPr>
        <w:t xml:space="preserve"> </w:t>
      </w:r>
      <w:r>
        <w:t>that</w:t>
      </w:r>
      <w:r>
        <w:rPr>
          <w:rPrChange w:id="4060" w:author="2023 Revisions to CCBHC Cost Report Instructions" w:date="2023-12-07T15:54:00Z">
            <w:rPr>
              <w:spacing w:val="-1"/>
            </w:rPr>
          </w:rPrChange>
        </w:rPr>
        <w:t xml:space="preserve"> </w:t>
      </w:r>
      <w:r>
        <w:t>provides</w:t>
      </w:r>
      <w:r>
        <w:rPr>
          <w:rPrChange w:id="4061" w:author="2023 Revisions to CCBHC Cost Report Instructions" w:date="2023-12-07T15:54:00Z">
            <w:rPr>
              <w:spacing w:val="-2"/>
            </w:rPr>
          </w:rPrChange>
        </w:rPr>
        <w:t xml:space="preserve"> </w:t>
      </w:r>
      <w:r>
        <w:t>the</w:t>
      </w:r>
      <w:r>
        <w:rPr>
          <w:rPrChange w:id="4062" w:author="2023 Revisions to CCBHC Cost Report Instructions" w:date="2023-12-07T15:54:00Z">
            <w:rPr>
              <w:spacing w:val="-5"/>
            </w:rPr>
          </w:rPrChange>
        </w:rPr>
        <w:t xml:space="preserve"> </w:t>
      </w:r>
      <w:r>
        <w:t>most</w:t>
      </w:r>
      <w:r>
        <w:rPr>
          <w:rPrChange w:id="4063" w:author="2023 Revisions to CCBHC Cost Report Instructions" w:date="2023-12-07T15:54:00Z">
            <w:rPr>
              <w:spacing w:val="-6"/>
            </w:rPr>
          </w:rPrChange>
        </w:rPr>
        <w:t xml:space="preserve"> </w:t>
      </w:r>
      <w:r>
        <w:t>funding or,</w:t>
      </w:r>
      <w:r>
        <w:rPr>
          <w:rPrChange w:id="4064" w:author="2023 Revisions to CCBHC Cost Report Instructions" w:date="2023-12-07T15:54:00Z">
            <w:rPr>
              <w:spacing w:val="-4"/>
            </w:rPr>
          </w:rPrChange>
        </w:rPr>
        <w:t xml:space="preserve"> </w:t>
      </w:r>
      <w:r>
        <w:t>if</w:t>
      </w:r>
      <w:r>
        <w:rPr>
          <w:rPrChange w:id="4065" w:author="2023 Revisions to CCBHC Cost Report Instructions" w:date="2023-12-07T15:54:00Z">
            <w:rPr>
              <w:spacing w:val="-1"/>
            </w:rPr>
          </w:rPrChange>
        </w:rPr>
        <w:t xml:space="preserve"> </w:t>
      </w:r>
      <w:r>
        <w:t>they</w:t>
      </w:r>
      <w:r>
        <w:rPr>
          <w:rPrChange w:id="4066" w:author="2023 Revisions to CCBHC Cost Report Instructions" w:date="2023-12-07T15:54:00Z">
            <w:rPr>
              <w:spacing w:val="-7"/>
            </w:rPr>
          </w:rPrChange>
        </w:rPr>
        <w:t xml:space="preserve"> </w:t>
      </w:r>
      <w:r>
        <w:t>qualify,</w:t>
      </w:r>
      <w:r>
        <w:rPr>
          <w:rPrChange w:id="4067" w:author="2023 Revisions to CCBHC Cost Report Instructions" w:date="2023-12-07T15:54:00Z">
            <w:rPr>
              <w:spacing w:val="-4"/>
            </w:rPr>
          </w:rPrChange>
        </w:rPr>
        <w:t xml:space="preserve"> </w:t>
      </w:r>
      <w:r>
        <w:t>the minimum rate of 10% described in line 7.</w:t>
      </w:r>
      <w:ins w:id="4068" w:author="2023 Revisions to CCBHC Cost Report Instructions" w:date="2023-12-07T15:54:00Z">
        <w:r w:rsidR="001F4032">
          <w:t xml:space="preserve">  </w:t>
        </w:r>
      </w:ins>
    </w:p>
    <w:p w14:paraId="4D515800" w14:textId="73B946D8" w:rsidR="0059672E" w:rsidRDefault="0050054D">
      <w:pPr>
        <w:pStyle w:val="ListBullet5"/>
        <w:pPrChange w:id="4069" w:author="2023 Revisions to CCBHC Cost Report Instructions" w:date="2023-12-07T15:54:00Z">
          <w:pPr>
            <w:pStyle w:val="ListParagraph"/>
            <w:numPr>
              <w:numId w:val="1"/>
            </w:numPr>
            <w:tabs>
              <w:tab w:val="left" w:pos="2000"/>
            </w:tabs>
            <w:spacing w:before="109" w:line="247" w:lineRule="auto"/>
            <w:ind w:left="2000" w:right="437" w:hanging="361"/>
          </w:pPr>
        </w:pPrChange>
      </w:pPr>
      <w:r>
        <w:t>State governments, local governments, or tribal agencies with less than $35 million</w:t>
      </w:r>
      <w:r>
        <w:rPr>
          <w:rPrChange w:id="4070" w:author="2023 Revisions to CCBHC Cost Report Instructions" w:date="2023-12-07T15:54:00Z">
            <w:rPr>
              <w:spacing w:val="-3"/>
            </w:rPr>
          </w:rPrChange>
        </w:rPr>
        <w:t xml:space="preserve"> </w:t>
      </w:r>
      <w:r>
        <w:t>in</w:t>
      </w:r>
      <w:r>
        <w:rPr>
          <w:rPrChange w:id="4071" w:author="2023 Revisions to CCBHC Cost Report Instructions" w:date="2023-12-07T15:54:00Z">
            <w:rPr>
              <w:spacing w:val="-3"/>
            </w:rPr>
          </w:rPrChange>
        </w:rPr>
        <w:t xml:space="preserve"> </w:t>
      </w:r>
      <w:r>
        <w:t>direct</w:t>
      </w:r>
      <w:r>
        <w:rPr>
          <w:rPrChange w:id="4072" w:author="2023 Revisions to CCBHC Cost Report Instructions" w:date="2023-12-07T15:54:00Z">
            <w:rPr>
              <w:spacing w:val="-1"/>
            </w:rPr>
          </w:rPrChange>
        </w:rPr>
        <w:t xml:space="preserve"> </w:t>
      </w:r>
      <w:r>
        <w:t>Federal</w:t>
      </w:r>
      <w:r>
        <w:rPr>
          <w:rPrChange w:id="4073" w:author="2023 Revisions to CCBHC Cost Report Instructions" w:date="2023-12-07T15:54:00Z">
            <w:rPr>
              <w:spacing w:val="-6"/>
            </w:rPr>
          </w:rPrChange>
        </w:rPr>
        <w:t xml:space="preserve"> </w:t>
      </w:r>
      <w:r>
        <w:t>funding are</w:t>
      </w:r>
      <w:r>
        <w:rPr>
          <w:rPrChange w:id="4074" w:author="2023 Revisions to CCBHC Cost Report Instructions" w:date="2023-12-07T15:54:00Z">
            <w:rPr>
              <w:spacing w:val="-5"/>
            </w:rPr>
          </w:rPrChange>
        </w:rPr>
        <w:t xml:space="preserve"> </w:t>
      </w:r>
      <w:r>
        <w:t>required</w:t>
      </w:r>
      <w:r>
        <w:rPr>
          <w:rPrChange w:id="4075" w:author="2023 Revisions to CCBHC Cost Report Instructions" w:date="2023-12-07T15:54:00Z">
            <w:rPr>
              <w:spacing w:val="-5"/>
            </w:rPr>
          </w:rPrChange>
        </w:rPr>
        <w:t xml:space="preserve"> </w:t>
      </w:r>
      <w:r>
        <w:t>to</w:t>
      </w:r>
      <w:r>
        <w:rPr>
          <w:rPrChange w:id="4076" w:author="2023 Revisions to CCBHC Cost Report Instructions" w:date="2023-12-07T15:54:00Z">
            <w:rPr>
              <w:spacing w:val="-5"/>
            </w:rPr>
          </w:rPrChange>
        </w:rPr>
        <w:t xml:space="preserve"> </w:t>
      </w:r>
      <w:r>
        <w:t>prepare</w:t>
      </w:r>
      <w:r>
        <w:rPr>
          <w:rPrChange w:id="4077" w:author="2023 Revisions to CCBHC Cost Report Instructions" w:date="2023-12-07T15:54:00Z">
            <w:rPr>
              <w:spacing w:val="-3"/>
            </w:rPr>
          </w:rPrChange>
        </w:rPr>
        <w:t xml:space="preserve"> </w:t>
      </w:r>
      <w:r>
        <w:t>an</w:t>
      </w:r>
      <w:r>
        <w:rPr>
          <w:rPrChange w:id="4078" w:author="2023 Revisions to CCBHC Cost Report Instructions" w:date="2023-12-07T15:54:00Z">
            <w:rPr>
              <w:spacing w:val="-5"/>
            </w:rPr>
          </w:rPrChange>
        </w:rPr>
        <w:t xml:space="preserve"> </w:t>
      </w:r>
      <w:r>
        <w:t>annual</w:t>
      </w:r>
      <w:r>
        <w:rPr>
          <w:rPrChange w:id="4079" w:author="2023 Revisions to CCBHC Cost Report Instructions" w:date="2023-12-07T15:54:00Z">
            <w:rPr>
              <w:spacing w:val="-3"/>
            </w:rPr>
          </w:rPrChange>
        </w:rPr>
        <w:t xml:space="preserve"> </w:t>
      </w:r>
      <w:r>
        <w:t>indirect</w:t>
      </w:r>
      <w:r>
        <w:rPr>
          <w:rPrChange w:id="4080" w:author="2023 Revisions to CCBHC Cost Report Instructions" w:date="2023-12-07T15:54:00Z">
            <w:rPr>
              <w:spacing w:val="-6"/>
            </w:rPr>
          </w:rPrChange>
        </w:rPr>
        <w:t xml:space="preserve"> </w:t>
      </w:r>
      <w:r>
        <w:t>cost rate proposal and keep it on file.</w:t>
      </w:r>
      <w:r>
        <w:rPr>
          <w:rPrChange w:id="4081" w:author="2023 Revisions to CCBHC Cost Report Instructions" w:date="2023-12-07T15:54:00Z">
            <w:rPr>
              <w:spacing w:val="40"/>
            </w:rPr>
          </w:rPrChange>
        </w:rPr>
        <w:t xml:space="preserve"> </w:t>
      </w:r>
      <w:ins w:id="4082" w:author="2023 Revisions to CCBHC Cost Report Instructions" w:date="2023-12-07T15:54:00Z">
        <w:r w:rsidR="001F4032">
          <w:t xml:space="preserve"> </w:t>
        </w:r>
      </w:ins>
      <w:r>
        <w:t>If a Federal rate agreement has never been filed, the state or local government may opt for the minimum rate of 10% described in line 7.</w:t>
      </w:r>
      <w:ins w:id="4083" w:author="2023 Revisions to CCBHC Cost Report Instructions" w:date="2023-12-07T15:54:00Z">
        <w:r w:rsidR="001F4032">
          <w:t xml:space="preserve">   </w:t>
        </w:r>
      </w:ins>
    </w:p>
    <w:p w14:paraId="44A9D92F" w14:textId="25DFC362" w:rsidR="0059672E" w:rsidRDefault="0050054D">
      <w:pPr>
        <w:pStyle w:val="ListBullet5"/>
        <w:pPrChange w:id="4084" w:author="2023 Revisions to CCBHC Cost Report Instructions" w:date="2023-12-07T15:54:00Z">
          <w:pPr>
            <w:pStyle w:val="ListParagraph"/>
            <w:numPr>
              <w:numId w:val="1"/>
            </w:numPr>
            <w:tabs>
              <w:tab w:val="left" w:pos="2000"/>
            </w:tabs>
            <w:spacing w:before="108" w:line="247" w:lineRule="auto"/>
            <w:ind w:left="2000" w:right="144" w:hanging="361"/>
          </w:pPr>
        </w:pPrChange>
      </w:pPr>
      <w:r>
        <w:t>State</w:t>
      </w:r>
      <w:r>
        <w:rPr>
          <w:rPrChange w:id="4085" w:author="2023 Revisions to CCBHC Cost Report Instructions" w:date="2023-12-07T15:54:00Z">
            <w:rPr>
              <w:spacing w:val="-3"/>
            </w:rPr>
          </w:rPrChange>
        </w:rPr>
        <w:t xml:space="preserve"> </w:t>
      </w:r>
      <w:r>
        <w:t>or</w:t>
      </w:r>
      <w:r>
        <w:rPr>
          <w:rPrChange w:id="4086" w:author="2023 Revisions to CCBHC Cost Report Instructions" w:date="2023-12-07T15:54:00Z">
            <w:rPr>
              <w:spacing w:val="-1"/>
            </w:rPr>
          </w:rPrChange>
        </w:rPr>
        <w:t xml:space="preserve"> </w:t>
      </w:r>
      <w:r>
        <w:t>local</w:t>
      </w:r>
      <w:r>
        <w:rPr>
          <w:rPrChange w:id="4087" w:author="2023 Revisions to CCBHC Cost Report Instructions" w:date="2023-12-07T15:54:00Z">
            <w:rPr>
              <w:spacing w:val="-6"/>
            </w:rPr>
          </w:rPrChange>
        </w:rPr>
        <w:t xml:space="preserve"> </w:t>
      </w:r>
      <w:r>
        <w:t>governments</w:t>
      </w:r>
      <w:r>
        <w:rPr>
          <w:rPrChange w:id="4088" w:author="2023 Revisions to CCBHC Cost Report Instructions" w:date="2023-12-07T15:54:00Z">
            <w:rPr>
              <w:spacing w:val="-2"/>
            </w:rPr>
          </w:rPrChange>
        </w:rPr>
        <w:t xml:space="preserve"> </w:t>
      </w:r>
      <w:r>
        <w:t>with</w:t>
      </w:r>
      <w:r>
        <w:rPr>
          <w:rPrChange w:id="4089" w:author="2023 Revisions to CCBHC Cost Report Instructions" w:date="2023-12-07T15:54:00Z">
            <w:rPr>
              <w:spacing w:val="-3"/>
            </w:rPr>
          </w:rPrChange>
        </w:rPr>
        <w:t xml:space="preserve"> </w:t>
      </w:r>
      <w:r>
        <w:t>at</w:t>
      </w:r>
      <w:r>
        <w:rPr>
          <w:rPrChange w:id="4090" w:author="2023 Revisions to CCBHC Cost Report Instructions" w:date="2023-12-07T15:54:00Z">
            <w:rPr>
              <w:spacing w:val="-3"/>
            </w:rPr>
          </w:rPrChange>
        </w:rPr>
        <w:t xml:space="preserve"> </w:t>
      </w:r>
      <w:r>
        <w:t>least</w:t>
      </w:r>
      <w:r>
        <w:rPr>
          <w:rPrChange w:id="4091" w:author="2023 Revisions to CCBHC Cost Report Instructions" w:date="2023-12-07T15:54:00Z">
            <w:rPr>
              <w:spacing w:val="-3"/>
            </w:rPr>
          </w:rPrChange>
        </w:rPr>
        <w:t xml:space="preserve"> </w:t>
      </w:r>
      <w:r>
        <w:t>$35</w:t>
      </w:r>
      <w:r>
        <w:rPr>
          <w:rPrChange w:id="4092" w:author="2023 Revisions to CCBHC Cost Report Instructions" w:date="2023-12-07T15:54:00Z">
            <w:rPr>
              <w:spacing w:val="-5"/>
            </w:rPr>
          </w:rPrChange>
        </w:rPr>
        <w:t xml:space="preserve"> </w:t>
      </w:r>
      <w:r>
        <w:t>million</w:t>
      </w:r>
      <w:r>
        <w:rPr>
          <w:rPrChange w:id="4093" w:author="2023 Revisions to CCBHC Cost Report Instructions" w:date="2023-12-07T15:54:00Z">
            <w:rPr>
              <w:spacing w:val="-3"/>
            </w:rPr>
          </w:rPrChange>
        </w:rPr>
        <w:t xml:space="preserve"> </w:t>
      </w:r>
      <w:r>
        <w:t>in</w:t>
      </w:r>
      <w:r>
        <w:rPr>
          <w:rPrChange w:id="4094" w:author="2023 Revisions to CCBHC Cost Report Instructions" w:date="2023-12-07T15:54:00Z">
            <w:rPr>
              <w:spacing w:val="-3"/>
            </w:rPr>
          </w:rPrChange>
        </w:rPr>
        <w:t xml:space="preserve"> </w:t>
      </w:r>
      <w:r>
        <w:t>direct</w:t>
      </w:r>
      <w:r>
        <w:rPr>
          <w:rPrChange w:id="4095" w:author="2023 Revisions to CCBHC Cost Report Instructions" w:date="2023-12-07T15:54:00Z">
            <w:rPr>
              <w:spacing w:val="-1"/>
            </w:rPr>
          </w:rPrChange>
        </w:rPr>
        <w:t xml:space="preserve"> </w:t>
      </w:r>
      <w:r>
        <w:t>Federal</w:t>
      </w:r>
      <w:r>
        <w:rPr>
          <w:rPrChange w:id="4096" w:author="2023 Revisions to CCBHC Cost Report Instructions" w:date="2023-12-07T15:54:00Z">
            <w:rPr>
              <w:spacing w:val="-6"/>
            </w:rPr>
          </w:rPrChange>
        </w:rPr>
        <w:t xml:space="preserve"> </w:t>
      </w:r>
      <w:r>
        <w:t>funding</w:t>
      </w:r>
      <w:r>
        <w:rPr>
          <w:rPrChange w:id="4097" w:author="2023 Revisions to CCBHC Cost Report Instructions" w:date="2023-12-07T15:54:00Z">
            <w:rPr>
              <w:spacing w:val="-3"/>
            </w:rPr>
          </w:rPrChange>
        </w:rPr>
        <w:t xml:space="preserve"> </w:t>
      </w:r>
      <w:r>
        <w:t xml:space="preserve">must obtain a federally approved rate agreement and use the agreed upon rate </w:t>
      </w:r>
      <w:r>
        <w:t>here.</w:t>
      </w:r>
      <w:ins w:id="4098" w:author="2023 Revisions to CCBHC Cost Report Instructions" w:date="2023-12-07T15:54:00Z">
        <w:r w:rsidR="001F4032">
          <w:t xml:space="preserve"> </w:t>
        </w:r>
      </w:ins>
    </w:p>
    <w:p w14:paraId="42FDAA1B" w14:textId="77777777" w:rsidR="0059672E" w:rsidRDefault="0050054D">
      <w:pPr>
        <w:tabs>
          <w:tab w:val="left" w:pos="1440"/>
        </w:tabs>
        <w:spacing w:before="20" w:after="20" w:line="259" w:lineRule="auto"/>
        <w:ind w:left="1620" w:right="0" w:firstLine="0"/>
        <w:pPrChange w:id="4099" w:author="2023 Revisions to CCBHC Cost Report Instructions" w:date="2023-12-07T15:54:00Z">
          <w:pPr>
            <w:pStyle w:val="BodyText"/>
            <w:spacing w:before="117" w:line="244" w:lineRule="auto"/>
            <w:ind w:left="1640"/>
          </w:pPr>
        </w:pPrChange>
      </w:pPr>
      <w:r>
        <w:t>If</w:t>
      </w:r>
      <w:r>
        <w:rPr>
          <w:rPrChange w:id="4100" w:author="2023 Revisions to CCBHC Cost Report Instructions" w:date="2023-12-07T15:54:00Z">
            <w:rPr>
              <w:spacing w:val="-1"/>
            </w:rPr>
          </w:rPrChange>
        </w:rPr>
        <w:t xml:space="preserve"> </w:t>
      </w:r>
      <w:r>
        <w:t>the</w:t>
      </w:r>
      <w:r>
        <w:rPr>
          <w:rPrChange w:id="4101" w:author="2023 Revisions to CCBHC Cost Report Instructions" w:date="2023-12-07T15:54:00Z">
            <w:rPr>
              <w:spacing w:val="-5"/>
            </w:rPr>
          </w:rPrChange>
        </w:rPr>
        <w:t xml:space="preserve"> </w:t>
      </w:r>
      <w:r>
        <w:t>organization</w:t>
      </w:r>
      <w:r>
        <w:rPr>
          <w:rPrChange w:id="4102" w:author="2023 Revisions to CCBHC Cost Report Instructions" w:date="2023-12-07T15:54:00Z">
            <w:rPr>
              <w:spacing w:val="-3"/>
            </w:rPr>
          </w:rPrChange>
        </w:rPr>
        <w:t xml:space="preserve"> </w:t>
      </w:r>
      <w:r>
        <w:t>does</w:t>
      </w:r>
      <w:r>
        <w:rPr>
          <w:rPrChange w:id="4103" w:author="2023 Revisions to CCBHC Cost Report Instructions" w:date="2023-12-07T15:54:00Z">
            <w:rPr>
              <w:spacing w:val="-5"/>
            </w:rPr>
          </w:rPrChange>
        </w:rPr>
        <w:t xml:space="preserve"> </w:t>
      </w:r>
      <w:r>
        <w:t>not</w:t>
      </w:r>
      <w:r>
        <w:rPr>
          <w:rPrChange w:id="4104" w:author="2023 Revisions to CCBHC Cost Report Instructions" w:date="2023-12-07T15:54:00Z">
            <w:rPr>
              <w:spacing w:val="-1"/>
            </w:rPr>
          </w:rPrChange>
        </w:rPr>
        <w:t xml:space="preserve"> </w:t>
      </w:r>
      <w:r>
        <w:t>have</w:t>
      </w:r>
      <w:r>
        <w:rPr>
          <w:rPrChange w:id="4105" w:author="2023 Revisions to CCBHC Cost Report Instructions" w:date="2023-12-07T15:54:00Z">
            <w:rPr>
              <w:spacing w:val="-3"/>
            </w:rPr>
          </w:rPrChange>
        </w:rPr>
        <w:t xml:space="preserve"> </w:t>
      </w:r>
      <w:r>
        <w:t>an</w:t>
      </w:r>
      <w:r>
        <w:rPr>
          <w:rPrChange w:id="4106" w:author="2023 Revisions to CCBHC Cost Report Instructions" w:date="2023-12-07T15:54:00Z">
            <w:rPr>
              <w:spacing w:val="-3"/>
            </w:rPr>
          </w:rPrChange>
        </w:rPr>
        <w:t xml:space="preserve"> </w:t>
      </w:r>
      <w:r>
        <w:t>approved</w:t>
      </w:r>
      <w:r>
        <w:rPr>
          <w:rPrChange w:id="4107" w:author="2023 Revisions to CCBHC Cost Report Instructions" w:date="2023-12-07T15:54:00Z">
            <w:rPr>
              <w:spacing w:val="-3"/>
            </w:rPr>
          </w:rPrChange>
        </w:rPr>
        <w:t xml:space="preserve"> </w:t>
      </w:r>
      <w:r>
        <w:t>indirect</w:t>
      </w:r>
      <w:r>
        <w:rPr>
          <w:rPrChange w:id="4108" w:author="2023 Revisions to CCBHC Cost Report Instructions" w:date="2023-12-07T15:54:00Z">
            <w:rPr>
              <w:spacing w:val="-4"/>
            </w:rPr>
          </w:rPrChange>
        </w:rPr>
        <w:t xml:space="preserve"> </w:t>
      </w:r>
      <w:r>
        <w:t>cost</w:t>
      </w:r>
      <w:r>
        <w:rPr>
          <w:rPrChange w:id="4109" w:author="2023 Revisions to CCBHC Cost Report Instructions" w:date="2023-12-07T15:54:00Z">
            <w:rPr>
              <w:spacing w:val="-3"/>
            </w:rPr>
          </w:rPrChange>
        </w:rPr>
        <w:t xml:space="preserve"> </w:t>
      </w:r>
      <w:r>
        <w:t>rate,</w:t>
      </w:r>
      <w:r>
        <w:rPr>
          <w:rPrChange w:id="4110" w:author="2023 Revisions to CCBHC Cost Report Instructions" w:date="2023-12-07T15:54:00Z">
            <w:rPr>
              <w:spacing w:val="-4"/>
            </w:rPr>
          </w:rPrChange>
        </w:rPr>
        <w:t xml:space="preserve"> </w:t>
      </w:r>
      <w:r>
        <w:t>enter</w:t>
      </w:r>
      <w:r>
        <w:rPr>
          <w:rPrChange w:id="4111" w:author="2023 Revisions to CCBHC Cost Report Instructions" w:date="2023-12-07T15:54:00Z">
            <w:rPr>
              <w:spacing w:val="-4"/>
            </w:rPr>
          </w:rPrChange>
        </w:rPr>
        <w:t xml:space="preserve"> </w:t>
      </w:r>
      <w:r>
        <w:t>“No”</w:t>
      </w:r>
      <w:r>
        <w:rPr>
          <w:rPrChange w:id="4112" w:author="2023 Revisions to CCBHC Cost Report Instructions" w:date="2023-12-07T15:54:00Z">
            <w:rPr>
              <w:spacing w:val="-1"/>
            </w:rPr>
          </w:rPrChange>
        </w:rPr>
        <w:t xml:space="preserve"> </w:t>
      </w:r>
      <w:r>
        <w:t>and proceed to line 7.</w:t>
      </w:r>
    </w:p>
    <w:p w14:paraId="187392F8" w14:textId="704799A4" w:rsidR="0059672E" w:rsidRDefault="0050054D">
      <w:pPr>
        <w:pStyle w:val="Hangingtext"/>
        <w:pPrChange w:id="4113" w:author="2023 Revisions to CCBHC Cost Report Instructions" w:date="2023-12-07T15:54:00Z">
          <w:pPr>
            <w:pStyle w:val="BodyText"/>
            <w:tabs>
              <w:tab w:val="left" w:pos="1640"/>
            </w:tabs>
            <w:spacing w:before="123" w:line="247" w:lineRule="auto"/>
            <w:ind w:left="1640" w:right="174" w:hanging="1441"/>
          </w:pPr>
        </w:pPrChange>
      </w:pPr>
      <w:r>
        <w:rPr>
          <w:b/>
        </w:rPr>
        <w:t>Line 3:</w:t>
      </w:r>
      <w:ins w:id="4114" w:author="2023 Revisions to CCBHC Cost Report Instructions" w:date="2023-12-07T15:54:00Z">
        <w:r w:rsidR="001F4032">
          <w:t xml:space="preserve"> </w:t>
        </w:r>
      </w:ins>
      <w:r>
        <w:rPr>
          <w:rPrChange w:id="4115" w:author="2023 Revisions to CCBHC Cost Report Instructions" w:date="2023-12-07T15:54:00Z">
            <w:rPr>
              <w:b/>
            </w:rPr>
          </w:rPrChange>
        </w:rPr>
        <w:tab/>
      </w:r>
      <w:r>
        <w:t>Describe the basis for calculating the indirect cost rate.</w:t>
      </w:r>
      <w:r>
        <w:rPr>
          <w:rPrChange w:id="4116" w:author="2023 Revisions to CCBHC Cost Report Instructions" w:date="2023-12-07T15:54:00Z">
            <w:rPr>
              <w:spacing w:val="40"/>
            </w:rPr>
          </w:rPrChange>
        </w:rPr>
        <w:t xml:space="preserve"> </w:t>
      </w:r>
      <w:ins w:id="4117" w:author="2023 Revisions to CCBHC Cost Report Instructions" w:date="2023-12-07T15:54:00Z">
        <w:r w:rsidR="001F4032">
          <w:t xml:space="preserve"> </w:t>
        </w:r>
      </w:ins>
      <w:r>
        <w:t>Identify the line numbers from</w:t>
      </w:r>
      <w:r>
        <w:rPr>
          <w:rPrChange w:id="4118" w:author="2023 Revisions to CCBHC Cost Report Instructions" w:date="2023-12-07T15:54:00Z">
            <w:rPr>
              <w:spacing w:val="-3"/>
            </w:rPr>
          </w:rPrChange>
        </w:rPr>
        <w:t xml:space="preserve"> </w:t>
      </w:r>
      <w:r>
        <w:t>the</w:t>
      </w:r>
      <w:r>
        <w:rPr>
          <w:rPrChange w:id="4119" w:author="2023 Revisions to CCBHC Cost Report Instructions" w:date="2023-12-07T15:54:00Z">
            <w:rPr>
              <w:spacing w:val="-4"/>
            </w:rPr>
          </w:rPrChange>
        </w:rPr>
        <w:t xml:space="preserve"> </w:t>
      </w:r>
      <w:r>
        <w:t>Trial</w:t>
      </w:r>
      <w:r>
        <w:rPr>
          <w:rPrChange w:id="4120" w:author="2023 Revisions to CCBHC Cost Report Instructions" w:date="2023-12-07T15:54:00Z">
            <w:rPr>
              <w:spacing w:val="-2"/>
            </w:rPr>
          </w:rPrChange>
        </w:rPr>
        <w:t xml:space="preserve"> </w:t>
      </w:r>
      <w:r>
        <w:t>Balance</w:t>
      </w:r>
      <w:r>
        <w:rPr>
          <w:rPrChange w:id="4121" w:author="2023 Revisions to CCBHC Cost Report Instructions" w:date="2023-12-07T15:54:00Z">
            <w:rPr>
              <w:spacing w:val="-2"/>
            </w:rPr>
          </w:rPrChange>
        </w:rPr>
        <w:t xml:space="preserve"> </w:t>
      </w:r>
      <w:r>
        <w:t>tab</w:t>
      </w:r>
      <w:r>
        <w:rPr>
          <w:rPrChange w:id="4122" w:author="2023 Revisions to CCBHC Cost Report Instructions" w:date="2023-12-07T15:54:00Z">
            <w:rPr>
              <w:spacing w:val="-2"/>
            </w:rPr>
          </w:rPrChange>
        </w:rPr>
        <w:t xml:space="preserve"> </w:t>
      </w:r>
      <w:r>
        <w:t>used</w:t>
      </w:r>
      <w:r>
        <w:rPr>
          <w:rPrChange w:id="4123" w:author="2023 Revisions to CCBHC Cost Report Instructions" w:date="2023-12-07T15:54:00Z">
            <w:rPr>
              <w:spacing w:val="-2"/>
            </w:rPr>
          </w:rPrChange>
        </w:rPr>
        <w:t xml:space="preserve"> </w:t>
      </w:r>
      <w:r>
        <w:t>in</w:t>
      </w:r>
      <w:r>
        <w:rPr>
          <w:rPrChange w:id="4124" w:author="2023 Revisions to CCBHC Cost Report Instructions" w:date="2023-12-07T15:54:00Z">
            <w:rPr>
              <w:spacing w:val="-2"/>
            </w:rPr>
          </w:rPrChange>
        </w:rPr>
        <w:t xml:space="preserve"> </w:t>
      </w:r>
      <w:r>
        <w:t>determining</w:t>
      </w:r>
      <w:r>
        <w:rPr>
          <w:rPrChange w:id="4125" w:author="2023 Revisions to CCBHC Cost Report Instructions" w:date="2023-12-07T15:54:00Z">
            <w:rPr>
              <w:spacing w:val="-4"/>
            </w:rPr>
          </w:rPrChange>
        </w:rPr>
        <w:t xml:space="preserve"> </w:t>
      </w:r>
      <w:r>
        <w:t>the</w:t>
      </w:r>
      <w:r>
        <w:rPr>
          <w:rPrChange w:id="4126" w:author="2023 Revisions to CCBHC Cost Report Instructions" w:date="2023-12-07T15:54:00Z">
            <w:rPr>
              <w:spacing w:val="-2"/>
            </w:rPr>
          </w:rPrChange>
        </w:rPr>
        <w:t xml:space="preserve"> </w:t>
      </w:r>
      <w:r>
        <w:t>base.</w:t>
      </w:r>
      <w:ins w:id="4127" w:author="2023 Revisions to CCBHC Cost Report Instructions" w:date="2023-12-07T15:54:00Z">
        <w:r w:rsidR="001F4032">
          <w:t xml:space="preserve"> </w:t>
        </w:r>
      </w:ins>
      <w:r>
        <w:rPr>
          <w:rPrChange w:id="4128" w:author="2023 Revisions to CCBHC Cost Report Instructions" w:date="2023-12-07T15:54:00Z">
            <w:rPr>
              <w:spacing w:val="40"/>
            </w:rPr>
          </w:rPrChange>
        </w:rPr>
        <w:t xml:space="preserve"> </w:t>
      </w:r>
      <w:r>
        <w:t>If</w:t>
      </w:r>
      <w:r>
        <w:rPr>
          <w:rPrChange w:id="4129" w:author="2023 Revisions to CCBHC Cost Report Instructions" w:date="2023-12-07T15:54:00Z">
            <w:rPr>
              <w:spacing w:val="-3"/>
            </w:rPr>
          </w:rPrChange>
        </w:rPr>
        <w:t xml:space="preserve"> </w:t>
      </w:r>
      <w:r>
        <w:t>more</w:t>
      </w:r>
      <w:r>
        <w:rPr>
          <w:rPrChange w:id="4130" w:author="2023 Revisions to CCBHC Cost Report Instructions" w:date="2023-12-07T15:54:00Z">
            <w:rPr>
              <w:spacing w:val="-4"/>
            </w:rPr>
          </w:rPrChange>
        </w:rPr>
        <w:t xml:space="preserve"> </w:t>
      </w:r>
      <w:r>
        <w:t>space</w:t>
      </w:r>
      <w:r>
        <w:rPr>
          <w:rPrChange w:id="4131" w:author="2023 Revisions to CCBHC Cost Report Instructions" w:date="2023-12-07T15:54:00Z">
            <w:rPr>
              <w:spacing w:val="-4"/>
            </w:rPr>
          </w:rPrChange>
        </w:rPr>
        <w:t xml:space="preserve"> </w:t>
      </w:r>
      <w:r>
        <w:t>is</w:t>
      </w:r>
      <w:r>
        <w:rPr>
          <w:rPrChange w:id="4132" w:author="2023 Revisions to CCBHC Cost Report Instructions" w:date="2023-12-07T15:54:00Z">
            <w:rPr>
              <w:spacing w:val="-1"/>
            </w:rPr>
          </w:rPrChange>
        </w:rPr>
        <w:t xml:space="preserve"> </w:t>
      </w:r>
      <w:r>
        <w:t>needed</w:t>
      </w:r>
      <w:r>
        <w:rPr>
          <w:rPrChange w:id="4133" w:author="2023 Revisions to CCBHC Cost Report Instructions" w:date="2023-12-07T15:54:00Z">
            <w:rPr>
              <w:spacing w:val="-4"/>
            </w:rPr>
          </w:rPrChange>
        </w:rPr>
        <w:t xml:space="preserve"> </w:t>
      </w:r>
      <w:r>
        <w:t>for a complete description, include additional information in the Comments tab.</w:t>
      </w:r>
      <w:ins w:id="4134" w:author="2023 Revisions to CCBHC Cost Report Instructions" w:date="2023-12-07T15:54:00Z">
        <w:r w:rsidR="001F4032">
          <w:t xml:space="preserve"> </w:t>
        </w:r>
      </w:ins>
    </w:p>
    <w:p w14:paraId="24DA00AC" w14:textId="32F575C4" w:rsidR="0059672E" w:rsidRDefault="0050054D">
      <w:pPr>
        <w:pStyle w:val="Hangingtext"/>
        <w:pPrChange w:id="4135" w:author="2023 Revisions to CCBHC Cost Report Instructions" w:date="2023-12-07T15:54:00Z">
          <w:pPr>
            <w:pStyle w:val="BodyText"/>
            <w:tabs>
              <w:tab w:val="left" w:pos="1640"/>
            </w:tabs>
            <w:spacing w:before="118"/>
            <w:ind w:left="200"/>
          </w:pPr>
        </w:pPrChange>
      </w:pPr>
      <w:r>
        <w:rPr>
          <w:b/>
        </w:rPr>
        <w:t>Line</w:t>
      </w:r>
      <w:r>
        <w:rPr>
          <w:b/>
          <w:rPrChange w:id="4136" w:author="2023 Revisions to CCBHC Cost Report Instructions" w:date="2023-12-07T15:54:00Z">
            <w:rPr>
              <w:b/>
              <w:spacing w:val="-1"/>
            </w:rPr>
          </w:rPrChange>
        </w:rPr>
        <w:t xml:space="preserve"> </w:t>
      </w:r>
      <w:r>
        <w:rPr>
          <w:b/>
          <w:rPrChange w:id="4137" w:author="2023 Revisions to CCBHC Cost Report Instructions" w:date="2023-12-07T15:54:00Z">
            <w:rPr>
              <w:b/>
              <w:spacing w:val="-5"/>
            </w:rPr>
          </w:rPrChange>
        </w:rPr>
        <w:t>4:</w:t>
      </w:r>
      <w:ins w:id="4138" w:author="2023 Revisions to CCBHC Cost Report Instructions" w:date="2023-12-07T15:54:00Z">
        <w:r w:rsidR="001F4032">
          <w:t xml:space="preserve"> </w:t>
        </w:r>
      </w:ins>
      <w:r>
        <w:rPr>
          <w:rPrChange w:id="4139" w:author="2023 Revisions to CCBHC Cost Report Instructions" w:date="2023-12-07T15:54:00Z">
            <w:rPr>
              <w:b/>
            </w:rPr>
          </w:rPrChange>
        </w:rPr>
        <w:tab/>
      </w:r>
      <w:r>
        <w:t>Enter</w:t>
      </w:r>
      <w:r>
        <w:rPr>
          <w:rPrChange w:id="4140" w:author="2023 Revisions to CCBHC Cost Report Instructions" w:date="2023-12-07T15:54:00Z">
            <w:rPr>
              <w:spacing w:val="-7"/>
            </w:rPr>
          </w:rPrChange>
        </w:rPr>
        <w:t xml:space="preserve"> </w:t>
      </w:r>
      <w:r>
        <w:t>the</w:t>
      </w:r>
      <w:r>
        <w:rPr>
          <w:rPrChange w:id="4141" w:author="2023 Revisions to CCBHC Cost Report Instructions" w:date="2023-12-07T15:54:00Z">
            <w:rPr>
              <w:spacing w:val="-5"/>
            </w:rPr>
          </w:rPrChange>
        </w:rPr>
        <w:t xml:space="preserve"> </w:t>
      </w:r>
      <w:r>
        <w:t>cost</w:t>
      </w:r>
      <w:r>
        <w:rPr>
          <w:rPrChange w:id="4142" w:author="2023 Revisions to CCBHC Cost Report Instructions" w:date="2023-12-07T15:54:00Z">
            <w:rPr>
              <w:spacing w:val="-4"/>
            </w:rPr>
          </w:rPrChange>
        </w:rPr>
        <w:t xml:space="preserve"> </w:t>
      </w:r>
      <w:r>
        <w:t>basis</w:t>
      </w:r>
      <w:r>
        <w:rPr>
          <w:rPrChange w:id="4143" w:author="2023 Revisions to CCBHC Cost Report Instructions" w:date="2023-12-07T15:54:00Z">
            <w:rPr>
              <w:spacing w:val="-3"/>
            </w:rPr>
          </w:rPrChange>
        </w:rPr>
        <w:t xml:space="preserve"> </w:t>
      </w:r>
      <w:r>
        <w:t>described</w:t>
      </w:r>
      <w:r>
        <w:rPr>
          <w:rPrChange w:id="4144" w:author="2023 Revisions to CCBHC Cost Report Instructions" w:date="2023-12-07T15:54:00Z">
            <w:rPr>
              <w:spacing w:val="-3"/>
            </w:rPr>
          </w:rPrChange>
        </w:rPr>
        <w:t xml:space="preserve"> </w:t>
      </w:r>
      <w:r>
        <w:t>on</w:t>
      </w:r>
      <w:r>
        <w:rPr>
          <w:rPrChange w:id="4145" w:author="2023 Revisions to CCBHC Cost Report Instructions" w:date="2023-12-07T15:54:00Z">
            <w:rPr>
              <w:spacing w:val="-4"/>
            </w:rPr>
          </w:rPrChange>
        </w:rPr>
        <w:t xml:space="preserve"> </w:t>
      </w:r>
      <w:r>
        <w:t>line</w:t>
      </w:r>
      <w:r>
        <w:rPr>
          <w:rPrChange w:id="4146" w:author="2023 Revisions to CCBHC Cost Report Instructions" w:date="2023-12-07T15:54:00Z">
            <w:rPr>
              <w:spacing w:val="-3"/>
            </w:rPr>
          </w:rPrChange>
        </w:rPr>
        <w:t xml:space="preserve"> </w:t>
      </w:r>
      <w:r>
        <w:t>3</w:t>
      </w:r>
      <w:r>
        <w:rPr>
          <w:rPrChange w:id="4147" w:author="2023 Revisions to CCBHC Cost Report Instructions" w:date="2023-12-07T15:54:00Z">
            <w:rPr>
              <w:spacing w:val="-6"/>
            </w:rPr>
          </w:rPrChange>
        </w:rPr>
        <w:t xml:space="preserve"> </w:t>
      </w:r>
      <w:r>
        <w:t>above</w:t>
      </w:r>
      <w:r>
        <w:rPr>
          <w:rPrChange w:id="4148" w:author="2023 Revisions to CCBHC Cost Report Instructions" w:date="2023-12-07T15:54:00Z">
            <w:rPr>
              <w:spacing w:val="-3"/>
            </w:rPr>
          </w:rPrChange>
        </w:rPr>
        <w:t xml:space="preserve"> </w:t>
      </w:r>
      <w:r>
        <w:t>as</w:t>
      </w:r>
      <w:r>
        <w:rPr>
          <w:rPrChange w:id="4149" w:author="2023 Revisions to CCBHC Cost Report Instructions" w:date="2023-12-07T15:54:00Z">
            <w:rPr>
              <w:spacing w:val="-6"/>
            </w:rPr>
          </w:rPrChange>
        </w:rPr>
        <w:t xml:space="preserve"> </w:t>
      </w:r>
      <w:r>
        <w:t>a</w:t>
      </w:r>
      <w:r>
        <w:rPr>
          <w:rPrChange w:id="4150" w:author="2023 Revisions to CCBHC Cost Report Instructions" w:date="2023-12-07T15:54:00Z">
            <w:rPr>
              <w:spacing w:val="-3"/>
            </w:rPr>
          </w:rPrChange>
        </w:rPr>
        <w:t xml:space="preserve"> </w:t>
      </w:r>
      <w:r>
        <w:t>whole</w:t>
      </w:r>
      <w:r>
        <w:rPr>
          <w:rPrChange w:id="4151" w:author="2023 Revisions to CCBHC Cost Report Instructions" w:date="2023-12-07T15:54:00Z">
            <w:rPr>
              <w:spacing w:val="-4"/>
            </w:rPr>
          </w:rPrChange>
        </w:rPr>
        <w:t xml:space="preserve"> </w:t>
      </w:r>
      <w:r>
        <w:t>dollar</w:t>
      </w:r>
      <w:r>
        <w:rPr>
          <w:rPrChange w:id="4152" w:author="2023 Revisions to CCBHC Cost Report Instructions" w:date="2023-12-07T15:54:00Z">
            <w:rPr>
              <w:spacing w:val="-1"/>
            </w:rPr>
          </w:rPrChange>
        </w:rPr>
        <w:t xml:space="preserve"> </w:t>
      </w:r>
      <w:r>
        <w:rPr>
          <w:rPrChange w:id="4153" w:author="2023 Revisions to CCBHC Cost Report Instructions" w:date="2023-12-07T15:54:00Z">
            <w:rPr>
              <w:spacing w:val="-2"/>
            </w:rPr>
          </w:rPrChange>
        </w:rPr>
        <w:t>amount.</w:t>
      </w:r>
      <w:ins w:id="4154" w:author="2023 Revisions to CCBHC Cost Report Instructions" w:date="2023-12-07T15:54:00Z">
        <w:r w:rsidR="001F4032">
          <w:t xml:space="preserve">   </w:t>
        </w:r>
      </w:ins>
    </w:p>
    <w:p w14:paraId="5A589263" w14:textId="41B03848" w:rsidR="0059672E" w:rsidRDefault="0050054D">
      <w:pPr>
        <w:pStyle w:val="Hangingtext"/>
        <w:pPrChange w:id="4155" w:author="2023 Revisions to CCBHC Cost Report Instructions" w:date="2023-12-07T15:54:00Z">
          <w:pPr>
            <w:pStyle w:val="BodyText"/>
            <w:tabs>
              <w:tab w:val="left" w:pos="1640"/>
            </w:tabs>
            <w:spacing w:before="126"/>
            <w:ind w:left="200"/>
          </w:pPr>
        </w:pPrChange>
      </w:pPr>
      <w:r>
        <w:rPr>
          <w:b/>
        </w:rPr>
        <w:t>Line</w:t>
      </w:r>
      <w:r>
        <w:rPr>
          <w:b/>
          <w:rPrChange w:id="4156" w:author="2023 Revisions to CCBHC Cost Report Instructions" w:date="2023-12-07T15:54:00Z">
            <w:rPr>
              <w:b/>
              <w:spacing w:val="-1"/>
            </w:rPr>
          </w:rPrChange>
        </w:rPr>
        <w:t xml:space="preserve"> </w:t>
      </w:r>
      <w:r>
        <w:rPr>
          <w:b/>
          <w:rPrChange w:id="4157" w:author="2023 Revisions to CCBHC Cost Report Instructions" w:date="2023-12-07T15:54:00Z">
            <w:rPr>
              <w:b/>
              <w:spacing w:val="-5"/>
            </w:rPr>
          </w:rPrChange>
        </w:rPr>
        <w:t>5:</w:t>
      </w:r>
      <w:ins w:id="4158" w:author="2023 Revisions to CCBHC Cost Report Instructions" w:date="2023-12-07T15:54:00Z">
        <w:r w:rsidR="001F4032">
          <w:t xml:space="preserve"> </w:t>
        </w:r>
      </w:ins>
      <w:r>
        <w:rPr>
          <w:rPrChange w:id="4159" w:author="2023 Revisions to CCBHC Cost Report Instructions" w:date="2023-12-07T15:54:00Z">
            <w:rPr>
              <w:b/>
            </w:rPr>
          </w:rPrChange>
        </w:rPr>
        <w:tab/>
      </w:r>
      <w:r>
        <w:t>Enter</w:t>
      </w:r>
      <w:r>
        <w:rPr>
          <w:rPrChange w:id="4160" w:author="2023 Revisions to CCBHC Cost Report Instructions" w:date="2023-12-07T15:54:00Z">
            <w:rPr>
              <w:spacing w:val="-6"/>
            </w:rPr>
          </w:rPrChange>
        </w:rPr>
        <w:t xml:space="preserve"> </w:t>
      </w:r>
      <w:r>
        <w:t>the</w:t>
      </w:r>
      <w:r>
        <w:rPr>
          <w:rPrChange w:id="4161" w:author="2023 Revisions to CCBHC Cost Report Instructions" w:date="2023-12-07T15:54:00Z">
            <w:rPr>
              <w:spacing w:val="-5"/>
            </w:rPr>
          </w:rPrChange>
        </w:rPr>
        <w:t xml:space="preserve"> </w:t>
      </w:r>
      <w:r>
        <w:t>allocation</w:t>
      </w:r>
      <w:r>
        <w:rPr>
          <w:rPrChange w:id="4162" w:author="2023 Revisions to CCBHC Cost Report Instructions" w:date="2023-12-07T15:54:00Z">
            <w:rPr>
              <w:spacing w:val="-3"/>
            </w:rPr>
          </w:rPrChange>
        </w:rPr>
        <w:t xml:space="preserve"> </w:t>
      </w:r>
      <w:r>
        <w:t>rate</w:t>
      </w:r>
      <w:r>
        <w:rPr>
          <w:rPrChange w:id="4163" w:author="2023 Revisions to CCBHC Cost Report Instructions" w:date="2023-12-07T15:54:00Z">
            <w:rPr>
              <w:spacing w:val="-4"/>
            </w:rPr>
          </w:rPrChange>
        </w:rPr>
        <w:t xml:space="preserve"> </w:t>
      </w:r>
      <w:r>
        <w:t>percentage</w:t>
      </w:r>
      <w:r>
        <w:rPr>
          <w:rPrChange w:id="4164" w:author="2023 Revisions to CCBHC Cost Report Instructions" w:date="2023-12-07T15:54:00Z">
            <w:rPr>
              <w:spacing w:val="-5"/>
            </w:rPr>
          </w:rPrChange>
        </w:rPr>
        <w:t xml:space="preserve"> </w:t>
      </w:r>
      <w:r>
        <w:t>subject</w:t>
      </w:r>
      <w:r>
        <w:rPr>
          <w:rPrChange w:id="4165" w:author="2023 Revisions to CCBHC Cost Report Instructions" w:date="2023-12-07T15:54:00Z">
            <w:rPr>
              <w:spacing w:val="-3"/>
            </w:rPr>
          </w:rPrChange>
        </w:rPr>
        <w:t xml:space="preserve"> </w:t>
      </w:r>
      <w:r>
        <w:t>to</w:t>
      </w:r>
      <w:r>
        <w:rPr>
          <w:rPrChange w:id="4166" w:author="2023 Revisions to CCBHC Cost Report Instructions" w:date="2023-12-07T15:54:00Z">
            <w:rPr>
              <w:spacing w:val="-5"/>
            </w:rPr>
          </w:rPrChange>
        </w:rPr>
        <w:t xml:space="preserve"> </w:t>
      </w:r>
      <w:r>
        <w:t>the</w:t>
      </w:r>
      <w:r>
        <w:rPr>
          <w:rPrChange w:id="4167" w:author="2023 Revisions to CCBHC Cost Report Instructions" w:date="2023-12-07T15:54:00Z">
            <w:rPr>
              <w:spacing w:val="-2"/>
            </w:rPr>
          </w:rPrChange>
        </w:rPr>
        <w:t xml:space="preserve"> agreement.</w:t>
      </w:r>
      <w:ins w:id="4168" w:author="2023 Revisions to CCBHC Cost Report Instructions" w:date="2023-12-07T15:54:00Z">
        <w:r w:rsidR="001F4032">
          <w:t xml:space="preserve"> </w:t>
        </w:r>
      </w:ins>
    </w:p>
    <w:p w14:paraId="12F4B9E2" w14:textId="01CA8DFC" w:rsidR="0059672E" w:rsidRDefault="0050054D">
      <w:pPr>
        <w:pStyle w:val="Hangingtext"/>
        <w:pPrChange w:id="4169" w:author="2023 Revisions to CCBHC Cost Report Instructions" w:date="2023-12-07T15:54:00Z">
          <w:pPr>
            <w:pStyle w:val="BodyText"/>
            <w:tabs>
              <w:tab w:val="left" w:pos="1640"/>
            </w:tabs>
            <w:spacing w:before="126" w:line="247" w:lineRule="auto"/>
            <w:ind w:left="1640" w:right="531" w:hanging="1441"/>
          </w:pPr>
        </w:pPrChange>
      </w:pPr>
      <w:r>
        <w:rPr>
          <w:b/>
        </w:rPr>
        <w:t>Line 6:</w:t>
      </w:r>
      <w:ins w:id="4170" w:author="2023 Revisions to CCBHC Cost Report Instructions" w:date="2023-12-07T15:54:00Z">
        <w:r w:rsidR="001F4032">
          <w:t xml:space="preserve"> </w:t>
        </w:r>
      </w:ins>
      <w:r>
        <w:rPr>
          <w:rPrChange w:id="4171" w:author="2023 Revisions to CCBHC Cost Report Instructions" w:date="2023-12-07T15:54:00Z">
            <w:rPr>
              <w:b/>
            </w:rPr>
          </w:rPrChange>
        </w:rPr>
        <w:tab/>
      </w:r>
      <w:r>
        <w:t>“Calculated indirect costs allocable to CCBHC services,” which is calculated by multiplying lines</w:t>
      </w:r>
      <w:r>
        <w:rPr>
          <w:rPrChange w:id="4172" w:author="2023 Revisions to CCBHC Cost Report Instructions" w:date="2023-12-07T15:54:00Z">
            <w:rPr>
              <w:spacing w:val="-2"/>
            </w:rPr>
          </w:rPrChange>
        </w:rPr>
        <w:t xml:space="preserve"> </w:t>
      </w:r>
      <w:r>
        <w:t>4</w:t>
      </w:r>
      <w:r>
        <w:rPr>
          <w:rPrChange w:id="4173" w:author="2023 Revisions to CCBHC Cost Report Instructions" w:date="2023-12-07T15:54:00Z">
            <w:rPr>
              <w:spacing w:val="-3"/>
            </w:rPr>
          </w:rPrChange>
        </w:rPr>
        <w:t xml:space="preserve"> </w:t>
      </w:r>
      <w:r>
        <w:t>and</w:t>
      </w:r>
      <w:r>
        <w:rPr>
          <w:rPrChange w:id="4174" w:author="2023 Revisions to CCBHC Cost Report Instructions" w:date="2023-12-07T15:54:00Z">
            <w:rPr>
              <w:spacing w:val="-5"/>
            </w:rPr>
          </w:rPrChange>
        </w:rPr>
        <w:t xml:space="preserve"> </w:t>
      </w:r>
      <w:r>
        <w:t>5</w:t>
      </w:r>
      <w:r>
        <w:rPr>
          <w:rPrChange w:id="4175" w:author="2023 Revisions to CCBHC Cost Report Instructions" w:date="2023-12-07T15:54:00Z">
            <w:rPr>
              <w:spacing w:val="-5"/>
            </w:rPr>
          </w:rPrChange>
        </w:rPr>
        <w:t xml:space="preserve"> </w:t>
      </w:r>
      <w:r>
        <w:t>above,</w:t>
      </w:r>
      <w:r>
        <w:rPr>
          <w:rPrChange w:id="4176" w:author="2023 Revisions to CCBHC Cost Report Instructions" w:date="2023-12-07T15:54:00Z">
            <w:rPr>
              <w:spacing w:val="-1"/>
            </w:rPr>
          </w:rPrChange>
        </w:rPr>
        <w:t xml:space="preserve"> </w:t>
      </w:r>
      <w:r>
        <w:t>is</w:t>
      </w:r>
      <w:r>
        <w:rPr>
          <w:rPrChange w:id="4177" w:author="2023 Revisions to CCBHC Cost Report Instructions" w:date="2023-12-07T15:54:00Z">
            <w:rPr>
              <w:spacing w:val="-2"/>
            </w:rPr>
          </w:rPrChange>
        </w:rPr>
        <w:t xml:space="preserve"> </w:t>
      </w:r>
      <w:r>
        <w:t>automatically</w:t>
      </w:r>
      <w:r>
        <w:rPr>
          <w:rPrChange w:id="4178" w:author="2023 Revisions to CCBHC Cost Report Instructions" w:date="2023-12-07T15:54:00Z">
            <w:rPr>
              <w:spacing w:val="-5"/>
            </w:rPr>
          </w:rPrChange>
        </w:rPr>
        <w:t xml:space="preserve"> </w:t>
      </w:r>
      <w:r>
        <w:t>populated</w:t>
      </w:r>
      <w:r>
        <w:rPr>
          <w:rPrChange w:id="4179" w:author="2023 Revisions to CCBHC Cost Report Instructions" w:date="2023-12-07T15:54:00Z">
            <w:rPr>
              <w:spacing w:val="-3"/>
            </w:rPr>
          </w:rPrChange>
        </w:rPr>
        <w:t xml:space="preserve"> </w:t>
      </w:r>
      <w:r>
        <w:t>on</w:t>
      </w:r>
      <w:r>
        <w:rPr>
          <w:rPrChange w:id="4180" w:author="2023 Revisions to CCBHC Cost Report Instructions" w:date="2023-12-07T15:54:00Z">
            <w:rPr>
              <w:spacing w:val="-5"/>
            </w:rPr>
          </w:rPrChange>
        </w:rPr>
        <w:t xml:space="preserve"> </w:t>
      </w:r>
      <w:r>
        <w:t>this</w:t>
      </w:r>
      <w:r>
        <w:rPr>
          <w:rPrChange w:id="4181" w:author="2023 Revisions to CCBHC Cost Report Instructions" w:date="2023-12-07T15:54:00Z">
            <w:rPr>
              <w:spacing w:val="-2"/>
            </w:rPr>
          </w:rPrChange>
        </w:rPr>
        <w:t xml:space="preserve"> </w:t>
      </w:r>
      <w:r>
        <w:t>line.</w:t>
      </w:r>
      <w:r>
        <w:rPr>
          <w:rPrChange w:id="4182" w:author="2023 Revisions to CCBHC Cost Report Instructions" w:date="2023-12-07T15:54:00Z">
            <w:rPr>
              <w:spacing w:val="40"/>
            </w:rPr>
          </w:rPrChange>
        </w:rPr>
        <w:t xml:space="preserve"> </w:t>
      </w:r>
      <w:ins w:id="4183" w:author="2023 Revisions to CCBHC Cost Report Instructions" w:date="2023-12-07T15:54:00Z">
        <w:r w:rsidR="001F4032">
          <w:t xml:space="preserve"> </w:t>
        </w:r>
      </w:ins>
      <w:r>
        <w:t>If</w:t>
      </w:r>
      <w:r>
        <w:rPr>
          <w:rPrChange w:id="4184" w:author="2023 Revisions to CCBHC Cost Report Instructions" w:date="2023-12-07T15:54:00Z">
            <w:rPr>
              <w:spacing w:val="-1"/>
            </w:rPr>
          </w:rPrChange>
        </w:rPr>
        <w:t xml:space="preserve"> </w:t>
      </w:r>
      <w:r>
        <w:t>line</w:t>
      </w:r>
      <w:r>
        <w:rPr>
          <w:rPrChange w:id="4185" w:author="2023 Revisions to CCBHC Cost Report Instructions" w:date="2023-12-07T15:54:00Z">
            <w:rPr>
              <w:spacing w:val="-3"/>
            </w:rPr>
          </w:rPrChange>
        </w:rPr>
        <w:t xml:space="preserve"> </w:t>
      </w:r>
      <w:r>
        <w:t>6</w:t>
      </w:r>
      <w:r>
        <w:rPr>
          <w:rPrChange w:id="4186" w:author="2023 Revisions to CCBHC Cost Report Instructions" w:date="2023-12-07T15:54:00Z">
            <w:rPr>
              <w:spacing w:val="-3"/>
            </w:rPr>
          </w:rPrChange>
        </w:rPr>
        <w:t xml:space="preserve"> </w:t>
      </w:r>
      <w:r>
        <w:t xml:space="preserve">is greater than zero, no additional information is needed in </w:t>
      </w:r>
      <w:r>
        <w:t>this tab.</w:t>
      </w:r>
      <w:ins w:id="4187" w:author="2023 Revisions to CCBHC Cost Report Instructions" w:date="2023-12-07T15:54:00Z">
        <w:r w:rsidR="001F4032">
          <w:t xml:space="preserve">   </w:t>
        </w:r>
      </w:ins>
    </w:p>
    <w:p w14:paraId="518BC561" w14:textId="16AC9801" w:rsidR="0059672E" w:rsidRDefault="0050054D">
      <w:pPr>
        <w:pStyle w:val="Hangingtext"/>
        <w:pPrChange w:id="4188" w:author="2023 Revisions to CCBHC Cost Report Instructions" w:date="2023-12-07T15:54:00Z">
          <w:pPr>
            <w:pStyle w:val="BodyText"/>
            <w:tabs>
              <w:tab w:val="left" w:pos="1640"/>
            </w:tabs>
            <w:spacing w:before="119"/>
            <w:ind w:left="1640" w:right="199" w:hanging="1441"/>
          </w:pPr>
        </w:pPrChange>
      </w:pPr>
      <w:r>
        <w:rPr>
          <w:b/>
        </w:rPr>
        <w:t>Line 7:</w:t>
      </w:r>
      <w:ins w:id="4189" w:author="2023 Revisions to CCBHC Cost Report Instructions" w:date="2023-12-07T15:54:00Z">
        <w:r w:rsidR="001F4032">
          <w:t xml:space="preserve"> </w:t>
        </w:r>
      </w:ins>
      <w:r>
        <w:rPr>
          <w:rPrChange w:id="4190" w:author="2023 Revisions to CCBHC Cost Report Instructions" w:date="2023-12-07T15:54:00Z">
            <w:rPr>
              <w:b/>
            </w:rPr>
          </w:rPrChange>
        </w:rPr>
        <w:tab/>
      </w:r>
      <w:r>
        <w:t>If the</w:t>
      </w:r>
      <w:r>
        <w:rPr>
          <w:rPrChange w:id="4191" w:author="2023 Revisions to CCBHC Cost Report Instructions" w:date="2023-12-07T15:54:00Z">
            <w:rPr>
              <w:spacing w:val="-4"/>
            </w:rPr>
          </w:rPrChange>
        </w:rPr>
        <w:t xml:space="preserve"> </w:t>
      </w:r>
      <w:r>
        <w:t>organization</w:t>
      </w:r>
      <w:r>
        <w:rPr>
          <w:rPrChange w:id="4192" w:author="2023 Revisions to CCBHC Cost Report Instructions" w:date="2023-12-07T15:54:00Z">
            <w:rPr>
              <w:spacing w:val="-2"/>
            </w:rPr>
          </w:rPrChange>
        </w:rPr>
        <w:t xml:space="preserve"> </w:t>
      </w:r>
      <w:r>
        <w:t>is</w:t>
      </w:r>
      <w:r>
        <w:rPr>
          <w:rPrChange w:id="4193" w:author="2023 Revisions to CCBHC Cost Report Instructions" w:date="2023-12-07T15:54:00Z">
            <w:rPr>
              <w:spacing w:val="-4"/>
            </w:rPr>
          </w:rPrChange>
        </w:rPr>
        <w:t xml:space="preserve"> </w:t>
      </w:r>
      <w:r>
        <w:t>qualified</w:t>
      </w:r>
      <w:r>
        <w:rPr>
          <w:rPrChange w:id="4194" w:author="2023 Revisions to CCBHC Cost Report Instructions" w:date="2023-12-07T15:54:00Z">
            <w:rPr>
              <w:spacing w:val="-2"/>
            </w:rPr>
          </w:rPrChange>
        </w:rPr>
        <w:t xml:space="preserve"> </w:t>
      </w:r>
      <w:r>
        <w:t>and</w:t>
      </w:r>
      <w:r>
        <w:rPr>
          <w:rPrChange w:id="4195" w:author="2023 Revisions to CCBHC Cost Report Instructions" w:date="2023-12-07T15:54:00Z">
            <w:rPr>
              <w:spacing w:val="-4"/>
            </w:rPr>
          </w:rPrChange>
        </w:rPr>
        <w:t xml:space="preserve"> </w:t>
      </w:r>
      <w:r>
        <w:t>chooses</w:t>
      </w:r>
      <w:r>
        <w:rPr>
          <w:rPrChange w:id="4196" w:author="2023 Revisions to CCBHC Cost Report Instructions" w:date="2023-12-07T15:54:00Z">
            <w:rPr>
              <w:spacing w:val="-5"/>
            </w:rPr>
          </w:rPrChange>
        </w:rPr>
        <w:t xml:space="preserve"> </w:t>
      </w:r>
      <w:r>
        <w:t>to</w:t>
      </w:r>
      <w:r>
        <w:rPr>
          <w:rPrChange w:id="4197" w:author="2023 Revisions to CCBHC Cost Report Instructions" w:date="2023-12-07T15:54:00Z">
            <w:rPr>
              <w:spacing w:val="-2"/>
            </w:rPr>
          </w:rPrChange>
        </w:rPr>
        <w:t xml:space="preserve"> </w:t>
      </w:r>
      <w:r>
        <w:t>use</w:t>
      </w:r>
      <w:r>
        <w:rPr>
          <w:rPrChange w:id="4198" w:author="2023 Revisions to CCBHC Cost Report Instructions" w:date="2023-12-07T15:54:00Z">
            <w:rPr>
              <w:spacing w:val="-6"/>
            </w:rPr>
          </w:rPrChange>
        </w:rPr>
        <w:t xml:space="preserve"> </w:t>
      </w:r>
      <w:r>
        <w:t>the</w:t>
      </w:r>
      <w:r>
        <w:rPr>
          <w:rPrChange w:id="4199" w:author="2023 Revisions to CCBHC Cost Report Instructions" w:date="2023-12-07T15:54:00Z">
            <w:rPr>
              <w:spacing w:val="-4"/>
            </w:rPr>
          </w:rPrChange>
        </w:rPr>
        <w:t xml:space="preserve"> </w:t>
      </w:r>
      <w:r>
        <w:t>minimum</w:t>
      </w:r>
      <w:r>
        <w:rPr>
          <w:rPrChange w:id="4200" w:author="2023 Revisions to CCBHC Cost Report Instructions" w:date="2023-12-07T15:54:00Z">
            <w:rPr>
              <w:spacing w:val="-3"/>
            </w:rPr>
          </w:rPrChange>
        </w:rPr>
        <w:t xml:space="preserve"> </w:t>
      </w:r>
      <w:r>
        <w:t>rate,</w:t>
      </w:r>
      <w:r>
        <w:rPr>
          <w:rPrChange w:id="4201" w:author="2023 Revisions to CCBHC Cost Report Instructions" w:date="2023-12-07T15:54:00Z">
            <w:rPr>
              <w:spacing w:val="-3"/>
            </w:rPr>
          </w:rPrChange>
        </w:rPr>
        <w:t xml:space="preserve"> </w:t>
      </w:r>
      <w:r>
        <w:t>enter</w:t>
      </w:r>
      <w:r>
        <w:rPr>
          <w:rPrChange w:id="4202" w:author="2023 Revisions to CCBHC Cost Report Instructions" w:date="2023-12-07T15:54:00Z">
            <w:rPr>
              <w:spacing w:val="-3"/>
            </w:rPr>
          </w:rPrChange>
        </w:rPr>
        <w:t xml:space="preserve"> </w:t>
      </w:r>
      <w:r>
        <w:t>“Yes”</w:t>
      </w:r>
      <w:r>
        <w:rPr>
          <w:rPrChange w:id="4203" w:author="2023 Revisions to CCBHC Cost Report Instructions" w:date="2023-12-07T15:54:00Z">
            <w:rPr>
              <w:spacing w:val="-3"/>
            </w:rPr>
          </w:rPrChange>
        </w:rPr>
        <w:t xml:space="preserve"> </w:t>
      </w:r>
      <w:r>
        <w:t>and review lines 8–10.</w:t>
      </w:r>
      <w:r>
        <w:rPr>
          <w:rPrChange w:id="4204" w:author="2023 Revisions to CCBHC Cost Report Instructions" w:date="2023-12-07T15:54:00Z">
            <w:rPr>
              <w:spacing w:val="40"/>
            </w:rPr>
          </w:rPrChange>
        </w:rPr>
        <w:t xml:space="preserve"> </w:t>
      </w:r>
      <w:ins w:id="4205" w:author="2023 Revisions to CCBHC Cost Report Instructions" w:date="2023-12-07T15:54:00Z">
        <w:r w:rsidR="001F4032">
          <w:t xml:space="preserve"> </w:t>
        </w:r>
      </w:ins>
      <w:r>
        <w:t>If not, enter “No” and go to question 11.</w:t>
      </w:r>
      <w:ins w:id="4206" w:author="2023 Revisions to CCBHC Cost Report Instructions" w:date="2023-12-07T15:54:00Z">
        <w:r w:rsidR="001F4032">
          <w:t xml:space="preserve">  </w:t>
        </w:r>
      </w:ins>
    </w:p>
    <w:p w14:paraId="7A1FEF81" w14:textId="485DF972" w:rsidR="0059672E" w:rsidRDefault="0050054D">
      <w:pPr>
        <w:pStyle w:val="BodyText"/>
        <w:spacing w:before="117" w:line="247" w:lineRule="auto"/>
        <w:ind w:left="1640" w:right="136"/>
        <w:rPr>
          <w:del w:id="4207" w:author="2023 Revisions to CCBHC Cost Report Instructions" w:date="2023-12-07T15:54:00Z"/>
        </w:rPr>
      </w:pPr>
      <w:r>
        <w:t>Pursuant to 45 CFR 75.414(f), to qualify for the minimum rate, the organization must be</w:t>
      </w:r>
      <w:r>
        <w:rPr>
          <w:rPrChange w:id="4208" w:author="2023 Revisions to CCBHC Cost Report Instructions" w:date="2023-12-07T15:54:00Z">
            <w:rPr>
              <w:spacing w:val="-2"/>
            </w:rPr>
          </w:rPrChange>
        </w:rPr>
        <w:t xml:space="preserve"> </w:t>
      </w:r>
      <w:r>
        <w:t>a</w:t>
      </w:r>
      <w:r>
        <w:rPr>
          <w:rPrChange w:id="4209" w:author="2023 Revisions to CCBHC Cost Report Instructions" w:date="2023-12-07T15:54:00Z">
            <w:rPr>
              <w:spacing w:val="-2"/>
            </w:rPr>
          </w:rPrChange>
        </w:rPr>
        <w:t xml:space="preserve"> </w:t>
      </w:r>
      <w:r>
        <w:t>nonfederal</w:t>
      </w:r>
      <w:r>
        <w:rPr>
          <w:rPrChange w:id="4210" w:author="2023 Revisions to CCBHC Cost Report Instructions" w:date="2023-12-07T15:54:00Z">
            <w:rPr>
              <w:spacing w:val="-2"/>
            </w:rPr>
          </w:rPrChange>
        </w:rPr>
        <w:t xml:space="preserve"> </w:t>
      </w:r>
      <w:r>
        <w:t>entity</w:t>
      </w:r>
      <w:r>
        <w:rPr>
          <w:rPrChange w:id="4211" w:author="2023 Revisions to CCBHC Cost Report Instructions" w:date="2023-12-07T15:54:00Z">
            <w:rPr>
              <w:spacing w:val="-4"/>
            </w:rPr>
          </w:rPrChange>
        </w:rPr>
        <w:t xml:space="preserve"> </w:t>
      </w:r>
      <w:r>
        <w:t>that has</w:t>
      </w:r>
      <w:r>
        <w:rPr>
          <w:rPrChange w:id="4212" w:author="2023 Revisions to CCBHC Cost Report Instructions" w:date="2023-12-07T15:54:00Z">
            <w:rPr>
              <w:spacing w:val="-4"/>
            </w:rPr>
          </w:rPrChange>
        </w:rPr>
        <w:t xml:space="preserve"> </w:t>
      </w:r>
      <w:r>
        <w:t>never received</w:t>
      </w:r>
      <w:r>
        <w:rPr>
          <w:rPrChange w:id="4213" w:author="2023 Revisions to CCBHC Cost Report Instructions" w:date="2023-12-07T15:54:00Z">
            <w:rPr>
              <w:spacing w:val="-2"/>
            </w:rPr>
          </w:rPrChange>
        </w:rPr>
        <w:t xml:space="preserve"> </w:t>
      </w:r>
      <w:r>
        <w:t>a</w:t>
      </w:r>
      <w:r>
        <w:rPr>
          <w:rPrChange w:id="4214" w:author="2023 Revisions to CCBHC Cost Report Instructions" w:date="2023-12-07T15:54:00Z">
            <w:rPr>
              <w:spacing w:val="-4"/>
            </w:rPr>
          </w:rPrChange>
        </w:rPr>
        <w:t xml:space="preserve"> </w:t>
      </w:r>
      <w:r>
        <w:t>negotiated</w:t>
      </w:r>
      <w:r>
        <w:rPr>
          <w:rPrChange w:id="4215" w:author="2023 Revisions to CCBHC Cost Report Instructions" w:date="2023-12-07T15:54:00Z">
            <w:rPr>
              <w:spacing w:val="-2"/>
            </w:rPr>
          </w:rPrChange>
        </w:rPr>
        <w:t xml:space="preserve"> </w:t>
      </w:r>
      <w:r>
        <w:t>indirect</w:t>
      </w:r>
      <w:r>
        <w:rPr>
          <w:rPrChange w:id="4216" w:author="2023 Revisions to CCBHC Cost Report Instructions" w:date="2023-12-07T15:54:00Z">
            <w:rPr>
              <w:spacing w:val="-3"/>
            </w:rPr>
          </w:rPrChange>
        </w:rPr>
        <w:t xml:space="preserve"> </w:t>
      </w:r>
      <w:r>
        <w:t>cost</w:t>
      </w:r>
      <w:r>
        <w:rPr>
          <w:rPrChange w:id="4217" w:author="2023 Revisions to CCBHC Cost Report Instructions" w:date="2023-12-07T15:54:00Z">
            <w:rPr>
              <w:spacing w:val="-3"/>
            </w:rPr>
          </w:rPrChange>
        </w:rPr>
        <w:t xml:space="preserve"> </w:t>
      </w:r>
      <w:r>
        <w:t>rate</w:t>
      </w:r>
      <w:r>
        <w:rPr>
          <w:rPrChange w:id="4218" w:author="2023 Revisions to CCBHC Cost Report Instructions" w:date="2023-12-07T15:54:00Z">
            <w:rPr>
              <w:spacing w:val="-2"/>
            </w:rPr>
          </w:rPrChange>
        </w:rPr>
        <w:t xml:space="preserve"> </w:t>
      </w:r>
      <w:r>
        <w:t>and</w:t>
      </w:r>
      <w:r>
        <w:rPr>
          <w:rPrChange w:id="4219" w:author="2023 Revisions to CCBHC Cost Report Instructions" w:date="2023-12-07T15:54:00Z">
            <w:rPr>
              <w:spacing w:val="-4"/>
            </w:rPr>
          </w:rPrChange>
        </w:rPr>
        <w:t xml:space="preserve"> </w:t>
      </w:r>
      <w:r>
        <w:t>that receives less than $35 million in direct federal funding.</w:t>
      </w:r>
      <w:r>
        <w:rPr>
          <w:rPrChange w:id="4220" w:author="2023 Revisions to CCBHC Cost Report Instructions" w:date="2023-12-07T15:54:00Z">
            <w:rPr>
              <w:spacing w:val="40"/>
            </w:rPr>
          </w:rPrChange>
        </w:rPr>
        <w:t xml:space="preserve"> </w:t>
      </w:r>
      <w:ins w:id="4221" w:author="2023 Revisions to CCBHC Cost Report Instructions" w:date="2023-12-07T15:54:00Z">
        <w:r w:rsidR="001F4032">
          <w:t xml:space="preserve"> </w:t>
        </w:r>
      </w:ins>
      <w:r>
        <w:t>The organization may then elect to use the minimum rate of 10 percent of modified total direct costs, which may be used indefinitely.</w:t>
      </w:r>
      <w:r>
        <w:rPr>
          <w:rPrChange w:id="4222" w:author="2023 Revisions to CCBHC Cost Report Instructions" w:date="2023-12-07T15:54:00Z">
            <w:rPr>
              <w:spacing w:val="40"/>
            </w:rPr>
          </w:rPrChange>
        </w:rPr>
        <w:t xml:space="preserve"> </w:t>
      </w:r>
      <w:ins w:id="4223" w:author="2023 Revisions to CCBHC Cost Report Instructions" w:date="2023-12-07T15:54:00Z">
        <w:r w:rsidR="001F4032">
          <w:t xml:space="preserve"> </w:t>
        </w:r>
      </w:ins>
      <w:r>
        <w:t>Costs must be consistently charged as either indirect or direct, and</w:t>
      </w:r>
      <w:r>
        <w:rPr>
          <w:rPrChange w:id="4224" w:author="2023 Revisions to CCBHC Cost Report Instructions" w:date="2023-12-07T15:54:00Z">
            <w:rPr>
              <w:spacing w:val="-1"/>
            </w:rPr>
          </w:rPrChange>
        </w:rPr>
        <w:t xml:space="preserve"> </w:t>
      </w:r>
      <w:r>
        <w:t>costs</w:t>
      </w:r>
      <w:r>
        <w:rPr>
          <w:rPrChange w:id="4225" w:author="2023 Revisions to CCBHC Cost Report Instructions" w:date="2023-12-07T15:54:00Z">
            <w:rPr>
              <w:spacing w:val="-4"/>
            </w:rPr>
          </w:rPrChange>
        </w:rPr>
        <w:t xml:space="preserve"> </w:t>
      </w:r>
      <w:r>
        <w:t>may</w:t>
      </w:r>
      <w:r>
        <w:rPr>
          <w:rPrChange w:id="4226" w:author="2023 Revisions to CCBHC Cost Report Instructions" w:date="2023-12-07T15:54:00Z">
            <w:rPr>
              <w:spacing w:val="-4"/>
            </w:rPr>
          </w:rPrChange>
        </w:rPr>
        <w:t xml:space="preserve"> </w:t>
      </w:r>
      <w:r>
        <w:t>not</w:t>
      </w:r>
      <w:r>
        <w:rPr>
          <w:rPrChange w:id="4227" w:author="2023 Revisions to CCBHC Cost Report Instructions" w:date="2023-12-07T15:54:00Z">
            <w:rPr>
              <w:spacing w:val="-2"/>
            </w:rPr>
          </w:rPrChange>
        </w:rPr>
        <w:t xml:space="preserve"> </w:t>
      </w:r>
      <w:r>
        <w:t>be</w:t>
      </w:r>
      <w:r>
        <w:rPr>
          <w:rPrChange w:id="4228" w:author="2023 Revisions to CCBHC Cost Report Instructions" w:date="2023-12-07T15:54:00Z">
            <w:rPr>
              <w:spacing w:val="-2"/>
            </w:rPr>
          </w:rPrChange>
        </w:rPr>
        <w:t xml:space="preserve"> </w:t>
      </w:r>
      <w:r>
        <w:t>double</w:t>
      </w:r>
      <w:r>
        <w:rPr>
          <w:rPrChange w:id="4229" w:author="2023 Revisions to CCBHC Cost Report Instructions" w:date="2023-12-07T15:54:00Z">
            <w:rPr>
              <w:spacing w:val="-2"/>
            </w:rPr>
          </w:rPrChange>
        </w:rPr>
        <w:t xml:space="preserve"> </w:t>
      </w:r>
      <w:r>
        <w:t>charged.</w:t>
      </w:r>
      <w:r>
        <w:rPr>
          <w:rPrChange w:id="4230" w:author="2023 Revisions to CCBHC Cost Report Instructions" w:date="2023-12-07T15:54:00Z">
            <w:rPr>
              <w:spacing w:val="40"/>
            </w:rPr>
          </w:rPrChange>
        </w:rPr>
        <w:t xml:space="preserve"> </w:t>
      </w:r>
      <w:ins w:id="4231" w:author="2023 Revisions to CCBHC Cost Report Instructions" w:date="2023-12-07T15:54:00Z">
        <w:r w:rsidR="001F4032">
          <w:t xml:space="preserve"> </w:t>
        </w:r>
      </w:ins>
      <w:r>
        <w:t>Once</w:t>
      </w:r>
      <w:r>
        <w:rPr>
          <w:rPrChange w:id="4232" w:author="2023 Revisions to CCBHC Cost Report Instructions" w:date="2023-12-07T15:54:00Z">
            <w:rPr>
              <w:spacing w:val="-4"/>
            </w:rPr>
          </w:rPrChange>
        </w:rPr>
        <w:t xml:space="preserve"> </w:t>
      </w:r>
      <w:r>
        <w:t>chosen,</w:t>
      </w:r>
      <w:r>
        <w:rPr>
          <w:rPrChange w:id="4233" w:author="2023 Revisions to CCBHC Cost Report Instructions" w:date="2023-12-07T15:54:00Z">
            <w:rPr>
              <w:spacing w:val="-2"/>
            </w:rPr>
          </w:rPrChange>
        </w:rPr>
        <w:t xml:space="preserve"> </w:t>
      </w:r>
      <w:r>
        <w:t>the</w:t>
      </w:r>
      <w:r>
        <w:rPr>
          <w:rPrChange w:id="4234" w:author="2023 Revisions to CCBHC Cost Report Instructions" w:date="2023-12-07T15:54:00Z">
            <w:rPr>
              <w:spacing w:val="-4"/>
            </w:rPr>
          </w:rPrChange>
        </w:rPr>
        <w:t xml:space="preserve"> </w:t>
      </w:r>
      <w:r>
        <w:t>methodology</w:t>
      </w:r>
      <w:r>
        <w:rPr>
          <w:rPrChange w:id="4235" w:author="2023 Revisions to CCBHC Cost Report Instructions" w:date="2023-12-07T15:54:00Z">
            <w:rPr>
              <w:spacing w:val="-6"/>
            </w:rPr>
          </w:rPrChange>
        </w:rPr>
        <w:t xml:space="preserve"> </w:t>
      </w:r>
      <w:r>
        <w:t>must be</w:t>
      </w:r>
      <w:r>
        <w:rPr>
          <w:rPrChange w:id="4236" w:author="2023 Revisions to CCBHC Cost Report Instructions" w:date="2023-12-07T15:54:00Z">
            <w:rPr>
              <w:spacing w:val="-4"/>
            </w:rPr>
          </w:rPrChange>
        </w:rPr>
        <w:t xml:space="preserve"> </w:t>
      </w:r>
      <w:r>
        <w:t>used</w:t>
      </w:r>
      <w:ins w:id="4237" w:author="2023 Revisions to CCBHC Cost Report Instructions" w:date="2023-12-07T15:54:00Z">
        <w:r w:rsidR="001F4032">
          <w:t xml:space="preserve"> </w:t>
        </w:r>
      </w:ins>
    </w:p>
    <w:p w14:paraId="36341CD4" w14:textId="77777777" w:rsidR="0059672E" w:rsidRDefault="0059672E">
      <w:pPr>
        <w:spacing w:line="247" w:lineRule="auto"/>
        <w:rPr>
          <w:del w:id="4238" w:author="2023 Revisions to CCBHC Cost Report Instructions" w:date="2023-12-07T15:54:00Z"/>
        </w:rPr>
        <w:sectPr w:rsidR="0059672E">
          <w:pgSz w:w="12240" w:h="15840"/>
          <w:pgMar w:top="1340" w:right="940" w:bottom="620" w:left="1240" w:header="542" w:footer="432" w:gutter="0"/>
          <w:cols w:space="720"/>
        </w:sectPr>
      </w:pPr>
    </w:p>
    <w:p w14:paraId="0842B953" w14:textId="583768F9" w:rsidR="0059672E" w:rsidRDefault="0050054D">
      <w:pPr>
        <w:spacing w:before="20" w:after="120" w:line="259" w:lineRule="auto"/>
        <w:ind w:left="1620" w:right="0" w:firstLine="0"/>
        <w:pPrChange w:id="4239" w:author="2023 Revisions to CCBHC Cost Report Instructions" w:date="2023-12-07T15:54:00Z">
          <w:pPr>
            <w:pStyle w:val="BodyText"/>
            <w:spacing w:before="86" w:line="244" w:lineRule="auto"/>
            <w:ind w:left="1640" w:right="147"/>
          </w:pPr>
        </w:pPrChange>
      </w:pPr>
      <w:r>
        <w:t>consistently</w:t>
      </w:r>
      <w:r>
        <w:rPr>
          <w:rPrChange w:id="4240" w:author="2023 Revisions to CCBHC Cost Report Instructions" w:date="2023-12-07T15:54:00Z">
            <w:rPr>
              <w:spacing w:val="-6"/>
            </w:rPr>
          </w:rPrChange>
        </w:rPr>
        <w:t xml:space="preserve"> </w:t>
      </w:r>
      <w:r>
        <w:t>for all</w:t>
      </w:r>
      <w:r>
        <w:rPr>
          <w:rPrChange w:id="4241" w:author="2023 Revisions to CCBHC Cost Report Instructions" w:date="2023-12-07T15:54:00Z">
            <w:rPr>
              <w:spacing w:val="-5"/>
            </w:rPr>
          </w:rPrChange>
        </w:rPr>
        <w:t xml:space="preserve"> </w:t>
      </w:r>
      <w:r>
        <w:t>federal</w:t>
      </w:r>
      <w:r>
        <w:rPr>
          <w:rPrChange w:id="4242" w:author="2023 Revisions to CCBHC Cost Report Instructions" w:date="2023-12-07T15:54:00Z">
            <w:rPr>
              <w:spacing w:val="-2"/>
            </w:rPr>
          </w:rPrChange>
        </w:rPr>
        <w:t xml:space="preserve"> </w:t>
      </w:r>
      <w:r>
        <w:t>awards</w:t>
      </w:r>
      <w:r>
        <w:rPr>
          <w:rPrChange w:id="4243" w:author="2023 Revisions to CCBHC Cost Report Instructions" w:date="2023-12-07T15:54:00Z">
            <w:rPr>
              <w:spacing w:val="-1"/>
            </w:rPr>
          </w:rPrChange>
        </w:rPr>
        <w:t xml:space="preserve"> </w:t>
      </w:r>
      <w:r>
        <w:t>until</w:t>
      </w:r>
      <w:r>
        <w:rPr>
          <w:rPrChange w:id="4244" w:author="2023 Revisions to CCBHC Cost Report Instructions" w:date="2023-12-07T15:54:00Z">
            <w:rPr>
              <w:spacing w:val="-2"/>
            </w:rPr>
          </w:rPrChange>
        </w:rPr>
        <w:t xml:space="preserve"> </w:t>
      </w:r>
      <w:r>
        <w:t>such</w:t>
      </w:r>
      <w:r>
        <w:rPr>
          <w:rPrChange w:id="4245" w:author="2023 Revisions to CCBHC Cost Report Instructions" w:date="2023-12-07T15:54:00Z">
            <w:rPr>
              <w:spacing w:val="-4"/>
            </w:rPr>
          </w:rPrChange>
        </w:rPr>
        <w:t xml:space="preserve"> </w:t>
      </w:r>
      <w:r>
        <w:t>time</w:t>
      </w:r>
      <w:r>
        <w:rPr>
          <w:rPrChange w:id="4246" w:author="2023 Revisions to CCBHC Cost Report Instructions" w:date="2023-12-07T15:54:00Z">
            <w:rPr>
              <w:spacing w:val="-6"/>
            </w:rPr>
          </w:rPrChange>
        </w:rPr>
        <w:t xml:space="preserve"> </w:t>
      </w:r>
      <w:r>
        <w:t>as</w:t>
      </w:r>
      <w:r>
        <w:rPr>
          <w:rPrChange w:id="4247" w:author="2023 Revisions to CCBHC Cost Report Instructions" w:date="2023-12-07T15:54:00Z">
            <w:rPr>
              <w:spacing w:val="-1"/>
            </w:rPr>
          </w:rPrChange>
        </w:rPr>
        <w:t xml:space="preserve"> </w:t>
      </w:r>
      <w:r>
        <w:t>a</w:t>
      </w:r>
      <w:r>
        <w:rPr>
          <w:rPrChange w:id="4248" w:author="2023 Revisions to CCBHC Cost Report Instructions" w:date="2023-12-07T15:54:00Z">
            <w:rPr>
              <w:spacing w:val="-2"/>
            </w:rPr>
          </w:rPrChange>
        </w:rPr>
        <w:t xml:space="preserve"> </w:t>
      </w:r>
      <w:r>
        <w:t>nonfederal</w:t>
      </w:r>
      <w:r>
        <w:rPr>
          <w:rPrChange w:id="4249" w:author="2023 Revisions to CCBHC Cost Report Instructions" w:date="2023-12-07T15:54:00Z">
            <w:rPr>
              <w:spacing w:val="-5"/>
            </w:rPr>
          </w:rPrChange>
        </w:rPr>
        <w:t xml:space="preserve"> </w:t>
      </w:r>
      <w:r>
        <w:t>entity</w:t>
      </w:r>
      <w:r>
        <w:rPr>
          <w:rPrChange w:id="4250" w:author="2023 Revisions to CCBHC Cost Report Instructions" w:date="2023-12-07T15:54:00Z">
            <w:rPr>
              <w:spacing w:val="-4"/>
            </w:rPr>
          </w:rPrChange>
        </w:rPr>
        <w:t xml:space="preserve"> </w:t>
      </w:r>
      <w:r>
        <w:t>chooses</w:t>
      </w:r>
      <w:r>
        <w:rPr>
          <w:rPrChange w:id="4251" w:author="2023 Revisions to CCBHC Cost Report Instructions" w:date="2023-12-07T15:54:00Z">
            <w:rPr>
              <w:spacing w:val="-1"/>
            </w:rPr>
          </w:rPrChange>
        </w:rPr>
        <w:t xml:space="preserve"> </w:t>
      </w:r>
      <w:r>
        <w:t>to negotiate for a new rate, which the nonfederal entity may apply to do at any time.</w:t>
      </w:r>
      <w:ins w:id="4252" w:author="2023 Revisions to CCBHC Cost Report Instructions" w:date="2023-12-07T15:54:00Z">
        <w:r w:rsidR="001F4032">
          <w:t xml:space="preserve"> </w:t>
        </w:r>
      </w:ins>
    </w:p>
    <w:p w14:paraId="02CC637F" w14:textId="60C2FB23" w:rsidR="0059672E" w:rsidRDefault="0050054D">
      <w:pPr>
        <w:spacing w:after="120" w:line="259" w:lineRule="auto"/>
        <w:ind w:left="1620" w:right="0" w:firstLine="0"/>
        <w:pPrChange w:id="4253" w:author="2023 Revisions to CCBHC Cost Report Instructions" w:date="2023-12-07T15:54:00Z">
          <w:pPr>
            <w:pStyle w:val="BodyText"/>
            <w:spacing w:before="124" w:line="244" w:lineRule="auto"/>
            <w:ind w:left="1639" w:right="430"/>
          </w:pPr>
        </w:pPrChange>
      </w:pPr>
      <w:r>
        <w:t>As</w:t>
      </w:r>
      <w:r>
        <w:rPr>
          <w:rPrChange w:id="4254" w:author="2023 Revisions to CCBHC Cost Report Instructions" w:date="2023-12-07T15:54:00Z">
            <w:rPr>
              <w:spacing w:val="-2"/>
            </w:rPr>
          </w:rPrChange>
        </w:rPr>
        <w:t xml:space="preserve"> </w:t>
      </w:r>
      <w:r>
        <w:t>described</w:t>
      </w:r>
      <w:r>
        <w:rPr>
          <w:rPrChange w:id="4255" w:author="2023 Revisions to CCBHC Cost Report Instructions" w:date="2023-12-07T15:54:00Z">
            <w:rPr>
              <w:spacing w:val="-5"/>
            </w:rPr>
          </w:rPrChange>
        </w:rPr>
        <w:t xml:space="preserve"> </w:t>
      </w:r>
      <w:r>
        <w:t>in</w:t>
      </w:r>
      <w:r>
        <w:rPr>
          <w:rPrChange w:id="4256" w:author="2023 Revisions to CCBHC Cost Report Instructions" w:date="2023-12-07T15:54:00Z">
            <w:rPr>
              <w:spacing w:val="-3"/>
            </w:rPr>
          </w:rPrChange>
        </w:rPr>
        <w:t xml:space="preserve"> </w:t>
      </w:r>
      <w:r>
        <w:t>lines</w:t>
      </w:r>
      <w:r>
        <w:rPr>
          <w:rPrChange w:id="4257" w:author="2023 Revisions to CCBHC Cost Report Instructions" w:date="2023-12-07T15:54:00Z">
            <w:rPr>
              <w:spacing w:val="-2"/>
            </w:rPr>
          </w:rPrChange>
        </w:rPr>
        <w:t xml:space="preserve"> </w:t>
      </w:r>
      <w:r>
        <w:t>1-2,</w:t>
      </w:r>
      <w:r>
        <w:rPr>
          <w:rPrChange w:id="4258" w:author="2023 Revisions to CCBHC Cost Report Instructions" w:date="2023-12-07T15:54:00Z">
            <w:rPr>
              <w:spacing w:val="-1"/>
            </w:rPr>
          </w:rPrChange>
        </w:rPr>
        <w:t xml:space="preserve"> </w:t>
      </w:r>
      <w:r>
        <w:t>organizations</w:t>
      </w:r>
      <w:r>
        <w:rPr>
          <w:rPrChange w:id="4259" w:author="2023 Revisions to CCBHC Cost Report Instructions" w:date="2023-12-07T15:54:00Z">
            <w:rPr>
              <w:spacing w:val="-2"/>
            </w:rPr>
          </w:rPrChange>
        </w:rPr>
        <w:t xml:space="preserve"> </w:t>
      </w:r>
      <w:r>
        <w:t>that</w:t>
      </w:r>
      <w:r>
        <w:rPr>
          <w:rPrChange w:id="4260" w:author="2023 Revisions to CCBHC Cost Report Instructions" w:date="2023-12-07T15:54:00Z">
            <w:rPr>
              <w:spacing w:val="-6"/>
            </w:rPr>
          </w:rPrChange>
        </w:rPr>
        <w:t xml:space="preserve"> </w:t>
      </w:r>
      <w:r>
        <w:t>qualify</w:t>
      </w:r>
      <w:r>
        <w:rPr>
          <w:rPrChange w:id="4261" w:author="2023 Revisions to CCBHC Cost Report Instructions" w:date="2023-12-07T15:54:00Z">
            <w:rPr>
              <w:spacing w:val="-5"/>
            </w:rPr>
          </w:rPrChange>
        </w:rPr>
        <w:t xml:space="preserve"> </w:t>
      </w:r>
      <w:r>
        <w:t>for</w:t>
      </w:r>
      <w:r>
        <w:rPr>
          <w:rPrChange w:id="4262" w:author="2023 Revisions to CCBHC Cost Report Instructions" w:date="2023-12-07T15:54:00Z">
            <w:rPr>
              <w:spacing w:val="-4"/>
            </w:rPr>
          </w:rPrChange>
        </w:rPr>
        <w:t xml:space="preserve"> </w:t>
      </w:r>
      <w:r>
        <w:t>the</w:t>
      </w:r>
      <w:r>
        <w:rPr>
          <w:rPrChange w:id="4263" w:author="2023 Revisions to CCBHC Cost Report Instructions" w:date="2023-12-07T15:54:00Z">
            <w:rPr>
              <w:spacing w:val="-3"/>
            </w:rPr>
          </w:rPrChange>
        </w:rPr>
        <w:t xml:space="preserve"> </w:t>
      </w:r>
      <w:r>
        <w:t>10%</w:t>
      </w:r>
      <w:r>
        <w:rPr>
          <w:rPrChange w:id="4264" w:author="2023 Revisions to CCBHC Cost Report Instructions" w:date="2023-12-07T15:54:00Z">
            <w:rPr>
              <w:spacing w:val="-4"/>
            </w:rPr>
          </w:rPrChange>
        </w:rPr>
        <w:t xml:space="preserve"> </w:t>
      </w:r>
      <w:r>
        <w:t>minimum</w:t>
      </w:r>
      <w:r>
        <w:rPr>
          <w:rPrChange w:id="4265" w:author="2023 Revisions to CCBHC Cost Report Instructions" w:date="2023-12-07T15:54:00Z">
            <w:rPr>
              <w:spacing w:val="-4"/>
            </w:rPr>
          </w:rPrChange>
        </w:rPr>
        <w:t xml:space="preserve"> </w:t>
      </w:r>
      <w:r>
        <w:t xml:space="preserve">rate </w:t>
      </w:r>
      <w:r>
        <w:rPr>
          <w:rPrChange w:id="4266" w:author="2023 Revisions to CCBHC Cost Report Instructions" w:date="2023-12-07T15:54:00Z">
            <w:rPr>
              <w:spacing w:val="-2"/>
            </w:rPr>
          </w:rPrChange>
        </w:rPr>
        <w:t>include:</w:t>
      </w:r>
      <w:ins w:id="4267" w:author="2023 Revisions to CCBHC Cost Report Instructions" w:date="2023-12-07T15:54:00Z">
        <w:r w:rsidR="001F4032">
          <w:t xml:space="preserve">  </w:t>
        </w:r>
      </w:ins>
    </w:p>
    <w:p w14:paraId="7611B768" w14:textId="33295006" w:rsidR="0059672E" w:rsidRDefault="0050054D">
      <w:pPr>
        <w:pStyle w:val="ListBullet5"/>
        <w:pPrChange w:id="4268" w:author="2023 Revisions to CCBHC Cost Report Instructions" w:date="2023-12-07T15:54:00Z">
          <w:pPr>
            <w:pStyle w:val="ListParagraph"/>
            <w:numPr>
              <w:numId w:val="1"/>
            </w:numPr>
            <w:tabs>
              <w:tab w:val="left" w:pos="2000"/>
            </w:tabs>
            <w:spacing w:before="115" w:line="247" w:lineRule="auto"/>
            <w:ind w:left="2000" w:right="596" w:hanging="361"/>
          </w:pPr>
        </w:pPrChange>
      </w:pPr>
      <w:r>
        <w:t>Non-profits</w:t>
      </w:r>
      <w:r>
        <w:rPr>
          <w:rPrChange w:id="4269" w:author="2023 Revisions to CCBHC Cost Report Instructions" w:date="2023-12-07T15:54:00Z">
            <w:rPr>
              <w:spacing w:val="-2"/>
            </w:rPr>
          </w:rPrChange>
        </w:rPr>
        <w:t xml:space="preserve"> </w:t>
      </w:r>
      <w:r>
        <w:t>with</w:t>
      </w:r>
      <w:r w:rsidRPr="00531B76">
        <w:rPr>
          <w:rPrChange w:id="4270" w:author="2023 Revisions to CCBHC Cost Report Instructions" w:date="2023-12-07T15:54:00Z">
            <w:rPr>
              <w:spacing w:val="-3"/>
            </w:rPr>
          </w:rPrChange>
        </w:rPr>
        <w:t xml:space="preserve"> </w:t>
      </w:r>
      <w:r>
        <w:t>no</w:t>
      </w:r>
      <w:r w:rsidRPr="00531B76">
        <w:rPr>
          <w:rPrChange w:id="4271" w:author="2023 Revisions to CCBHC Cost Report Instructions" w:date="2023-12-07T15:54:00Z">
            <w:rPr>
              <w:spacing w:val="-3"/>
            </w:rPr>
          </w:rPrChange>
        </w:rPr>
        <w:t xml:space="preserve"> </w:t>
      </w:r>
      <w:r>
        <w:t>direct</w:t>
      </w:r>
      <w:r w:rsidRPr="00531B76">
        <w:rPr>
          <w:rPrChange w:id="4272" w:author="2023 Revisions to CCBHC Cost Report Instructions" w:date="2023-12-07T15:54:00Z">
            <w:rPr>
              <w:spacing w:val="-3"/>
            </w:rPr>
          </w:rPrChange>
        </w:rPr>
        <w:t xml:space="preserve"> </w:t>
      </w:r>
      <w:r>
        <w:t>Federal</w:t>
      </w:r>
      <w:r w:rsidRPr="00531B76">
        <w:rPr>
          <w:rPrChange w:id="4273" w:author="2023 Revisions to CCBHC Cost Report Instructions" w:date="2023-12-07T15:54:00Z">
            <w:rPr>
              <w:spacing w:val="-6"/>
            </w:rPr>
          </w:rPrChange>
        </w:rPr>
        <w:t xml:space="preserve"> </w:t>
      </w:r>
      <w:r>
        <w:t>funding</w:t>
      </w:r>
      <w:r w:rsidRPr="00531B76">
        <w:rPr>
          <w:rPrChange w:id="4274" w:author="2023 Revisions to CCBHC Cost Report Instructions" w:date="2023-12-07T15:54:00Z">
            <w:rPr>
              <w:spacing w:val="-2"/>
            </w:rPr>
          </w:rPrChange>
        </w:rPr>
        <w:t xml:space="preserve"> </w:t>
      </w:r>
      <w:r>
        <w:t>and</w:t>
      </w:r>
      <w:r w:rsidRPr="00531B76">
        <w:rPr>
          <w:rPrChange w:id="4275" w:author="2023 Revisions to CCBHC Cost Report Instructions" w:date="2023-12-07T15:54:00Z">
            <w:rPr>
              <w:spacing w:val="-5"/>
            </w:rPr>
          </w:rPrChange>
        </w:rPr>
        <w:t xml:space="preserve"> </w:t>
      </w:r>
      <w:r>
        <w:t>who</w:t>
      </w:r>
      <w:r w:rsidRPr="00531B76">
        <w:rPr>
          <w:rPrChange w:id="4276" w:author="2023 Revisions to CCBHC Cost Report Instructions" w:date="2023-12-07T15:54:00Z">
            <w:rPr>
              <w:spacing w:val="-3"/>
            </w:rPr>
          </w:rPrChange>
        </w:rPr>
        <w:t xml:space="preserve"> </w:t>
      </w:r>
      <w:r>
        <w:t>have</w:t>
      </w:r>
      <w:r w:rsidRPr="00531B76">
        <w:rPr>
          <w:rPrChange w:id="4277" w:author="2023 Revisions to CCBHC Cost Report Instructions" w:date="2023-12-07T15:54:00Z">
            <w:rPr>
              <w:spacing w:val="-3"/>
            </w:rPr>
          </w:rPrChange>
        </w:rPr>
        <w:t xml:space="preserve"> </w:t>
      </w:r>
      <w:r>
        <w:t>never</w:t>
      </w:r>
      <w:r w:rsidRPr="00531B76">
        <w:rPr>
          <w:rPrChange w:id="4278" w:author="2023 Revisions to CCBHC Cost Report Instructions" w:date="2023-12-07T15:54:00Z">
            <w:rPr>
              <w:spacing w:val="-1"/>
            </w:rPr>
          </w:rPrChange>
        </w:rPr>
        <w:t xml:space="preserve"> </w:t>
      </w:r>
      <w:r>
        <w:t>negotiated</w:t>
      </w:r>
      <w:r w:rsidRPr="00531B76">
        <w:rPr>
          <w:rPrChange w:id="4279" w:author="2023 Revisions to CCBHC Cost Report Instructions" w:date="2023-12-07T15:54:00Z">
            <w:rPr>
              <w:spacing w:val="-7"/>
            </w:rPr>
          </w:rPrChange>
        </w:rPr>
        <w:t xml:space="preserve"> </w:t>
      </w:r>
      <w:r>
        <w:t>an indirect cost rate with a Federal agency</w:t>
      </w:r>
      <w:ins w:id="4280" w:author="2023 Revisions to CCBHC Cost Report Instructions" w:date="2023-12-07T15:54:00Z">
        <w:r w:rsidR="001F4032" w:rsidRPr="00531B76">
          <w:footnoteReference w:id="3"/>
        </w:r>
        <w:r w:rsidR="001F4032" w:rsidRPr="00531B76">
          <w:t xml:space="preserve">, or  </w:t>
        </w:r>
      </w:ins>
      <w:del w:id="4282" w:author="2023 Revisions to CCBHC Cost Report Instructions" w:date="2023-12-07T15:54:00Z">
        <w:r>
          <w:fldChar w:fldCharType="begin"/>
        </w:r>
        <w:r>
          <w:delInstrText>HYPERLINK \l "_bookmark23"</w:delInstrText>
        </w:r>
        <w:r>
          <w:fldChar w:fldCharType="separate"/>
        </w:r>
        <w:r>
          <w:rPr>
            <w:vertAlign w:val="superscript"/>
          </w:rPr>
          <w:delText>1</w:delText>
        </w:r>
        <w:r>
          <w:rPr>
            <w:vertAlign w:val="superscript"/>
          </w:rPr>
          <w:fldChar w:fldCharType="end"/>
        </w:r>
        <w:r>
          <w:delText>, or</w:delText>
        </w:r>
      </w:del>
    </w:p>
    <w:p w14:paraId="20B5FA6F" w14:textId="02CDCB99" w:rsidR="0059672E" w:rsidRDefault="0050054D">
      <w:pPr>
        <w:pStyle w:val="ListParagraph"/>
        <w:numPr>
          <w:ilvl w:val="0"/>
          <w:numId w:val="1"/>
        </w:numPr>
        <w:tabs>
          <w:tab w:val="left" w:pos="1999"/>
        </w:tabs>
        <w:spacing w:before="110"/>
        <w:ind w:left="1999" w:hanging="360"/>
        <w:rPr>
          <w:del w:id="4283" w:author="2023 Revisions to CCBHC Cost Report Instructions" w:date="2023-12-07T15:54:00Z"/>
        </w:rPr>
      </w:pPr>
      <w:r>
        <w:t>State</w:t>
      </w:r>
      <w:r w:rsidRPr="00531B76">
        <w:rPr>
          <w:rPrChange w:id="4284" w:author="2023 Revisions to CCBHC Cost Report Instructions" w:date="2023-12-07T15:54:00Z">
            <w:rPr>
              <w:spacing w:val="-9"/>
            </w:rPr>
          </w:rPrChange>
        </w:rPr>
        <w:t xml:space="preserve"> </w:t>
      </w:r>
      <w:r>
        <w:t>governments,</w:t>
      </w:r>
      <w:r>
        <w:rPr>
          <w:rPrChange w:id="4285" w:author="2023 Revisions to CCBHC Cost Report Instructions" w:date="2023-12-07T15:54:00Z">
            <w:rPr>
              <w:spacing w:val="-6"/>
            </w:rPr>
          </w:rPrChange>
        </w:rPr>
        <w:t xml:space="preserve"> </w:t>
      </w:r>
      <w:r>
        <w:t>local</w:t>
      </w:r>
      <w:r>
        <w:rPr>
          <w:rPrChange w:id="4286" w:author="2023 Revisions to CCBHC Cost Report Instructions" w:date="2023-12-07T15:54:00Z">
            <w:rPr>
              <w:spacing w:val="-8"/>
            </w:rPr>
          </w:rPrChange>
        </w:rPr>
        <w:t xml:space="preserve"> </w:t>
      </w:r>
      <w:r>
        <w:t>governments,</w:t>
      </w:r>
      <w:r>
        <w:rPr>
          <w:rPrChange w:id="4287" w:author="2023 Revisions to CCBHC Cost Report Instructions" w:date="2023-12-07T15:54:00Z">
            <w:rPr>
              <w:spacing w:val="-5"/>
            </w:rPr>
          </w:rPrChange>
        </w:rPr>
        <w:t xml:space="preserve"> </w:t>
      </w:r>
      <w:r>
        <w:t>or</w:t>
      </w:r>
      <w:r>
        <w:rPr>
          <w:rPrChange w:id="4288" w:author="2023 Revisions to CCBHC Cost Report Instructions" w:date="2023-12-07T15:54:00Z">
            <w:rPr>
              <w:spacing w:val="-5"/>
            </w:rPr>
          </w:rPrChange>
        </w:rPr>
        <w:t xml:space="preserve"> </w:t>
      </w:r>
      <w:r>
        <w:t>tribal</w:t>
      </w:r>
      <w:r>
        <w:rPr>
          <w:rPrChange w:id="4289" w:author="2023 Revisions to CCBHC Cost Report Instructions" w:date="2023-12-07T15:54:00Z">
            <w:rPr>
              <w:spacing w:val="-5"/>
            </w:rPr>
          </w:rPrChange>
        </w:rPr>
        <w:t xml:space="preserve"> </w:t>
      </w:r>
      <w:r>
        <w:t>entities</w:t>
      </w:r>
      <w:r>
        <w:rPr>
          <w:rPrChange w:id="4290" w:author="2023 Revisions to CCBHC Cost Report Instructions" w:date="2023-12-07T15:54:00Z">
            <w:rPr>
              <w:spacing w:val="-7"/>
            </w:rPr>
          </w:rPrChange>
        </w:rPr>
        <w:t xml:space="preserve"> </w:t>
      </w:r>
      <w:r>
        <w:t>that</w:t>
      </w:r>
      <w:r>
        <w:rPr>
          <w:rPrChange w:id="4291" w:author="2023 Revisions to CCBHC Cost Report Instructions" w:date="2023-12-07T15:54:00Z">
            <w:rPr>
              <w:spacing w:val="-5"/>
            </w:rPr>
          </w:rPrChange>
        </w:rPr>
        <w:t xml:space="preserve"> </w:t>
      </w:r>
      <w:r>
        <w:t>receive</w:t>
      </w:r>
      <w:r>
        <w:rPr>
          <w:rPrChange w:id="4292" w:author="2023 Revisions to CCBHC Cost Report Instructions" w:date="2023-12-07T15:54:00Z">
            <w:rPr>
              <w:spacing w:val="-5"/>
            </w:rPr>
          </w:rPrChange>
        </w:rPr>
        <w:t xml:space="preserve"> </w:t>
      </w:r>
      <w:r>
        <w:t>less</w:t>
      </w:r>
      <w:r>
        <w:rPr>
          <w:rPrChange w:id="4293" w:author="2023 Revisions to CCBHC Cost Report Instructions" w:date="2023-12-07T15:54:00Z">
            <w:rPr>
              <w:spacing w:val="-6"/>
            </w:rPr>
          </w:rPrChange>
        </w:rPr>
        <w:t xml:space="preserve"> </w:t>
      </w:r>
      <w:r>
        <w:rPr>
          <w:rPrChange w:id="4294" w:author="2023 Revisions to CCBHC Cost Report Instructions" w:date="2023-12-07T15:54:00Z">
            <w:rPr>
              <w:spacing w:val="-4"/>
            </w:rPr>
          </w:rPrChange>
        </w:rPr>
        <w:t>than</w:t>
      </w:r>
      <w:ins w:id="4295" w:author="2023 Revisions to CCBHC Cost Report Instructions" w:date="2023-12-07T15:54:00Z">
        <w:r w:rsidR="001F4032">
          <w:t xml:space="preserve"> </w:t>
        </w:r>
      </w:ins>
    </w:p>
    <w:p w14:paraId="0055433A" w14:textId="2C0862E8" w:rsidR="0059672E" w:rsidRPr="000A15B0" w:rsidRDefault="0050054D">
      <w:pPr>
        <w:pStyle w:val="ListBullet5"/>
        <w:rPr>
          <w:rFonts w:ascii="Times New Roman" w:hAnsi="Times New Roman"/>
          <w:color w:val="auto"/>
          <w:sz w:val="24"/>
          <w:rPrChange w:id="4296" w:author="2023 Revisions to CCBHC Cost Report Instructions" w:date="2023-12-07T15:54:00Z">
            <w:rPr/>
          </w:rPrChange>
        </w:rPr>
        <w:pPrChange w:id="4297" w:author="2023 Revisions to CCBHC Cost Report Instructions" w:date="2023-12-07T15:54:00Z">
          <w:pPr>
            <w:pStyle w:val="BodyText"/>
            <w:spacing w:before="7" w:line="244" w:lineRule="auto"/>
            <w:ind w:left="2000" w:right="430"/>
          </w:pPr>
        </w:pPrChange>
      </w:pPr>
      <w:r>
        <w:t>$35</w:t>
      </w:r>
      <w:r>
        <w:rPr>
          <w:rPrChange w:id="4298" w:author="2023 Revisions to CCBHC Cost Report Instructions" w:date="2023-12-07T15:54:00Z">
            <w:rPr>
              <w:spacing w:val="-3"/>
            </w:rPr>
          </w:rPrChange>
        </w:rPr>
        <w:t xml:space="preserve"> </w:t>
      </w:r>
      <w:r>
        <w:t>million</w:t>
      </w:r>
      <w:r>
        <w:rPr>
          <w:rPrChange w:id="4299" w:author="2023 Revisions to CCBHC Cost Report Instructions" w:date="2023-12-07T15:54:00Z">
            <w:rPr>
              <w:spacing w:val="-3"/>
            </w:rPr>
          </w:rPrChange>
        </w:rPr>
        <w:t xml:space="preserve"> </w:t>
      </w:r>
      <w:r>
        <w:t>in</w:t>
      </w:r>
      <w:r>
        <w:rPr>
          <w:rPrChange w:id="4300" w:author="2023 Revisions to CCBHC Cost Report Instructions" w:date="2023-12-07T15:54:00Z">
            <w:rPr>
              <w:spacing w:val="-3"/>
            </w:rPr>
          </w:rPrChange>
        </w:rPr>
        <w:t xml:space="preserve"> </w:t>
      </w:r>
      <w:r>
        <w:t>Federal</w:t>
      </w:r>
      <w:r>
        <w:rPr>
          <w:rPrChange w:id="4301" w:author="2023 Revisions to CCBHC Cost Report Instructions" w:date="2023-12-07T15:54:00Z">
            <w:rPr>
              <w:spacing w:val="-6"/>
            </w:rPr>
          </w:rPrChange>
        </w:rPr>
        <w:t xml:space="preserve"> </w:t>
      </w:r>
      <w:r>
        <w:t>funding and</w:t>
      </w:r>
      <w:r>
        <w:rPr>
          <w:rPrChange w:id="4302" w:author="2023 Revisions to CCBHC Cost Report Instructions" w:date="2023-12-07T15:54:00Z">
            <w:rPr>
              <w:spacing w:val="-5"/>
            </w:rPr>
          </w:rPrChange>
        </w:rPr>
        <w:t xml:space="preserve"> </w:t>
      </w:r>
      <w:r>
        <w:t>have</w:t>
      </w:r>
      <w:r>
        <w:rPr>
          <w:rPrChange w:id="4303" w:author="2023 Revisions to CCBHC Cost Report Instructions" w:date="2023-12-07T15:54:00Z">
            <w:rPr>
              <w:spacing w:val="-3"/>
            </w:rPr>
          </w:rPrChange>
        </w:rPr>
        <w:t xml:space="preserve"> </w:t>
      </w:r>
      <w:r>
        <w:t>never</w:t>
      </w:r>
      <w:r>
        <w:rPr>
          <w:rPrChange w:id="4304" w:author="2023 Revisions to CCBHC Cost Report Instructions" w:date="2023-12-07T15:54:00Z">
            <w:rPr>
              <w:spacing w:val="-1"/>
            </w:rPr>
          </w:rPrChange>
        </w:rPr>
        <w:t xml:space="preserve"> </w:t>
      </w:r>
      <w:r>
        <w:t>negotiated</w:t>
      </w:r>
      <w:r>
        <w:rPr>
          <w:rPrChange w:id="4305" w:author="2023 Revisions to CCBHC Cost Report Instructions" w:date="2023-12-07T15:54:00Z">
            <w:rPr>
              <w:spacing w:val="-3"/>
            </w:rPr>
          </w:rPrChange>
        </w:rPr>
        <w:t xml:space="preserve"> </w:t>
      </w:r>
      <w:r>
        <w:t>an</w:t>
      </w:r>
      <w:r>
        <w:rPr>
          <w:rPrChange w:id="4306" w:author="2023 Revisions to CCBHC Cost Report Instructions" w:date="2023-12-07T15:54:00Z">
            <w:rPr>
              <w:spacing w:val="-5"/>
            </w:rPr>
          </w:rPrChange>
        </w:rPr>
        <w:t xml:space="preserve"> </w:t>
      </w:r>
      <w:r>
        <w:t>indirect</w:t>
      </w:r>
      <w:r>
        <w:rPr>
          <w:rPrChange w:id="4307" w:author="2023 Revisions to CCBHC Cost Report Instructions" w:date="2023-12-07T15:54:00Z">
            <w:rPr>
              <w:spacing w:val="-3"/>
            </w:rPr>
          </w:rPrChange>
        </w:rPr>
        <w:t xml:space="preserve"> </w:t>
      </w:r>
      <w:r>
        <w:t>cost</w:t>
      </w:r>
      <w:r>
        <w:rPr>
          <w:rPrChange w:id="4308" w:author="2023 Revisions to CCBHC Cost Report Instructions" w:date="2023-12-07T15:54:00Z">
            <w:rPr>
              <w:spacing w:val="-4"/>
            </w:rPr>
          </w:rPrChange>
        </w:rPr>
        <w:t xml:space="preserve"> </w:t>
      </w:r>
      <w:r>
        <w:t>rate with a Federal agency may all elect to use the minimum rate of 10%.</w:t>
      </w:r>
      <w:ins w:id="4309" w:author="2023 Revisions to CCBHC Cost Report Instructions" w:date="2023-12-07T15:54:00Z">
        <w:r w:rsidR="001F4032">
          <w:t xml:space="preserve">   </w:t>
        </w:r>
      </w:ins>
    </w:p>
    <w:p w14:paraId="6200C5CF" w14:textId="6BF7DA7F" w:rsidR="0059672E" w:rsidRDefault="0050054D">
      <w:pPr>
        <w:pStyle w:val="Hangingtext"/>
        <w:pPrChange w:id="4310" w:author="2023 Revisions to CCBHC Cost Report Instructions" w:date="2023-12-07T15:54:00Z">
          <w:pPr>
            <w:pStyle w:val="BodyText"/>
            <w:tabs>
              <w:tab w:val="left" w:pos="1640"/>
            </w:tabs>
            <w:spacing w:before="122" w:line="247" w:lineRule="auto"/>
            <w:ind w:left="1640" w:right="481" w:hanging="1441"/>
          </w:pPr>
        </w:pPrChange>
      </w:pPr>
      <w:r>
        <w:rPr>
          <w:b/>
        </w:rPr>
        <w:t>Line 8:</w:t>
      </w:r>
      <w:ins w:id="4311" w:author="2023 Revisions to CCBHC Cost Report Instructions" w:date="2023-12-07T15:54:00Z">
        <w:r w:rsidR="001F4032">
          <w:t xml:space="preserve"> </w:t>
        </w:r>
      </w:ins>
      <w:r>
        <w:rPr>
          <w:rPrChange w:id="4312" w:author="2023 Revisions to CCBHC Cost Report Instructions" w:date="2023-12-07T15:54:00Z">
            <w:rPr>
              <w:b/>
            </w:rPr>
          </w:rPrChange>
        </w:rPr>
        <w:tab/>
      </w:r>
      <w:r>
        <w:t>“Direct</w:t>
      </w:r>
      <w:r>
        <w:rPr>
          <w:rPrChange w:id="4313" w:author="2023 Revisions to CCBHC Cost Report Instructions" w:date="2023-12-07T15:54:00Z">
            <w:rPr>
              <w:spacing w:val="-3"/>
            </w:rPr>
          </w:rPrChange>
        </w:rPr>
        <w:t xml:space="preserve"> </w:t>
      </w:r>
      <w:r>
        <w:t>costs</w:t>
      </w:r>
      <w:r>
        <w:rPr>
          <w:rPrChange w:id="4314" w:author="2023 Revisions to CCBHC Cost Report Instructions" w:date="2023-12-07T15:54:00Z">
            <w:rPr>
              <w:spacing w:val="-5"/>
            </w:rPr>
          </w:rPrChange>
        </w:rPr>
        <w:t xml:space="preserve"> </w:t>
      </w:r>
      <w:r>
        <w:t>for</w:t>
      </w:r>
      <w:r>
        <w:rPr>
          <w:rPrChange w:id="4315" w:author="2023 Revisions to CCBHC Cost Report Instructions" w:date="2023-12-07T15:54:00Z">
            <w:rPr>
              <w:spacing w:val="-4"/>
            </w:rPr>
          </w:rPrChange>
        </w:rPr>
        <w:t xml:space="preserve"> </w:t>
      </w:r>
      <w:r>
        <w:t>CCBHC</w:t>
      </w:r>
      <w:r>
        <w:rPr>
          <w:rPrChange w:id="4316" w:author="2023 Revisions to CCBHC Cost Report Instructions" w:date="2023-12-07T15:54:00Z">
            <w:rPr>
              <w:spacing w:val="-3"/>
            </w:rPr>
          </w:rPrChange>
        </w:rPr>
        <w:t xml:space="preserve"> </w:t>
      </w:r>
      <w:r>
        <w:t>services”</w:t>
      </w:r>
      <w:r>
        <w:rPr>
          <w:rPrChange w:id="4317" w:author="2023 Revisions to CCBHC Cost Report Instructions" w:date="2023-12-07T15:54:00Z">
            <w:rPr>
              <w:spacing w:val="-1"/>
            </w:rPr>
          </w:rPrChange>
        </w:rPr>
        <w:t xml:space="preserve"> </w:t>
      </w:r>
      <w:r>
        <w:t>is</w:t>
      </w:r>
      <w:r>
        <w:rPr>
          <w:rPrChange w:id="4318" w:author="2023 Revisions to CCBHC Cost Report Instructions" w:date="2023-12-07T15:54:00Z">
            <w:rPr>
              <w:spacing w:val="-2"/>
            </w:rPr>
          </w:rPrChange>
        </w:rPr>
        <w:t xml:space="preserve"> </w:t>
      </w:r>
      <w:r>
        <w:t>automatically</w:t>
      </w:r>
      <w:r>
        <w:rPr>
          <w:rPrChange w:id="4319" w:author="2023 Revisions to CCBHC Cost Report Instructions" w:date="2023-12-07T15:54:00Z">
            <w:rPr>
              <w:spacing w:val="-2"/>
            </w:rPr>
          </w:rPrChange>
        </w:rPr>
        <w:t xml:space="preserve"> </w:t>
      </w:r>
      <w:r>
        <w:t>populated</w:t>
      </w:r>
      <w:r>
        <w:rPr>
          <w:rPrChange w:id="4320" w:author="2023 Revisions to CCBHC Cost Report Instructions" w:date="2023-12-07T15:54:00Z">
            <w:rPr>
              <w:spacing w:val="-3"/>
            </w:rPr>
          </w:rPrChange>
        </w:rPr>
        <w:t xml:space="preserve"> </w:t>
      </w:r>
      <w:r>
        <w:t>on</w:t>
      </w:r>
      <w:r>
        <w:rPr>
          <w:rPrChange w:id="4321" w:author="2023 Revisions to CCBHC Cost Report Instructions" w:date="2023-12-07T15:54:00Z">
            <w:rPr>
              <w:spacing w:val="-5"/>
            </w:rPr>
          </w:rPrChange>
        </w:rPr>
        <w:t xml:space="preserve"> </w:t>
      </w:r>
      <w:r>
        <w:t>this</w:t>
      </w:r>
      <w:r>
        <w:rPr>
          <w:rPrChange w:id="4322" w:author="2023 Revisions to CCBHC Cost Report Instructions" w:date="2023-12-07T15:54:00Z">
            <w:rPr>
              <w:spacing w:val="-5"/>
            </w:rPr>
          </w:rPrChange>
        </w:rPr>
        <w:t xml:space="preserve"> </w:t>
      </w:r>
      <w:r>
        <w:t>line</w:t>
      </w:r>
      <w:r>
        <w:rPr>
          <w:rPrChange w:id="4323" w:author="2023 Revisions to CCBHC Cost Report Instructions" w:date="2023-12-07T15:54:00Z">
            <w:rPr>
              <w:spacing w:val="-5"/>
            </w:rPr>
          </w:rPrChange>
        </w:rPr>
        <w:t xml:space="preserve"> </w:t>
      </w:r>
      <w:r>
        <w:t>from</w:t>
      </w:r>
      <w:r>
        <w:rPr>
          <w:rPrChange w:id="4324" w:author="2023 Revisions to CCBHC Cost Report Instructions" w:date="2023-12-07T15:54:00Z">
            <w:rPr>
              <w:spacing w:val="-1"/>
            </w:rPr>
          </w:rPrChange>
        </w:rPr>
        <w:t xml:space="preserve"> </w:t>
      </w:r>
      <w:r>
        <w:t>line 29, column 9, of the Trial Balance tab.</w:t>
      </w:r>
      <w:ins w:id="4325" w:author="2023 Revisions to CCBHC Cost Report Instructions" w:date="2023-12-07T15:54:00Z">
        <w:r w:rsidR="001F4032">
          <w:t xml:space="preserve">   </w:t>
        </w:r>
      </w:ins>
    </w:p>
    <w:p w14:paraId="52B189D0" w14:textId="148EE376" w:rsidR="0059672E" w:rsidRDefault="0050054D">
      <w:pPr>
        <w:pStyle w:val="Hangingtext"/>
        <w:pPrChange w:id="4326" w:author="2023 Revisions to CCBHC Cost Report Instructions" w:date="2023-12-07T15:54:00Z">
          <w:pPr>
            <w:pStyle w:val="BodyText"/>
            <w:tabs>
              <w:tab w:val="left" w:pos="1640"/>
            </w:tabs>
            <w:spacing w:before="118"/>
            <w:ind w:left="1640" w:right="308" w:hanging="1441"/>
          </w:pPr>
        </w:pPrChange>
      </w:pPr>
      <w:r>
        <w:rPr>
          <w:b/>
        </w:rPr>
        <w:t>Line 9:</w:t>
      </w:r>
      <w:ins w:id="4327" w:author="2023 Revisions to CCBHC Cost Report Instructions" w:date="2023-12-07T15:54:00Z">
        <w:r w:rsidR="001F4032">
          <w:t xml:space="preserve"> </w:t>
        </w:r>
      </w:ins>
      <w:r>
        <w:rPr>
          <w:rPrChange w:id="4328" w:author="2023 Revisions to CCBHC Cost Report Instructions" w:date="2023-12-07T15:54:00Z">
            <w:rPr>
              <w:b/>
            </w:rPr>
          </w:rPrChange>
        </w:rPr>
        <w:tab/>
      </w:r>
      <w:r>
        <w:t>If</w:t>
      </w:r>
      <w:r>
        <w:rPr>
          <w:rPrChange w:id="4329" w:author="2023 Revisions to CCBHC Cost Report Instructions" w:date="2023-12-07T15:54:00Z">
            <w:rPr>
              <w:spacing w:val="-1"/>
            </w:rPr>
          </w:rPrChange>
        </w:rPr>
        <w:t xml:space="preserve"> </w:t>
      </w:r>
      <w:r>
        <w:t>Yes</w:t>
      </w:r>
      <w:r>
        <w:rPr>
          <w:rPrChange w:id="4330" w:author="2023 Revisions to CCBHC Cost Report Instructions" w:date="2023-12-07T15:54:00Z">
            <w:rPr>
              <w:spacing w:val="-2"/>
            </w:rPr>
          </w:rPrChange>
        </w:rPr>
        <w:t xml:space="preserve"> </w:t>
      </w:r>
      <w:r>
        <w:t>is</w:t>
      </w:r>
      <w:r>
        <w:rPr>
          <w:rPrChange w:id="4331" w:author="2023 Revisions to CCBHC Cost Report Instructions" w:date="2023-12-07T15:54:00Z">
            <w:rPr>
              <w:spacing w:val="-2"/>
            </w:rPr>
          </w:rPrChange>
        </w:rPr>
        <w:t xml:space="preserve"> </w:t>
      </w:r>
      <w:r>
        <w:t>entered</w:t>
      </w:r>
      <w:r>
        <w:rPr>
          <w:rPrChange w:id="4332" w:author="2023 Revisions to CCBHC Cost Report Instructions" w:date="2023-12-07T15:54:00Z">
            <w:rPr>
              <w:spacing w:val="-3"/>
            </w:rPr>
          </w:rPrChange>
        </w:rPr>
        <w:t xml:space="preserve"> </w:t>
      </w:r>
      <w:r>
        <w:t>on</w:t>
      </w:r>
      <w:r>
        <w:rPr>
          <w:rPrChange w:id="4333" w:author="2023 Revisions to CCBHC Cost Report Instructions" w:date="2023-12-07T15:54:00Z">
            <w:rPr>
              <w:spacing w:val="-5"/>
            </w:rPr>
          </w:rPrChange>
        </w:rPr>
        <w:t xml:space="preserve"> </w:t>
      </w:r>
      <w:r>
        <w:t>line</w:t>
      </w:r>
      <w:r>
        <w:rPr>
          <w:rPrChange w:id="4334" w:author="2023 Revisions to CCBHC Cost Report Instructions" w:date="2023-12-07T15:54:00Z">
            <w:rPr>
              <w:spacing w:val="-3"/>
            </w:rPr>
          </w:rPrChange>
        </w:rPr>
        <w:t xml:space="preserve"> </w:t>
      </w:r>
      <w:r>
        <w:t>7,</w:t>
      </w:r>
      <w:r>
        <w:rPr>
          <w:rPrChange w:id="4335" w:author="2023 Revisions to CCBHC Cost Report Instructions" w:date="2023-12-07T15:54:00Z">
            <w:rPr>
              <w:spacing w:val="-4"/>
            </w:rPr>
          </w:rPrChange>
        </w:rPr>
        <w:t xml:space="preserve"> </w:t>
      </w:r>
      <w:r>
        <w:t>the</w:t>
      </w:r>
      <w:r>
        <w:rPr>
          <w:rPrChange w:id="4336" w:author="2023 Revisions to CCBHC Cost Report Instructions" w:date="2023-12-07T15:54:00Z">
            <w:rPr>
              <w:spacing w:val="-5"/>
            </w:rPr>
          </w:rPrChange>
        </w:rPr>
        <w:t xml:space="preserve"> </w:t>
      </w:r>
      <w:r>
        <w:t>minimum</w:t>
      </w:r>
      <w:r>
        <w:rPr>
          <w:rPrChange w:id="4337" w:author="2023 Revisions to CCBHC Cost Report Instructions" w:date="2023-12-07T15:54:00Z">
            <w:rPr>
              <w:spacing w:val="-4"/>
            </w:rPr>
          </w:rPrChange>
        </w:rPr>
        <w:t xml:space="preserve"> </w:t>
      </w:r>
      <w:r>
        <w:t>rate</w:t>
      </w:r>
      <w:r>
        <w:rPr>
          <w:rPrChange w:id="4338" w:author="2023 Revisions to CCBHC Cost Report Instructions" w:date="2023-12-07T15:54:00Z">
            <w:rPr>
              <w:spacing w:val="-3"/>
            </w:rPr>
          </w:rPrChange>
        </w:rPr>
        <w:t xml:space="preserve"> </w:t>
      </w:r>
      <w:r>
        <w:t>of</w:t>
      </w:r>
      <w:r>
        <w:rPr>
          <w:rPrChange w:id="4339" w:author="2023 Revisions to CCBHC Cost Report Instructions" w:date="2023-12-07T15:54:00Z">
            <w:rPr>
              <w:spacing w:val="-4"/>
            </w:rPr>
          </w:rPrChange>
        </w:rPr>
        <w:t xml:space="preserve"> </w:t>
      </w:r>
      <w:r>
        <w:t>10</w:t>
      </w:r>
      <w:r>
        <w:rPr>
          <w:rPrChange w:id="4340" w:author="2023 Revisions to CCBHC Cost Report Instructions" w:date="2023-12-07T15:54:00Z">
            <w:rPr>
              <w:spacing w:val="-3"/>
            </w:rPr>
          </w:rPrChange>
        </w:rPr>
        <w:t xml:space="preserve"> </w:t>
      </w:r>
      <w:r>
        <w:t>percent</w:t>
      </w:r>
      <w:r>
        <w:rPr>
          <w:rPrChange w:id="4341" w:author="2023 Revisions to CCBHC Cost Report Instructions" w:date="2023-12-07T15:54:00Z">
            <w:rPr>
              <w:spacing w:val="-1"/>
            </w:rPr>
          </w:rPrChange>
        </w:rPr>
        <w:t xml:space="preserve"> </w:t>
      </w:r>
      <w:r>
        <w:t>will</w:t>
      </w:r>
      <w:r>
        <w:rPr>
          <w:rPrChange w:id="4342" w:author="2023 Revisions to CCBHC Cost Report Instructions" w:date="2023-12-07T15:54:00Z">
            <w:rPr>
              <w:spacing w:val="-3"/>
            </w:rPr>
          </w:rPrChange>
        </w:rPr>
        <w:t xml:space="preserve"> </w:t>
      </w:r>
      <w:r>
        <w:t>appear</w:t>
      </w:r>
      <w:r>
        <w:rPr>
          <w:rPrChange w:id="4343" w:author="2023 Revisions to CCBHC Cost Report Instructions" w:date="2023-12-07T15:54:00Z">
            <w:rPr>
              <w:spacing w:val="-1"/>
            </w:rPr>
          </w:rPrChange>
        </w:rPr>
        <w:t xml:space="preserve"> </w:t>
      </w:r>
      <w:r>
        <w:t>automatically on this line.</w:t>
      </w:r>
      <w:r>
        <w:rPr>
          <w:rPrChange w:id="4344" w:author="2023 Revisions to CCBHC Cost Report Instructions" w:date="2023-12-07T15:54:00Z">
            <w:rPr>
              <w:spacing w:val="40"/>
            </w:rPr>
          </w:rPrChange>
        </w:rPr>
        <w:t xml:space="preserve"> </w:t>
      </w:r>
      <w:ins w:id="4345" w:author="2023 Revisions to CCBHC Cost Report Instructions" w:date="2023-12-07T15:54:00Z">
        <w:r w:rsidR="001F4032">
          <w:t xml:space="preserve"> </w:t>
        </w:r>
      </w:ins>
      <w:r>
        <w:t>Otherwise, the rate will remain blank.</w:t>
      </w:r>
      <w:ins w:id="4346" w:author="2023 Revisions to CCBHC Cost Report Instructions" w:date="2023-12-07T15:54:00Z">
        <w:r w:rsidR="001F4032">
          <w:t xml:space="preserve"> </w:t>
        </w:r>
      </w:ins>
    </w:p>
    <w:p w14:paraId="0000E335" w14:textId="24E038F7" w:rsidR="0059672E" w:rsidRDefault="0050054D">
      <w:pPr>
        <w:pStyle w:val="Hangingtext"/>
        <w:pPrChange w:id="4347" w:author="2023 Revisions to CCBHC Cost Report Instructions" w:date="2023-12-07T15:54:00Z">
          <w:pPr>
            <w:pStyle w:val="BodyText"/>
            <w:tabs>
              <w:tab w:val="left" w:pos="1640"/>
            </w:tabs>
            <w:spacing w:before="114" w:line="247" w:lineRule="auto"/>
            <w:ind w:left="1640" w:right="430" w:hanging="1441"/>
          </w:pPr>
        </w:pPrChange>
      </w:pPr>
      <w:r>
        <w:rPr>
          <w:b/>
        </w:rPr>
        <w:t>Line 10:</w:t>
      </w:r>
      <w:ins w:id="4348" w:author="2023 Revisions to CCBHC Cost Report Instructions" w:date="2023-12-07T15:54:00Z">
        <w:r w:rsidR="001F4032">
          <w:t xml:space="preserve"> </w:t>
        </w:r>
      </w:ins>
      <w:r>
        <w:rPr>
          <w:rPrChange w:id="4349" w:author="2023 Revisions to CCBHC Cost Report Instructions" w:date="2023-12-07T15:54:00Z">
            <w:rPr>
              <w:b/>
            </w:rPr>
          </w:rPrChange>
        </w:rPr>
        <w:tab/>
      </w:r>
      <w:r>
        <w:t xml:space="preserve">“Calculated indirect costs allocable to CCBHC services,” which is calculated by </w:t>
      </w:r>
      <w:r>
        <w:t>multiplying lines</w:t>
      </w:r>
      <w:r>
        <w:rPr>
          <w:rPrChange w:id="4350" w:author="2023 Revisions to CCBHC Cost Report Instructions" w:date="2023-12-07T15:54:00Z">
            <w:rPr>
              <w:spacing w:val="-2"/>
            </w:rPr>
          </w:rPrChange>
        </w:rPr>
        <w:t xml:space="preserve"> </w:t>
      </w:r>
      <w:r>
        <w:t>8</w:t>
      </w:r>
      <w:r>
        <w:rPr>
          <w:rPrChange w:id="4351" w:author="2023 Revisions to CCBHC Cost Report Instructions" w:date="2023-12-07T15:54:00Z">
            <w:rPr>
              <w:spacing w:val="-3"/>
            </w:rPr>
          </w:rPrChange>
        </w:rPr>
        <w:t xml:space="preserve"> </w:t>
      </w:r>
      <w:r>
        <w:t>and</w:t>
      </w:r>
      <w:r>
        <w:rPr>
          <w:rPrChange w:id="4352" w:author="2023 Revisions to CCBHC Cost Report Instructions" w:date="2023-12-07T15:54:00Z">
            <w:rPr>
              <w:spacing w:val="-5"/>
            </w:rPr>
          </w:rPrChange>
        </w:rPr>
        <w:t xml:space="preserve"> </w:t>
      </w:r>
      <w:r>
        <w:t>9</w:t>
      </w:r>
      <w:r>
        <w:rPr>
          <w:rPrChange w:id="4353" w:author="2023 Revisions to CCBHC Cost Report Instructions" w:date="2023-12-07T15:54:00Z">
            <w:rPr>
              <w:spacing w:val="-5"/>
            </w:rPr>
          </w:rPrChange>
        </w:rPr>
        <w:t xml:space="preserve"> </w:t>
      </w:r>
      <w:r>
        <w:t>above,</w:t>
      </w:r>
      <w:r>
        <w:rPr>
          <w:rPrChange w:id="4354" w:author="2023 Revisions to CCBHC Cost Report Instructions" w:date="2023-12-07T15:54:00Z">
            <w:rPr>
              <w:spacing w:val="-1"/>
            </w:rPr>
          </w:rPrChange>
        </w:rPr>
        <w:t xml:space="preserve"> </w:t>
      </w:r>
      <w:r>
        <w:t>is</w:t>
      </w:r>
      <w:r>
        <w:rPr>
          <w:rPrChange w:id="4355" w:author="2023 Revisions to CCBHC Cost Report Instructions" w:date="2023-12-07T15:54:00Z">
            <w:rPr>
              <w:spacing w:val="-2"/>
            </w:rPr>
          </w:rPrChange>
        </w:rPr>
        <w:t xml:space="preserve"> </w:t>
      </w:r>
      <w:r>
        <w:t>automatically</w:t>
      </w:r>
      <w:r>
        <w:rPr>
          <w:rPrChange w:id="4356" w:author="2023 Revisions to CCBHC Cost Report Instructions" w:date="2023-12-07T15:54:00Z">
            <w:rPr>
              <w:spacing w:val="-5"/>
            </w:rPr>
          </w:rPrChange>
        </w:rPr>
        <w:t xml:space="preserve"> </w:t>
      </w:r>
      <w:r>
        <w:t>populated</w:t>
      </w:r>
      <w:r>
        <w:rPr>
          <w:rPrChange w:id="4357" w:author="2023 Revisions to CCBHC Cost Report Instructions" w:date="2023-12-07T15:54:00Z">
            <w:rPr>
              <w:spacing w:val="-3"/>
            </w:rPr>
          </w:rPrChange>
        </w:rPr>
        <w:t xml:space="preserve"> </w:t>
      </w:r>
      <w:r>
        <w:t>on</w:t>
      </w:r>
      <w:r>
        <w:rPr>
          <w:rPrChange w:id="4358" w:author="2023 Revisions to CCBHC Cost Report Instructions" w:date="2023-12-07T15:54:00Z">
            <w:rPr>
              <w:spacing w:val="-5"/>
            </w:rPr>
          </w:rPrChange>
        </w:rPr>
        <w:t xml:space="preserve"> </w:t>
      </w:r>
      <w:r>
        <w:t>this</w:t>
      </w:r>
      <w:r>
        <w:rPr>
          <w:rPrChange w:id="4359" w:author="2023 Revisions to CCBHC Cost Report Instructions" w:date="2023-12-07T15:54:00Z">
            <w:rPr>
              <w:spacing w:val="-2"/>
            </w:rPr>
          </w:rPrChange>
        </w:rPr>
        <w:t xml:space="preserve"> </w:t>
      </w:r>
      <w:r>
        <w:t>line.</w:t>
      </w:r>
      <w:r>
        <w:rPr>
          <w:rPrChange w:id="4360" w:author="2023 Revisions to CCBHC Cost Report Instructions" w:date="2023-12-07T15:54:00Z">
            <w:rPr>
              <w:spacing w:val="40"/>
            </w:rPr>
          </w:rPrChange>
        </w:rPr>
        <w:t xml:space="preserve"> </w:t>
      </w:r>
      <w:ins w:id="4361" w:author="2023 Revisions to CCBHC Cost Report Instructions" w:date="2023-12-07T15:54:00Z">
        <w:r w:rsidR="001F4032">
          <w:t xml:space="preserve"> </w:t>
        </w:r>
      </w:ins>
      <w:r>
        <w:t>If</w:t>
      </w:r>
      <w:r>
        <w:rPr>
          <w:rPrChange w:id="4362" w:author="2023 Revisions to CCBHC Cost Report Instructions" w:date="2023-12-07T15:54:00Z">
            <w:rPr>
              <w:spacing w:val="-1"/>
            </w:rPr>
          </w:rPrChange>
        </w:rPr>
        <w:t xml:space="preserve"> </w:t>
      </w:r>
      <w:r>
        <w:t>line</w:t>
      </w:r>
      <w:r>
        <w:rPr>
          <w:rPrChange w:id="4363" w:author="2023 Revisions to CCBHC Cost Report Instructions" w:date="2023-12-07T15:54:00Z">
            <w:rPr>
              <w:spacing w:val="-3"/>
            </w:rPr>
          </w:rPrChange>
        </w:rPr>
        <w:t xml:space="preserve"> </w:t>
      </w:r>
      <w:r>
        <w:t>10</w:t>
      </w:r>
      <w:r>
        <w:rPr>
          <w:rPrChange w:id="4364" w:author="2023 Revisions to CCBHC Cost Report Instructions" w:date="2023-12-07T15:54:00Z">
            <w:rPr>
              <w:spacing w:val="-3"/>
            </w:rPr>
          </w:rPrChange>
        </w:rPr>
        <w:t xml:space="preserve"> </w:t>
      </w:r>
      <w:r>
        <w:t>is greater than zero, no additional information is needed in this tab.</w:t>
      </w:r>
      <w:ins w:id="4365" w:author="2023 Revisions to CCBHC Cost Report Instructions" w:date="2023-12-07T15:54:00Z">
        <w:r w:rsidR="001F4032">
          <w:t xml:space="preserve">   </w:t>
        </w:r>
      </w:ins>
    </w:p>
    <w:p w14:paraId="3D191849" w14:textId="2547582F" w:rsidR="0059672E" w:rsidRDefault="0050054D">
      <w:pPr>
        <w:pStyle w:val="BodyText"/>
        <w:tabs>
          <w:tab w:val="left" w:pos="1640"/>
        </w:tabs>
        <w:spacing w:before="119" w:line="247" w:lineRule="auto"/>
        <w:ind w:left="1640" w:right="235" w:hanging="1441"/>
        <w:rPr>
          <w:del w:id="4366" w:author="2023 Revisions to CCBHC Cost Report Instructions" w:date="2023-12-07T15:54:00Z"/>
        </w:rPr>
      </w:pPr>
      <w:r>
        <w:rPr>
          <w:b/>
        </w:rPr>
        <w:t>Line 11:</w:t>
      </w:r>
      <w:ins w:id="4367" w:author="2023 Revisions to CCBHC Cost Report Instructions" w:date="2023-12-07T15:54:00Z">
        <w:r w:rsidR="001F4032">
          <w:t xml:space="preserve"> </w:t>
        </w:r>
      </w:ins>
      <w:r>
        <w:rPr>
          <w:rPrChange w:id="4368" w:author="2023 Revisions to CCBHC Cost Report Instructions" w:date="2023-12-07T15:54:00Z">
            <w:rPr>
              <w:b/>
            </w:rPr>
          </w:rPrChange>
        </w:rPr>
        <w:tab/>
      </w:r>
      <w:r>
        <w:t>Organizations without indirect rate agreements that do not choose or are not qualified</w:t>
      </w:r>
      <w:r>
        <w:rPr>
          <w:rPrChange w:id="4369" w:author="2023 Revisions to CCBHC Cost Report Instructions" w:date="2023-12-07T15:54:00Z">
            <w:rPr>
              <w:spacing w:val="-4"/>
            </w:rPr>
          </w:rPrChange>
        </w:rPr>
        <w:t xml:space="preserve"> </w:t>
      </w:r>
      <w:r>
        <w:t>for</w:t>
      </w:r>
      <w:r>
        <w:rPr>
          <w:rPrChange w:id="4370" w:author="2023 Revisions to CCBHC Cost Report Instructions" w:date="2023-12-07T15:54:00Z">
            <w:rPr>
              <w:spacing w:val="-3"/>
            </w:rPr>
          </w:rPrChange>
        </w:rPr>
        <w:t xml:space="preserve"> </w:t>
      </w:r>
      <w:r>
        <w:t>the</w:t>
      </w:r>
      <w:r>
        <w:rPr>
          <w:rPrChange w:id="4371" w:author="2023 Revisions to CCBHC Cost Report Instructions" w:date="2023-12-07T15:54:00Z">
            <w:rPr>
              <w:spacing w:val="-4"/>
            </w:rPr>
          </w:rPrChange>
        </w:rPr>
        <w:t xml:space="preserve"> </w:t>
      </w:r>
      <w:r>
        <w:t>minimum</w:t>
      </w:r>
      <w:r>
        <w:rPr>
          <w:rPrChange w:id="4372" w:author="2023 Revisions to CCBHC Cost Report Instructions" w:date="2023-12-07T15:54:00Z">
            <w:rPr>
              <w:spacing w:val="-3"/>
            </w:rPr>
          </w:rPrChange>
        </w:rPr>
        <w:t xml:space="preserve"> </w:t>
      </w:r>
      <w:r>
        <w:t>rate</w:t>
      </w:r>
      <w:r>
        <w:rPr>
          <w:rPrChange w:id="4373" w:author="2023 Revisions to CCBHC Cost Report Instructions" w:date="2023-12-07T15:54:00Z">
            <w:rPr>
              <w:spacing w:val="-4"/>
            </w:rPr>
          </w:rPrChange>
        </w:rPr>
        <w:t xml:space="preserve"> </w:t>
      </w:r>
      <w:r>
        <w:t>may</w:t>
      </w:r>
      <w:r>
        <w:rPr>
          <w:rPrChange w:id="4374" w:author="2023 Revisions to CCBHC Cost Report Instructions" w:date="2023-12-07T15:54:00Z">
            <w:rPr>
              <w:spacing w:val="-4"/>
            </w:rPr>
          </w:rPrChange>
        </w:rPr>
        <w:t xml:space="preserve"> </w:t>
      </w:r>
      <w:r>
        <w:t>allocate</w:t>
      </w:r>
      <w:r>
        <w:rPr>
          <w:rPrChange w:id="4375" w:author="2023 Revisions to CCBHC Cost Report Instructions" w:date="2023-12-07T15:54:00Z">
            <w:rPr>
              <w:spacing w:val="-4"/>
            </w:rPr>
          </w:rPrChange>
        </w:rPr>
        <w:t xml:space="preserve"> </w:t>
      </w:r>
      <w:r>
        <w:t>indirect costs</w:t>
      </w:r>
      <w:r>
        <w:rPr>
          <w:rPrChange w:id="4376" w:author="2023 Revisions to CCBHC Cost Report Instructions" w:date="2023-12-07T15:54:00Z">
            <w:rPr>
              <w:spacing w:val="-4"/>
            </w:rPr>
          </w:rPrChange>
        </w:rPr>
        <w:t xml:space="preserve"> </w:t>
      </w:r>
      <w:r>
        <w:t>by</w:t>
      </w:r>
      <w:r>
        <w:rPr>
          <w:rPrChange w:id="4377" w:author="2023 Revisions to CCBHC Cost Report Instructions" w:date="2023-12-07T15:54:00Z">
            <w:rPr>
              <w:spacing w:val="-4"/>
            </w:rPr>
          </w:rPrChange>
        </w:rPr>
        <w:t xml:space="preserve"> </w:t>
      </w:r>
      <w:r>
        <w:t>taking</w:t>
      </w:r>
      <w:r>
        <w:rPr>
          <w:rPrChange w:id="4378" w:author="2023 Revisions to CCBHC Cost Report Instructions" w:date="2023-12-07T15:54:00Z">
            <w:rPr>
              <w:spacing w:val="-2"/>
            </w:rPr>
          </w:rPrChange>
        </w:rPr>
        <w:t xml:space="preserve"> </w:t>
      </w:r>
      <w:r>
        <w:t>the</w:t>
      </w:r>
      <w:r>
        <w:rPr>
          <w:rPrChange w:id="4379" w:author="2023 Revisions to CCBHC Cost Report Instructions" w:date="2023-12-07T15:54:00Z">
            <w:rPr>
              <w:spacing w:val="-4"/>
            </w:rPr>
          </w:rPrChange>
        </w:rPr>
        <w:t xml:space="preserve"> </w:t>
      </w:r>
      <w:r>
        <w:t>ratio</w:t>
      </w:r>
      <w:r>
        <w:rPr>
          <w:rPrChange w:id="4380" w:author="2023 Revisions to CCBHC Cost Report Instructions" w:date="2023-12-07T15:54:00Z">
            <w:rPr>
              <w:spacing w:val="-2"/>
            </w:rPr>
          </w:rPrChange>
        </w:rPr>
        <w:t xml:space="preserve"> </w:t>
      </w:r>
      <w:r>
        <w:t xml:space="preserve">of direct costs for providing CCBHC covered services to total allowable costs less indirect </w:t>
      </w:r>
      <w:r>
        <w:rPr>
          <w:rPrChange w:id="4381" w:author="2023 Revisions to CCBHC Cost Report Instructions" w:date="2023-12-07T15:54:00Z">
            <w:rPr>
              <w:spacing w:val="-2"/>
            </w:rPr>
          </w:rPrChange>
        </w:rPr>
        <w:t>costs.</w:t>
      </w:r>
      <w:ins w:id="4382" w:author="2023 Revisions to CCBHC Cost Report Instructions" w:date="2023-12-07T15:54:00Z">
        <w:r w:rsidR="001F4032">
          <w:t xml:space="preserve"> </w:t>
        </w:r>
      </w:ins>
    </w:p>
    <w:p w14:paraId="06C56C8F" w14:textId="7A1BFE45" w:rsidR="0059672E" w:rsidRDefault="0050054D">
      <w:pPr>
        <w:pStyle w:val="Hangingtext"/>
        <w:pPrChange w:id="4383" w:author="2023 Revisions to CCBHC Cost Report Instructions" w:date="2023-12-07T15:54:00Z">
          <w:pPr>
            <w:pStyle w:val="BodyText"/>
            <w:spacing w:before="119" w:line="247" w:lineRule="auto"/>
            <w:ind w:left="1640"/>
          </w:pPr>
        </w:pPrChange>
      </w:pPr>
      <w:r>
        <w:t>If</w:t>
      </w:r>
      <w:r>
        <w:rPr>
          <w:rPrChange w:id="4384" w:author="2023 Revisions to CCBHC Cost Report Instructions" w:date="2023-12-07T15:54:00Z">
            <w:rPr>
              <w:spacing w:val="-2"/>
            </w:rPr>
          </w:rPrChange>
        </w:rPr>
        <w:t xml:space="preserve"> </w:t>
      </w:r>
      <w:r>
        <w:t>the</w:t>
      </w:r>
      <w:r>
        <w:rPr>
          <w:rPrChange w:id="4385" w:author="2023 Revisions to CCBHC Cost Report Instructions" w:date="2023-12-07T15:54:00Z">
            <w:rPr>
              <w:spacing w:val="-5"/>
            </w:rPr>
          </w:rPrChange>
        </w:rPr>
        <w:t xml:space="preserve"> </w:t>
      </w:r>
      <w:r>
        <w:t>organization</w:t>
      </w:r>
      <w:r>
        <w:rPr>
          <w:rPrChange w:id="4386" w:author="2023 Revisions to CCBHC Cost Report Instructions" w:date="2023-12-07T15:54:00Z">
            <w:rPr>
              <w:spacing w:val="-3"/>
            </w:rPr>
          </w:rPrChange>
        </w:rPr>
        <w:t xml:space="preserve"> </w:t>
      </w:r>
      <w:r>
        <w:t>chooses</w:t>
      </w:r>
      <w:r>
        <w:rPr>
          <w:rPrChange w:id="4387" w:author="2023 Revisions to CCBHC Cost Report Instructions" w:date="2023-12-07T15:54:00Z">
            <w:rPr>
              <w:spacing w:val="-3"/>
            </w:rPr>
          </w:rPrChange>
        </w:rPr>
        <w:t xml:space="preserve"> </w:t>
      </w:r>
      <w:r>
        <w:t>this</w:t>
      </w:r>
      <w:r>
        <w:rPr>
          <w:rPrChange w:id="4388" w:author="2023 Revisions to CCBHC Cost Report Instructions" w:date="2023-12-07T15:54:00Z">
            <w:rPr>
              <w:spacing w:val="-5"/>
            </w:rPr>
          </w:rPrChange>
        </w:rPr>
        <w:t xml:space="preserve"> </w:t>
      </w:r>
      <w:r>
        <w:t>method</w:t>
      </w:r>
      <w:r>
        <w:rPr>
          <w:rPrChange w:id="4389" w:author="2023 Revisions to CCBHC Cost Report Instructions" w:date="2023-12-07T15:54:00Z">
            <w:rPr>
              <w:spacing w:val="-5"/>
            </w:rPr>
          </w:rPrChange>
        </w:rPr>
        <w:t xml:space="preserve"> </w:t>
      </w:r>
      <w:r>
        <w:t>for</w:t>
      </w:r>
      <w:r>
        <w:rPr>
          <w:rPrChange w:id="4390" w:author="2023 Revisions to CCBHC Cost Report Instructions" w:date="2023-12-07T15:54:00Z">
            <w:rPr>
              <w:spacing w:val="-4"/>
            </w:rPr>
          </w:rPrChange>
        </w:rPr>
        <w:t xml:space="preserve"> </w:t>
      </w:r>
      <w:r>
        <w:t>allocating</w:t>
      </w:r>
      <w:r>
        <w:rPr>
          <w:rPrChange w:id="4391" w:author="2023 Revisions to CCBHC Cost Report Instructions" w:date="2023-12-07T15:54:00Z">
            <w:rPr>
              <w:spacing w:val="-1"/>
            </w:rPr>
          </w:rPrChange>
        </w:rPr>
        <w:t xml:space="preserve"> </w:t>
      </w:r>
      <w:r>
        <w:t>direct</w:t>
      </w:r>
      <w:r>
        <w:rPr>
          <w:rPrChange w:id="4392" w:author="2023 Revisions to CCBHC Cost Report Instructions" w:date="2023-12-07T15:54:00Z">
            <w:rPr>
              <w:spacing w:val="-3"/>
            </w:rPr>
          </w:rPrChange>
        </w:rPr>
        <w:t xml:space="preserve"> </w:t>
      </w:r>
      <w:r>
        <w:t>costs,</w:t>
      </w:r>
      <w:r>
        <w:rPr>
          <w:rPrChange w:id="4393" w:author="2023 Revisions to CCBHC Cost Report Instructions" w:date="2023-12-07T15:54:00Z">
            <w:rPr>
              <w:spacing w:val="-3"/>
            </w:rPr>
          </w:rPrChange>
        </w:rPr>
        <w:t xml:space="preserve"> </w:t>
      </w:r>
      <w:r>
        <w:t>enter</w:t>
      </w:r>
      <w:r>
        <w:rPr>
          <w:rPrChange w:id="4394" w:author="2023 Revisions to CCBHC Cost Report Instructions" w:date="2023-12-07T15:54:00Z">
            <w:rPr>
              <w:spacing w:val="-4"/>
            </w:rPr>
          </w:rPrChange>
        </w:rPr>
        <w:t xml:space="preserve"> </w:t>
      </w:r>
      <w:r>
        <w:t>“Yes”</w:t>
      </w:r>
      <w:r>
        <w:rPr>
          <w:rPrChange w:id="4395" w:author="2023 Revisions to CCBHC Cost Report Instructions" w:date="2023-12-07T15:54:00Z">
            <w:rPr>
              <w:spacing w:val="-2"/>
            </w:rPr>
          </w:rPrChange>
        </w:rPr>
        <w:t xml:space="preserve"> </w:t>
      </w:r>
      <w:r>
        <w:t>and review lines 12 through 14.</w:t>
      </w:r>
      <w:r>
        <w:rPr>
          <w:rPrChange w:id="4396" w:author="2023 Revisions to CCBHC Cost Report Instructions" w:date="2023-12-07T15:54:00Z">
            <w:rPr>
              <w:spacing w:val="40"/>
            </w:rPr>
          </w:rPrChange>
        </w:rPr>
        <w:t xml:space="preserve"> </w:t>
      </w:r>
      <w:ins w:id="4397" w:author="2023 Revisions to CCBHC Cost Report Instructions" w:date="2023-12-07T15:54:00Z">
        <w:r w:rsidR="001F4032">
          <w:t xml:space="preserve"> </w:t>
        </w:r>
      </w:ins>
      <w:r>
        <w:t>Otherwise, enter “No” and proceed to question 15.</w:t>
      </w:r>
      <w:ins w:id="4398" w:author="2023 Revisions to CCBHC Cost Report Instructions" w:date="2023-12-07T15:54:00Z">
        <w:r w:rsidR="001F4032">
          <w:t xml:space="preserve">  </w:t>
        </w:r>
      </w:ins>
    </w:p>
    <w:p w14:paraId="5EE26883" w14:textId="733911A0" w:rsidR="0059672E" w:rsidRDefault="0050054D">
      <w:pPr>
        <w:pStyle w:val="Hangingtext"/>
        <w:pPrChange w:id="4399" w:author="2023 Revisions to CCBHC Cost Report Instructions" w:date="2023-12-07T15:54:00Z">
          <w:pPr>
            <w:pStyle w:val="BodyText"/>
            <w:tabs>
              <w:tab w:val="left" w:pos="1640"/>
            </w:tabs>
            <w:spacing w:before="118" w:line="247" w:lineRule="auto"/>
            <w:ind w:left="1640" w:right="565" w:hanging="1441"/>
          </w:pPr>
        </w:pPrChange>
      </w:pPr>
      <w:r>
        <w:rPr>
          <w:b/>
        </w:rPr>
        <w:t>Line 12:</w:t>
      </w:r>
      <w:ins w:id="4400" w:author="2023 Revisions to CCBHC Cost Report Instructions" w:date="2023-12-07T15:54:00Z">
        <w:r w:rsidR="001F4032">
          <w:t xml:space="preserve"> </w:t>
        </w:r>
      </w:ins>
      <w:r>
        <w:rPr>
          <w:rPrChange w:id="4401" w:author="2023 Revisions to CCBHC Cost Report Instructions" w:date="2023-12-07T15:54:00Z">
            <w:rPr>
              <w:b/>
            </w:rPr>
          </w:rPrChange>
        </w:rPr>
        <w:tab/>
      </w:r>
      <w:r>
        <w:t>If</w:t>
      </w:r>
      <w:r>
        <w:rPr>
          <w:rPrChange w:id="4402" w:author="2023 Revisions to CCBHC Cost Report Instructions" w:date="2023-12-07T15:54:00Z">
            <w:rPr>
              <w:spacing w:val="-1"/>
            </w:rPr>
          </w:rPrChange>
        </w:rPr>
        <w:t xml:space="preserve"> </w:t>
      </w:r>
      <w:r>
        <w:t>Yes</w:t>
      </w:r>
      <w:r>
        <w:rPr>
          <w:rPrChange w:id="4403" w:author="2023 Revisions to CCBHC Cost Report Instructions" w:date="2023-12-07T15:54:00Z">
            <w:rPr>
              <w:spacing w:val="-2"/>
            </w:rPr>
          </w:rPrChange>
        </w:rPr>
        <w:t xml:space="preserve"> </w:t>
      </w:r>
      <w:r>
        <w:t>is</w:t>
      </w:r>
      <w:r>
        <w:rPr>
          <w:rPrChange w:id="4404" w:author="2023 Revisions to CCBHC Cost Report Instructions" w:date="2023-12-07T15:54:00Z">
            <w:rPr>
              <w:spacing w:val="-2"/>
            </w:rPr>
          </w:rPrChange>
        </w:rPr>
        <w:t xml:space="preserve"> </w:t>
      </w:r>
      <w:r>
        <w:t>entered</w:t>
      </w:r>
      <w:r>
        <w:rPr>
          <w:rPrChange w:id="4405" w:author="2023 Revisions to CCBHC Cost Report Instructions" w:date="2023-12-07T15:54:00Z">
            <w:rPr>
              <w:spacing w:val="-3"/>
            </w:rPr>
          </w:rPrChange>
        </w:rPr>
        <w:t xml:space="preserve"> </w:t>
      </w:r>
      <w:r>
        <w:t>on</w:t>
      </w:r>
      <w:r>
        <w:rPr>
          <w:rPrChange w:id="4406" w:author="2023 Revisions to CCBHC Cost Report Instructions" w:date="2023-12-07T15:54:00Z">
            <w:rPr>
              <w:spacing w:val="-5"/>
            </w:rPr>
          </w:rPrChange>
        </w:rPr>
        <w:t xml:space="preserve"> </w:t>
      </w:r>
      <w:r>
        <w:t>line</w:t>
      </w:r>
      <w:r>
        <w:rPr>
          <w:rPrChange w:id="4407" w:author="2023 Revisions to CCBHC Cost Report Instructions" w:date="2023-12-07T15:54:00Z">
            <w:rPr>
              <w:spacing w:val="-3"/>
            </w:rPr>
          </w:rPrChange>
        </w:rPr>
        <w:t xml:space="preserve"> </w:t>
      </w:r>
      <w:r>
        <w:t>11,</w:t>
      </w:r>
      <w:r>
        <w:rPr>
          <w:rPrChange w:id="4408" w:author="2023 Revisions to CCBHC Cost Report Instructions" w:date="2023-12-07T15:54:00Z">
            <w:rPr>
              <w:spacing w:val="-4"/>
            </w:rPr>
          </w:rPrChange>
        </w:rPr>
        <w:t xml:space="preserve"> </w:t>
      </w:r>
      <w:r>
        <w:t>the</w:t>
      </w:r>
      <w:r>
        <w:rPr>
          <w:rPrChange w:id="4409" w:author="2023 Revisions to CCBHC Cost Report Instructions" w:date="2023-12-07T15:54:00Z">
            <w:rPr>
              <w:spacing w:val="-3"/>
            </w:rPr>
          </w:rPrChange>
        </w:rPr>
        <w:t xml:space="preserve"> </w:t>
      </w:r>
      <w:r>
        <w:t>calculated</w:t>
      </w:r>
      <w:r>
        <w:rPr>
          <w:rPrChange w:id="4410" w:author="2023 Revisions to CCBHC Cost Report Instructions" w:date="2023-12-07T15:54:00Z">
            <w:rPr>
              <w:spacing w:val="-5"/>
            </w:rPr>
          </w:rPrChange>
        </w:rPr>
        <w:t xml:space="preserve"> </w:t>
      </w:r>
      <w:r>
        <w:t>indirect</w:t>
      </w:r>
      <w:r>
        <w:rPr>
          <w:rPrChange w:id="4411" w:author="2023 Revisions to CCBHC Cost Report Instructions" w:date="2023-12-07T15:54:00Z">
            <w:rPr>
              <w:spacing w:val="-1"/>
            </w:rPr>
          </w:rPrChange>
        </w:rPr>
        <w:t xml:space="preserve"> </w:t>
      </w:r>
      <w:r>
        <w:t>allocation</w:t>
      </w:r>
      <w:r>
        <w:rPr>
          <w:rPrChange w:id="4412" w:author="2023 Revisions to CCBHC Cost Report Instructions" w:date="2023-12-07T15:54:00Z">
            <w:rPr>
              <w:spacing w:val="-5"/>
            </w:rPr>
          </w:rPrChange>
        </w:rPr>
        <w:t xml:space="preserve"> </w:t>
      </w:r>
      <w:r>
        <w:t>rate</w:t>
      </w:r>
      <w:r>
        <w:rPr>
          <w:rPrChange w:id="4413" w:author="2023 Revisions to CCBHC Cost Report Instructions" w:date="2023-12-07T15:54:00Z">
            <w:rPr>
              <w:spacing w:val="-5"/>
            </w:rPr>
          </w:rPrChange>
        </w:rPr>
        <w:t xml:space="preserve"> </w:t>
      </w:r>
      <w:r>
        <w:t>is</w:t>
      </w:r>
      <w:r>
        <w:rPr>
          <w:rPrChange w:id="4414" w:author="2023 Revisions to CCBHC Cost Report Instructions" w:date="2023-12-07T15:54:00Z">
            <w:rPr>
              <w:spacing w:val="-2"/>
            </w:rPr>
          </w:rPrChange>
        </w:rPr>
        <w:t xml:space="preserve"> </w:t>
      </w:r>
      <w:r>
        <w:t>automatically populated on this line.</w:t>
      </w:r>
      <w:ins w:id="4415" w:author="2023 Revisions to CCBHC Cost Report Instructions" w:date="2023-12-07T15:54:00Z">
        <w:r w:rsidR="001F4032">
          <w:t xml:space="preserve">   </w:t>
        </w:r>
      </w:ins>
    </w:p>
    <w:p w14:paraId="2ED05D21" w14:textId="77777777" w:rsidR="0059672E" w:rsidRDefault="0059672E">
      <w:pPr>
        <w:pStyle w:val="BodyText"/>
        <w:rPr>
          <w:del w:id="4416" w:author="2023 Revisions to CCBHC Cost Report Instructions" w:date="2023-12-07T15:54:00Z"/>
          <w:sz w:val="21"/>
        </w:rPr>
      </w:pPr>
    </w:p>
    <w:p w14:paraId="0A919847" w14:textId="6F6617D1" w:rsidR="0059672E" w:rsidRDefault="0050054D">
      <w:pPr>
        <w:pStyle w:val="Hangingtext"/>
        <w:ind w:hanging="7"/>
        <w:pPrChange w:id="4417" w:author="2023 Revisions to CCBHC Cost Report Instructions" w:date="2023-12-07T15:54:00Z">
          <w:pPr>
            <w:pStyle w:val="BodyText"/>
            <w:ind w:left="1640"/>
          </w:pPr>
        </w:pPrChange>
      </w:pPr>
      <w:r>
        <w:t>The</w:t>
      </w:r>
      <w:r>
        <w:rPr>
          <w:rPrChange w:id="4418" w:author="2023 Revisions to CCBHC Cost Report Instructions" w:date="2023-12-07T15:54:00Z">
            <w:rPr>
              <w:spacing w:val="-10"/>
            </w:rPr>
          </w:rPrChange>
        </w:rPr>
        <w:t xml:space="preserve"> </w:t>
      </w:r>
      <w:r>
        <w:t>formula</w:t>
      </w:r>
      <w:r>
        <w:rPr>
          <w:rPrChange w:id="4419" w:author="2023 Revisions to CCBHC Cost Report Instructions" w:date="2023-12-07T15:54:00Z">
            <w:rPr>
              <w:spacing w:val="-6"/>
            </w:rPr>
          </w:rPrChange>
        </w:rPr>
        <w:t xml:space="preserve"> </w:t>
      </w:r>
      <w:r>
        <w:t>for</w:t>
      </w:r>
      <w:r>
        <w:rPr>
          <w:rPrChange w:id="4420" w:author="2023 Revisions to CCBHC Cost Report Instructions" w:date="2023-12-07T15:54:00Z">
            <w:rPr>
              <w:spacing w:val="-5"/>
            </w:rPr>
          </w:rPrChange>
        </w:rPr>
        <w:t xml:space="preserve"> </w:t>
      </w:r>
      <w:r>
        <w:t>the</w:t>
      </w:r>
      <w:r>
        <w:rPr>
          <w:rPrChange w:id="4421" w:author="2023 Revisions to CCBHC Cost Report Instructions" w:date="2023-12-07T15:54:00Z">
            <w:rPr>
              <w:spacing w:val="-4"/>
            </w:rPr>
          </w:rPrChange>
        </w:rPr>
        <w:t xml:space="preserve"> </w:t>
      </w:r>
      <w:r>
        <w:t>calculation</w:t>
      </w:r>
      <w:r>
        <w:rPr>
          <w:rPrChange w:id="4422" w:author="2023 Revisions to CCBHC Cost Report Instructions" w:date="2023-12-07T15:54:00Z">
            <w:rPr>
              <w:spacing w:val="-3"/>
            </w:rPr>
          </w:rPrChange>
        </w:rPr>
        <w:t xml:space="preserve"> </w:t>
      </w:r>
      <w:r>
        <w:t>is</w:t>
      </w:r>
      <w:r>
        <w:rPr>
          <w:rPrChange w:id="4423" w:author="2023 Revisions to CCBHC Cost Report Instructions" w:date="2023-12-07T15:54:00Z">
            <w:rPr>
              <w:spacing w:val="-3"/>
            </w:rPr>
          </w:rPrChange>
        </w:rPr>
        <w:t xml:space="preserve"> </w:t>
      </w:r>
      <w:r>
        <w:t>described</w:t>
      </w:r>
      <w:r>
        <w:rPr>
          <w:rPrChange w:id="4424" w:author="2023 Revisions to CCBHC Cost Report Instructions" w:date="2023-12-07T15:54:00Z">
            <w:rPr>
              <w:spacing w:val="-4"/>
            </w:rPr>
          </w:rPrChange>
        </w:rPr>
        <w:t xml:space="preserve"> </w:t>
      </w:r>
      <w:r>
        <w:t>in</w:t>
      </w:r>
      <w:r>
        <w:rPr>
          <w:rPrChange w:id="4425" w:author="2023 Revisions to CCBHC Cost Report Instructions" w:date="2023-12-07T15:54:00Z">
            <w:rPr>
              <w:spacing w:val="-6"/>
            </w:rPr>
          </w:rPrChange>
        </w:rPr>
        <w:t xml:space="preserve"> </w:t>
      </w:r>
      <w:r>
        <w:t>Table</w:t>
      </w:r>
      <w:r>
        <w:rPr>
          <w:rPrChange w:id="4426" w:author="2023 Revisions to CCBHC Cost Report Instructions" w:date="2023-12-07T15:54:00Z">
            <w:rPr>
              <w:spacing w:val="-4"/>
            </w:rPr>
          </w:rPrChange>
        </w:rPr>
        <w:t xml:space="preserve"> </w:t>
      </w:r>
      <w:r>
        <w:t>5:</w:t>
      </w:r>
      <w:r>
        <w:rPr>
          <w:rPrChange w:id="4427" w:author="2023 Revisions to CCBHC Cost Report Instructions" w:date="2023-12-07T15:54:00Z">
            <w:rPr>
              <w:spacing w:val="-2"/>
            </w:rPr>
          </w:rPrChange>
        </w:rPr>
        <w:t xml:space="preserve"> </w:t>
      </w:r>
      <w:r>
        <w:t>Ratio</w:t>
      </w:r>
      <w:r>
        <w:rPr>
          <w:rPrChange w:id="4428" w:author="2023 Revisions to CCBHC Cost Report Instructions" w:date="2023-12-07T15:54:00Z">
            <w:rPr>
              <w:spacing w:val="-4"/>
            </w:rPr>
          </w:rPrChange>
        </w:rPr>
        <w:t xml:space="preserve"> </w:t>
      </w:r>
      <w:r>
        <w:t>of</w:t>
      </w:r>
      <w:r>
        <w:rPr>
          <w:rPrChange w:id="4429" w:author="2023 Revisions to CCBHC Cost Report Instructions" w:date="2023-12-07T15:54:00Z">
            <w:rPr>
              <w:spacing w:val="-2"/>
            </w:rPr>
          </w:rPrChange>
        </w:rPr>
        <w:t xml:space="preserve"> </w:t>
      </w:r>
      <w:r>
        <w:t>Direct</w:t>
      </w:r>
      <w:r>
        <w:rPr>
          <w:rPrChange w:id="4430" w:author="2023 Revisions to CCBHC Cost Report Instructions" w:date="2023-12-07T15:54:00Z">
            <w:rPr>
              <w:spacing w:val="-3"/>
            </w:rPr>
          </w:rPrChange>
        </w:rPr>
        <w:t xml:space="preserve"> </w:t>
      </w:r>
      <w:r>
        <w:rPr>
          <w:rPrChange w:id="4431" w:author="2023 Revisions to CCBHC Cost Report Instructions" w:date="2023-12-07T15:54:00Z">
            <w:rPr>
              <w:spacing w:val="-2"/>
            </w:rPr>
          </w:rPrChange>
        </w:rPr>
        <w:t>Costs.</w:t>
      </w:r>
      <w:ins w:id="4432" w:author="2023 Revisions to CCBHC Cost Report Instructions" w:date="2023-12-07T15:54:00Z">
        <w:r w:rsidR="00025E08">
          <w:t xml:space="preserve"> </w:t>
        </w:r>
      </w:ins>
    </w:p>
    <w:p w14:paraId="0E8B94BE" w14:textId="77777777" w:rsidR="0059672E" w:rsidRPr="009A1A3E" w:rsidRDefault="0059672E">
      <w:pPr>
        <w:spacing w:before="20" w:after="20" w:line="259" w:lineRule="auto"/>
        <w:ind w:left="1454" w:right="0" w:hanging="14"/>
        <w:rPr>
          <w:sz w:val="10"/>
          <w:rPrChange w:id="4433" w:author="2023 Revisions to CCBHC Cost Report Instructions" w:date="2023-12-07T15:54:00Z">
            <w:rPr>
              <w:sz w:val="15"/>
            </w:rPr>
          </w:rPrChange>
        </w:rPr>
        <w:pPrChange w:id="4434" w:author="2023 Revisions to CCBHC Cost Report Instructions" w:date="2023-12-07T15:54:00Z">
          <w:pPr>
            <w:pStyle w:val="BodyText"/>
            <w:spacing w:before="1"/>
          </w:pPr>
        </w:pPrChange>
      </w:pPr>
    </w:p>
    <w:p w14:paraId="3AAC8DF5" w14:textId="77777777" w:rsidR="000A15B0" w:rsidRDefault="000A15B0" w:rsidP="009A1A3E">
      <w:pPr>
        <w:pStyle w:val="Caption"/>
        <w:rPr>
          <w:ins w:id="4435" w:author="2023 Revisions to CCBHC Cost Report Instructions" w:date="2023-12-07T15:54:00Z"/>
        </w:rPr>
      </w:pPr>
      <w:ins w:id="4436" w:author="2023 Revisions to CCBHC Cost Report Instructions" w:date="2023-12-07T15:54:00Z">
        <w:r>
          <w:br w:type="page"/>
        </w:r>
      </w:ins>
    </w:p>
    <w:p w14:paraId="1BD5F24D" w14:textId="77777777" w:rsidR="0059672E" w:rsidRDefault="0059672E">
      <w:pPr>
        <w:rPr>
          <w:del w:id="4437" w:author="2023 Revisions to CCBHC Cost Report Instructions" w:date="2023-12-07T15:54:00Z"/>
          <w:sz w:val="15"/>
        </w:rPr>
        <w:sectPr w:rsidR="0059672E">
          <w:pgSz w:w="12240" w:h="15840"/>
          <w:pgMar w:top="1340" w:right="940" w:bottom="620" w:left="1240" w:header="542" w:footer="432" w:gutter="0"/>
          <w:cols w:space="720"/>
        </w:sectPr>
      </w:pPr>
    </w:p>
    <w:p w14:paraId="79BD2D11" w14:textId="525C5293" w:rsidR="0059672E" w:rsidRDefault="0050054D">
      <w:pPr>
        <w:pStyle w:val="Caption"/>
        <w:rPr>
          <w:b w:val="0"/>
          <w:rPrChange w:id="4438" w:author="2023 Revisions to CCBHC Cost Report Instructions" w:date="2023-12-07T15:54:00Z">
            <w:rPr>
              <w:b/>
              <w:sz w:val="20"/>
            </w:rPr>
          </w:rPrChange>
        </w:rPr>
        <w:pPrChange w:id="4439" w:author="2023 Revisions to CCBHC Cost Report Instructions" w:date="2023-12-07T15:54:00Z">
          <w:pPr>
            <w:spacing w:before="93"/>
            <w:ind w:left="200"/>
          </w:pPr>
        </w:pPrChange>
      </w:pPr>
      <w:r>
        <w:rPr>
          <w:rPrChange w:id="4440" w:author="2023 Revisions to CCBHC Cost Report Instructions" w:date="2023-12-07T15:54:00Z">
            <w:rPr>
              <w:iCs/>
              <w:color w:val="000000"/>
              <w:sz w:val="20"/>
            </w:rPr>
          </w:rPrChange>
        </w:rPr>
        <w:t>Table</w:t>
      </w:r>
      <w:r>
        <w:rPr>
          <w:rPrChange w:id="4441" w:author="2023 Revisions to CCBHC Cost Report Instructions" w:date="2023-12-07T15:54:00Z">
            <w:rPr>
              <w:iCs/>
              <w:color w:val="000000"/>
              <w:spacing w:val="-6"/>
              <w:sz w:val="20"/>
            </w:rPr>
          </w:rPrChange>
        </w:rPr>
        <w:t xml:space="preserve"> </w:t>
      </w:r>
      <w:r>
        <w:rPr>
          <w:rPrChange w:id="4442" w:author="2023 Revisions to CCBHC Cost Report Instructions" w:date="2023-12-07T15:54:00Z">
            <w:rPr>
              <w:iCs/>
              <w:color w:val="000000"/>
              <w:sz w:val="20"/>
            </w:rPr>
          </w:rPrChange>
        </w:rPr>
        <w:t>5:</w:t>
      </w:r>
      <w:r>
        <w:rPr>
          <w:rPrChange w:id="4443" w:author="2023 Revisions to CCBHC Cost Report Instructions" w:date="2023-12-07T15:54:00Z">
            <w:rPr>
              <w:iCs/>
              <w:color w:val="000000"/>
              <w:spacing w:val="-5"/>
              <w:sz w:val="20"/>
            </w:rPr>
          </w:rPrChange>
        </w:rPr>
        <w:t xml:space="preserve"> </w:t>
      </w:r>
      <w:r>
        <w:rPr>
          <w:rPrChange w:id="4444" w:author="2023 Revisions to CCBHC Cost Report Instructions" w:date="2023-12-07T15:54:00Z">
            <w:rPr>
              <w:iCs/>
              <w:color w:val="000000"/>
              <w:sz w:val="20"/>
            </w:rPr>
          </w:rPrChange>
        </w:rPr>
        <w:t>Ratio</w:t>
      </w:r>
      <w:r>
        <w:rPr>
          <w:rPrChange w:id="4445" w:author="2023 Revisions to CCBHC Cost Report Instructions" w:date="2023-12-07T15:54:00Z">
            <w:rPr>
              <w:iCs/>
              <w:color w:val="000000"/>
              <w:spacing w:val="-5"/>
              <w:sz w:val="20"/>
            </w:rPr>
          </w:rPrChange>
        </w:rPr>
        <w:t xml:space="preserve"> </w:t>
      </w:r>
      <w:r>
        <w:rPr>
          <w:rPrChange w:id="4446" w:author="2023 Revisions to CCBHC Cost Report Instructions" w:date="2023-12-07T15:54:00Z">
            <w:rPr>
              <w:iCs/>
              <w:color w:val="000000"/>
              <w:sz w:val="20"/>
            </w:rPr>
          </w:rPrChange>
        </w:rPr>
        <w:t>of</w:t>
      </w:r>
      <w:r>
        <w:rPr>
          <w:rPrChange w:id="4447" w:author="2023 Revisions to CCBHC Cost Report Instructions" w:date="2023-12-07T15:54:00Z">
            <w:rPr>
              <w:iCs/>
              <w:color w:val="000000"/>
              <w:spacing w:val="-4"/>
              <w:sz w:val="20"/>
            </w:rPr>
          </w:rPrChange>
        </w:rPr>
        <w:t xml:space="preserve"> </w:t>
      </w:r>
      <w:r>
        <w:rPr>
          <w:rPrChange w:id="4448" w:author="2023 Revisions to CCBHC Cost Report Instructions" w:date="2023-12-07T15:54:00Z">
            <w:rPr>
              <w:iCs/>
              <w:color w:val="000000"/>
              <w:sz w:val="20"/>
            </w:rPr>
          </w:rPrChange>
        </w:rPr>
        <w:t>Direct</w:t>
      </w:r>
      <w:r>
        <w:rPr>
          <w:rPrChange w:id="4449" w:author="2023 Revisions to CCBHC Cost Report Instructions" w:date="2023-12-07T15:54:00Z">
            <w:rPr>
              <w:iCs/>
              <w:color w:val="000000"/>
              <w:spacing w:val="-5"/>
              <w:sz w:val="20"/>
            </w:rPr>
          </w:rPrChange>
        </w:rPr>
        <w:t xml:space="preserve"> </w:t>
      </w:r>
      <w:r>
        <w:rPr>
          <w:rPrChange w:id="4450" w:author="2023 Revisions to CCBHC Cost Report Instructions" w:date="2023-12-07T15:54:00Z">
            <w:rPr>
              <w:iCs/>
              <w:color w:val="000000"/>
              <w:spacing w:val="-2"/>
              <w:sz w:val="20"/>
            </w:rPr>
          </w:rPrChange>
        </w:rPr>
        <w:t>Costs</w:t>
      </w:r>
      <w:ins w:id="4451" w:author="2023 Revisions to CCBHC Cost Report Instructions" w:date="2023-12-07T15:54:00Z">
        <w:r w:rsidR="00025E08">
          <w:t xml:space="preserve"> </w:t>
        </w:r>
      </w:ins>
    </w:p>
    <w:p w14:paraId="6976CEBF" w14:textId="77777777" w:rsidR="0059672E" w:rsidRDefault="0050054D">
      <w:pPr>
        <w:spacing w:before="6"/>
        <w:rPr>
          <w:del w:id="4452" w:author="2023 Revisions to CCBHC Cost Report Instructions" w:date="2023-12-07T15:54:00Z"/>
          <w:b/>
          <w:sz w:val="30"/>
        </w:rPr>
      </w:pPr>
      <w:del w:id="4453" w:author="2023 Revisions to CCBHC Cost Report Instructions" w:date="2023-12-07T15:54:00Z">
        <w:r>
          <w:br w:type="column"/>
        </w:r>
      </w:del>
    </w:p>
    <w:p w14:paraId="0DE6730B" w14:textId="77777777" w:rsidR="0059672E" w:rsidRDefault="0050054D">
      <w:pPr>
        <w:spacing w:after="0" w:line="259" w:lineRule="auto"/>
        <w:ind w:left="1441" w:right="0"/>
        <w:jc w:val="center"/>
        <w:pPrChange w:id="4454" w:author="2023 Revisions to CCBHC Cost Report Instructions" w:date="2023-12-07T15:54:00Z">
          <w:pPr>
            <w:pStyle w:val="BodyText"/>
            <w:spacing w:before="1"/>
            <w:ind w:left="972"/>
          </w:pPr>
        </w:pPrChange>
      </w:pPr>
      <w:r>
        <w:rPr>
          <w:rPrChange w:id="4455" w:author="2023 Revisions to CCBHC Cost Report Instructions" w:date="2023-12-07T15:54:00Z">
            <w:rPr>
              <w:spacing w:val="-2"/>
            </w:rPr>
          </w:rPrChange>
        </w:rPr>
        <w:t>Direct</w:t>
      </w:r>
      <w:r>
        <w:rPr>
          <w:rPrChange w:id="4456" w:author="2023 Revisions to CCBHC Cost Report Instructions" w:date="2023-12-07T15:54:00Z">
            <w:rPr>
              <w:spacing w:val="-8"/>
            </w:rPr>
          </w:rPrChange>
        </w:rPr>
        <w:t xml:space="preserve"> </w:t>
      </w:r>
      <w:r>
        <w:rPr>
          <w:rPrChange w:id="4457" w:author="2023 Revisions to CCBHC Cost Report Instructions" w:date="2023-12-07T15:54:00Z">
            <w:rPr>
              <w:spacing w:val="-2"/>
            </w:rPr>
          </w:rPrChange>
        </w:rPr>
        <w:t>CCBHC</w:t>
      </w:r>
      <w:r>
        <w:rPr>
          <w:rPrChange w:id="4458" w:author="2023 Revisions to CCBHC Cost Report Instructions" w:date="2023-12-07T15:54:00Z">
            <w:rPr>
              <w:spacing w:val="-11"/>
            </w:rPr>
          </w:rPrChange>
        </w:rPr>
        <w:t xml:space="preserve"> </w:t>
      </w:r>
      <w:r>
        <w:rPr>
          <w:rPrChange w:id="4459" w:author="2023 Revisions to CCBHC Cost Report Instructions" w:date="2023-12-07T15:54:00Z">
            <w:rPr>
              <w:spacing w:val="-2"/>
            </w:rPr>
          </w:rPrChange>
        </w:rPr>
        <w:t>Costs</w:t>
      </w:r>
    </w:p>
    <w:p w14:paraId="3AD8A326" w14:textId="77777777" w:rsidR="00942D5E" w:rsidRDefault="001377A6">
      <w:pPr>
        <w:spacing w:after="0" w:line="259" w:lineRule="auto"/>
        <w:ind w:left="1540" w:right="0" w:firstLine="0"/>
        <w:jc w:val="center"/>
        <w:rPr>
          <w:ins w:id="4460" w:author="2023 Revisions to CCBHC Cost Report Instructions" w:date="2023-12-07T15:54:00Z"/>
        </w:rPr>
      </w:pPr>
      <w:ins w:id="4461" w:author="2023 Revisions to CCBHC Cost Report Instructions" w:date="2023-12-07T15:54:00Z">
        <w:r>
          <w:rPr>
            <w:noProof/>
          </w:rPr>
          <mc:AlternateContent>
            <mc:Choice Requires="wpg">
              <w:drawing>
                <wp:inline distT="0" distB="0" distL="0" distR="0" wp14:anchorId="73ED1A5C" wp14:editId="6A192DE9">
                  <wp:extent cx="2427605" cy="6350"/>
                  <wp:effectExtent l="0" t="0" r="0" b="0"/>
                  <wp:docPr id="925395920" name="Group 1" descr="Divided by"/>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27605" cy="6350"/>
                            <a:chOff x="0" y="0"/>
                            <a:chExt cx="2427873" cy="6313"/>
                          </a:xfrm>
                        </wpg:grpSpPr>
                        <wps:wsp>
                          <wps:cNvPr id="976410789" name="Shape 4482"/>
                          <wps:cNvSpPr/>
                          <wps:spPr>
                            <a:xfrm>
                              <a:off x="0" y="0"/>
                              <a:ext cx="2427873" cy="0"/>
                            </a:xfrm>
                            <a:custGeom>
                              <a:avLst/>
                              <a:gdLst/>
                              <a:ahLst/>
                              <a:cxnLst/>
                              <a:rect l="0" t="0" r="0" b="0"/>
                              <a:pathLst>
                                <a:path w="2427873">
                                  <a:moveTo>
                                    <a:pt x="0" y="0"/>
                                  </a:moveTo>
                                  <a:lnTo>
                                    <a:pt x="2427873" y="0"/>
                                  </a:lnTo>
                                </a:path>
                              </a:pathLst>
                            </a:custGeom>
                            <a:ln w="631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ACBD70E" id="Group 1" o:spid="_x0000_s1026" alt="Divided by" style="width:191.15pt;height:.5pt;mso-position-horizontal-relative:char;mso-position-vertical-relative:line" coordsize="2427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">
                  <v:shape id="Shape 4482" o:spid="_x0000_s1027" style="position:absolute;width:24278;height:0;visibility:visible;mso-wrap-style:square;v-text-anchor:top" coordsize="24278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" path="m,l2427873,e" filled="f" strokeweight=".17536mm">
                    <v:path arrowok="t" textboxrect="0,0,2427873,0"/>
                  </v:shape>
                  <w10:anchorlock/>
                </v:group>
              </w:pict>
            </mc:Fallback>
          </mc:AlternateContent>
        </w:r>
        <w:r w:rsidR="00025E08">
          <w:t xml:space="preserve"> </w:t>
        </w:r>
      </w:ins>
    </w:p>
    <w:p w14:paraId="5CD837EC" w14:textId="23F7C92A" w:rsidR="0059672E" w:rsidRDefault="00025E08">
      <w:pPr>
        <w:pStyle w:val="BodyText"/>
        <w:spacing w:before="10"/>
        <w:rPr>
          <w:del w:id="4462" w:author="2023 Revisions to CCBHC Cost Report Instructions" w:date="2023-12-07T15:54:00Z"/>
          <w:sz w:val="3"/>
        </w:rPr>
      </w:pPr>
      <w:ins w:id="4463" w:author="2023 Revisions to CCBHC Cost Report Instructions" w:date="2023-12-07T15:54:00Z">
        <w:r>
          <w:t>(</w:t>
        </w:r>
      </w:ins>
    </w:p>
    <w:p w14:paraId="6DE64B26" w14:textId="77777777" w:rsidR="0059672E" w:rsidRDefault="0050054D">
      <w:pPr>
        <w:pStyle w:val="BodyText"/>
        <w:spacing w:line="20" w:lineRule="exact"/>
        <w:ind w:left="72"/>
        <w:rPr>
          <w:del w:id="4464" w:author="2023 Revisions to CCBHC Cost Report Instructions" w:date="2023-12-07T15:54:00Z"/>
          <w:sz w:val="2"/>
        </w:rPr>
      </w:pPr>
      <w:del w:id="4465" w:author="2023 Revisions to CCBHC Cost Report Instructions" w:date="2023-12-07T15:54:00Z">
        <w:r>
          <w:rPr>
            <w:noProof/>
            <w:sz w:val="2"/>
          </w:rPr>
          <mc:AlternateContent>
            <mc:Choice Requires="wpg">
              <w:drawing>
                <wp:inline distT="0" distB="0" distL="0" distR="0">
                  <wp:extent cx="2425065" cy="6985"/>
                  <wp:effectExtent l="9525" t="0" r="0" b="2539"/>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25065" cy="6985"/>
                            <a:chOff x="0" y="0"/>
                            <a:chExt cx="2425065" cy="6985"/>
                          </a:xfrm>
                        </wpg:grpSpPr>
                        <wps:wsp>
                          <wps:cNvPr id="6" name="Graphic 6"/>
                          <wps:cNvSpPr/>
                          <wps:spPr>
                            <a:xfrm>
                              <a:off x="0" y="3199"/>
                              <a:ext cx="2425065" cy="1270"/>
                            </a:xfrm>
                            <a:custGeom>
                              <a:avLst/>
                              <a:gdLst/>
                              <a:ahLst/>
                              <a:cxnLst/>
                              <a:rect l="l" t="t" r="r" b="b"/>
                              <a:pathLst>
                                <a:path w="2425065">
                                  <a:moveTo>
                                    <a:pt x="0" y="0"/>
                                  </a:moveTo>
                                  <a:lnTo>
                                    <a:pt x="2424799" y="0"/>
                                  </a:lnTo>
                                </a:path>
                              </a:pathLst>
                            </a:custGeom>
                            <a:ln w="639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637D1CF" id="Group 5" o:spid="_x0000_s1026" style="width:190.95pt;height:.55pt;mso-position-horizontal-relative:char;mso-position-vertical-relative:line" coordsize="2425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">
                  <v:shape id="Graphic 6" o:spid="_x0000_s1027" style="position:absolute;top:31;width:24250;height:13;visibility:visible;mso-wrap-style:square;v-text-anchor:top" coordsize="24250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" path="m,l2424799,e" filled="f" strokeweight=".17772mm">
                    <v:path arrowok="t"/>
                  </v:shape>
                  <w10:anchorlock/>
                </v:group>
              </w:pict>
            </mc:Fallback>
          </mc:AlternateContent>
        </w:r>
      </w:del>
    </w:p>
    <w:p w14:paraId="36DDD8A8" w14:textId="77777777" w:rsidR="0059672E" w:rsidRDefault="0050054D">
      <w:pPr>
        <w:spacing w:after="120" w:line="259" w:lineRule="auto"/>
        <w:ind w:left="1440" w:right="58" w:hanging="14"/>
        <w:jc w:val="center"/>
        <w:pPrChange w:id="4466" w:author="2023 Revisions to CCBHC Cost Report Instructions" w:date="2023-12-07T15:54:00Z">
          <w:pPr>
            <w:pStyle w:val="BodyText"/>
            <w:spacing w:before="24"/>
            <w:ind w:left="200"/>
          </w:pPr>
        </w:pPrChange>
      </w:pPr>
      <w:r>
        <w:t>Total</w:t>
      </w:r>
      <w:r>
        <w:rPr>
          <w:rPrChange w:id="4467" w:author="2023 Revisions to CCBHC Cost Report Instructions" w:date="2023-12-07T15:54:00Z">
            <w:rPr>
              <w:spacing w:val="-18"/>
            </w:rPr>
          </w:rPrChange>
        </w:rPr>
        <w:t xml:space="preserve"> </w:t>
      </w:r>
      <w:r>
        <w:t>Allowable</w:t>
      </w:r>
      <w:r>
        <w:rPr>
          <w:rPrChange w:id="4468" w:author="2023 Revisions to CCBHC Cost Report Instructions" w:date="2023-12-07T15:54:00Z">
            <w:rPr>
              <w:spacing w:val="-24"/>
            </w:rPr>
          </w:rPrChange>
        </w:rPr>
        <w:t xml:space="preserve"> </w:t>
      </w:r>
      <w:r>
        <w:t>Costs</w:t>
      </w:r>
      <w:r>
        <w:rPr>
          <w:rPrChange w:id="4469" w:author="2023 Revisions to CCBHC Cost Report Instructions" w:date="2023-12-07T15:54:00Z">
            <w:rPr>
              <w:spacing w:val="-18"/>
            </w:rPr>
          </w:rPrChange>
        </w:rPr>
        <w:t xml:space="preserve"> </w:t>
      </w:r>
      <w:r>
        <w:rPr>
          <w:rFonts w:ascii="Times New Roman" w:hAnsi="Times New Roman"/>
          <w:i/>
          <w:rPrChange w:id="4470" w:author="2023 Revisions to CCBHC Cost Report Instructions" w:date="2023-12-07T15:54:00Z">
            <w:rPr>
              <w:rFonts w:ascii="Times New Roman"/>
              <w:i/>
            </w:rPr>
          </w:rPrChange>
        </w:rPr>
        <w:t>-</w:t>
      </w:r>
      <w:r>
        <w:rPr>
          <w:rPrChange w:id="4471" w:author="2023 Revisions to CCBHC Cost Report Instructions" w:date="2023-12-07T15:54:00Z">
            <w:rPr>
              <w:rFonts w:ascii="Times New Roman"/>
              <w:i/>
              <w:spacing w:val="-22"/>
            </w:rPr>
          </w:rPrChange>
        </w:rPr>
        <w:t xml:space="preserve"> </w:t>
      </w:r>
      <w:r>
        <w:t>Indirect</w:t>
      </w:r>
      <w:r>
        <w:rPr>
          <w:rPrChange w:id="4472" w:author="2023 Revisions to CCBHC Cost Report Instructions" w:date="2023-12-07T15:54:00Z">
            <w:rPr>
              <w:spacing w:val="-21"/>
            </w:rPr>
          </w:rPrChange>
        </w:rPr>
        <w:t xml:space="preserve"> </w:t>
      </w:r>
      <w:r>
        <w:t>Costs</w:t>
      </w:r>
      <w:r>
        <w:rPr>
          <w:rPrChange w:id="4473" w:author="2023 Revisions to CCBHC Cost Report Instructions" w:date="2023-12-07T15:54:00Z">
            <w:rPr>
              <w:spacing w:val="2"/>
            </w:rPr>
          </w:rPrChange>
        </w:rPr>
        <w:t xml:space="preserve"> </w:t>
      </w:r>
      <w:r>
        <w:rPr>
          <w:rPrChange w:id="4474" w:author="2023 Revisions to CCBHC Cost Report Instructions" w:date="2023-12-07T15:54:00Z">
            <w:rPr>
              <w:spacing w:val="-10"/>
            </w:rPr>
          </w:rPrChange>
        </w:rPr>
        <w:t>)</w:t>
      </w:r>
    </w:p>
    <w:p w14:paraId="77CD7593" w14:textId="77777777" w:rsidR="0059672E" w:rsidRDefault="0059672E">
      <w:pPr>
        <w:rPr>
          <w:del w:id="4475" w:author="2023 Revisions to CCBHC Cost Report Instructions" w:date="2023-12-07T15:54:00Z"/>
        </w:rPr>
        <w:sectPr w:rsidR="0059672E">
          <w:type w:val="continuous"/>
          <w:pgSz w:w="12240" w:h="15840"/>
          <w:pgMar w:top="1820" w:right="940" w:bottom="280" w:left="1240" w:header="542" w:footer="432" w:gutter="0"/>
          <w:cols w:num="2" w:space="720" w:equalWidth="0">
            <w:col w:w="3030" w:space="763"/>
            <w:col w:w="6267"/>
          </w:cols>
        </w:sectPr>
      </w:pPr>
    </w:p>
    <w:p w14:paraId="202492B9" w14:textId="26D2F07F" w:rsidR="0059672E" w:rsidRDefault="0050054D">
      <w:pPr>
        <w:pStyle w:val="Hangingtext"/>
        <w:pPrChange w:id="4476" w:author="2023 Revisions to CCBHC Cost Report Instructions" w:date="2023-12-07T15:54:00Z">
          <w:pPr>
            <w:pStyle w:val="BodyText"/>
            <w:tabs>
              <w:tab w:val="left" w:pos="1640"/>
            </w:tabs>
            <w:spacing w:before="169" w:line="247" w:lineRule="auto"/>
            <w:ind w:left="1640" w:right="1090" w:hanging="1378"/>
          </w:pPr>
        </w:pPrChange>
      </w:pPr>
      <w:r>
        <w:rPr>
          <w:b/>
        </w:rPr>
        <w:t>Line 13:</w:t>
      </w:r>
      <w:ins w:id="4477" w:author="2023 Revisions to CCBHC Cost Report Instructions" w:date="2023-12-07T15:54:00Z">
        <w:r w:rsidR="001F4032">
          <w:t xml:space="preserve"> </w:t>
        </w:r>
      </w:ins>
      <w:r>
        <w:rPr>
          <w:rPrChange w:id="4478" w:author="2023 Revisions to CCBHC Cost Report Instructions" w:date="2023-12-07T15:54:00Z">
            <w:rPr>
              <w:b/>
            </w:rPr>
          </w:rPrChange>
        </w:rPr>
        <w:tab/>
      </w:r>
      <w:r>
        <w:t>If</w:t>
      </w:r>
      <w:r>
        <w:rPr>
          <w:rPrChange w:id="4479" w:author="2023 Revisions to CCBHC Cost Report Instructions" w:date="2023-12-07T15:54:00Z">
            <w:rPr>
              <w:spacing w:val="-1"/>
            </w:rPr>
          </w:rPrChange>
        </w:rPr>
        <w:t xml:space="preserve"> </w:t>
      </w:r>
      <w:r>
        <w:t>Yes</w:t>
      </w:r>
      <w:r>
        <w:rPr>
          <w:rPrChange w:id="4480" w:author="2023 Revisions to CCBHC Cost Report Instructions" w:date="2023-12-07T15:54:00Z">
            <w:rPr>
              <w:spacing w:val="-2"/>
            </w:rPr>
          </w:rPrChange>
        </w:rPr>
        <w:t xml:space="preserve"> </w:t>
      </w:r>
      <w:r>
        <w:t>is</w:t>
      </w:r>
      <w:r>
        <w:rPr>
          <w:rPrChange w:id="4481" w:author="2023 Revisions to CCBHC Cost Report Instructions" w:date="2023-12-07T15:54:00Z">
            <w:rPr>
              <w:spacing w:val="-2"/>
            </w:rPr>
          </w:rPrChange>
        </w:rPr>
        <w:t xml:space="preserve"> </w:t>
      </w:r>
      <w:r>
        <w:t>entered</w:t>
      </w:r>
      <w:r>
        <w:rPr>
          <w:rPrChange w:id="4482" w:author="2023 Revisions to CCBHC Cost Report Instructions" w:date="2023-12-07T15:54:00Z">
            <w:rPr>
              <w:spacing w:val="-3"/>
            </w:rPr>
          </w:rPrChange>
        </w:rPr>
        <w:t xml:space="preserve"> </w:t>
      </w:r>
      <w:r>
        <w:t>on</w:t>
      </w:r>
      <w:r>
        <w:rPr>
          <w:rPrChange w:id="4483" w:author="2023 Revisions to CCBHC Cost Report Instructions" w:date="2023-12-07T15:54:00Z">
            <w:rPr>
              <w:spacing w:val="-5"/>
            </w:rPr>
          </w:rPrChange>
        </w:rPr>
        <w:t xml:space="preserve"> </w:t>
      </w:r>
      <w:r>
        <w:t>line</w:t>
      </w:r>
      <w:r>
        <w:rPr>
          <w:rPrChange w:id="4484" w:author="2023 Revisions to CCBHC Cost Report Instructions" w:date="2023-12-07T15:54:00Z">
            <w:rPr>
              <w:spacing w:val="-3"/>
            </w:rPr>
          </w:rPrChange>
        </w:rPr>
        <w:t xml:space="preserve"> </w:t>
      </w:r>
      <w:r>
        <w:t>11,</w:t>
      </w:r>
      <w:r>
        <w:rPr>
          <w:rPrChange w:id="4485" w:author="2023 Revisions to CCBHC Cost Report Instructions" w:date="2023-12-07T15:54:00Z">
            <w:rPr>
              <w:spacing w:val="-4"/>
            </w:rPr>
          </w:rPrChange>
        </w:rPr>
        <w:t xml:space="preserve"> </w:t>
      </w:r>
      <w:r>
        <w:t>the</w:t>
      </w:r>
      <w:r>
        <w:rPr>
          <w:rPrChange w:id="4486" w:author="2023 Revisions to CCBHC Cost Report Instructions" w:date="2023-12-07T15:54:00Z">
            <w:rPr>
              <w:spacing w:val="-3"/>
            </w:rPr>
          </w:rPrChange>
        </w:rPr>
        <w:t xml:space="preserve"> </w:t>
      </w:r>
      <w:r>
        <w:t>indirect</w:t>
      </w:r>
      <w:r>
        <w:rPr>
          <w:rPrChange w:id="4487" w:author="2023 Revisions to CCBHC Cost Report Instructions" w:date="2023-12-07T15:54:00Z">
            <w:rPr>
              <w:spacing w:val="-1"/>
            </w:rPr>
          </w:rPrChange>
        </w:rPr>
        <w:t xml:space="preserve"> </w:t>
      </w:r>
      <w:r>
        <w:t>cost</w:t>
      </w:r>
      <w:r>
        <w:rPr>
          <w:rPrChange w:id="4488" w:author="2023 Revisions to CCBHC Cost Report Instructions" w:date="2023-12-07T15:54:00Z">
            <w:rPr>
              <w:spacing w:val="-3"/>
            </w:rPr>
          </w:rPrChange>
        </w:rPr>
        <w:t xml:space="preserve"> </w:t>
      </w:r>
      <w:r>
        <w:t>to</w:t>
      </w:r>
      <w:r>
        <w:rPr>
          <w:rPrChange w:id="4489" w:author="2023 Revisions to CCBHC Cost Report Instructions" w:date="2023-12-07T15:54:00Z">
            <w:rPr>
              <w:spacing w:val="-5"/>
            </w:rPr>
          </w:rPrChange>
        </w:rPr>
        <w:t xml:space="preserve"> </w:t>
      </w:r>
      <w:r>
        <w:t>be</w:t>
      </w:r>
      <w:r>
        <w:rPr>
          <w:rPrChange w:id="4490" w:author="2023 Revisions to CCBHC Cost Report Instructions" w:date="2023-12-07T15:54:00Z">
            <w:rPr>
              <w:spacing w:val="-3"/>
            </w:rPr>
          </w:rPrChange>
        </w:rPr>
        <w:t xml:space="preserve"> </w:t>
      </w:r>
      <w:r>
        <w:t>allocated</w:t>
      </w:r>
      <w:r>
        <w:rPr>
          <w:rPrChange w:id="4491" w:author="2023 Revisions to CCBHC Cost Report Instructions" w:date="2023-12-07T15:54:00Z">
            <w:rPr>
              <w:spacing w:val="-3"/>
            </w:rPr>
          </w:rPrChange>
        </w:rPr>
        <w:t xml:space="preserve"> </w:t>
      </w:r>
      <w:r>
        <w:t>is</w:t>
      </w:r>
      <w:r>
        <w:rPr>
          <w:rPrChange w:id="4492" w:author="2023 Revisions to CCBHC Cost Report Instructions" w:date="2023-12-07T15:54:00Z">
            <w:rPr>
              <w:spacing w:val="-2"/>
            </w:rPr>
          </w:rPrChange>
        </w:rPr>
        <w:t xml:space="preserve"> </w:t>
      </w:r>
      <w:r>
        <w:t>automatically populated on this line from line 49, column 9, of the Trial Balance tab.</w:t>
      </w:r>
      <w:ins w:id="4493" w:author="2023 Revisions to CCBHC Cost Report Instructions" w:date="2023-12-07T15:54:00Z">
        <w:r w:rsidR="001F4032">
          <w:t xml:space="preserve">   </w:t>
        </w:r>
      </w:ins>
    </w:p>
    <w:p w14:paraId="361D82AC" w14:textId="77777777" w:rsidR="0059672E" w:rsidRDefault="0059672E">
      <w:pPr>
        <w:pStyle w:val="BodyText"/>
        <w:spacing w:before="7"/>
        <w:rPr>
          <w:del w:id="4494" w:author="2023 Revisions to CCBHC Cost Report Instructions" w:date="2023-12-07T15:54:00Z"/>
          <w:sz w:val="20"/>
        </w:rPr>
      </w:pPr>
    </w:p>
    <w:p w14:paraId="252AD48E" w14:textId="55DB9A74" w:rsidR="0059672E" w:rsidRDefault="0050054D">
      <w:pPr>
        <w:pStyle w:val="Hangingtext"/>
        <w:pPrChange w:id="4495" w:author="2023 Revisions to CCBHC Cost Report Instructions" w:date="2023-12-07T15:54:00Z">
          <w:pPr>
            <w:pStyle w:val="BodyText"/>
            <w:tabs>
              <w:tab w:val="left" w:pos="1640"/>
            </w:tabs>
            <w:spacing w:line="247" w:lineRule="auto"/>
            <w:ind w:left="1640" w:right="163" w:hanging="1441"/>
          </w:pPr>
        </w:pPrChange>
      </w:pPr>
      <w:r>
        <w:rPr>
          <w:b/>
        </w:rPr>
        <w:t>Line 14:</w:t>
      </w:r>
      <w:ins w:id="4496" w:author="2023 Revisions to CCBHC Cost Report Instructions" w:date="2023-12-07T15:54:00Z">
        <w:r w:rsidR="001F4032">
          <w:t xml:space="preserve"> </w:t>
        </w:r>
      </w:ins>
      <w:r>
        <w:rPr>
          <w:rPrChange w:id="4497" w:author="2023 Revisions to CCBHC Cost Report Instructions" w:date="2023-12-07T15:54:00Z">
            <w:rPr>
              <w:b/>
            </w:rPr>
          </w:rPrChange>
        </w:rPr>
        <w:tab/>
      </w:r>
      <w:r>
        <w:t>“Calculated indirect costs allocable to CCBHC services,” which is calculated by multiplying lines</w:t>
      </w:r>
      <w:r>
        <w:rPr>
          <w:rPrChange w:id="4498" w:author="2023 Revisions to CCBHC Cost Report Instructions" w:date="2023-12-07T15:54:00Z">
            <w:rPr>
              <w:spacing w:val="-2"/>
            </w:rPr>
          </w:rPrChange>
        </w:rPr>
        <w:t xml:space="preserve"> </w:t>
      </w:r>
      <w:r>
        <w:t>12</w:t>
      </w:r>
      <w:r>
        <w:rPr>
          <w:rPrChange w:id="4499" w:author="2023 Revisions to CCBHC Cost Report Instructions" w:date="2023-12-07T15:54:00Z">
            <w:rPr>
              <w:spacing w:val="-3"/>
            </w:rPr>
          </w:rPrChange>
        </w:rPr>
        <w:t xml:space="preserve"> </w:t>
      </w:r>
      <w:r>
        <w:t>and</w:t>
      </w:r>
      <w:r>
        <w:rPr>
          <w:rPrChange w:id="4500" w:author="2023 Revisions to CCBHC Cost Report Instructions" w:date="2023-12-07T15:54:00Z">
            <w:rPr>
              <w:spacing w:val="-7"/>
            </w:rPr>
          </w:rPrChange>
        </w:rPr>
        <w:t xml:space="preserve"> </w:t>
      </w:r>
      <w:r>
        <w:t>13</w:t>
      </w:r>
      <w:r>
        <w:rPr>
          <w:rPrChange w:id="4501" w:author="2023 Revisions to CCBHC Cost Report Instructions" w:date="2023-12-07T15:54:00Z">
            <w:rPr>
              <w:spacing w:val="-3"/>
            </w:rPr>
          </w:rPrChange>
        </w:rPr>
        <w:t xml:space="preserve"> </w:t>
      </w:r>
      <w:r>
        <w:t>above,</w:t>
      </w:r>
      <w:r>
        <w:rPr>
          <w:rPrChange w:id="4502" w:author="2023 Revisions to CCBHC Cost Report Instructions" w:date="2023-12-07T15:54:00Z">
            <w:rPr>
              <w:spacing w:val="-1"/>
            </w:rPr>
          </w:rPrChange>
        </w:rPr>
        <w:t xml:space="preserve"> </w:t>
      </w:r>
      <w:r>
        <w:t>is</w:t>
      </w:r>
      <w:r>
        <w:rPr>
          <w:rPrChange w:id="4503" w:author="2023 Revisions to CCBHC Cost Report Instructions" w:date="2023-12-07T15:54:00Z">
            <w:rPr>
              <w:spacing w:val="-2"/>
            </w:rPr>
          </w:rPrChange>
        </w:rPr>
        <w:t xml:space="preserve"> </w:t>
      </w:r>
      <w:r>
        <w:t>automatically</w:t>
      </w:r>
      <w:r>
        <w:rPr>
          <w:rPrChange w:id="4504" w:author="2023 Revisions to CCBHC Cost Report Instructions" w:date="2023-12-07T15:54:00Z">
            <w:rPr>
              <w:spacing w:val="-5"/>
            </w:rPr>
          </w:rPrChange>
        </w:rPr>
        <w:t xml:space="preserve"> </w:t>
      </w:r>
      <w:r>
        <w:t>populated</w:t>
      </w:r>
      <w:r>
        <w:rPr>
          <w:rPrChange w:id="4505" w:author="2023 Revisions to CCBHC Cost Report Instructions" w:date="2023-12-07T15:54:00Z">
            <w:rPr>
              <w:spacing w:val="-3"/>
            </w:rPr>
          </w:rPrChange>
        </w:rPr>
        <w:t xml:space="preserve"> </w:t>
      </w:r>
      <w:r>
        <w:t>on</w:t>
      </w:r>
      <w:r>
        <w:rPr>
          <w:rPrChange w:id="4506" w:author="2023 Revisions to CCBHC Cost Report Instructions" w:date="2023-12-07T15:54:00Z">
            <w:rPr>
              <w:spacing w:val="-5"/>
            </w:rPr>
          </w:rPrChange>
        </w:rPr>
        <w:t xml:space="preserve"> </w:t>
      </w:r>
      <w:r>
        <w:t>this</w:t>
      </w:r>
      <w:r>
        <w:rPr>
          <w:rPrChange w:id="4507" w:author="2023 Revisions to CCBHC Cost Report Instructions" w:date="2023-12-07T15:54:00Z">
            <w:rPr>
              <w:spacing w:val="-2"/>
            </w:rPr>
          </w:rPrChange>
        </w:rPr>
        <w:t xml:space="preserve"> </w:t>
      </w:r>
      <w:r>
        <w:t>line.</w:t>
      </w:r>
      <w:r>
        <w:rPr>
          <w:rPrChange w:id="4508" w:author="2023 Revisions to CCBHC Cost Report Instructions" w:date="2023-12-07T15:54:00Z">
            <w:rPr>
              <w:spacing w:val="40"/>
            </w:rPr>
          </w:rPrChange>
        </w:rPr>
        <w:t xml:space="preserve"> </w:t>
      </w:r>
      <w:ins w:id="4509" w:author="2023 Revisions to CCBHC Cost Report Instructions" w:date="2023-12-07T15:54:00Z">
        <w:r w:rsidR="001F4032">
          <w:t xml:space="preserve"> </w:t>
        </w:r>
      </w:ins>
      <w:r>
        <w:t>If</w:t>
      </w:r>
      <w:r>
        <w:rPr>
          <w:rPrChange w:id="4510" w:author="2023 Revisions to CCBHC Cost Report Instructions" w:date="2023-12-07T15:54:00Z">
            <w:rPr>
              <w:spacing w:val="-1"/>
            </w:rPr>
          </w:rPrChange>
        </w:rPr>
        <w:t xml:space="preserve"> </w:t>
      </w:r>
      <w:r>
        <w:t>line</w:t>
      </w:r>
      <w:r>
        <w:rPr>
          <w:rPrChange w:id="4511" w:author="2023 Revisions to CCBHC Cost Report Instructions" w:date="2023-12-07T15:54:00Z">
            <w:rPr>
              <w:spacing w:val="-3"/>
            </w:rPr>
          </w:rPrChange>
        </w:rPr>
        <w:t xml:space="preserve"> </w:t>
      </w:r>
      <w:r>
        <w:t>14</w:t>
      </w:r>
      <w:r>
        <w:rPr>
          <w:rPrChange w:id="4512" w:author="2023 Revisions to CCBHC Cost Report Instructions" w:date="2023-12-07T15:54:00Z">
            <w:rPr>
              <w:spacing w:val="-3"/>
            </w:rPr>
          </w:rPrChange>
        </w:rPr>
        <w:t xml:space="preserve"> </w:t>
      </w:r>
      <w:r>
        <w:t>is greater than zero, no additional information is needed in this tab.</w:t>
      </w:r>
      <w:ins w:id="4513" w:author="2023 Revisions to CCBHC Cost Report Instructions" w:date="2023-12-07T15:54:00Z">
        <w:r w:rsidR="001F4032">
          <w:t xml:space="preserve">   </w:t>
        </w:r>
      </w:ins>
    </w:p>
    <w:p w14:paraId="77291DC7" w14:textId="2FD44064" w:rsidR="0059672E" w:rsidRDefault="0050054D">
      <w:pPr>
        <w:pStyle w:val="Hangingtext"/>
        <w:pPrChange w:id="4514" w:author="2023 Revisions to CCBHC Cost Report Instructions" w:date="2023-12-07T15:54:00Z">
          <w:pPr>
            <w:pStyle w:val="BodyText"/>
            <w:tabs>
              <w:tab w:val="left" w:pos="1640"/>
            </w:tabs>
            <w:spacing w:before="119" w:line="247" w:lineRule="auto"/>
            <w:ind w:left="1640" w:right="174" w:hanging="1441"/>
          </w:pPr>
        </w:pPrChange>
      </w:pPr>
      <w:r>
        <w:rPr>
          <w:b/>
        </w:rPr>
        <w:t>Line 15:</w:t>
      </w:r>
      <w:ins w:id="4515" w:author="2023 Revisions to CCBHC Cost Report Instructions" w:date="2023-12-07T15:54:00Z">
        <w:r w:rsidR="001F4032">
          <w:t xml:space="preserve"> </w:t>
        </w:r>
      </w:ins>
      <w:r>
        <w:rPr>
          <w:rPrChange w:id="4516" w:author="2023 Revisions to CCBHC Cost Report Instructions" w:date="2023-12-07T15:54:00Z">
            <w:rPr>
              <w:b/>
            </w:rPr>
          </w:rPrChange>
        </w:rPr>
        <w:tab/>
      </w:r>
      <w:r>
        <w:t>If</w:t>
      </w:r>
      <w:r>
        <w:rPr>
          <w:rPrChange w:id="4517" w:author="2023 Revisions to CCBHC Cost Report Instructions" w:date="2023-12-07T15:54:00Z">
            <w:rPr>
              <w:spacing w:val="-1"/>
            </w:rPr>
          </w:rPrChange>
        </w:rPr>
        <w:t xml:space="preserve"> </w:t>
      </w:r>
      <w:r>
        <w:t>none</w:t>
      </w:r>
      <w:r>
        <w:rPr>
          <w:rPrChange w:id="4518" w:author="2023 Revisions to CCBHC Cost Report Instructions" w:date="2023-12-07T15:54:00Z">
            <w:rPr>
              <w:spacing w:val="-3"/>
            </w:rPr>
          </w:rPrChange>
        </w:rPr>
        <w:t xml:space="preserve"> </w:t>
      </w:r>
      <w:r>
        <w:t>of</w:t>
      </w:r>
      <w:r>
        <w:rPr>
          <w:rPrChange w:id="4519" w:author="2023 Revisions to CCBHC Cost Report Instructions" w:date="2023-12-07T15:54:00Z">
            <w:rPr>
              <w:spacing w:val="-1"/>
            </w:rPr>
          </w:rPrChange>
        </w:rPr>
        <w:t xml:space="preserve"> </w:t>
      </w:r>
      <w:r>
        <w:t>lines</w:t>
      </w:r>
      <w:r>
        <w:rPr>
          <w:rPrChange w:id="4520" w:author="2023 Revisions to CCBHC Cost Report Instructions" w:date="2023-12-07T15:54:00Z">
            <w:rPr>
              <w:spacing w:val="-2"/>
            </w:rPr>
          </w:rPrChange>
        </w:rPr>
        <w:t xml:space="preserve"> </w:t>
      </w:r>
      <w:r>
        <w:t>1,</w:t>
      </w:r>
      <w:r>
        <w:rPr>
          <w:rPrChange w:id="4521" w:author="2023 Revisions to CCBHC Cost Report Instructions" w:date="2023-12-07T15:54:00Z">
            <w:rPr>
              <w:spacing w:val="-1"/>
            </w:rPr>
          </w:rPrChange>
        </w:rPr>
        <w:t xml:space="preserve"> </w:t>
      </w:r>
      <w:r>
        <w:t>7,</w:t>
      </w:r>
      <w:r>
        <w:rPr>
          <w:rPrChange w:id="4522" w:author="2023 Revisions to CCBHC Cost Report Instructions" w:date="2023-12-07T15:54:00Z">
            <w:rPr>
              <w:spacing w:val="-1"/>
            </w:rPr>
          </w:rPrChange>
        </w:rPr>
        <w:t xml:space="preserve"> </w:t>
      </w:r>
      <w:r>
        <w:t>or</w:t>
      </w:r>
      <w:r>
        <w:rPr>
          <w:rPrChange w:id="4523" w:author="2023 Revisions to CCBHC Cost Report Instructions" w:date="2023-12-07T15:54:00Z">
            <w:rPr>
              <w:spacing w:val="-1"/>
            </w:rPr>
          </w:rPrChange>
        </w:rPr>
        <w:t xml:space="preserve"> </w:t>
      </w:r>
      <w:r>
        <w:t>11</w:t>
      </w:r>
      <w:r>
        <w:rPr>
          <w:rPrChange w:id="4524" w:author="2023 Revisions to CCBHC Cost Report Instructions" w:date="2023-12-07T15:54:00Z">
            <w:rPr>
              <w:spacing w:val="-2"/>
            </w:rPr>
          </w:rPrChange>
        </w:rPr>
        <w:t xml:space="preserve"> </w:t>
      </w:r>
      <w:r>
        <w:t>are</w:t>
      </w:r>
      <w:r>
        <w:rPr>
          <w:rPrChange w:id="4525" w:author="2023 Revisions to CCBHC Cost Report Instructions" w:date="2023-12-07T15:54:00Z">
            <w:rPr>
              <w:spacing w:val="-5"/>
            </w:rPr>
          </w:rPrChange>
        </w:rPr>
        <w:t xml:space="preserve"> </w:t>
      </w:r>
      <w:r>
        <w:t>entered</w:t>
      </w:r>
      <w:r>
        <w:rPr>
          <w:rPrChange w:id="4526" w:author="2023 Revisions to CCBHC Cost Report Instructions" w:date="2023-12-07T15:54:00Z">
            <w:rPr>
              <w:spacing w:val="-3"/>
            </w:rPr>
          </w:rPrChange>
        </w:rPr>
        <w:t xml:space="preserve"> </w:t>
      </w:r>
      <w:r>
        <w:t>as</w:t>
      </w:r>
      <w:r>
        <w:rPr>
          <w:rPrChange w:id="4527" w:author="2023 Revisions to CCBHC Cost Report Instructions" w:date="2023-12-07T15:54:00Z">
            <w:rPr>
              <w:spacing w:val="-5"/>
            </w:rPr>
          </w:rPrChange>
        </w:rPr>
        <w:t xml:space="preserve"> </w:t>
      </w:r>
      <w:r>
        <w:t>“Yes,”</w:t>
      </w:r>
      <w:r>
        <w:rPr>
          <w:rPrChange w:id="4528" w:author="2023 Revisions to CCBHC Cost Report Instructions" w:date="2023-12-07T15:54:00Z">
            <w:rPr>
              <w:spacing w:val="-4"/>
            </w:rPr>
          </w:rPrChange>
        </w:rPr>
        <w:t xml:space="preserve"> </w:t>
      </w:r>
      <w:r>
        <w:t>provide</w:t>
      </w:r>
      <w:r>
        <w:rPr>
          <w:rPrChange w:id="4529" w:author="2023 Revisions to CCBHC Cost Report Instructions" w:date="2023-12-07T15:54:00Z">
            <w:rPr>
              <w:spacing w:val="-3"/>
            </w:rPr>
          </w:rPrChange>
        </w:rPr>
        <w:t xml:space="preserve"> </w:t>
      </w:r>
      <w:r>
        <w:t>a</w:t>
      </w:r>
      <w:r>
        <w:rPr>
          <w:rPrChange w:id="4530" w:author="2023 Revisions to CCBHC Cost Report Instructions" w:date="2023-12-07T15:54:00Z">
            <w:rPr>
              <w:spacing w:val="-3"/>
            </w:rPr>
          </w:rPrChange>
        </w:rPr>
        <w:t xml:space="preserve"> </w:t>
      </w:r>
      <w:r>
        <w:t>thorough</w:t>
      </w:r>
      <w:r>
        <w:rPr>
          <w:rPrChange w:id="4531" w:author="2023 Revisions to CCBHC Cost Report Instructions" w:date="2023-12-07T15:54:00Z">
            <w:rPr>
              <w:spacing w:val="-5"/>
            </w:rPr>
          </w:rPrChange>
        </w:rPr>
        <w:t xml:space="preserve"> </w:t>
      </w:r>
      <w:r>
        <w:t>description</w:t>
      </w:r>
      <w:r>
        <w:rPr>
          <w:rPrChange w:id="4532" w:author="2023 Revisions to CCBHC Cost Report Instructions" w:date="2023-12-07T15:54:00Z">
            <w:rPr>
              <w:spacing w:val="-3"/>
            </w:rPr>
          </w:rPrChange>
        </w:rPr>
        <w:t xml:space="preserve"> </w:t>
      </w:r>
      <w:r>
        <w:t>of</w:t>
      </w:r>
      <w:r>
        <w:rPr>
          <w:rPrChange w:id="4533" w:author="2023 Revisions to CCBHC Cost Report Instructions" w:date="2023-12-07T15:54:00Z">
            <w:rPr>
              <w:spacing w:val="-1"/>
            </w:rPr>
          </w:rPrChange>
        </w:rPr>
        <w:t xml:space="preserve"> </w:t>
      </w:r>
      <w:r>
        <w:t xml:space="preserve">the indirect costs allocated to CCBHC services in the </w:t>
      </w:r>
      <w:r>
        <w:t>Allocation Descriptions tab.</w:t>
      </w:r>
      <w:r>
        <w:rPr>
          <w:rPrChange w:id="4534" w:author="2023 Revisions to CCBHC Cost Report Instructions" w:date="2023-12-07T15:54:00Z">
            <w:rPr>
              <w:spacing w:val="40"/>
            </w:rPr>
          </w:rPrChange>
        </w:rPr>
        <w:t xml:space="preserve"> </w:t>
      </w:r>
      <w:ins w:id="4535" w:author="2023 Revisions to CCBHC Cost Report Instructions" w:date="2023-12-07T15:54:00Z">
        <w:r w:rsidR="001F4032">
          <w:t xml:space="preserve"> </w:t>
        </w:r>
      </w:ins>
      <w:r>
        <w:t>This detailed description should include references to line items in the Trial Balance tab that describe the basis as well as the calculation of the indirect cost.</w:t>
      </w:r>
      <w:ins w:id="4536" w:author="2023 Revisions to CCBHC Cost Report Instructions" w:date="2023-12-07T15:54:00Z">
        <w:r w:rsidR="001F4032">
          <w:t xml:space="preserve">  </w:t>
        </w:r>
      </w:ins>
    </w:p>
    <w:p w14:paraId="7F686575" w14:textId="77777777" w:rsidR="0059672E" w:rsidRDefault="0059672E">
      <w:pPr>
        <w:pStyle w:val="BodyText"/>
        <w:rPr>
          <w:del w:id="4537" w:author="2023 Revisions to CCBHC Cost Report Instructions" w:date="2023-12-07T15:54:00Z"/>
          <w:sz w:val="20"/>
        </w:rPr>
      </w:pPr>
    </w:p>
    <w:p w14:paraId="6309379B" w14:textId="77777777" w:rsidR="0059672E" w:rsidRDefault="0059672E">
      <w:pPr>
        <w:pStyle w:val="BodyText"/>
        <w:rPr>
          <w:del w:id="4538" w:author="2023 Revisions to CCBHC Cost Report Instructions" w:date="2023-12-07T15:54:00Z"/>
          <w:sz w:val="20"/>
        </w:rPr>
      </w:pPr>
    </w:p>
    <w:p w14:paraId="73A72A1E" w14:textId="77777777" w:rsidR="0059672E" w:rsidRDefault="0059672E">
      <w:pPr>
        <w:pStyle w:val="BodyText"/>
        <w:rPr>
          <w:del w:id="4539" w:author="2023 Revisions to CCBHC Cost Report Instructions" w:date="2023-12-07T15:54:00Z"/>
          <w:sz w:val="20"/>
        </w:rPr>
      </w:pPr>
    </w:p>
    <w:p w14:paraId="6F07C7EB" w14:textId="77777777" w:rsidR="0059672E" w:rsidRDefault="0059672E">
      <w:pPr>
        <w:pStyle w:val="BodyText"/>
        <w:rPr>
          <w:del w:id="4540" w:author="2023 Revisions to CCBHC Cost Report Instructions" w:date="2023-12-07T15:54:00Z"/>
          <w:sz w:val="20"/>
        </w:rPr>
      </w:pPr>
    </w:p>
    <w:p w14:paraId="188D6880" w14:textId="77777777" w:rsidR="0059672E" w:rsidRDefault="0050054D">
      <w:pPr>
        <w:pStyle w:val="BodyText"/>
        <w:spacing w:before="9"/>
        <w:rPr>
          <w:del w:id="4541" w:author="2023 Revisions to CCBHC Cost Report Instructions" w:date="2023-12-07T15:54:00Z"/>
          <w:sz w:val="18"/>
        </w:rPr>
      </w:pPr>
      <w:del w:id="4542" w:author="2023 Revisions to CCBHC Cost Report Instructions" w:date="2023-12-07T15:54:00Z">
        <w:r>
          <w:rPr>
            <w:noProof/>
          </w:rPr>
          <mc:AlternateContent>
            <mc:Choice Requires="wps">
              <w:drawing>
                <wp:anchor distT="0" distB="0" distL="0" distR="0" simplePos="0" relativeHeight="487588352" behindDoc="1" locked="0" layoutInCell="1" allowOverlap="1">
                  <wp:simplePos x="0" y="0"/>
                  <wp:positionH relativeFrom="page">
                    <wp:posOffset>914400</wp:posOffset>
                  </wp:positionH>
                  <wp:positionV relativeFrom="paragraph">
                    <wp:posOffset>152815</wp:posOffset>
                  </wp:positionV>
                  <wp:extent cx="1828800"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B9BACF" id="Graphic 7" o:spid="_x0000_s1026" style="position:absolute;margin-left:1in;margin-top:12.05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" path="m1828800,l,,,7607r1828800,l1828800,xe" fillcolor="black" stroked="f">
                  <v:path arrowok="t"/>
                  <w10:wrap type="topAndBottom" anchorx="page"/>
                </v:shape>
              </w:pict>
            </mc:Fallback>
          </mc:AlternateContent>
        </w:r>
      </w:del>
    </w:p>
    <w:p w14:paraId="03EEC029" w14:textId="77777777" w:rsidR="0059672E" w:rsidRDefault="0050054D">
      <w:pPr>
        <w:spacing w:before="142" w:line="300" w:lineRule="auto"/>
        <w:ind w:left="200" w:right="163" w:hanging="1"/>
        <w:rPr>
          <w:del w:id="4543" w:author="2023 Revisions to CCBHC Cost Report Instructions" w:date="2023-12-07T15:54:00Z"/>
          <w:sz w:val="18"/>
        </w:rPr>
      </w:pPr>
      <w:bookmarkStart w:id="4544" w:name="_bookmark23"/>
      <w:bookmarkEnd w:id="4544"/>
      <w:del w:id="4545" w:author="2023 Revisions to CCBHC Cost Report Instructions" w:date="2023-12-07T15:54:00Z">
        <w:r>
          <w:rPr>
            <w:position w:val="6"/>
            <w:sz w:val="12"/>
          </w:rPr>
          <w:delText>1</w:delText>
        </w:r>
        <w:r>
          <w:rPr>
            <w:spacing w:val="15"/>
            <w:position w:val="6"/>
            <w:sz w:val="12"/>
          </w:rPr>
          <w:delText xml:space="preserve"> </w:delText>
        </w:r>
        <w:r>
          <w:rPr>
            <w:sz w:val="18"/>
          </w:rPr>
          <w:delText>Additionally,</w:delText>
        </w:r>
        <w:r>
          <w:rPr>
            <w:spacing w:val="-2"/>
            <w:sz w:val="18"/>
          </w:rPr>
          <w:delText xml:space="preserve"> </w:delText>
        </w:r>
        <w:r>
          <w:rPr>
            <w:sz w:val="18"/>
          </w:rPr>
          <w:delText>non-profits</w:delText>
        </w:r>
        <w:r>
          <w:rPr>
            <w:spacing w:val="-1"/>
            <w:sz w:val="18"/>
          </w:rPr>
          <w:delText xml:space="preserve"> </w:delText>
        </w:r>
        <w:r>
          <w:rPr>
            <w:sz w:val="18"/>
          </w:rPr>
          <w:delText>that</w:delText>
        </w:r>
        <w:r>
          <w:rPr>
            <w:spacing w:val="-2"/>
            <w:sz w:val="18"/>
          </w:rPr>
          <w:delText xml:space="preserve"> </w:delText>
        </w:r>
        <w:r>
          <w:rPr>
            <w:sz w:val="18"/>
          </w:rPr>
          <w:delText>receive</w:delText>
        </w:r>
        <w:r>
          <w:rPr>
            <w:spacing w:val="-4"/>
            <w:sz w:val="18"/>
          </w:rPr>
          <w:delText xml:space="preserve"> </w:delText>
        </w:r>
        <w:r>
          <w:rPr>
            <w:sz w:val="18"/>
          </w:rPr>
          <w:delText>pass</w:delText>
        </w:r>
        <w:r>
          <w:rPr>
            <w:spacing w:val="-1"/>
            <w:sz w:val="18"/>
          </w:rPr>
          <w:delText xml:space="preserve"> </w:delText>
        </w:r>
        <w:r>
          <w:rPr>
            <w:sz w:val="18"/>
          </w:rPr>
          <w:delText>through</w:delText>
        </w:r>
        <w:r>
          <w:rPr>
            <w:spacing w:val="-1"/>
            <w:sz w:val="18"/>
          </w:rPr>
          <w:delText xml:space="preserve"> </w:delText>
        </w:r>
        <w:r>
          <w:rPr>
            <w:sz w:val="18"/>
          </w:rPr>
          <w:delText>funds</w:delText>
        </w:r>
        <w:r>
          <w:rPr>
            <w:spacing w:val="-3"/>
            <w:sz w:val="18"/>
          </w:rPr>
          <w:delText xml:space="preserve"> </w:delText>
        </w:r>
        <w:r>
          <w:rPr>
            <w:sz w:val="18"/>
          </w:rPr>
          <w:delText>may</w:delText>
        </w:r>
        <w:r>
          <w:rPr>
            <w:spacing w:val="-3"/>
            <w:sz w:val="18"/>
          </w:rPr>
          <w:delText xml:space="preserve"> </w:delText>
        </w:r>
        <w:r>
          <w:rPr>
            <w:sz w:val="18"/>
          </w:rPr>
          <w:delText>use</w:delText>
        </w:r>
        <w:r>
          <w:rPr>
            <w:spacing w:val="-1"/>
            <w:sz w:val="18"/>
          </w:rPr>
          <w:delText xml:space="preserve"> </w:delText>
        </w:r>
        <w:r>
          <w:rPr>
            <w:sz w:val="18"/>
          </w:rPr>
          <w:delText>a</w:delText>
        </w:r>
        <w:r>
          <w:rPr>
            <w:spacing w:val="-4"/>
            <w:sz w:val="18"/>
          </w:rPr>
          <w:delText xml:space="preserve"> </w:delText>
        </w:r>
        <w:r>
          <w:rPr>
            <w:sz w:val="18"/>
          </w:rPr>
          <w:delText>10%</w:delText>
        </w:r>
        <w:r>
          <w:rPr>
            <w:spacing w:val="-1"/>
            <w:sz w:val="18"/>
          </w:rPr>
          <w:delText xml:space="preserve"> </w:delText>
        </w:r>
        <w:r>
          <w:rPr>
            <w:sz w:val="18"/>
          </w:rPr>
          <w:delText>rate</w:delText>
        </w:r>
        <w:r>
          <w:rPr>
            <w:spacing w:val="-4"/>
            <w:sz w:val="18"/>
          </w:rPr>
          <w:delText xml:space="preserve"> </w:delText>
        </w:r>
        <w:r>
          <w:rPr>
            <w:sz w:val="18"/>
          </w:rPr>
          <w:delText>in</w:delText>
        </w:r>
        <w:r>
          <w:rPr>
            <w:spacing w:val="-1"/>
            <w:sz w:val="18"/>
          </w:rPr>
          <w:delText xml:space="preserve"> </w:delText>
        </w:r>
        <w:r>
          <w:rPr>
            <w:sz w:val="18"/>
          </w:rPr>
          <w:delText>lieu</w:delText>
        </w:r>
        <w:r>
          <w:rPr>
            <w:spacing w:val="-4"/>
            <w:sz w:val="18"/>
          </w:rPr>
          <w:delText xml:space="preserve"> </w:delText>
        </w:r>
        <w:r>
          <w:rPr>
            <w:sz w:val="18"/>
          </w:rPr>
          <w:delText>of</w:delText>
        </w:r>
        <w:r>
          <w:rPr>
            <w:spacing w:val="-2"/>
            <w:sz w:val="18"/>
          </w:rPr>
          <w:delText xml:space="preserve"> </w:delText>
        </w:r>
        <w:r>
          <w:rPr>
            <w:sz w:val="18"/>
          </w:rPr>
          <w:delText>negotiating</w:delText>
        </w:r>
        <w:r>
          <w:rPr>
            <w:spacing w:val="-4"/>
            <w:sz w:val="18"/>
          </w:rPr>
          <w:delText xml:space="preserve"> </w:delText>
        </w:r>
        <w:r>
          <w:rPr>
            <w:sz w:val="18"/>
          </w:rPr>
          <w:delText>an</w:delText>
        </w:r>
        <w:r>
          <w:rPr>
            <w:spacing w:val="-1"/>
            <w:sz w:val="18"/>
          </w:rPr>
          <w:delText xml:space="preserve"> </w:delText>
        </w:r>
        <w:r>
          <w:rPr>
            <w:sz w:val="18"/>
          </w:rPr>
          <w:delText>indirect</w:delText>
        </w:r>
        <w:r>
          <w:rPr>
            <w:spacing w:val="-4"/>
            <w:sz w:val="18"/>
          </w:rPr>
          <w:delText xml:space="preserve"> </w:delText>
        </w:r>
        <w:r>
          <w:rPr>
            <w:sz w:val="18"/>
          </w:rPr>
          <w:delText>cost</w:delText>
        </w:r>
        <w:r>
          <w:rPr>
            <w:spacing w:val="-2"/>
            <w:sz w:val="18"/>
          </w:rPr>
          <w:delText xml:space="preserve"> </w:delText>
        </w:r>
        <w:r>
          <w:rPr>
            <w:sz w:val="18"/>
          </w:rPr>
          <w:delText>rate with the pass through entity.</w:delText>
        </w:r>
      </w:del>
    </w:p>
    <w:p w14:paraId="794E8735" w14:textId="77777777" w:rsidR="0059672E" w:rsidRDefault="0059672E">
      <w:pPr>
        <w:spacing w:line="300" w:lineRule="auto"/>
        <w:rPr>
          <w:del w:id="4546" w:author="2023 Revisions to CCBHC Cost Report Instructions" w:date="2023-12-07T15:54:00Z"/>
          <w:sz w:val="18"/>
        </w:rPr>
        <w:sectPr w:rsidR="0059672E">
          <w:type w:val="continuous"/>
          <w:pgSz w:w="12240" w:h="15840"/>
          <w:pgMar w:top="1820" w:right="940" w:bottom="280" w:left="1240" w:header="542" w:footer="432" w:gutter="0"/>
          <w:cols w:space="720"/>
        </w:sectPr>
      </w:pPr>
    </w:p>
    <w:p w14:paraId="54A603CC" w14:textId="7CB712A4" w:rsidR="0059672E" w:rsidRDefault="0050054D">
      <w:pPr>
        <w:pStyle w:val="Hangingtext"/>
        <w:pPrChange w:id="4547" w:author="2023 Revisions to CCBHC Cost Report Instructions" w:date="2023-12-07T15:54:00Z">
          <w:pPr>
            <w:pStyle w:val="BodyText"/>
            <w:spacing w:before="83" w:line="247" w:lineRule="auto"/>
            <w:ind w:left="1640" w:right="164" w:hanging="1441"/>
            <w:jc w:val="both"/>
          </w:pPr>
        </w:pPrChange>
      </w:pPr>
      <w:r>
        <w:rPr>
          <w:b/>
        </w:rPr>
        <w:t>Line</w:t>
      </w:r>
      <w:r>
        <w:rPr>
          <w:b/>
          <w:rPrChange w:id="4548" w:author="2023 Revisions to CCBHC Cost Report Instructions" w:date="2023-12-07T15:54:00Z">
            <w:rPr>
              <w:b/>
              <w:spacing w:val="-1"/>
            </w:rPr>
          </w:rPrChange>
        </w:rPr>
        <w:t xml:space="preserve"> </w:t>
      </w:r>
      <w:r>
        <w:rPr>
          <w:b/>
        </w:rPr>
        <w:t>16:</w:t>
      </w:r>
      <w:ins w:id="4549" w:author="2023 Revisions to CCBHC Cost Report Instructions" w:date="2023-12-07T15:54:00Z">
        <w:r w:rsidR="001F4032">
          <w:rPr>
            <w:b/>
          </w:rPr>
          <w:tab/>
        </w:r>
      </w:ins>
      <w:del w:id="4550" w:author="2023 Revisions to CCBHC Cost Report Instructions" w:date="2023-12-07T15:54:00Z">
        <w:r>
          <w:rPr>
            <w:b/>
            <w:spacing w:val="80"/>
          </w:rPr>
          <w:delText xml:space="preserve">  </w:delText>
        </w:r>
      </w:del>
      <w:r>
        <w:t>“Total</w:t>
      </w:r>
      <w:r>
        <w:rPr>
          <w:rPrChange w:id="4551" w:author="2023 Revisions to CCBHC Cost Report Instructions" w:date="2023-12-07T15:54:00Z">
            <w:rPr>
              <w:spacing w:val="-4"/>
            </w:rPr>
          </w:rPrChange>
        </w:rPr>
        <w:t xml:space="preserve"> </w:t>
      </w:r>
      <w:r>
        <w:t>Indirect Costs allocated</w:t>
      </w:r>
      <w:r>
        <w:rPr>
          <w:rPrChange w:id="4552" w:author="2023 Revisions to CCBHC Cost Report Instructions" w:date="2023-12-07T15:54:00Z">
            <w:rPr>
              <w:spacing w:val="-3"/>
            </w:rPr>
          </w:rPrChange>
        </w:rPr>
        <w:t xml:space="preserve"> </w:t>
      </w:r>
      <w:r>
        <w:t>to</w:t>
      </w:r>
      <w:r>
        <w:rPr>
          <w:rPrChange w:id="4553" w:author="2023 Revisions to CCBHC Cost Report Instructions" w:date="2023-12-07T15:54:00Z">
            <w:rPr>
              <w:spacing w:val="-1"/>
            </w:rPr>
          </w:rPrChange>
        </w:rPr>
        <w:t xml:space="preserve"> </w:t>
      </w:r>
      <w:r>
        <w:t>CCBHC</w:t>
      </w:r>
      <w:r>
        <w:rPr>
          <w:rPrChange w:id="4554" w:author="2023 Revisions to CCBHC Cost Report Instructions" w:date="2023-12-07T15:54:00Z">
            <w:rPr>
              <w:spacing w:val="-1"/>
            </w:rPr>
          </w:rPrChange>
        </w:rPr>
        <w:t xml:space="preserve"> </w:t>
      </w:r>
      <w:r>
        <w:t>services,”</w:t>
      </w:r>
      <w:r>
        <w:rPr>
          <w:rPrChange w:id="4555" w:author="2023 Revisions to CCBHC Cost Report Instructions" w:date="2023-12-07T15:54:00Z">
            <w:rPr>
              <w:spacing w:val="-2"/>
            </w:rPr>
          </w:rPrChange>
        </w:rPr>
        <w:t xml:space="preserve"> </w:t>
      </w:r>
      <w:r>
        <w:t>which</w:t>
      </w:r>
      <w:r>
        <w:rPr>
          <w:rPrChange w:id="4556" w:author="2023 Revisions to CCBHC Cost Report Instructions" w:date="2023-12-07T15:54:00Z">
            <w:rPr>
              <w:spacing w:val="-1"/>
            </w:rPr>
          </w:rPrChange>
        </w:rPr>
        <w:t xml:space="preserve"> </w:t>
      </w:r>
      <w:r>
        <w:t>is calculated</w:t>
      </w:r>
      <w:r>
        <w:rPr>
          <w:rPrChange w:id="4557" w:author="2023 Revisions to CCBHC Cost Report Instructions" w:date="2023-12-07T15:54:00Z">
            <w:rPr>
              <w:spacing w:val="-3"/>
            </w:rPr>
          </w:rPrChange>
        </w:rPr>
        <w:t xml:space="preserve"> </w:t>
      </w:r>
      <w:r>
        <w:t>from</w:t>
      </w:r>
      <w:r>
        <w:rPr>
          <w:rPrChange w:id="4558" w:author="2023 Revisions to CCBHC Cost Report Instructions" w:date="2023-12-07T15:54:00Z">
            <w:rPr>
              <w:spacing w:val="-2"/>
            </w:rPr>
          </w:rPrChange>
        </w:rPr>
        <w:t xml:space="preserve"> </w:t>
      </w:r>
      <w:r>
        <w:t>the</w:t>
      </w:r>
      <w:r>
        <w:rPr>
          <w:rPrChange w:id="4559" w:author="2023 Revisions to CCBHC Cost Report Instructions" w:date="2023-12-07T15:54:00Z">
            <w:rPr>
              <w:spacing w:val="-3"/>
            </w:rPr>
          </w:rPrChange>
        </w:rPr>
        <w:t xml:space="preserve"> </w:t>
      </w:r>
      <w:r>
        <w:t>total indirect</w:t>
      </w:r>
      <w:r>
        <w:rPr>
          <w:rPrChange w:id="4560" w:author="2023 Revisions to CCBHC Cost Report Instructions" w:date="2023-12-07T15:54:00Z">
            <w:rPr>
              <w:spacing w:val="-2"/>
            </w:rPr>
          </w:rPrChange>
        </w:rPr>
        <w:t xml:space="preserve"> </w:t>
      </w:r>
      <w:r>
        <w:t>costs</w:t>
      </w:r>
      <w:r>
        <w:rPr>
          <w:rPrChange w:id="4561" w:author="2023 Revisions to CCBHC Cost Report Instructions" w:date="2023-12-07T15:54:00Z">
            <w:rPr>
              <w:spacing w:val="-5"/>
            </w:rPr>
          </w:rPrChange>
        </w:rPr>
        <w:t xml:space="preserve"> </w:t>
      </w:r>
      <w:r>
        <w:t>allocated</w:t>
      </w:r>
      <w:r>
        <w:rPr>
          <w:rPrChange w:id="4562" w:author="2023 Revisions to CCBHC Cost Report Instructions" w:date="2023-12-07T15:54:00Z">
            <w:rPr>
              <w:spacing w:val="-5"/>
            </w:rPr>
          </w:rPrChange>
        </w:rPr>
        <w:t xml:space="preserve"> </w:t>
      </w:r>
      <w:r>
        <w:t>to</w:t>
      </w:r>
      <w:r>
        <w:rPr>
          <w:rPrChange w:id="4563" w:author="2023 Revisions to CCBHC Cost Report Instructions" w:date="2023-12-07T15:54:00Z">
            <w:rPr>
              <w:spacing w:val="-3"/>
            </w:rPr>
          </w:rPrChange>
        </w:rPr>
        <w:t xml:space="preserve"> </w:t>
      </w:r>
      <w:r>
        <w:t>CCBHC</w:t>
      </w:r>
      <w:r>
        <w:rPr>
          <w:rPrChange w:id="4564" w:author="2023 Revisions to CCBHC Cost Report Instructions" w:date="2023-12-07T15:54:00Z">
            <w:rPr>
              <w:spacing w:val="-3"/>
            </w:rPr>
          </w:rPrChange>
        </w:rPr>
        <w:t xml:space="preserve"> </w:t>
      </w:r>
      <w:r>
        <w:t>services</w:t>
      </w:r>
      <w:r>
        <w:rPr>
          <w:rPrChange w:id="4565" w:author="2023 Revisions to CCBHC Cost Report Instructions" w:date="2023-12-07T15:54:00Z">
            <w:rPr>
              <w:spacing w:val="-5"/>
            </w:rPr>
          </w:rPrChange>
        </w:rPr>
        <w:t xml:space="preserve"> </w:t>
      </w:r>
      <w:r>
        <w:t>from</w:t>
      </w:r>
      <w:r>
        <w:rPr>
          <w:rPrChange w:id="4566" w:author="2023 Revisions to CCBHC Cost Report Instructions" w:date="2023-12-07T15:54:00Z">
            <w:rPr>
              <w:spacing w:val="-4"/>
            </w:rPr>
          </w:rPrChange>
        </w:rPr>
        <w:t xml:space="preserve"> </w:t>
      </w:r>
      <w:r>
        <w:t>line</w:t>
      </w:r>
      <w:r>
        <w:rPr>
          <w:rPrChange w:id="4567" w:author="2023 Revisions to CCBHC Cost Report Instructions" w:date="2023-12-07T15:54:00Z">
            <w:rPr>
              <w:spacing w:val="-3"/>
            </w:rPr>
          </w:rPrChange>
        </w:rPr>
        <w:t xml:space="preserve"> </w:t>
      </w:r>
      <w:r>
        <w:t>6,</w:t>
      </w:r>
      <w:r>
        <w:rPr>
          <w:rPrChange w:id="4568" w:author="2023 Revisions to CCBHC Cost Report Instructions" w:date="2023-12-07T15:54:00Z">
            <w:rPr>
              <w:spacing w:val="-2"/>
            </w:rPr>
          </w:rPrChange>
        </w:rPr>
        <w:t xml:space="preserve"> </w:t>
      </w:r>
      <w:r>
        <w:t>10,</w:t>
      </w:r>
      <w:r>
        <w:rPr>
          <w:rPrChange w:id="4569" w:author="2023 Revisions to CCBHC Cost Report Instructions" w:date="2023-12-07T15:54:00Z">
            <w:rPr>
              <w:spacing w:val="-2"/>
            </w:rPr>
          </w:rPrChange>
        </w:rPr>
        <w:t xml:space="preserve"> </w:t>
      </w:r>
      <w:r>
        <w:t>14,</w:t>
      </w:r>
      <w:r>
        <w:rPr>
          <w:rPrChange w:id="4570" w:author="2023 Revisions to CCBHC Cost Report Instructions" w:date="2023-12-07T15:54:00Z">
            <w:rPr>
              <w:spacing w:val="-2"/>
            </w:rPr>
          </w:rPrChange>
        </w:rPr>
        <w:t xml:space="preserve"> </w:t>
      </w:r>
      <w:r>
        <w:t>or</w:t>
      </w:r>
      <w:r>
        <w:rPr>
          <w:rPrChange w:id="4571" w:author="2023 Revisions to CCBHC Cost Report Instructions" w:date="2023-12-07T15:54:00Z">
            <w:rPr>
              <w:spacing w:val="-2"/>
            </w:rPr>
          </w:rPrChange>
        </w:rPr>
        <w:t xml:space="preserve"> </w:t>
      </w:r>
      <w:r>
        <w:t>15,</w:t>
      </w:r>
      <w:r>
        <w:rPr>
          <w:rPrChange w:id="4572" w:author="2023 Revisions to CCBHC Cost Report Instructions" w:date="2023-12-07T15:54:00Z">
            <w:rPr>
              <w:spacing w:val="-3"/>
            </w:rPr>
          </w:rPrChange>
        </w:rPr>
        <w:t xml:space="preserve"> </w:t>
      </w:r>
      <w:r>
        <w:t>is</w:t>
      </w:r>
      <w:r>
        <w:rPr>
          <w:rPrChange w:id="4573" w:author="2023 Revisions to CCBHC Cost Report Instructions" w:date="2023-12-07T15:54:00Z">
            <w:rPr>
              <w:spacing w:val="-2"/>
            </w:rPr>
          </w:rPrChange>
        </w:rPr>
        <w:t xml:space="preserve"> </w:t>
      </w:r>
      <w:r>
        <w:t>automatically populated on this line.</w:t>
      </w:r>
    </w:p>
    <w:p w14:paraId="16532760" w14:textId="77777777" w:rsidR="00EB1FE4" w:rsidRDefault="00025E08" w:rsidP="009A1A3E">
      <w:pPr>
        <w:spacing w:before="20" w:after="20" w:line="259" w:lineRule="auto"/>
        <w:ind w:left="1426" w:right="0" w:hanging="1440"/>
        <w:rPr>
          <w:ins w:id="4574" w:author="2023 Revisions to CCBHC Cost Report Instructions" w:date="2023-12-07T15:54:00Z"/>
          <w:b/>
        </w:rPr>
      </w:pPr>
      <w:ins w:id="4575" w:author="2023 Revisions to CCBHC Cost Report Instructions" w:date="2023-12-07T15:54:00Z">
        <w:r>
          <w:tab/>
        </w:r>
        <w:r w:rsidR="00EB1FE4">
          <w:rPr>
            <w:b/>
          </w:rPr>
          <w:br w:type="page"/>
        </w:r>
      </w:ins>
    </w:p>
    <w:p w14:paraId="0F1A42DA" w14:textId="77777777" w:rsidR="003D3EA2" w:rsidRDefault="003D3EA2" w:rsidP="003D3EA2">
      <w:pPr>
        <w:spacing w:after="0" w:line="259" w:lineRule="auto"/>
        <w:ind w:left="-5" w:right="0"/>
        <w:rPr>
          <w:ins w:id="4576" w:author="2023 Revisions to CCBHC Cost Report Instructions" w:date="2023-12-07T15:54:00Z"/>
        </w:rPr>
      </w:pPr>
      <w:ins w:id="4577" w:author="2023 Revisions to CCBHC Cost Report Instructions" w:date="2023-12-07T15:54:00Z">
        <w:r>
          <w:rPr>
            <w:sz w:val="72"/>
          </w:rPr>
          <w:t>9</w:t>
        </w:r>
      </w:ins>
    </w:p>
    <w:p w14:paraId="7FEC9993" w14:textId="77777777" w:rsidR="0059672E" w:rsidRDefault="0059672E">
      <w:pPr>
        <w:spacing w:line="247" w:lineRule="auto"/>
        <w:jc w:val="both"/>
        <w:rPr>
          <w:del w:id="4578" w:author="2023 Revisions to CCBHC Cost Report Instructions" w:date="2023-12-07T15:54:00Z"/>
        </w:rPr>
        <w:sectPr w:rsidR="0059672E">
          <w:pgSz w:w="12240" w:h="15840"/>
          <w:pgMar w:top="1340" w:right="940" w:bottom="620" w:left="1240" w:header="542" w:footer="432" w:gutter="0"/>
          <w:cols w:space="720"/>
        </w:sectPr>
      </w:pPr>
    </w:p>
    <w:p w14:paraId="32CC8EE5" w14:textId="77777777" w:rsidR="0059672E" w:rsidRDefault="0050054D">
      <w:pPr>
        <w:pStyle w:val="Heading1"/>
        <w:tabs>
          <w:tab w:val="left" w:pos="9948"/>
        </w:tabs>
        <w:rPr>
          <w:del w:id="4579" w:author="2023 Revisions to CCBHC Cost Report Instructions" w:date="2023-12-07T15:54:00Z"/>
        </w:rPr>
      </w:pPr>
      <w:del w:id="4580" w:author="2023 Revisions to CCBHC Cost Report Instructions" w:date="2023-12-07T15:54:00Z">
        <w:r>
          <w:rPr>
            <w:spacing w:val="-10"/>
            <w:u w:val="single"/>
          </w:rPr>
          <w:delText>8</w:delText>
        </w:r>
        <w:r>
          <w:rPr>
            <w:u w:val="single"/>
          </w:rPr>
          <w:tab/>
        </w:r>
      </w:del>
    </w:p>
    <w:p w14:paraId="6C92AFA5" w14:textId="77777777" w:rsidR="0059672E" w:rsidRDefault="0050054D">
      <w:pPr>
        <w:pStyle w:val="Heading1"/>
        <w:pPrChange w:id="4581" w:author="2023 Revisions to CCBHC Cost Report Instructions" w:date="2023-12-07T15:54:00Z">
          <w:pPr>
            <w:pStyle w:val="Heading2"/>
          </w:pPr>
        </w:pPrChange>
      </w:pPr>
      <w:bookmarkStart w:id="4582" w:name="Allocation_Descriptions_Tab"/>
      <w:bookmarkStart w:id="4583" w:name="_bookmark24"/>
      <w:bookmarkStart w:id="4584" w:name="_Toc147503611"/>
      <w:bookmarkStart w:id="4585" w:name="_Toc148441558"/>
      <w:bookmarkEnd w:id="4582"/>
      <w:bookmarkEnd w:id="4583"/>
      <w:r>
        <w:t>Allocation</w:t>
      </w:r>
      <w:r>
        <w:rPr>
          <w:rPrChange w:id="4586" w:author="2023 Revisions to CCBHC Cost Report Instructions" w:date="2023-12-07T15:54:00Z">
            <w:rPr>
              <w:b/>
              <w:i/>
              <w:spacing w:val="-9"/>
              <w:sz w:val="28"/>
            </w:rPr>
          </w:rPrChange>
        </w:rPr>
        <w:t xml:space="preserve"> </w:t>
      </w:r>
      <w:r>
        <w:t>Descriptions</w:t>
      </w:r>
      <w:r>
        <w:rPr>
          <w:rPrChange w:id="4587" w:author="2023 Revisions to CCBHC Cost Report Instructions" w:date="2023-12-07T15:54:00Z">
            <w:rPr>
              <w:b/>
              <w:i/>
              <w:spacing w:val="-7"/>
              <w:sz w:val="28"/>
            </w:rPr>
          </w:rPrChange>
        </w:rPr>
        <w:t xml:space="preserve"> </w:t>
      </w:r>
      <w:r>
        <w:rPr>
          <w:rPrChange w:id="4588" w:author="2023 Revisions to CCBHC Cost Report Instructions" w:date="2023-12-07T15:54:00Z">
            <w:rPr>
              <w:b/>
              <w:i/>
              <w:spacing w:val="-5"/>
              <w:sz w:val="28"/>
            </w:rPr>
          </w:rPrChange>
        </w:rPr>
        <w:t>Tab</w:t>
      </w:r>
      <w:bookmarkEnd w:id="4584"/>
      <w:bookmarkEnd w:id="4585"/>
    </w:p>
    <w:p w14:paraId="52693F95" w14:textId="7C183157" w:rsidR="0059672E" w:rsidRDefault="0050054D">
      <w:pPr>
        <w:pStyle w:val="BodyText"/>
        <w:pPrChange w:id="4589" w:author="2023 Revisions to CCBHC Cost Report Instructions" w:date="2023-12-07T15:54:00Z">
          <w:pPr>
            <w:pStyle w:val="BodyText"/>
            <w:spacing w:before="128" w:line="247" w:lineRule="auto"/>
            <w:ind w:left="200" w:right="163"/>
          </w:pPr>
        </w:pPrChange>
      </w:pPr>
      <w:r>
        <w:t xml:space="preserve">Use the Allocation Descriptions tab for describing calculations and methods that support the allocation methodology of </w:t>
      </w:r>
      <w:r>
        <w:t>direct and indirect costs.</w:t>
      </w:r>
      <w:r>
        <w:rPr>
          <w:rPrChange w:id="4590" w:author="2023 Revisions to CCBHC Cost Report Instructions" w:date="2023-12-07T15:54:00Z">
            <w:rPr>
              <w:spacing w:val="40"/>
            </w:rPr>
          </w:rPrChange>
        </w:rPr>
        <w:t xml:space="preserve"> </w:t>
      </w:r>
      <w:ins w:id="4591" w:author="2023 Revisions to CCBHC Cost Report Instructions" w:date="2023-12-07T15:54:00Z">
        <w:r w:rsidR="00025E08">
          <w:t xml:space="preserve"> </w:t>
        </w:r>
      </w:ins>
      <w:r>
        <w:t>Each allocation should be referenced to the applicable adjustment or reclassification on the appropriate tabs.</w:t>
      </w:r>
      <w:r>
        <w:rPr>
          <w:rPrChange w:id="4592" w:author="2023 Revisions to CCBHC Cost Report Instructions" w:date="2023-12-07T15:54:00Z">
            <w:rPr>
              <w:spacing w:val="40"/>
            </w:rPr>
          </w:rPrChange>
        </w:rPr>
        <w:t xml:space="preserve"> </w:t>
      </w:r>
      <w:ins w:id="4593" w:author="2023 Revisions to CCBHC Cost Report Instructions" w:date="2023-12-07T15:54:00Z">
        <w:r w:rsidR="00025E08">
          <w:t xml:space="preserve"> </w:t>
        </w:r>
      </w:ins>
      <w:r>
        <w:t>If the trial balance</w:t>
      </w:r>
      <w:ins w:id="4594" w:author="2023 Revisions to CCBHC Cost Report Instructions" w:date="2023-12-07T15:54:00Z">
        <w:r w:rsidR="00025E08">
          <w:t xml:space="preserve"> </w:t>
        </w:r>
        <w:r w:rsidR="00C004D4">
          <w:t>or trial balance crisis</w:t>
        </w:r>
      </w:ins>
      <w:r>
        <w:t xml:space="preserve"> contained the adjustments or reclassifications prior to importing into the cost report, note the methodologies and calculations</w:t>
      </w:r>
      <w:r>
        <w:rPr>
          <w:rPrChange w:id="4595" w:author="2023 Revisions to CCBHC Cost Report Instructions" w:date="2023-12-07T15:54:00Z">
            <w:rPr>
              <w:spacing w:val="-2"/>
            </w:rPr>
          </w:rPrChange>
        </w:rPr>
        <w:t xml:space="preserve"> </w:t>
      </w:r>
      <w:r>
        <w:t>used.</w:t>
      </w:r>
      <w:r>
        <w:rPr>
          <w:rPrChange w:id="4596" w:author="2023 Revisions to CCBHC Cost Report Instructions" w:date="2023-12-07T15:54:00Z">
            <w:rPr>
              <w:spacing w:val="40"/>
            </w:rPr>
          </w:rPrChange>
        </w:rPr>
        <w:t xml:space="preserve"> </w:t>
      </w:r>
      <w:ins w:id="4597" w:author="2023 Revisions to CCBHC Cost Report Instructions" w:date="2023-12-07T15:54:00Z">
        <w:r w:rsidR="00025E08">
          <w:t xml:space="preserve"> </w:t>
        </w:r>
      </w:ins>
      <w:r>
        <w:t>This</w:t>
      </w:r>
      <w:r>
        <w:rPr>
          <w:rPrChange w:id="4598" w:author="2023 Revisions to CCBHC Cost Report Instructions" w:date="2023-12-07T15:54:00Z">
            <w:rPr>
              <w:spacing w:val="-5"/>
            </w:rPr>
          </w:rPrChange>
        </w:rPr>
        <w:t xml:space="preserve"> </w:t>
      </w:r>
      <w:r>
        <w:t>information</w:t>
      </w:r>
      <w:r>
        <w:rPr>
          <w:rPrChange w:id="4599" w:author="2023 Revisions to CCBHC Cost Report Instructions" w:date="2023-12-07T15:54:00Z">
            <w:rPr>
              <w:spacing w:val="-5"/>
            </w:rPr>
          </w:rPrChange>
        </w:rPr>
        <w:t xml:space="preserve"> </w:t>
      </w:r>
      <w:r>
        <w:t>can</w:t>
      </w:r>
      <w:r>
        <w:rPr>
          <w:rPrChange w:id="4600" w:author="2023 Revisions to CCBHC Cost Report Instructions" w:date="2023-12-07T15:54:00Z">
            <w:rPr>
              <w:spacing w:val="-3"/>
            </w:rPr>
          </w:rPrChange>
        </w:rPr>
        <w:t xml:space="preserve"> </w:t>
      </w:r>
      <w:r>
        <w:t>be</w:t>
      </w:r>
      <w:r>
        <w:rPr>
          <w:rPrChange w:id="4601" w:author="2023 Revisions to CCBHC Cost Report Instructions" w:date="2023-12-07T15:54:00Z">
            <w:rPr>
              <w:spacing w:val="-5"/>
            </w:rPr>
          </w:rPrChange>
        </w:rPr>
        <w:t xml:space="preserve"> </w:t>
      </w:r>
      <w:r>
        <w:t>summarized</w:t>
      </w:r>
      <w:r>
        <w:rPr>
          <w:rPrChange w:id="4602" w:author="2023 Revisions to CCBHC Cost Report Instructions" w:date="2023-12-07T15:54:00Z">
            <w:rPr>
              <w:spacing w:val="-3"/>
            </w:rPr>
          </w:rPrChange>
        </w:rPr>
        <w:t xml:space="preserve"> </w:t>
      </w:r>
      <w:r>
        <w:t>and</w:t>
      </w:r>
      <w:r>
        <w:rPr>
          <w:rPrChange w:id="4603" w:author="2023 Revisions to CCBHC Cost Report Instructions" w:date="2023-12-07T15:54:00Z">
            <w:rPr>
              <w:spacing w:val="-3"/>
            </w:rPr>
          </w:rPrChange>
        </w:rPr>
        <w:t xml:space="preserve"> </w:t>
      </w:r>
      <w:r>
        <w:t>should</w:t>
      </w:r>
      <w:r>
        <w:rPr>
          <w:rPrChange w:id="4604" w:author="2023 Revisions to CCBHC Cost Report Instructions" w:date="2023-12-07T15:54:00Z">
            <w:rPr>
              <w:spacing w:val="-2"/>
            </w:rPr>
          </w:rPrChange>
        </w:rPr>
        <w:t xml:space="preserve"> </w:t>
      </w:r>
      <w:r>
        <w:t>contain</w:t>
      </w:r>
      <w:r>
        <w:rPr>
          <w:rPrChange w:id="4605" w:author="2023 Revisions to CCBHC Cost Report Instructions" w:date="2023-12-07T15:54:00Z">
            <w:rPr>
              <w:spacing w:val="-3"/>
            </w:rPr>
          </w:rPrChange>
        </w:rPr>
        <w:t xml:space="preserve"> </w:t>
      </w:r>
      <w:r>
        <w:t>occupational</w:t>
      </w:r>
      <w:r>
        <w:rPr>
          <w:rPrChange w:id="4606" w:author="2023 Revisions to CCBHC Cost Report Instructions" w:date="2023-12-07T15:54:00Z">
            <w:rPr>
              <w:spacing w:val="-6"/>
            </w:rPr>
          </w:rPrChange>
        </w:rPr>
        <w:t xml:space="preserve"> </w:t>
      </w:r>
      <w:r>
        <w:t>grouping, allocation statistics, and the allowable adjustments or reclassifications as applicable.</w:t>
      </w:r>
      <w:ins w:id="4607" w:author="2023 Revisions to CCBHC Cost Report Instructions" w:date="2023-12-07T15:54:00Z">
        <w:r w:rsidR="00025E08">
          <w:t xml:space="preserve">  </w:t>
        </w:r>
      </w:ins>
    </w:p>
    <w:p w14:paraId="4729DD54" w14:textId="77777777" w:rsidR="00EF4CFF" w:rsidRDefault="006A53ED" w:rsidP="009A1A3E">
      <w:pPr>
        <w:pStyle w:val="BodyText"/>
        <w:rPr>
          <w:ins w:id="4608" w:author="2023 Revisions to CCBHC Cost Report Instructions" w:date="2023-12-07T15:54:00Z"/>
        </w:rPr>
      </w:pPr>
      <w:ins w:id="4609" w:author="2023 Revisions to CCBHC Cost Report Instructions" w:date="2023-12-07T15:54:00Z">
        <w:r>
          <w:t>If an allocation is used for direct costs</w:t>
        </w:r>
        <w:r w:rsidR="006F746B">
          <w:t>,</w:t>
        </w:r>
        <w:r>
          <w:t xml:space="preserve"> </w:t>
        </w:r>
        <w:r w:rsidR="000663E8">
          <w:t>enter</w:t>
        </w:r>
        <w:r w:rsidR="00EF4CFF">
          <w:t xml:space="preserve"> </w:t>
        </w:r>
        <w:r w:rsidR="00C43794">
          <w:t>a description</w:t>
        </w:r>
        <w:r w:rsidR="00477D0A">
          <w:t xml:space="preserve"> of</w:t>
        </w:r>
        <w:r w:rsidR="00EF4CFF">
          <w:t xml:space="preserve"> </w:t>
        </w:r>
        <w:r w:rsidR="00A636B7">
          <w:t>allocations for the following sections as needed</w:t>
        </w:r>
        <w:r w:rsidR="00C474EB">
          <w:t xml:space="preserve">. Examples of common allocation methods for </w:t>
        </w:r>
        <w:r w:rsidR="00F14DBB">
          <w:t xml:space="preserve">classifying costs as direct or indirect </w:t>
        </w:r>
        <w:r w:rsidR="000B4F00">
          <w:t xml:space="preserve">for </w:t>
        </w:r>
        <w:r w:rsidR="00C474EB">
          <w:t>each section are listed below</w:t>
        </w:r>
        <w:r w:rsidR="000B4F00">
          <w:t>. The examples given are not the only acceptable methods</w:t>
        </w:r>
        <w:r w:rsidR="00BD5522">
          <w:t xml:space="preserve"> for allocating costs. </w:t>
        </w:r>
      </w:ins>
    </w:p>
    <w:p w14:paraId="2C1CA9C5" w14:textId="77777777" w:rsidR="00197752" w:rsidRDefault="006E30F8" w:rsidP="00531B76">
      <w:pPr>
        <w:pStyle w:val="ListBullet"/>
        <w:rPr>
          <w:ins w:id="4610" w:author="2023 Revisions to CCBHC Cost Report Instructions" w:date="2023-12-07T15:54:00Z"/>
        </w:rPr>
      </w:pPr>
      <w:ins w:id="4611" w:author="2023 Revisions to CCBHC Cost Report Instructions" w:date="2023-12-07T15:54:00Z">
        <w:r>
          <w:t>Part 1A</w:t>
        </w:r>
        <w:r w:rsidR="00A32296">
          <w:t xml:space="preserve">: </w:t>
        </w:r>
        <w:r>
          <w:t>CCBHC Staff</w:t>
        </w:r>
        <w:r w:rsidR="00A32296">
          <w:t xml:space="preserve"> Costs</w:t>
        </w:r>
      </w:ins>
    </w:p>
    <w:p w14:paraId="35BD50B5" w14:textId="77777777" w:rsidR="004F1075" w:rsidRDefault="000C6E40" w:rsidP="00531B76">
      <w:pPr>
        <w:pStyle w:val="ListBullet2"/>
        <w:rPr>
          <w:ins w:id="4612" w:author="2023 Revisions to CCBHC Cost Report Instructions" w:date="2023-12-07T15:54:00Z"/>
        </w:rPr>
      </w:pPr>
      <w:ins w:id="4613" w:author="2023 Revisions to CCBHC Cost Report Instructions" w:date="2023-12-07T15:54:00Z">
        <w:r>
          <w:t xml:space="preserve">Common methods for </w:t>
        </w:r>
        <w:r w:rsidR="00564B7A">
          <w:t xml:space="preserve">allocating staff costs include </w:t>
        </w:r>
        <w:r w:rsidR="006A53ED">
          <w:t xml:space="preserve">Random Moment Time </w:t>
        </w:r>
        <w:r w:rsidR="00564B7A">
          <w:t xml:space="preserve">Studies </w:t>
        </w:r>
        <w:r w:rsidR="006A53ED">
          <w:t xml:space="preserve">applied to the total salary for the group.  </w:t>
        </w:r>
      </w:ins>
      <w:moveToRangeStart w:id="4614" w:author="2023 Revisions to CCBHC Cost Report Instructions" w:date="2023-12-07T15:54:00Z" w:name="move152856911"/>
      <w:moveTo w:id="4615" w:author="2023 Revisions to CCBHC Cost Report Instructions" w:date="2023-12-07T15:54:00Z">
        <w:r>
          <w:rPr>
            <w:i/>
          </w:rPr>
          <w:t>If a Random Moment Time Study was performed, it should follow a CMS-approved methodology.</w:t>
        </w:r>
      </w:moveTo>
      <w:moveToRangeEnd w:id="4614"/>
      <w:ins w:id="4616" w:author="2023 Revisions to CCBHC Cost Report Instructions" w:date="2023-12-07T15:54:00Z">
        <w:r w:rsidR="006A53ED">
          <w:t xml:space="preserve">  </w:t>
        </w:r>
        <w:r w:rsidR="00B25709">
          <w:t xml:space="preserve">Other </w:t>
        </w:r>
        <w:r w:rsidR="000A74C1">
          <w:t xml:space="preserve">common allocation </w:t>
        </w:r>
        <w:r w:rsidR="00B25709">
          <w:t xml:space="preserve">methods include </w:t>
        </w:r>
        <w:r w:rsidR="00C95475">
          <w:t xml:space="preserve">percentage of </w:t>
        </w:r>
        <w:r w:rsidR="00B25709">
          <w:t xml:space="preserve">billed time, </w:t>
        </w:r>
        <w:r w:rsidR="00C95475">
          <w:t xml:space="preserve">or percentage of </w:t>
        </w:r>
        <w:r w:rsidR="00B25709">
          <w:t>billed amount</w:t>
        </w:r>
        <w:r w:rsidR="00C95475">
          <w:t xml:space="preserve"> attributed to services on the state CCBHC scope of services</w:t>
        </w:r>
        <w:r w:rsidR="000A74C1">
          <w:t>.</w:t>
        </w:r>
      </w:ins>
      <w:moveToRangeStart w:id="4617" w:author="2023 Revisions to CCBHC Cost Report Instructions" w:date="2023-12-07T15:54:00Z" w:name="move152856912"/>
      <w:moveTo w:id="4618" w:author="2023 Revisions to CCBHC Cost Report Instructions" w:date="2023-12-07T15:54:00Z">
        <w:r>
          <w:rPr>
            <w:rPrChange w:id="4619" w:author="2023 Revisions to CCBHC Cost Report Instructions" w:date="2023-12-07T15:54:00Z">
              <w:rPr>
                <w:i/>
                <w:spacing w:val="40"/>
              </w:rPr>
            </w:rPrChange>
          </w:rPr>
          <w:t xml:space="preserve"> </w:t>
        </w:r>
        <w:r>
          <w:t>The allocation method likely creates a reclassification amount that should be described in the Trial Balance Reclassification tab.</w:t>
        </w:r>
        <w:r>
          <w:rPr>
            <w:rPrChange w:id="4620" w:author="2023 Revisions to CCBHC Cost Report Instructions" w:date="2023-12-07T15:54:00Z">
              <w:rPr>
                <w:spacing w:val="40"/>
              </w:rPr>
            </w:rPrChange>
          </w:rPr>
          <w:t xml:space="preserve"> </w:t>
        </w:r>
      </w:moveTo>
      <w:moveToRangeEnd w:id="4617"/>
      <w:ins w:id="4621" w:author="2023 Revisions to CCBHC Cost Report Instructions" w:date="2023-12-07T15:54:00Z">
        <w:r w:rsidR="006A53ED">
          <w:t xml:space="preserve"> The CCBHC should offset salary costs by applicable revenues, such as grants received.  </w:t>
        </w:r>
      </w:ins>
    </w:p>
    <w:p w14:paraId="3ACE004D" w14:textId="77777777" w:rsidR="00197752" w:rsidRDefault="00A32296" w:rsidP="00531B76">
      <w:pPr>
        <w:pStyle w:val="ListBullet"/>
        <w:spacing w:line="250" w:lineRule="auto"/>
        <w:rPr>
          <w:ins w:id="4622" w:author="2023 Revisions to CCBHC Cost Report Instructions" w:date="2023-12-07T15:54:00Z"/>
        </w:rPr>
      </w:pPr>
      <w:ins w:id="4623" w:author="2023 Revisions to CCBHC Cost Report Instructions" w:date="2023-12-07T15:54:00Z">
        <w:r>
          <w:t>Part 1B: CCBHC Costs Under Agreement</w:t>
        </w:r>
      </w:ins>
    </w:p>
    <w:p w14:paraId="0BEE6DEE" w14:textId="77777777" w:rsidR="0084031D" w:rsidRDefault="0072511C" w:rsidP="00531B76">
      <w:pPr>
        <w:pStyle w:val="ListBullet2"/>
        <w:rPr>
          <w:ins w:id="4624" w:author="2023 Revisions to CCBHC Cost Report Instructions" w:date="2023-12-07T15:54:00Z"/>
        </w:rPr>
      </w:pPr>
      <w:ins w:id="4625" w:author="2023 Revisions to CCBHC Cost Report Instructions" w:date="2023-12-07T15:54:00Z">
        <w:r>
          <w:t xml:space="preserve">Allocations for costs under agreement </w:t>
        </w:r>
        <w:r w:rsidR="005A205C">
          <w:t xml:space="preserve">should be done by the service provided. </w:t>
        </w:r>
        <w:r w:rsidR="00997C72">
          <w:t xml:space="preserve">Where </w:t>
        </w:r>
        <w:r w:rsidR="009A1DF5">
          <w:t xml:space="preserve">the DCO arrangement supports more than one service, </w:t>
        </w:r>
        <w:r w:rsidR="00893C57">
          <w:t>common allocation methods include percentage of chargeable time</w:t>
        </w:r>
        <w:r w:rsidR="00F8630F">
          <w:t xml:space="preserve"> and percentage of billed </w:t>
        </w:r>
        <w:r w:rsidR="004B0309">
          <w:t xml:space="preserve">amount. </w:t>
        </w:r>
      </w:ins>
    </w:p>
    <w:p w14:paraId="54FC02C6" w14:textId="77777777" w:rsidR="00197752" w:rsidRDefault="00C9218E" w:rsidP="00531B76">
      <w:pPr>
        <w:pStyle w:val="ListBullet"/>
        <w:rPr>
          <w:ins w:id="4626" w:author="2023 Revisions to CCBHC Cost Report Instructions" w:date="2023-12-07T15:54:00Z"/>
        </w:rPr>
      </w:pPr>
      <w:ins w:id="4627" w:author="2023 Revisions to CCBHC Cost Report Instructions" w:date="2023-12-07T15:54:00Z">
        <w:r>
          <w:t>Part 1C: Other Direct CCBHC Costs</w:t>
        </w:r>
      </w:ins>
    </w:p>
    <w:p w14:paraId="6303526D" w14:textId="77777777" w:rsidR="004F1075" w:rsidRDefault="000C06B4" w:rsidP="00531B76">
      <w:pPr>
        <w:pStyle w:val="ListBullet2"/>
        <w:rPr>
          <w:ins w:id="4628" w:author="2023 Revisions to CCBHC Cost Report Instructions" w:date="2023-12-07T15:54:00Z"/>
        </w:rPr>
      </w:pPr>
      <w:ins w:id="4629" w:author="2023 Revisions to CCBHC Cost Report Instructions" w:date="2023-12-07T15:54:00Z">
        <w:r>
          <w:t>Common methods for non-personnel cost allocations</w:t>
        </w:r>
        <w:r w:rsidR="001E47A7">
          <w:t xml:space="preserve"> include allocations by full-time equivalent</w:t>
        </w:r>
        <w:r w:rsidR="00252C0E">
          <w:t xml:space="preserve"> (FTE), </w:t>
        </w:r>
        <w:r w:rsidR="00FF0BE1">
          <w:t xml:space="preserve">actual utilization based on time, </w:t>
        </w:r>
        <w:r w:rsidR="00FE7AF5">
          <w:t xml:space="preserve">and </w:t>
        </w:r>
        <w:r w:rsidR="00252C0E">
          <w:t xml:space="preserve">allocations </w:t>
        </w:r>
        <w:r w:rsidR="00F42F98">
          <w:t xml:space="preserve">by </w:t>
        </w:r>
        <w:r w:rsidR="00942345">
          <w:t xml:space="preserve">billed </w:t>
        </w:r>
        <w:r w:rsidR="00545997">
          <w:t>charges.</w:t>
        </w:r>
        <w:r w:rsidR="0009320D">
          <w:t xml:space="preserve"> </w:t>
        </w:r>
        <w:r w:rsidR="00FE7AF5">
          <w:t xml:space="preserve">. </w:t>
        </w:r>
      </w:ins>
    </w:p>
    <w:p w14:paraId="117DFA0A" w14:textId="77777777" w:rsidR="00197752" w:rsidRDefault="00C9218E" w:rsidP="00531B76">
      <w:pPr>
        <w:pStyle w:val="ListBullet"/>
        <w:rPr>
          <w:ins w:id="4630" w:author="2023 Revisions to CCBHC Cost Report Instructions" w:date="2023-12-07T15:54:00Z"/>
        </w:rPr>
      </w:pPr>
      <w:ins w:id="4631" w:author="2023 Revisions to CCBHC Cost Report Instructions" w:date="2023-12-07T15:54:00Z">
        <w:r>
          <w:t>Part 2A: Site Costs</w:t>
        </w:r>
      </w:ins>
    </w:p>
    <w:p w14:paraId="28EE0E54" w14:textId="77777777" w:rsidR="004F1075" w:rsidRDefault="004A59B8" w:rsidP="00531B76">
      <w:pPr>
        <w:pStyle w:val="ListBullet2"/>
        <w:rPr>
          <w:ins w:id="4632" w:author="2023 Revisions to CCBHC Cost Report Instructions" w:date="2023-12-07T15:54:00Z"/>
        </w:rPr>
      </w:pPr>
      <w:ins w:id="4633" w:author="2023 Revisions to CCBHC Cost Report Instructions" w:date="2023-12-07T15:54:00Z">
        <w:r>
          <w:t xml:space="preserve">Facility costs are often </w:t>
        </w:r>
        <w:r w:rsidR="00286FB0">
          <w:t xml:space="preserve">charged by </w:t>
        </w:r>
        <w:r w:rsidR="00890100">
          <w:t>department based on square footage</w:t>
        </w:r>
        <w:r w:rsidR="005728BA">
          <w:t xml:space="preserve"> or full-time equivalent. </w:t>
        </w:r>
      </w:ins>
    </w:p>
    <w:p w14:paraId="4FA864F0" w14:textId="77777777" w:rsidR="00197752" w:rsidRDefault="00C9218E" w:rsidP="00531B76">
      <w:pPr>
        <w:pStyle w:val="ListBullet"/>
        <w:rPr>
          <w:ins w:id="4634" w:author="2023 Revisions to CCBHC Cost Report Instructions" w:date="2023-12-07T15:54:00Z"/>
        </w:rPr>
      </w:pPr>
      <w:ins w:id="4635" w:author="2023 Revisions to CCBHC Cost Report Instructions" w:date="2023-12-07T15:54:00Z">
        <w:r>
          <w:t>Part 2B: Administrative Costs</w:t>
        </w:r>
      </w:ins>
    </w:p>
    <w:p w14:paraId="0A351C6A" w14:textId="77777777" w:rsidR="004F1075" w:rsidRDefault="00B94579" w:rsidP="00531B76">
      <w:pPr>
        <w:pStyle w:val="ListBullet2"/>
        <w:rPr>
          <w:ins w:id="4636" w:author="2023 Revisions to CCBHC Cost Report Instructions" w:date="2023-12-07T15:54:00Z"/>
        </w:rPr>
      </w:pPr>
      <w:ins w:id="4637" w:author="2023 Revisions to CCBHC Cost Report Instructions" w:date="2023-12-07T15:54:00Z">
        <w:r>
          <w:t xml:space="preserve">Common </w:t>
        </w:r>
        <w:r w:rsidR="00936913">
          <w:t xml:space="preserve">allocation methods for administrative costs include billed charges, </w:t>
        </w:r>
        <w:r w:rsidR="00E13752">
          <w:t xml:space="preserve">percentage of departmental revenue, </w:t>
        </w:r>
        <w:r w:rsidR="00C474EB">
          <w:t xml:space="preserve">and percentage of </w:t>
        </w:r>
        <w:r w:rsidR="0029794F">
          <w:t>FTE</w:t>
        </w:r>
        <w:r w:rsidR="00C474EB">
          <w:t>.</w:t>
        </w:r>
      </w:ins>
    </w:p>
    <w:p w14:paraId="328FBE17" w14:textId="77777777" w:rsidR="00AF1048" w:rsidRDefault="00C9218E" w:rsidP="00531B76">
      <w:pPr>
        <w:pStyle w:val="ListBullet"/>
        <w:rPr>
          <w:ins w:id="4638" w:author="2023 Revisions to CCBHC Cost Report Instructions" w:date="2023-12-07T15:54:00Z"/>
        </w:rPr>
      </w:pPr>
      <w:ins w:id="4639" w:author="2023 Revisions to CCBHC Cost Report Instructions" w:date="2023-12-07T15:54:00Z">
        <w:r>
          <w:t>Part 3A/B Direct Costs for Services Other than CCH</w:t>
        </w:r>
        <w:r w:rsidR="006B787D">
          <w:t xml:space="preserve">BC Services &amp; Non-Reimbursable Costs </w:t>
        </w:r>
      </w:ins>
    </w:p>
    <w:p w14:paraId="2AB90DAC" w14:textId="4F7C38F1" w:rsidR="0059672E" w:rsidRDefault="00E360BF">
      <w:pPr>
        <w:pStyle w:val="ListBullet2"/>
        <w:pPrChange w:id="4640" w:author="2023 Revisions to CCBHC Cost Report Instructions" w:date="2023-12-07T15:54:00Z">
          <w:pPr>
            <w:pStyle w:val="BodyText"/>
            <w:spacing w:before="5"/>
          </w:pPr>
        </w:pPrChange>
      </w:pPr>
      <w:ins w:id="4641" w:author="2023 Revisions to CCBHC Cost Report Instructions" w:date="2023-12-07T15:54:00Z">
        <w:r>
          <w:t xml:space="preserve">Common allocation methods include </w:t>
        </w:r>
        <w:r w:rsidR="002B7477">
          <w:t xml:space="preserve">percentage of billed time, percentage of bill amounts, and </w:t>
        </w:r>
        <w:r w:rsidR="0041297F">
          <w:t xml:space="preserve">random moment time studies. </w:t>
        </w:r>
      </w:ins>
    </w:p>
    <w:p w14:paraId="184E5175" w14:textId="61E0A063" w:rsidR="0059672E" w:rsidRDefault="0050054D">
      <w:pPr>
        <w:pStyle w:val="BodyText"/>
        <w:pPrChange w:id="4642" w:author="2023 Revisions to CCBHC Cost Report Instructions" w:date="2023-12-07T15:54:00Z">
          <w:pPr>
            <w:pStyle w:val="BodyText"/>
            <w:spacing w:line="247" w:lineRule="auto"/>
            <w:ind w:left="199" w:right="356"/>
          </w:pPr>
        </w:pPrChange>
      </w:pPr>
      <w:r>
        <w:t>Additional</w:t>
      </w:r>
      <w:r>
        <w:rPr>
          <w:rPrChange w:id="4643" w:author="2023 Revisions to CCBHC Cost Report Instructions" w:date="2023-12-07T15:54:00Z">
            <w:rPr>
              <w:spacing w:val="-3"/>
            </w:rPr>
          </w:rPrChange>
        </w:rPr>
        <w:t xml:space="preserve"> </w:t>
      </w:r>
      <w:r>
        <w:t>documentation</w:t>
      </w:r>
      <w:r>
        <w:rPr>
          <w:rPrChange w:id="4644" w:author="2023 Revisions to CCBHC Cost Report Instructions" w:date="2023-12-07T15:54:00Z">
            <w:rPr>
              <w:spacing w:val="-3"/>
            </w:rPr>
          </w:rPrChange>
        </w:rPr>
        <w:t xml:space="preserve"> </w:t>
      </w:r>
      <w:r>
        <w:t>supporting</w:t>
      </w:r>
      <w:r>
        <w:rPr>
          <w:rPrChange w:id="4645" w:author="2023 Revisions to CCBHC Cost Report Instructions" w:date="2023-12-07T15:54:00Z">
            <w:rPr>
              <w:spacing w:val="-3"/>
            </w:rPr>
          </w:rPrChange>
        </w:rPr>
        <w:t xml:space="preserve"> </w:t>
      </w:r>
      <w:r>
        <w:t>the</w:t>
      </w:r>
      <w:r>
        <w:rPr>
          <w:rPrChange w:id="4646" w:author="2023 Revisions to CCBHC Cost Report Instructions" w:date="2023-12-07T15:54:00Z">
            <w:rPr>
              <w:spacing w:val="-3"/>
            </w:rPr>
          </w:rPrChange>
        </w:rPr>
        <w:t xml:space="preserve"> </w:t>
      </w:r>
      <w:r>
        <w:t>summarized</w:t>
      </w:r>
      <w:r>
        <w:rPr>
          <w:rPrChange w:id="4647" w:author="2023 Revisions to CCBHC Cost Report Instructions" w:date="2023-12-07T15:54:00Z">
            <w:rPr>
              <w:spacing w:val="-3"/>
            </w:rPr>
          </w:rPrChange>
        </w:rPr>
        <w:t xml:space="preserve"> </w:t>
      </w:r>
      <w:r>
        <w:t>allocations</w:t>
      </w:r>
      <w:r>
        <w:rPr>
          <w:rPrChange w:id="4648" w:author="2023 Revisions to CCBHC Cost Report Instructions" w:date="2023-12-07T15:54:00Z">
            <w:rPr>
              <w:spacing w:val="-2"/>
            </w:rPr>
          </w:rPrChange>
        </w:rPr>
        <w:t xml:space="preserve"> </w:t>
      </w:r>
      <w:r>
        <w:t>should</w:t>
      </w:r>
      <w:r>
        <w:rPr>
          <w:rPrChange w:id="4649" w:author="2023 Revisions to CCBHC Cost Report Instructions" w:date="2023-12-07T15:54:00Z">
            <w:rPr>
              <w:spacing w:val="-3"/>
            </w:rPr>
          </w:rPrChange>
        </w:rPr>
        <w:t xml:space="preserve"> </w:t>
      </w:r>
      <w:r>
        <w:t>be</w:t>
      </w:r>
      <w:r>
        <w:rPr>
          <w:rPrChange w:id="4650" w:author="2023 Revisions to CCBHC Cost Report Instructions" w:date="2023-12-07T15:54:00Z">
            <w:rPr>
              <w:spacing w:val="-5"/>
            </w:rPr>
          </w:rPrChange>
        </w:rPr>
        <w:t xml:space="preserve"> </w:t>
      </w:r>
      <w:r>
        <w:t>kept</w:t>
      </w:r>
      <w:r>
        <w:rPr>
          <w:rPrChange w:id="4651" w:author="2023 Revisions to CCBHC Cost Report Instructions" w:date="2023-12-07T15:54:00Z">
            <w:rPr>
              <w:spacing w:val="-4"/>
            </w:rPr>
          </w:rPrChange>
        </w:rPr>
        <w:t xml:space="preserve"> </w:t>
      </w:r>
      <w:r>
        <w:t>on</w:t>
      </w:r>
      <w:r>
        <w:rPr>
          <w:rPrChange w:id="4652" w:author="2023 Revisions to CCBHC Cost Report Instructions" w:date="2023-12-07T15:54:00Z">
            <w:rPr>
              <w:spacing w:val="-5"/>
            </w:rPr>
          </w:rPrChange>
        </w:rPr>
        <w:t xml:space="preserve"> </w:t>
      </w:r>
      <w:r>
        <w:t>file</w:t>
      </w:r>
      <w:r>
        <w:rPr>
          <w:rPrChange w:id="4653" w:author="2023 Revisions to CCBHC Cost Report Instructions" w:date="2023-12-07T15:54:00Z">
            <w:rPr>
              <w:spacing w:val="-5"/>
            </w:rPr>
          </w:rPrChange>
        </w:rPr>
        <w:t xml:space="preserve"> </w:t>
      </w:r>
      <w:r>
        <w:t>for</w:t>
      </w:r>
      <w:r>
        <w:rPr>
          <w:rPrChange w:id="4654" w:author="2023 Revisions to CCBHC Cost Report Instructions" w:date="2023-12-07T15:54:00Z">
            <w:rPr>
              <w:spacing w:val="-4"/>
            </w:rPr>
          </w:rPrChange>
        </w:rPr>
        <w:t xml:space="preserve"> </w:t>
      </w:r>
      <w:r>
        <w:t xml:space="preserve">review. </w:t>
      </w:r>
      <w:ins w:id="4655" w:author="2023 Revisions to CCBHC Cost Report Instructions" w:date="2023-12-07T15:54:00Z">
        <w:r w:rsidR="00025E08">
          <w:t xml:space="preserve"> </w:t>
        </w:r>
      </w:ins>
      <w:r>
        <w:t xml:space="preserve">Documentation should be sufficient to </w:t>
      </w:r>
      <w:ins w:id="4656" w:author="2023 Revisions to CCBHC Cost Report Instructions" w:date="2023-12-07T15:54:00Z">
        <w:r w:rsidR="00CC4091">
          <w:t xml:space="preserve">support an audit or desk review and </w:t>
        </w:r>
      </w:ins>
      <w:r>
        <w:t>permit the preparation of reports required by general and program-specific terms and conditions</w:t>
      </w:r>
      <w:ins w:id="4657" w:author="2023 Revisions to CCBHC Cost Report Instructions" w:date="2023-12-07T15:54:00Z">
        <w:r w:rsidR="00DD37E8">
          <w:t xml:space="preserve">. </w:t>
        </w:r>
        <w:r w:rsidR="00171E2A">
          <w:t xml:space="preserve">Documentation </w:t>
        </w:r>
        <w:r w:rsidR="002F6E0C">
          <w:t>should</w:t>
        </w:r>
      </w:ins>
      <w:del w:id="4658" w:author="2023 Revisions to CCBHC Cost Report Instructions" w:date="2023-12-07T15:54:00Z">
        <w:r>
          <w:delText>, as well as to</w:delText>
        </w:r>
      </w:del>
      <w:r>
        <w:t xml:space="preserve"> permit the tracing of funds to a level of expenditures adequate to establish that such funds have been used according to the federal statutes, regulations, and terms and conditions of the federal award</w:t>
      </w:r>
      <w:ins w:id="4659" w:author="2023 Revisions to CCBHC Cost Report Instructions" w:date="2023-12-07T15:54:00Z">
        <w:r w:rsidR="00025E08">
          <w:t>.</w:t>
        </w:r>
        <w:r w:rsidR="00025E08">
          <w:rPr>
            <w:vertAlign w:val="superscript"/>
          </w:rPr>
          <w:t>2</w:t>
        </w:r>
        <w:r w:rsidR="00025E08">
          <w:t xml:space="preserve"> </w:t>
        </w:r>
      </w:ins>
      <w:del w:id="4660" w:author="2023 Revisions to CCBHC Cost Report Instructions" w:date="2023-12-07T15:54:00Z">
        <w:r>
          <w:delText>.</w:delText>
        </w:r>
        <w:r>
          <w:fldChar w:fldCharType="begin"/>
        </w:r>
        <w:r>
          <w:delInstrText>HYPERLINK \l "_bookmark25"</w:delInstrText>
        </w:r>
        <w:r>
          <w:fldChar w:fldCharType="separate"/>
        </w:r>
        <w:r>
          <w:rPr>
            <w:vertAlign w:val="superscript"/>
          </w:rPr>
          <w:delText>2</w:delText>
        </w:r>
        <w:r>
          <w:rPr>
            <w:vertAlign w:val="superscript"/>
          </w:rPr>
          <w:fldChar w:fldCharType="end"/>
        </w:r>
      </w:del>
    </w:p>
    <w:p w14:paraId="0F97C468" w14:textId="77777777" w:rsidR="0059672E" w:rsidRDefault="0059672E">
      <w:pPr>
        <w:pStyle w:val="BodyText"/>
        <w:spacing w:before="4"/>
        <w:rPr>
          <w:del w:id="4661" w:author="2023 Revisions to CCBHC Cost Report Instructions" w:date="2023-12-07T15:54:00Z"/>
        </w:rPr>
      </w:pPr>
    </w:p>
    <w:p w14:paraId="4C568786" w14:textId="77777777" w:rsidR="0059672E" w:rsidRDefault="0050054D">
      <w:pPr>
        <w:pStyle w:val="BodyText"/>
        <w:spacing w:line="247" w:lineRule="auto"/>
        <w:ind w:left="199" w:right="137"/>
        <w:rPr>
          <w:del w:id="4662" w:author="2023 Revisions to CCBHC Cost Report Instructions" w:date="2023-12-07T15:54:00Z"/>
        </w:rPr>
      </w:pPr>
      <w:del w:id="4663" w:author="2023 Revisions to CCBHC Cost Report Instructions" w:date="2023-12-07T15:54:00Z">
        <w:r>
          <w:delText>If an allocation is used for direct costs, describe the allocation method in detail on this tab.</w:delText>
        </w:r>
        <w:r>
          <w:rPr>
            <w:spacing w:val="40"/>
          </w:rPr>
          <w:delText xml:space="preserve"> </w:delText>
        </w:r>
        <w:r>
          <w:delText>For example, direct costs for psychiatrists may be summarized as an occupational group with the allocation</w:delText>
        </w:r>
        <w:r>
          <w:rPr>
            <w:spacing w:val="-1"/>
          </w:rPr>
          <w:delText xml:space="preserve"> </w:delText>
        </w:r>
        <w:r>
          <w:delText>percentages</w:delText>
        </w:r>
        <w:r>
          <w:rPr>
            <w:spacing w:val="-4"/>
          </w:rPr>
          <w:delText xml:space="preserve"> </w:delText>
        </w:r>
        <w:r>
          <w:delText>from</w:delText>
        </w:r>
        <w:r>
          <w:rPr>
            <w:spacing w:val="-3"/>
          </w:rPr>
          <w:delText xml:space="preserve"> </w:delText>
        </w:r>
        <w:r>
          <w:delText>the</w:delText>
        </w:r>
        <w:r>
          <w:rPr>
            <w:spacing w:val="-2"/>
          </w:rPr>
          <w:delText xml:space="preserve"> </w:delText>
        </w:r>
        <w:r>
          <w:delText>day</w:delText>
        </w:r>
        <w:r>
          <w:rPr>
            <w:spacing w:val="-4"/>
          </w:rPr>
          <w:delText xml:space="preserve"> </w:delText>
        </w:r>
        <w:r>
          <w:delText>log or a</w:delText>
        </w:r>
        <w:r>
          <w:rPr>
            <w:spacing w:val="-4"/>
          </w:rPr>
          <w:delText xml:space="preserve"> </w:delText>
        </w:r>
        <w:r>
          <w:delText>Random Moment</w:delText>
        </w:r>
        <w:r>
          <w:rPr>
            <w:spacing w:val="-5"/>
          </w:rPr>
          <w:delText xml:space="preserve"> </w:delText>
        </w:r>
        <w:r>
          <w:delText>Time</w:delText>
        </w:r>
        <w:r>
          <w:rPr>
            <w:spacing w:val="-2"/>
          </w:rPr>
          <w:delText xml:space="preserve"> </w:delText>
        </w:r>
        <w:r>
          <w:delText>Study</w:delText>
        </w:r>
        <w:r>
          <w:rPr>
            <w:spacing w:val="-3"/>
          </w:rPr>
          <w:delText xml:space="preserve"> </w:delText>
        </w:r>
        <w:r>
          <w:delText>applied</w:delText>
        </w:r>
        <w:r>
          <w:rPr>
            <w:spacing w:val="-2"/>
          </w:rPr>
          <w:delText xml:space="preserve"> </w:delText>
        </w:r>
        <w:r>
          <w:delText>to</w:delText>
        </w:r>
        <w:r>
          <w:rPr>
            <w:spacing w:val="-2"/>
          </w:rPr>
          <w:delText xml:space="preserve"> </w:delText>
        </w:r>
        <w:r>
          <w:delText>the</w:delText>
        </w:r>
        <w:r>
          <w:rPr>
            <w:spacing w:val="-4"/>
          </w:rPr>
          <w:delText xml:space="preserve"> </w:delText>
        </w:r>
        <w:r>
          <w:delText>total</w:delText>
        </w:r>
        <w:r>
          <w:rPr>
            <w:spacing w:val="-2"/>
          </w:rPr>
          <w:delText xml:space="preserve"> </w:delText>
        </w:r>
        <w:r>
          <w:delText>salary for the group.</w:delText>
        </w:r>
        <w:r>
          <w:rPr>
            <w:spacing w:val="40"/>
          </w:rPr>
          <w:delText xml:space="preserve"> </w:delText>
        </w:r>
      </w:del>
      <w:moveFromRangeStart w:id="4664" w:author="2023 Revisions to CCBHC Cost Report Instructions" w:date="2023-12-07T15:54:00Z" w:name="move152856911"/>
      <w:moveFrom w:id="4665" w:author="2023 Revisions to CCBHC Cost Report Instructions" w:date="2023-12-07T15:54:00Z">
        <w:r>
          <w:rPr>
            <w:i/>
          </w:rPr>
          <w:t>If a Random Moment Time Study was performed, it should follow a CMS-approved methodology.</w:t>
        </w:r>
        <w:moveFromRangeStart w:id="4666" w:author="2023 Revisions to CCBHC Cost Report Instructions" w:date="2023-12-07T15:54:00Z" w:name="move152856912"/>
        <w:moveFromRangeEnd w:id="4664"/>
        <w:r>
          <w:rPr>
            <w:rPrChange w:id="4667" w:author="2023 Revisions to CCBHC Cost Report Instructions" w:date="2023-12-07T15:54:00Z">
              <w:rPr>
                <w:i/>
                <w:spacing w:val="40"/>
              </w:rPr>
            </w:rPrChange>
          </w:rPr>
          <w:t xml:space="preserve"> </w:t>
        </w:r>
        <w:r>
          <w:t xml:space="preserve">The allocation method likely creates a reclassification amount that should be described in the </w:t>
        </w:r>
        <w:r>
          <w:t>Trial Balance Reclassification tab.</w:t>
        </w:r>
        <w:r>
          <w:rPr>
            <w:rPrChange w:id="4668" w:author="2023 Revisions to CCBHC Cost Report Instructions" w:date="2023-12-07T15:54:00Z">
              <w:rPr>
                <w:spacing w:val="40"/>
              </w:rPr>
            </w:rPrChange>
          </w:rPr>
          <w:t xml:space="preserve"> </w:t>
        </w:r>
      </w:moveFrom>
      <w:moveFromRangeEnd w:id="4666"/>
      <w:del w:id="4669" w:author="2023 Revisions to CCBHC Cost Report Instructions" w:date="2023-12-07T15:54:00Z">
        <w:r>
          <w:delText>The CCBHC should offset salary costs by applicable revenues, such as grants received.</w:delText>
        </w:r>
      </w:del>
    </w:p>
    <w:p w14:paraId="2E99ECEF" w14:textId="77777777" w:rsidR="0059672E" w:rsidRDefault="0059672E">
      <w:pPr>
        <w:pStyle w:val="BodyText"/>
        <w:spacing w:before="2"/>
        <w:rPr>
          <w:del w:id="4670" w:author="2023 Revisions to CCBHC Cost Report Instructions" w:date="2023-12-07T15:54:00Z"/>
        </w:rPr>
      </w:pPr>
    </w:p>
    <w:p w14:paraId="62234AB7" w14:textId="491593FD" w:rsidR="0059672E" w:rsidRDefault="0050054D">
      <w:pPr>
        <w:pStyle w:val="BodyText"/>
        <w:pPrChange w:id="4671" w:author="2023 Revisions to CCBHC Cost Report Instructions" w:date="2023-12-07T15:54:00Z">
          <w:pPr>
            <w:pStyle w:val="BodyText"/>
            <w:spacing w:line="247" w:lineRule="auto"/>
            <w:ind w:left="200" w:right="163"/>
          </w:pPr>
        </w:pPrChange>
      </w:pPr>
      <w:r>
        <w:t>The</w:t>
      </w:r>
      <w:r>
        <w:rPr>
          <w:rPrChange w:id="4672" w:author="2023 Revisions to CCBHC Cost Report Instructions" w:date="2023-12-07T15:54:00Z">
            <w:rPr>
              <w:spacing w:val="-4"/>
            </w:rPr>
          </w:rPrChange>
        </w:rPr>
        <w:t xml:space="preserve"> </w:t>
      </w:r>
      <w:r>
        <w:t>allocation</w:t>
      </w:r>
      <w:r>
        <w:rPr>
          <w:rPrChange w:id="4673" w:author="2023 Revisions to CCBHC Cost Report Instructions" w:date="2023-12-07T15:54:00Z">
            <w:rPr>
              <w:spacing w:val="-3"/>
            </w:rPr>
          </w:rPrChange>
        </w:rPr>
        <w:t xml:space="preserve"> </w:t>
      </w:r>
      <w:r>
        <w:t>of</w:t>
      </w:r>
      <w:r>
        <w:rPr>
          <w:rPrChange w:id="4674" w:author="2023 Revisions to CCBHC Cost Report Instructions" w:date="2023-12-07T15:54:00Z">
            <w:rPr>
              <w:spacing w:val="-1"/>
            </w:rPr>
          </w:rPrChange>
        </w:rPr>
        <w:t xml:space="preserve"> </w:t>
      </w:r>
      <w:r>
        <w:t>home</w:t>
      </w:r>
      <w:r>
        <w:rPr>
          <w:rPrChange w:id="4675" w:author="2023 Revisions to CCBHC Cost Report Instructions" w:date="2023-12-07T15:54:00Z">
            <w:rPr>
              <w:spacing w:val="-3"/>
            </w:rPr>
          </w:rPrChange>
        </w:rPr>
        <w:t xml:space="preserve"> </w:t>
      </w:r>
      <w:r>
        <w:t>office</w:t>
      </w:r>
      <w:r>
        <w:rPr>
          <w:rPrChange w:id="4676" w:author="2023 Revisions to CCBHC Cost Report Instructions" w:date="2023-12-07T15:54:00Z">
            <w:rPr>
              <w:spacing w:val="-3"/>
            </w:rPr>
          </w:rPrChange>
        </w:rPr>
        <w:t xml:space="preserve"> </w:t>
      </w:r>
      <w:r>
        <w:t>adjustments</w:t>
      </w:r>
      <w:r>
        <w:rPr>
          <w:rPrChange w:id="4677" w:author="2023 Revisions to CCBHC Cost Report Instructions" w:date="2023-12-07T15:54:00Z">
            <w:rPr>
              <w:spacing w:val="-4"/>
            </w:rPr>
          </w:rPrChange>
        </w:rPr>
        <w:t xml:space="preserve"> </w:t>
      </w:r>
      <w:r>
        <w:t>must</w:t>
      </w:r>
      <w:r>
        <w:rPr>
          <w:rPrChange w:id="4678" w:author="2023 Revisions to CCBHC Cost Report Instructions" w:date="2023-12-07T15:54:00Z">
            <w:rPr>
              <w:spacing w:val="-3"/>
            </w:rPr>
          </w:rPrChange>
        </w:rPr>
        <w:t xml:space="preserve"> </w:t>
      </w:r>
      <w:r>
        <w:t>be</w:t>
      </w:r>
      <w:r>
        <w:rPr>
          <w:rPrChange w:id="4679" w:author="2023 Revisions to CCBHC Cost Report Instructions" w:date="2023-12-07T15:54:00Z">
            <w:rPr>
              <w:spacing w:val="-3"/>
            </w:rPr>
          </w:rPrChange>
        </w:rPr>
        <w:t xml:space="preserve"> </w:t>
      </w:r>
      <w:r>
        <w:t>described</w:t>
      </w:r>
      <w:r>
        <w:rPr>
          <w:rPrChange w:id="4680" w:author="2023 Revisions to CCBHC Cost Report Instructions" w:date="2023-12-07T15:54:00Z">
            <w:rPr>
              <w:spacing w:val="-4"/>
            </w:rPr>
          </w:rPrChange>
        </w:rPr>
        <w:t xml:space="preserve"> </w:t>
      </w:r>
      <w:r>
        <w:t>in</w:t>
      </w:r>
      <w:r>
        <w:rPr>
          <w:rPrChange w:id="4681" w:author="2023 Revisions to CCBHC Cost Report Instructions" w:date="2023-12-07T15:54:00Z">
            <w:rPr>
              <w:spacing w:val="-3"/>
            </w:rPr>
          </w:rPrChange>
        </w:rPr>
        <w:t xml:space="preserve"> </w:t>
      </w:r>
      <w:r>
        <w:t>detail.</w:t>
      </w:r>
      <w:ins w:id="4682" w:author="2023 Revisions to CCBHC Cost Report Instructions" w:date="2023-12-07T15:54:00Z">
        <w:r w:rsidR="00025E08">
          <w:t xml:space="preserve"> </w:t>
        </w:r>
      </w:ins>
      <w:r>
        <w:rPr>
          <w:rPrChange w:id="4683" w:author="2023 Revisions to CCBHC Cost Report Instructions" w:date="2023-12-07T15:54:00Z">
            <w:rPr>
              <w:spacing w:val="40"/>
            </w:rPr>
          </w:rPrChange>
        </w:rPr>
        <w:t xml:space="preserve"> </w:t>
      </w:r>
      <w:r>
        <w:t>Home</w:t>
      </w:r>
      <w:r>
        <w:rPr>
          <w:rPrChange w:id="4684" w:author="2023 Revisions to CCBHC Cost Report Instructions" w:date="2023-12-07T15:54:00Z">
            <w:rPr>
              <w:spacing w:val="-3"/>
            </w:rPr>
          </w:rPrChange>
        </w:rPr>
        <w:t xml:space="preserve"> </w:t>
      </w:r>
      <w:r>
        <w:t>offices</w:t>
      </w:r>
      <w:r>
        <w:rPr>
          <w:rPrChange w:id="4685" w:author="2023 Revisions to CCBHC Cost Report Instructions" w:date="2023-12-07T15:54:00Z">
            <w:rPr>
              <w:spacing w:val="-4"/>
            </w:rPr>
          </w:rPrChange>
        </w:rPr>
        <w:t xml:space="preserve"> </w:t>
      </w:r>
      <w:r>
        <w:t>usually</w:t>
      </w:r>
      <w:r>
        <w:rPr>
          <w:rPrChange w:id="4686" w:author="2023 Revisions to CCBHC Cost Report Instructions" w:date="2023-12-07T15:54:00Z">
            <w:rPr>
              <w:spacing w:val="-4"/>
            </w:rPr>
          </w:rPrChange>
        </w:rPr>
        <w:t xml:space="preserve"> </w:t>
      </w:r>
      <w:r>
        <w:t>furnish central management and administrative services, such as centralized accounting, purchasing, personnel services, management direction and</w:t>
      </w:r>
      <w:r>
        <w:rPr>
          <w:rPrChange w:id="4687" w:author="2023 Revisions to CCBHC Cost Report Instructions" w:date="2023-12-07T15:54:00Z">
            <w:rPr>
              <w:spacing w:val="-1"/>
            </w:rPr>
          </w:rPrChange>
        </w:rPr>
        <w:t xml:space="preserve"> </w:t>
      </w:r>
      <w:r>
        <w:t>control, information technology</w:t>
      </w:r>
      <w:r>
        <w:rPr>
          <w:rPrChange w:id="4688" w:author="2023 Revisions to CCBHC Cost Report Instructions" w:date="2023-12-07T15:54:00Z">
            <w:rPr>
              <w:spacing w:val="-1"/>
            </w:rPr>
          </w:rPrChange>
        </w:rPr>
        <w:t xml:space="preserve"> </w:t>
      </w:r>
      <w:r>
        <w:t>and other costs.</w:t>
      </w:r>
      <w:r>
        <w:rPr>
          <w:rPrChange w:id="4689" w:author="2023 Revisions to CCBHC Cost Report Instructions" w:date="2023-12-07T15:54:00Z">
            <w:rPr>
              <w:spacing w:val="40"/>
            </w:rPr>
          </w:rPrChange>
        </w:rPr>
        <w:t xml:space="preserve"> </w:t>
      </w:r>
      <w:ins w:id="4690" w:author="2023 Revisions to CCBHC Cost Report Instructions" w:date="2023-12-07T15:54:00Z">
        <w:r w:rsidR="00025E08">
          <w:t xml:space="preserve"> </w:t>
        </w:r>
      </w:ins>
      <w:r>
        <w:t>To the extent that the home office furnishes services related to patient care to a provider, the reasonable costs of such services are included in the CCBHC’s direct costs.</w:t>
      </w:r>
      <w:r>
        <w:rPr>
          <w:rPrChange w:id="4691" w:author="2023 Revisions to CCBHC Cost Report Instructions" w:date="2023-12-07T15:54:00Z">
            <w:rPr>
              <w:spacing w:val="40"/>
            </w:rPr>
          </w:rPrChange>
        </w:rPr>
        <w:t xml:space="preserve"> </w:t>
      </w:r>
      <w:ins w:id="4692" w:author="2023 Revisions to CCBHC Cost Report Instructions" w:date="2023-12-07T15:54:00Z">
        <w:r w:rsidR="00025E08">
          <w:t xml:space="preserve"> </w:t>
        </w:r>
      </w:ins>
      <w:r>
        <w:t>If the home office of the organization does not provide services related to patient care, the home office</w:t>
      </w:r>
      <w:r>
        <w:rPr>
          <w:rPrChange w:id="4693" w:author="2023 Revisions to CCBHC Cost Report Instructions" w:date="2023-12-07T15:54:00Z">
            <w:rPr>
              <w:spacing w:val="-2"/>
            </w:rPr>
          </w:rPrChange>
        </w:rPr>
        <w:t xml:space="preserve"> </w:t>
      </w:r>
      <w:r>
        <w:t>may be included in the indirect facility costs allocated to CCBHC services.</w:t>
      </w:r>
      <w:ins w:id="4694" w:author="2023 Revisions to CCBHC Cost Report Instructions" w:date="2023-12-07T15:54:00Z">
        <w:r w:rsidR="00025E08">
          <w:t xml:space="preserve"> </w:t>
        </w:r>
      </w:ins>
    </w:p>
    <w:p w14:paraId="7EF629AA" w14:textId="77777777" w:rsidR="0059672E" w:rsidRDefault="0059672E">
      <w:pPr>
        <w:pStyle w:val="BodyText"/>
        <w:spacing w:before="4"/>
        <w:rPr>
          <w:del w:id="4695" w:author="2023 Revisions to CCBHC Cost Report Instructions" w:date="2023-12-07T15:54:00Z"/>
        </w:rPr>
      </w:pPr>
    </w:p>
    <w:p w14:paraId="44A96122" w14:textId="23116BBC" w:rsidR="0059672E" w:rsidRDefault="0050054D">
      <w:pPr>
        <w:pStyle w:val="BodyText"/>
        <w:pPrChange w:id="4696" w:author="2023 Revisions to CCBHC Cost Report Instructions" w:date="2023-12-07T15:54:00Z">
          <w:pPr>
            <w:pStyle w:val="BodyText"/>
            <w:spacing w:line="247" w:lineRule="auto"/>
            <w:ind w:left="200" w:right="164"/>
          </w:pPr>
        </w:pPrChange>
      </w:pPr>
      <w:r>
        <w:t>If</w:t>
      </w:r>
      <w:r>
        <w:rPr>
          <w:rPrChange w:id="4697" w:author="2023 Revisions to CCBHC Cost Report Instructions" w:date="2023-12-07T15:54:00Z">
            <w:rPr>
              <w:spacing w:val="-1"/>
            </w:rPr>
          </w:rPrChange>
        </w:rPr>
        <w:t xml:space="preserve"> </w:t>
      </w:r>
      <w:r>
        <w:t>completing</w:t>
      </w:r>
      <w:r>
        <w:rPr>
          <w:rPrChange w:id="4698" w:author="2023 Revisions to CCBHC Cost Report Instructions" w:date="2023-12-07T15:54:00Z">
            <w:rPr>
              <w:spacing w:val="-3"/>
            </w:rPr>
          </w:rPrChange>
        </w:rPr>
        <w:t xml:space="preserve"> </w:t>
      </w:r>
      <w:r>
        <w:t>line</w:t>
      </w:r>
      <w:r>
        <w:rPr>
          <w:rPrChange w:id="4699" w:author="2023 Revisions to CCBHC Cost Report Instructions" w:date="2023-12-07T15:54:00Z">
            <w:rPr>
              <w:spacing w:val="-3"/>
            </w:rPr>
          </w:rPrChange>
        </w:rPr>
        <w:t xml:space="preserve"> </w:t>
      </w:r>
      <w:r>
        <w:t>15</w:t>
      </w:r>
      <w:r>
        <w:rPr>
          <w:rPrChange w:id="4700" w:author="2023 Revisions to CCBHC Cost Report Instructions" w:date="2023-12-07T15:54:00Z">
            <w:rPr>
              <w:spacing w:val="-3"/>
            </w:rPr>
          </w:rPrChange>
        </w:rPr>
        <w:t xml:space="preserve"> </w:t>
      </w:r>
      <w:r>
        <w:t>of</w:t>
      </w:r>
      <w:r>
        <w:rPr>
          <w:rPrChange w:id="4701" w:author="2023 Revisions to CCBHC Cost Report Instructions" w:date="2023-12-07T15:54:00Z">
            <w:rPr>
              <w:spacing w:val="-4"/>
            </w:rPr>
          </w:rPrChange>
        </w:rPr>
        <w:t xml:space="preserve"> </w:t>
      </w:r>
      <w:r>
        <w:t>the</w:t>
      </w:r>
      <w:r>
        <w:rPr>
          <w:rPrChange w:id="4702" w:author="2023 Revisions to CCBHC Cost Report Instructions" w:date="2023-12-07T15:54:00Z">
            <w:rPr>
              <w:spacing w:val="-3"/>
            </w:rPr>
          </w:rPrChange>
        </w:rPr>
        <w:t xml:space="preserve"> </w:t>
      </w:r>
      <w:r>
        <w:t>Indirect</w:t>
      </w:r>
      <w:r>
        <w:rPr>
          <w:rPrChange w:id="4703" w:author="2023 Revisions to CCBHC Cost Report Instructions" w:date="2023-12-07T15:54:00Z">
            <w:rPr>
              <w:spacing w:val="-1"/>
            </w:rPr>
          </w:rPrChange>
        </w:rPr>
        <w:t xml:space="preserve"> </w:t>
      </w:r>
      <w:r>
        <w:t>Cost</w:t>
      </w:r>
      <w:r>
        <w:rPr>
          <w:rPrChange w:id="4704" w:author="2023 Revisions to CCBHC Cost Report Instructions" w:date="2023-12-07T15:54:00Z">
            <w:rPr>
              <w:spacing w:val="-1"/>
            </w:rPr>
          </w:rPrChange>
        </w:rPr>
        <w:t xml:space="preserve"> </w:t>
      </w:r>
      <w:r>
        <w:t>Allocations</w:t>
      </w:r>
      <w:r>
        <w:rPr>
          <w:rPrChange w:id="4705" w:author="2023 Revisions to CCBHC Cost Report Instructions" w:date="2023-12-07T15:54:00Z">
            <w:rPr>
              <w:spacing w:val="-2"/>
            </w:rPr>
          </w:rPrChange>
        </w:rPr>
        <w:t xml:space="preserve"> </w:t>
      </w:r>
      <w:r>
        <w:t>tab,</w:t>
      </w:r>
      <w:r>
        <w:rPr>
          <w:rPrChange w:id="4706" w:author="2023 Revisions to CCBHC Cost Report Instructions" w:date="2023-12-07T15:54:00Z">
            <w:rPr>
              <w:spacing w:val="-1"/>
            </w:rPr>
          </w:rPrChange>
        </w:rPr>
        <w:t xml:space="preserve"> </w:t>
      </w:r>
      <w:r>
        <w:t>describe</w:t>
      </w:r>
      <w:r>
        <w:rPr>
          <w:rPrChange w:id="4707" w:author="2023 Revisions to CCBHC Cost Report Instructions" w:date="2023-12-07T15:54:00Z">
            <w:rPr>
              <w:spacing w:val="-5"/>
            </w:rPr>
          </w:rPrChange>
        </w:rPr>
        <w:t xml:space="preserve"> </w:t>
      </w:r>
      <w:r>
        <w:t>the</w:t>
      </w:r>
      <w:r>
        <w:rPr>
          <w:rPrChange w:id="4708" w:author="2023 Revisions to CCBHC Cost Report Instructions" w:date="2023-12-07T15:54:00Z">
            <w:rPr>
              <w:spacing w:val="-3"/>
            </w:rPr>
          </w:rPrChange>
        </w:rPr>
        <w:t xml:space="preserve"> </w:t>
      </w:r>
      <w:r>
        <w:t>indirect</w:t>
      </w:r>
      <w:r>
        <w:rPr>
          <w:rPrChange w:id="4709" w:author="2023 Revisions to CCBHC Cost Report Instructions" w:date="2023-12-07T15:54:00Z">
            <w:rPr>
              <w:spacing w:val="-1"/>
            </w:rPr>
          </w:rPrChange>
        </w:rPr>
        <w:t xml:space="preserve"> </w:t>
      </w:r>
      <w:r>
        <w:t>cost</w:t>
      </w:r>
      <w:r>
        <w:rPr>
          <w:rPrChange w:id="4710" w:author="2023 Revisions to CCBHC Cost Report Instructions" w:date="2023-12-07T15:54:00Z">
            <w:rPr>
              <w:spacing w:val="-3"/>
            </w:rPr>
          </w:rPrChange>
        </w:rPr>
        <w:t xml:space="preserve"> </w:t>
      </w:r>
      <w:r>
        <w:t>allocation</w:t>
      </w:r>
      <w:r>
        <w:rPr>
          <w:rPrChange w:id="4711" w:author="2023 Revisions to CCBHC Cost Report Instructions" w:date="2023-12-07T15:54:00Z">
            <w:rPr>
              <w:spacing w:val="-3"/>
            </w:rPr>
          </w:rPrChange>
        </w:rPr>
        <w:t xml:space="preserve"> </w:t>
      </w:r>
      <w:r>
        <w:t>method in detail on this tab</w:t>
      </w:r>
      <w:ins w:id="4712" w:author="2023 Revisions to CCBHC Cost Report Instructions" w:date="2023-12-07T15:54:00Z">
        <w:r w:rsidR="000F4562">
          <w:t xml:space="preserve"> in the appr</w:t>
        </w:r>
        <w:r w:rsidR="00A746C5">
          <w:t>opriate section</w:t>
        </w:r>
        <w:r w:rsidR="00025E08">
          <w:t xml:space="preserve">. </w:t>
        </w:r>
      </w:ins>
      <w:del w:id="4713" w:author="2023 Revisions to CCBHC Cost Report Instructions" w:date="2023-12-07T15:54:00Z">
        <w:r>
          <w:delText>.</w:delText>
        </w:r>
      </w:del>
      <w:r>
        <w:rPr>
          <w:rPrChange w:id="4714" w:author="2023 Revisions to CCBHC Cost Report Instructions" w:date="2023-12-07T15:54:00Z">
            <w:rPr>
              <w:spacing w:val="76"/>
            </w:rPr>
          </w:rPrChange>
        </w:rPr>
        <w:t xml:space="preserve"> </w:t>
      </w:r>
      <w:r>
        <w:t>For example, a portion of the facility is directly attributable and exclusively</w:t>
      </w:r>
      <w:r>
        <w:rPr>
          <w:rPrChange w:id="4715" w:author="2023 Revisions to CCBHC Cost Report Instructions" w:date="2023-12-07T15:54:00Z">
            <w:rPr>
              <w:spacing w:val="40"/>
            </w:rPr>
          </w:rPrChange>
        </w:rPr>
        <w:t xml:space="preserve"> </w:t>
      </w:r>
      <w:r>
        <w:t xml:space="preserve">used to </w:t>
      </w:r>
      <w:r>
        <w:t>provide CCBHC services</w:t>
      </w:r>
      <w:ins w:id="4716" w:author="2023 Revisions to CCBHC Cost Report Instructions" w:date="2023-12-07T15:54:00Z">
        <w:r w:rsidR="001F1591">
          <w:t xml:space="preserve"> may be allocated based on square footage</w:t>
        </w:r>
        <w:r w:rsidR="00025E08">
          <w:t xml:space="preserve">. </w:t>
        </w:r>
      </w:ins>
      <w:del w:id="4717" w:author="2023 Revisions to CCBHC Cost Report Instructions" w:date="2023-12-07T15:54:00Z">
        <w:r>
          <w:delText>.</w:delText>
        </w:r>
      </w:del>
      <w:r>
        <w:rPr>
          <w:rPrChange w:id="4718" w:author="2023 Revisions to CCBHC Cost Report Instructions" w:date="2023-12-07T15:54:00Z">
            <w:rPr>
              <w:spacing w:val="40"/>
            </w:rPr>
          </w:rPrChange>
        </w:rPr>
        <w:t xml:space="preserve"> </w:t>
      </w:r>
      <w:r>
        <w:t xml:space="preserve">For each expense, describe the method for allocating related costs, such as percentage of </w:t>
      </w:r>
      <w:ins w:id="4719" w:author="2023 Revisions to CCBHC Cost Report Instructions" w:date="2023-12-07T15:54:00Z">
        <w:r w:rsidR="008B381A">
          <w:t xml:space="preserve">total FTE or percentage of </w:t>
        </w:r>
      </w:ins>
      <w:r>
        <w:t>square footage.</w:t>
      </w:r>
      <w:r>
        <w:rPr>
          <w:rPrChange w:id="4720" w:author="2023 Revisions to CCBHC Cost Report Instructions" w:date="2023-12-07T15:54:00Z">
            <w:rPr>
              <w:spacing w:val="77"/>
            </w:rPr>
          </w:rPrChange>
        </w:rPr>
        <w:t xml:space="preserve"> </w:t>
      </w:r>
      <w:ins w:id="4721" w:author="2023 Revisions to CCBHC Cost Report Instructions" w:date="2023-12-07T15:54:00Z">
        <w:r w:rsidR="00025E08">
          <w:t xml:space="preserve"> </w:t>
        </w:r>
      </w:ins>
      <w:r>
        <w:t xml:space="preserve">The total of all indirect expenses allocable to CCBHCs </w:t>
      </w:r>
      <w:ins w:id="4722" w:author="2023 Revisions to CCBHC Cost Report Instructions" w:date="2023-12-07T15:54:00Z">
        <w:r w:rsidR="006D66BF">
          <w:t xml:space="preserve">using the methods described on this page </w:t>
        </w:r>
      </w:ins>
      <w:r>
        <w:t xml:space="preserve">should </w:t>
      </w:r>
      <w:ins w:id="4723" w:author="2023 Revisions to CCBHC Cost Report Instructions" w:date="2023-12-07T15:54:00Z">
        <w:r w:rsidR="00294BED">
          <w:t>support</w:t>
        </w:r>
      </w:ins>
      <w:del w:id="4724" w:author="2023 Revisions to CCBHC Cost Report Instructions" w:date="2023-12-07T15:54:00Z">
        <w:r>
          <w:delText>equal</w:delText>
        </w:r>
      </w:del>
      <w:r>
        <w:t xml:space="preserve"> the amount on line 15 of the Indirect Cost Allocations tab.</w:t>
      </w:r>
      <w:ins w:id="4725" w:author="2023 Revisions to CCBHC Cost Report Instructions" w:date="2023-12-07T15:54:00Z">
        <w:r w:rsidR="00025E08">
          <w:t xml:space="preserve"> </w:t>
        </w:r>
      </w:ins>
    </w:p>
    <w:p w14:paraId="6E5ECF67" w14:textId="77777777" w:rsidR="00942D5E" w:rsidRDefault="00025E08">
      <w:pPr>
        <w:spacing w:after="0" w:line="259" w:lineRule="auto"/>
        <w:ind w:left="0" w:right="0" w:firstLine="0"/>
        <w:rPr>
          <w:ins w:id="4726" w:author="2023 Revisions to CCBHC Cost Report Instructions" w:date="2023-12-07T15:54:00Z"/>
        </w:rPr>
      </w:pPr>
      <w:ins w:id="4727" w:author="2023 Revisions to CCBHC Cost Report Instructions" w:date="2023-12-07T15:54:00Z">
        <w:r>
          <w:rPr>
            <w:strike/>
          </w:rPr>
          <w:t xml:space="preserve">                                              </w:t>
        </w:r>
        <w:r>
          <w:t xml:space="preserve"> </w:t>
        </w:r>
      </w:ins>
    </w:p>
    <w:p w14:paraId="3100314A" w14:textId="77777777" w:rsidR="0059672E" w:rsidRDefault="0059672E">
      <w:pPr>
        <w:pStyle w:val="BodyText"/>
        <w:rPr>
          <w:del w:id="4728" w:author="2023 Revisions to CCBHC Cost Report Instructions" w:date="2023-12-07T15:54:00Z"/>
          <w:sz w:val="20"/>
        </w:rPr>
      </w:pPr>
    </w:p>
    <w:p w14:paraId="6F6FB8D9" w14:textId="77777777" w:rsidR="0059672E" w:rsidRDefault="0059672E">
      <w:pPr>
        <w:pStyle w:val="BodyText"/>
        <w:rPr>
          <w:del w:id="4729" w:author="2023 Revisions to CCBHC Cost Report Instructions" w:date="2023-12-07T15:54:00Z"/>
          <w:sz w:val="20"/>
        </w:rPr>
      </w:pPr>
    </w:p>
    <w:p w14:paraId="2C135C49" w14:textId="77777777" w:rsidR="0059672E" w:rsidRDefault="0059672E">
      <w:pPr>
        <w:pStyle w:val="BodyText"/>
        <w:rPr>
          <w:del w:id="4730" w:author="2023 Revisions to CCBHC Cost Report Instructions" w:date="2023-12-07T15:54:00Z"/>
          <w:sz w:val="20"/>
        </w:rPr>
      </w:pPr>
    </w:p>
    <w:p w14:paraId="7DC8354E" w14:textId="77777777" w:rsidR="0059672E" w:rsidRDefault="0059672E">
      <w:pPr>
        <w:pStyle w:val="BodyText"/>
        <w:rPr>
          <w:del w:id="4731" w:author="2023 Revisions to CCBHC Cost Report Instructions" w:date="2023-12-07T15:54:00Z"/>
          <w:sz w:val="20"/>
        </w:rPr>
      </w:pPr>
    </w:p>
    <w:p w14:paraId="04B1FAE9" w14:textId="77777777" w:rsidR="0059672E" w:rsidRDefault="0059672E">
      <w:pPr>
        <w:pStyle w:val="BodyText"/>
        <w:rPr>
          <w:del w:id="4732" w:author="2023 Revisions to CCBHC Cost Report Instructions" w:date="2023-12-07T15:54:00Z"/>
          <w:sz w:val="20"/>
        </w:rPr>
      </w:pPr>
    </w:p>
    <w:p w14:paraId="3AF35CA4" w14:textId="77777777" w:rsidR="0059672E" w:rsidRDefault="0059672E">
      <w:pPr>
        <w:pStyle w:val="BodyText"/>
        <w:rPr>
          <w:del w:id="4733" w:author="2023 Revisions to CCBHC Cost Report Instructions" w:date="2023-12-07T15:54:00Z"/>
          <w:sz w:val="20"/>
        </w:rPr>
      </w:pPr>
    </w:p>
    <w:p w14:paraId="2535C88F" w14:textId="77777777" w:rsidR="0059672E" w:rsidRDefault="0059672E">
      <w:pPr>
        <w:pStyle w:val="BodyText"/>
        <w:rPr>
          <w:del w:id="4734" w:author="2023 Revisions to CCBHC Cost Report Instructions" w:date="2023-12-07T15:54:00Z"/>
          <w:sz w:val="20"/>
        </w:rPr>
      </w:pPr>
    </w:p>
    <w:p w14:paraId="1B5BECA5" w14:textId="77777777" w:rsidR="0059672E" w:rsidRDefault="0059672E">
      <w:pPr>
        <w:pStyle w:val="BodyText"/>
        <w:rPr>
          <w:del w:id="4735" w:author="2023 Revisions to CCBHC Cost Report Instructions" w:date="2023-12-07T15:54:00Z"/>
          <w:sz w:val="20"/>
        </w:rPr>
      </w:pPr>
    </w:p>
    <w:p w14:paraId="30922F7D" w14:textId="77777777" w:rsidR="0059672E" w:rsidRDefault="0059672E">
      <w:pPr>
        <w:pStyle w:val="BodyText"/>
        <w:rPr>
          <w:del w:id="4736" w:author="2023 Revisions to CCBHC Cost Report Instructions" w:date="2023-12-07T15:54:00Z"/>
          <w:sz w:val="20"/>
        </w:rPr>
      </w:pPr>
    </w:p>
    <w:p w14:paraId="73349511" w14:textId="77777777" w:rsidR="0059672E" w:rsidRDefault="0059672E">
      <w:pPr>
        <w:pStyle w:val="BodyText"/>
        <w:rPr>
          <w:del w:id="4737" w:author="2023 Revisions to CCBHC Cost Report Instructions" w:date="2023-12-07T15:54:00Z"/>
          <w:sz w:val="20"/>
        </w:rPr>
      </w:pPr>
    </w:p>
    <w:p w14:paraId="43479208" w14:textId="77777777" w:rsidR="0059672E" w:rsidRDefault="0059672E">
      <w:pPr>
        <w:pStyle w:val="BodyText"/>
        <w:rPr>
          <w:del w:id="4738" w:author="2023 Revisions to CCBHC Cost Report Instructions" w:date="2023-12-07T15:54:00Z"/>
          <w:sz w:val="20"/>
        </w:rPr>
      </w:pPr>
    </w:p>
    <w:p w14:paraId="2BBA0344" w14:textId="77777777" w:rsidR="0059672E" w:rsidRDefault="0050054D">
      <w:pPr>
        <w:pStyle w:val="BodyText"/>
        <w:spacing w:before="1"/>
        <w:rPr>
          <w:del w:id="4739" w:author="2023 Revisions to CCBHC Cost Report Instructions" w:date="2023-12-07T15:54:00Z"/>
          <w:sz w:val="27"/>
        </w:rPr>
      </w:pPr>
      <w:del w:id="4740" w:author="2023 Revisions to CCBHC Cost Report Instructions" w:date="2023-12-07T15:54:00Z">
        <w:r>
          <w:rPr>
            <w:noProof/>
          </w:rPr>
          <mc:AlternateContent>
            <mc:Choice Requires="wps">
              <w:drawing>
                <wp:anchor distT="0" distB="0" distL="0" distR="0" simplePos="0" relativeHeight="487588864" behindDoc="1" locked="0" layoutInCell="1" allowOverlap="1">
                  <wp:simplePos x="0" y="0"/>
                  <wp:positionH relativeFrom="page">
                    <wp:posOffset>914400</wp:posOffset>
                  </wp:positionH>
                  <wp:positionV relativeFrom="paragraph">
                    <wp:posOffset>213407</wp:posOffset>
                  </wp:positionV>
                  <wp:extent cx="1828800"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4C5F89D" id="Graphic 8" o:spid="_x0000_s1026" style="position:absolute;margin-left:1in;margin-top:16.8pt;width:2in;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" path="m1828800,l,,,7607r1828800,l1828800,xe" fillcolor="black" stroked="f">
                  <v:path arrowok="t"/>
                  <w10:wrap type="topAndBottom" anchorx="page"/>
                </v:shape>
              </w:pict>
            </mc:Fallback>
          </mc:AlternateContent>
        </w:r>
      </w:del>
    </w:p>
    <w:p w14:paraId="1A1C10B0" w14:textId="4647A6E4" w:rsidR="0059672E" w:rsidRDefault="0050054D">
      <w:pPr>
        <w:spacing w:after="0" w:line="259" w:lineRule="auto"/>
        <w:ind w:left="0" w:right="0" w:firstLine="0"/>
        <w:rPr>
          <w:sz w:val="18"/>
        </w:rPr>
        <w:pPrChange w:id="4741" w:author="2023 Revisions to CCBHC Cost Report Instructions" w:date="2023-12-07T15:54:00Z">
          <w:pPr>
            <w:spacing w:before="142"/>
            <w:ind w:left="200"/>
          </w:pPr>
        </w:pPrChange>
      </w:pPr>
      <w:bookmarkStart w:id="4742" w:name="_bookmark25"/>
      <w:bookmarkEnd w:id="4742"/>
      <w:r>
        <w:rPr>
          <w:sz w:val="18"/>
          <w:vertAlign w:val="superscript"/>
          <w:rPrChange w:id="4743" w:author="2023 Revisions to CCBHC Cost Report Instructions" w:date="2023-12-07T15:54:00Z">
            <w:rPr>
              <w:position w:val="6"/>
              <w:sz w:val="12"/>
            </w:rPr>
          </w:rPrChange>
        </w:rPr>
        <w:t>2</w:t>
      </w:r>
      <w:r>
        <w:rPr>
          <w:sz w:val="18"/>
          <w:rPrChange w:id="4744" w:author="2023 Revisions to CCBHC Cost Report Instructions" w:date="2023-12-07T15:54:00Z">
            <w:rPr>
              <w:spacing w:val="14"/>
              <w:position w:val="6"/>
              <w:sz w:val="12"/>
            </w:rPr>
          </w:rPrChange>
        </w:rPr>
        <w:t xml:space="preserve"> </w:t>
      </w:r>
      <w:r>
        <w:rPr>
          <w:sz w:val="18"/>
        </w:rPr>
        <w:t>45</w:t>
      </w:r>
      <w:r>
        <w:rPr>
          <w:sz w:val="18"/>
          <w:rPrChange w:id="4745" w:author="2023 Revisions to CCBHC Cost Report Instructions" w:date="2023-12-07T15:54:00Z">
            <w:rPr>
              <w:spacing w:val="-1"/>
              <w:sz w:val="18"/>
            </w:rPr>
          </w:rPrChange>
        </w:rPr>
        <w:t xml:space="preserve"> </w:t>
      </w:r>
      <w:r>
        <w:rPr>
          <w:sz w:val="18"/>
        </w:rPr>
        <w:t>CFR</w:t>
      </w:r>
      <w:r>
        <w:rPr>
          <w:sz w:val="18"/>
          <w:rPrChange w:id="4746" w:author="2023 Revisions to CCBHC Cost Report Instructions" w:date="2023-12-07T15:54:00Z">
            <w:rPr>
              <w:spacing w:val="-2"/>
              <w:sz w:val="18"/>
            </w:rPr>
          </w:rPrChange>
        </w:rPr>
        <w:t xml:space="preserve"> §75.302</w:t>
      </w:r>
      <w:ins w:id="4747" w:author="2023 Revisions to CCBHC Cost Report Instructions" w:date="2023-12-07T15:54:00Z">
        <w:r w:rsidR="00025E08">
          <w:rPr>
            <w:sz w:val="18"/>
          </w:rPr>
          <w:t xml:space="preserve"> </w:t>
        </w:r>
      </w:ins>
    </w:p>
    <w:p w14:paraId="45DA5810" w14:textId="77777777" w:rsidR="006D28B7" w:rsidRDefault="006D28B7">
      <w:pPr>
        <w:spacing w:after="160" w:line="259" w:lineRule="auto"/>
        <w:ind w:left="0" w:right="0" w:firstLine="0"/>
        <w:rPr>
          <w:ins w:id="4748" w:author="2023 Revisions to CCBHC Cost Report Instructions" w:date="2023-12-07T15:54:00Z"/>
          <w:sz w:val="18"/>
        </w:rPr>
      </w:pPr>
      <w:ins w:id="4749" w:author="2023 Revisions to CCBHC Cost Report Instructions" w:date="2023-12-07T15:54:00Z">
        <w:r>
          <w:rPr>
            <w:sz w:val="18"/>
          </w:rPr>
          <w:br w:type="page"/>
        </w:r>
      </w:ins>
    </w:p>
    <w:p w14:paraId="6471327B" w14:textId="77777777" w:rsidR="00732A74" w:rsidRDefault="00732A74" w:rsidP="00732A74">
      <w:pPr>
        <w:spacing w:after="0" w:line="259" w:lineRule="auto"/>
        <w:ind w:left="-5" w:right="0"/>
        <w:rPr>
          <w:ins w:id="4750" w:author="2023 Revisions to CCBHC Cost Report Instructions" w:date="2023-12-07T15:54:00Z"/>
        </w:rPr>
      </w:pPr>
      <w:ins w:id="4751" w:author="2023 Revisions to CCBHC Cost Report Instructions" w:date="2023-12-07T15:54:00Z">
        <w:r>
          <w:rPr>
            <w:sz w:val="72"/>
          </w:rPr>
          <w:t>10</w:t>
        </w:r>
      </w:ins>
    </w:p>
    <w:p w14:paraId="41B8E044" w14:textId="77777777" w:rsidR="0059672E" w:rsidRDefault="0059672E">
      <w:pPr>
        <w:rPr>
          <w:del w:id="4752" w:author="2023 Revisions to CCBHC Cost Report Instructions" w:date="2023-12-07T15:54:00Z"/>
          <w:sz w:val="18"/>
        </w:rPr>
        <w:sectPr w:rsidR="0059672E">
          <w:pgSz w:w="12240" w:h="15840"/>
          <w:pgMar w:top="1340" w:right="940" w:bottom="620" w:left="1240" w:header="542" w:footer="432" w:gutter="0"/>
          <w:cols w:space="720"/>
        </w:sectPr>
      </w:pPr>
    </w:p>
    <w:p w14:paraId="6C80709C" w14:textId="77777777" w:rsidR="0059672E" w:rsidRDefault="0050054D">
      <w:pPr>
        <w:pStyle w:val="Heading1"/>
        <w:tabs>
          <w:tab w:val="left" w:pos="9948"/>
        </w:tabs>
        <w:rPr>
          <w:del w:id="4753" w:author="2023 Revisions to CCBHC Cost Report Instructions" w:date="2023-12-07T15:54:00Z"/>
        </w:rPr>
      </w:pPr>
      <w:del w:id="4754" w:author="2023 Revisions to CCBHC Cost Report Instructions" w:date="2023-12-07T15:54:00Z">
        <w:r>
          <w:rPr>
            <w:spacing w:val="-10"/>
            <w:u w:val="single"/>
          </w:rPr>
          <w:delText>9</w:delText>
        </w:r>
        <w:r>
          <w:rPr>
            <w:u w:val="single"/>
          </w:rPr>
          <w:tab/>
        </w:r>
      </w:del>
    </w:p>
    <w:p w14:paraId="166CFDB2" w14:textId="586DFF8A" w:rsidR="0059672E" w:rsidRDefault="0050054D">
      <w:pPr>
        <w:pStyle w:val="Heading1"/>
        <w:pPrChange w:id="4755" w:author="2023 Revisions to CCBHC Cost Report Instructions" w:date="2023-12-07T15:54:00Z">
          <w:pPr>
            <w:pStyle w:val="Heading2"/>
          </w:pPr>
        </w:pPrChange>
      </w:pPr>
      <w:bookmarkStart w:id="4756" w:name="Daily_Visits_Tab"/>
      <w:bookmarkStart w:id="4757" w:name="_bookmark26"/>
      <w:bookmarkStart w:id="4758" w:name="_Toc147503612"/>
      <w:bookmarkStart w:id="4759" w:name="_Toc148441559"/>
      <w:bookmarkEnd w:id="4756"/>
      <w:bookmarkEnd w:id="4757"/>
      <w:r>
        <w:t>Daily</w:t>
      </w:r>
      <w:r w:rsidRPr="00A04AF3">
        <w:rPr>
          <w:rPrChange w:id="4760" w:author="2023 Revisions to CCBHC Cost Report Instructions" w:date="2023-12-07T15:54:00Z">
            <w:rPr>
              <w:b/>
              <w:i/>
              <w:spacing w:val="-7"/>
              <w:sz w:val="28"/>
            </w:rPr>
          </w:rPrChange>
        </w:rPr>
        <w:t xml:space="preserve"> </w:t>
      </w:r>
      <w:r>
        <w:t>Visits</w:t>
      </w:r>
      <w:r w:rsidRPr="00A04AF3">
        <w:rPr>
          <w:rPrChange w:id="4761" w:author="2023 Revisions to CCBHC Cost Report Instructions" w:date="2023-12-07T15:54:00Z">
            <w:rPr>
              <w:b/>
              <w:i/>
              <w:spacing w:val="-4"/>
              <w:sz w:val="28"/>
            </w:rPr>
          </w:rPrChange>
        </w:rPr>
        <w:t xml:space="preserve"> </w:t>
      </w:r>
      <w:ins w:id="4762" w:author="2023 Revisions to CCBHC Cost Report Instructions" w:date="2023-12-07T15:54:00Z">
        <w:r w:rsidR="0049666A" w:rsidRPr="00A04AF3">
          <w:t xml:space="preserve">PPS-1 </w:t>
        </w:r>
      </w:ins>
      <w:r w:rsidRPr="00A04AF3">
        <w:rPr>
          <w:rPrChange w:id="4763" w:author="2023 Revisions to CCBHC Cost Report Instructions" w:date="2023-12-07T15:54:00Z">
            <w:rPr>
              <w:b/>
              <w:i/>
              <w:spacing w:val="-5"/>
              <w:sz w:val="28"/>
            </w:rPr>
          </w:rPrChange>
        </w:rPr>
        <w:t>Tab</w:t>
      </w:r>
      <w:bookmarkEnd w:id="4758"/>
      <w:bookmarkEnd w:id="4759"/>
      <w:ins w:id="4764" w:author="2023 Revisions to CCBHC Cost Report Instructions" w:date="2023-12-07T15:54:00Z">
        <w:r w:rsidR="0049666A" w:rsidRPr="00A04AF3">
          <w:t xml:space="preserve"> </w:t>
        </w:r>
      </w:ins>
    </w:p>
    <w:p w14:paraId="6E4D543A" w14:textId="552CE293" w:rsidR="0059672E" w:rsidRDefault="0050054D">
      <w:pPr>
        <w:pStyle w:val="BodyText"/>
        <w:pPrChange w:id="4765" w:author="2023 Revisions to CCBHC Cost Report Instructions" w:date="2023-12-07T15:54:00Z">
          <w:pPr>
            <w:pStyle w:val="BodyText"/>
            <w:spacing w:before="128" w:line="247" w:lineRule="auto"/>
            <w:ind w:left="199" w:right="430"/>
          </w:pPr>
        </w:pPrChange>
      </w:pPr>
      <w:r>
        <w:t xml:space="preserve">If </w:t>
      </w:r>
      <w:r>
        <w:t>using</w:t>
      </w:r>
      <w:r>
        <w:rPr>
          <w:rPrChange w:id="4766" w:author="2023 Revisions to CCBHC Cost Report Instructions" w:date="2023-12-07T15:54:00Z">
            <w:rPr>
              <w:spacing w:val="-2"/>
            </w:rPr>
          </w:rPrChange>
        </w:rPr>
        <w:t xml:space="preserve"> </w:t>
      </w:r>
      <w:r>
        <w:t>CC</w:t>
      </w:r>
      <w:r>
        <w:rPr>
          <w:rPrChange w:id="4767" w:author="2023 Revisions to CCBHC Cost Report Instructions" w:date="2023-12-07T15:54:00Z">
            <w:rPr>
              <w:spacing w:val="-2"/>
            </w:rPr>
          </w:rPrChange>
        </w:rPr>
        <w:t xml:space="preserve"> </w:t>
      </w:r>
      <w:r>
        <w:t>PPS-1, use</w:t>
      </w:r>
      <w:r>
        <w:rPr>
          <w:rPrChange w:id="4768" w:author="2023 Revisions to CCBHC Cost Report Instructions" w:date="2023-12-07T15:54:00Z">
            <w:rPr>
              <w:spacing w:val="-4"/>
            </w:rPr>
          </w:rPrChange>
        </w:rPr>
        <w:t xml:space="preserve"> </w:t>
      </w:r>
      <w:r>
        <w:t>the</w:t>
      </w:r>
      <w:r>
        <w:rPr>
          <w:rPrChange w:id="4769" w:author="2023 Revisions to CCBHC Cost Report Instructions" w:date="2023-12-07T15:54:00Z">
            <w:rPr>
              <w:spacing w:val="-2"/>
            </w:rPr>
          </w:rPrChange>
        </w:rPr>
        <w:t xml:space="preserve"> </w:t>
      </w:r>
      <w:r>
        <w:t>Daily</w:t>
      </w:r>
      <w:r>
        <w:rPr>
          <w:rPrChange w:id="4770" w:author="2023 Revisions to CCBHC Cost Report Instructions" w:date="2023-12-07T15:54:00Z">
            <w:rPr>
              <w:spacing w:val="-4"/>
            </w:rPr>
          </w:rPrChange>
        </w:rPr>
        <w:t xml:space="preserve"> </w:t>
      </w:r>
      <w:r>
        <w:t>Visits</w:t>
      </w:r>
      <w:ins w:id="4771" w:author="2023 Revisions to CCBHC Cost Report Instructions" w:date="2023-12-07T15:54:00Z">
        <w:r w:rsidR="00026CAE">
          <w:t xml:space="preserve"> PPS-1</w:t>
        </w:r>
      </w:ins>
      <w:r>
        <w:rPr>
          <w:rPrChange w:id="4772" w:author="2023 Revisions to CCBHC Cost Report Instructions" w:date="2023-12-07T15:54:00Z">
            <w:rPr>
              <w:spacing w:val="-1"/>
            </w:rPr>
          </w:rPrChange>
        </w:rPr>
        <w:t xml:space="preserve"> </w:t>
      </w:r>
      <w:r>
        <w:t>tab</w:t>
      </w:r>
      <w:r>
        <w:rPr>
          <w:rPrChange w:id="4773" w:author="2023 Revisions to CCBHC Cost Report Instructions" w:date="2023-12-07T15:54:00Z">
            <w:rPr>
              <w:spacing w:val="-2"/>
            </w:rPr>
          </w:rPrChange>
        </w:rPr>
        <w:t xml:space="preserve"> </w:t>
      </w:r>
      <w:r>
        <w:t>to</w:t>
      </w:r>
      <w:r>
        <w:rPr>
          <w:rPrChange w:id="4774" w:author="2023 Revisions to CCBHC Cost Report Instructions" w:date="2023-12-07T15:54:00Z">
            <w:rPr>
              <w:spacing w:val="-4"/>
            </w:rPr>
          </w:rPrChange>
        </w:rPr>
        <w:t xml:space="preserve"> </w:t>
      </w:r>
      <w:r>
        <w:t>summarize</w:t>
      </w:r>
      <w:r>
        <w:rPr>
          <w:rPrChange w:id="4775" w:author="2023 Revisions to CCBHC Cost Report Instructions" w:date="2023-12-07T15:54:00Z">
            <w:rPr>
              <w:spacing w:val="-2"/>
            </w:rPr>
          </w:rPrChange>
        </w:rPr>
        <w:t xml:space="preserve"> </w:t>
      </w:r>
      <w:r>
        <w:t>the</w:t>
      </w:r>
      <w:r>
        <w:rPr>
          <w:rPrChange w:id="4776" w:author="2023 Revisions to CCBHC Cost Report Instructions" w:date="2023-12-07T15:54:00Z">
            <w:rPr>
              <w:spacing w:val="-2"/>
            </w:rPr>
          </w:rPrChange>
        </w:rPr>
        <w:t xml:space="preserve"> </w:t>
      </w:r>
      <w:r>
        <w:t>visits</w:t>
      </w:r>
      <w:r>
        <w:rPr>
          <w:rPrChange w:id="4777" w:author="2023 Revisions to CCBHC Cost Report Instructions" w:date="2023-12-07T15:54:00Z">
            <w:rPr>
              <w:spacing w:val="-4"/>
            </w:rPr>
          </w:rPrChange>
        </w:rPr>
        <w:t xml:space="preserve"> </w:t>
      </w:r>
      <w:r>
        <w:t>furnished</w:t>
      </w:r>
      <w:r>
        <w:rPr>
          <w:rPrChange w:id="4778" w:author="2023 Revisions to CCBHC Cost Report Instructions" w:date="2023-12-07T15:54:00Z">
            <w:rPr>
              <w:spacing w:val="-2"/>
            </w:rPr>
          </w:rPrChange>
        </w:rPr>
        <w:t xml:space="preserve"> </w:t>
      </w:r>
      <w:r>
        <w:t>by</w:t>
      </w:r>
      <w:r>
        <w:rPr>
          <w:rPrChange w:id="4779" w:author="2023 Revisions to CCBHC Cost Report Instructions" w:date="2023-12-07T15:54:00Z">
            <w:rPr>
              <w:spacing w:val="-4"/>
            </w:rPr>
          </w:rPrChange>
        </w:rPr>
        <w:t xml:space="preserve"> </w:t>
      </w:r>
      <w:r>
        <w:t>your health</w:t>
      </w:r>
      <w:r>
        <w:rPr>
          <w:rPrChange w:id="4780" w:author="2023 Revisions to CCBHC Cost Report Instructions" w:date="2023-12-07T15:54:00Z">
            <w:rPr>
              <w:spacing w:val="-2"/>
            </w:rPr>
          </w:rPrChange>
        </w:rPr>
        <w:t xml:space="preserve"> </w:t>
      </w:r>
      <w:r>
        <w:t>care staff and by physicians under agreement with you that apply specifically to CCBHC services.</w:t>
      </w:r>
      <w:ins w:id="4781" w:author="2023 Revisions to CCBHC Cost Report Instructions" w:date="2023-12-07T15:54:00Z">
        <w:r w:rsidR="00025E08">
          <w:t xml:space="preserve">  </w:t>
        </w:r>
      </w:ins>
    </w:p>
    <w:p w14:paraId="27A5289D" w14:textId="49445CE5" w:rsidR="0059672E" w:rsidRDefault="0050054D">
      <w:pPr>
        <w:pStyle w:val="BodyText"/>
        <w:pPrChange w:id="4782" w:author="2023 Revisions to CCBHC Cost Report Instructions" w:date="2023-12-07T15:54:00Z">
          <w:pPr>
            <w:pStyle w:val="BodyText"/>
            <w:spacing w:line="244" w:lineRule="auto"/>
            <w:ind w:left="199"/>
          </w:pPr>
        </w:pPrChange>
      </w:pPr>
      <w:r>
        <w:t>Include</w:t>
      </w:r>
      <w:r>
        <w:rPr>
          <w:rPrChange w:id="4783" w:author="2023 Revisions to CCBHC Cost Report Instructions" w:date="2023-12-07T15:54:00Z">
            <w:rPr>
              <w:spacing w:val="-4"/>
            </w:rPr>
          </w:rPrChange>
        </w:rPr>
        <w:t xml:space="preserve"> </w:t>
      </w:r>
      <w:r>
        <w:t>days</w:t>
      </w:r>
      <w:r>
        <w:rPr>
          <w:rPrChange w:id="4784" w:author="2023 Revisions to CCBHC Cost Report Instructions" w:date="2023-12-07T15:54:00Z">
            <w:rPr>
              <w:spacing w:val="-3"/>
            </w:rPr>
          </w:rPrChange>
        </w:rPr>
        <w:t xml:space="preserve"> </w:t>
      </w:r>
      <w:r>
        <w:t>with</w:t>
      </w:r>
      <w:r>
        <w:rPr>
          <w:rPrChange w:id="4785" w:author="2023 Revisions to CCBHC Cost Report Instructions" w:date="2023-12-07T15:54:00Z">
            <w:rPr>
              <w:spacing w:val="-4"/>
            </w:rPr>
          </w:rPrChange>
        </w:rPr>
        <w:t xml:space="preserve"> </w:t>
      </w:r>
      <w:r>
        <w:t>visits</w:t>
      </w:r>
      <w:r>
        <w:rPr>
          <w:rPrChange w:id="4786" w:author="2023 Revisions to CCBHC Cost Report Instructions" w:date="2023-12-07T15:54:00Z">
            <w:rPr>
              <w:spacing w:val="-6"/>
            </w:rPr>
          </w:rPrChange>
        </w:rPr>
        <w:t xml:space="preserve"> </w:t>
      </w:r>
      <w:r>
        <w:t>from</w:t>
      </w:r>
      <w:r>
        <w:rPr>
          <w:rPrChange w:id="4787" w:author="2023 Revisions to CCBHC Cost Report Instructions" w:date="2023-12-07T15:54:00Z">
            <w:rPr>
              <w:spacing w:val="-2"/>
            </w:rPr>
          </w:rPrChange>
        </w:rPr>
        <w:t xml:space="preserve"> </w:t>
      </w:r>
      <w:r>
        <w:t>both</w:t>
      </w:r>
      <w:r>
        <w:rPr>
          <w:rPrChange w:id="4788" w:author="2023 Revisions to CCBHC Cost Report Instructions" w:date="2023-12-07T15:54:00Z">
            <w:rPr>
              <w:spacing w:val="-4"/>
            </w:rPr>
          </w:rPrChange>
        </w:rPr>
        <w:t xml:space="preserve"> </w:t>
      </w:r>
      <w:r>
        <w:t>Medicaid-covered</w:t>
      </w:r>
      <w:r>
        <w:rPr>
          <w:rPrChange w:id="4789" w:author="2023 Revisions to CCBHC Cost Report Instructions" w:date="2023-12-07T15:54:00Z">
            <w:rPr>
              <w:spacing w:val="-4"/>
            </w:rPr>
          </w:rPrChange>
        </w:rPr>
        <w:t xml:space="preserve"> </w:t>
      </w:r>
      <w:r>
        <w:t>and</w:t>
      </w:r>
      <w:r>
        <w:rPr>
          <w:rPrChange w:id="4790" w:author="2023 Revisions to CCBHC Cost Report Instructions" w:date="2023-12-07T15:54:00Z">
            <w:rPr>
              <w:spacing w:val="-4"/>
            </w:rPr>
          </w:rPrChange>
        </w:rPr>
        <w:t xml:space="preserve"> </w:t>
      </w:r>
      <w:r>
        <w:t>non-Medicaid-covered</w:t>
      </w:r>
      <w:r>
        <w:rPr>
          <w:rPrChange w:id="4791" w:author="2023 Revisions to CCBHC Cost Report Instructions" w:date="2023-12-07T15:54:00Z">
            <w:rPr>
              <w:spacing w:val="-4"/>
            </w:rPr>
          </w:rPrChange>
        </w:rPr>
        <w:t xml:space="preserve"> </w:t>
      </w:r>
      <w:r>
        <w:t xml:space="preserve">recipients. </w:t>
      </w:r>
      <w:ins w:id="4792" w:author="2023 Revisions to CCBHC Cost Report Instructions" w:date="2023-12-07T15:54:00Z">
        <w:r w:rsidR="00025E08">
          <w:t xml:space="preserve"> </w:t>
        </w:r>
      </w:ins>
      <w:r>
        <w:t>Consolidate visits for all facilities reported for the CCBHC.</w:t>
      </w:r>
      <w:ins w:id="4793" w:author="2023 Revisions to CCBHC Cost Report Instructions" w:date="2023-12-07T15:54:00Z">
        <w:r w:rsidR="00025E08">
          <w:t xml:space="preserve"> </w:t>
        </w:r>
      </w:ins>
    </w:p>
    <w:p w14:paraId="0613C61C" w14:textId="5EACAB69" w:rsidR="0059672E" w:rsidRDefault="0050054D">
      <w:pPr>
        <w:pStyle w:val="Heading2"/>
        <w:pPrChange w:id="4794" w:author="2023 Revisions to CCBHC Cost Report Instructions" w:date="2023-12-07T15:54:00Z">
          <w:pPr>
            <w:pStyle w:val="Heading4"/>
            <w:spacing w:before="184"/>
            <w:ind w:left="199"/>
          </w:pPr>
        </w:pPrChange>
      </w:pPr>
      <w:bookmarkStart w:id="4795" w:name="_bookmark27"/>
      <w:bookmarkStart w:id="4796" w:name="_Toc147503613"/>
      <w:bookmarkStart w:id="4797" w:name="_Toc148441560"/>
      <w:bookmarkEnd w:id="4795"/>
      <w:r>
        <w:t>PATIENT</w:t>
      </w:r>
      <w:r>
        <w:rPr>
          <w:rPrChange w:id="4798" w:author="2023 Revisions to CCBHC Cost Report Instructions" w:date="2023-12-07T15:54:00Z">
            <w:rPr>
              <w:i w:val="0"/>
              <w:spacing w:val="-9"/>
            </w:rPr>
          </w:rPrChange>
        </w:rPr>
        <w:t xml:space="preserve"> </w:t>
      </w:r>
      <w:r>
        <w:t>DEMOGRAPHICS</w:t>
      </w:r>
      <w:r>
        <w:rPr>
          <w:rPrChange w:id="4799" w:author="2023 Revisions to CCBHC Cost Report Instructions" w:date="2023-12-07T15:54:00Z">
            <w:rPr>
              <w:i w:val="0"/>
              <w:spacing w:val="-9"/>
            </w:rPr>
          </w:rPrChange>
        </w:rPr>
        <w:t xml:space="preserve"> </w:t>
      </w:r>
      <w:r>
        <w:rPr>
          <w:rPrChange w:id="4800" w:author="2023 Revisions to CCBHC Cost Report Instructions" w:date="2023-12-07T15:54:00Z">
            <w:rPr>
              <w:i w:val="0"/>
              <w:spacing w:val="-2"/>
            </w:rPr>
          </w:rPrChange>
        </w:rPr>
        <w:t>CONSOLIDATED</w:t>
      </w:r>
      <w:bookmarkEnd w:id="4796"/>
      <w:bookmarkEnd w:id="4797"/>
      <w:ins w:id="4801" w:author="2023 Revisions to CCBHC Cost Report Instructions" w:date="2023-12-07T15:54:00Z">
        <w:r w:rsidR="00025E08">
          <w:t xml:space="preserve"> </w:t>
        </w:r>
      </w:ins>
    </w:p>
    <w:p w14:paraId="3FA3E70E" w14:textId="18A08C6B" w:rsidR="0059672E" w:rsidRDefault="0050054D">
      <w:pPr>
        <w:pStyle w:val="BodyText"/>
        <w:pPrChange w:id="4802" w:author="2023 Revisions to CCBHC Cost Report Instructions" w:date="2023-12-07T15:54:00Z">
          <w:pPr>
            <w:pStyle w:val="BodyText"/>
            <w:spacing w:before="86" w:line="247" w:lineRule="auto"/>
            <w:ind w:left="199" w:right="147"/>
          </w:pPr>
        </w:pPrChange>
      </w:pPr>
      <w:r>
        <w:t>This</w:t>
      </w:r>
      <w:r>
        <w:rPr>
          <w:rPrChange w:id="4803" w:author="2023 Revisions to CCBHC Cost Report Instructions" w:date="2023-12-07T15:54:00Z">
            <w:rPr>
              <w:spacing w:val="-4"/>
            </w:rPr>
          </w:rPrChange>
        </w:rPr>
        <w:t xml:space="preserve"> </w:t>
      </w:r>
      <w:r>
        <w:t>section</w:t>
      </w:r>
      <w:r>
        <w:rPr>
          <w:rPrChange w:id="4804" w:author="2023 Revisions to CCBHC Cost Report Instructions" w:date="2023-12-07T15:54:00Z">
            <w:rPr>
              <w:spacing w:val="-2"/>
            </w:rPr>
          </w:rPrChange>
        </w:rPr>
        <w:t xml:space="preserve"> </w:t>
      </w:r>
      <w:r>
        <w:t>is</w:t>
      </w:r>
      <w:r>
        <w:rPr>
          <w:rPrChange w:id="4805" w:author="2023 Revisions to CCBHC Cost Report Instructions" w:date="2023-12-07T15:54:00Z">
            <w:rPr>
              <w:spacing w:val="-6"/>
            </w:rPr>
          </w:rPrChange>
        </w:rPr>
        <w:t xml:space="preserve"> </w:t>
      </w:r>
      <w:r>
        <w:t>for</w:t>
      </w:r>
      <w:r>
        <w:rPr>
          <w:rPrChange w:id="4806" w:author="2023 Revisions to CCBHC Cost Report Instructions" w:date="2023-12-07T15:54:00Z">
            <w:rPr>
              <w:spacing w:val="-3"/>
            </w:rPr>
          </w:rPrChange>
        </w:rPr>
        <w:t xml:space="preserve"> </w:t>
      </w:r>
      <w:r>
        <w:t>reporting</w:t>
      </w:r>
      <w:r>
        <w:rPr>
          <w:rPrChange w:id="4807" w:author="2023 Revisions to CCBHC Cost Report Instructions" w:date="2023-12-07T15:54:00Z">
            <w:rPr>
              <w:spacing w:val="-2"/>
            </w:rPr>
          </w:rPrChange>
        </w:rPr>
        <w:t xml:space="preserve"> </w:t>
      </w:r>
      <w:r>
        <w:t>consolidated</w:t>
      </w:r>
      <w:r>
        <w:rPr>
          <w:rPrChange w:id="4808" w:author="2023 Revisions to CCBHC Cost Report Instructions" w:date="2023-12-07T15:54:00Z">
            <w:rPr>
              <w:spacing w:val="-2"/>
            </w:rPr>
          </w:rPrChange>
        </w:rPr>
        <w:t xml:space="preserve"> </w:t>
      </w:r>
      <w:r>
        <w:t>patient</w:t>
      </w:r>
      <w:r>
        <w:rPr>
          <w:rPrChange w:id="4809" w:author="2023 Revisions to CCBHC Cost Report Instructions" w:date="2023-12-07T15:54:00Z">
            <w:rPr>
              <w:spacing w:val="-2"/>
            </w:rPr>
          </w:rPrChange>
        </w:rPr>
        <w:t xml:space="preserve"> </w:t>
      </w:r>
      <w:r>
        <w:t>demographics.</w:t>
      </w:r>
      <w:r>
        <w:rPr>
          <w:rPrChange w:id="4810" w:author="2023 Revisions to CCBHC Cost Report Instructions" w:date="2023-12-07T15:54:00Z">
            <w:rPr>
              <w:spacing w:val="40"/>
            </w:rPr>
          </w:rPrChange>
        </w:rPr>
        <w:t xml:space="preserve"> </w:t>
      </w:r>
      <w:ins w:id="4811" w:author="2023 Revisions to CCBHC Cost Report Instructions" w:date="2023-12-07T15:54:00Z">
        <w:r w:rsidR="00025E08">
          <w:t xml:space="preserve"> </w:t>
        </w:r>
      </w:ins>
      <w:r>
        <w:t>Visits</w:t>
      </w:r>
      <w:r>
        <w:rPr>
          <w:rPrChange w:id="4812" w:author="2023 Revisions to CCBHC Cost Report Instructions" w:date="2023-12-07T15:54:00Z">
            <w:rPr>
              <w:spacing w:val="-1"/>
            </w:rPr>
          </w:rPrChange>
        </w:rPr>
        <w:t xml:space="preserve"> </w:t>
      </w:r>
      <w:r>
        <w:t>by</w:t>
      </w:r>
      <w:r>
        <w:rPr>
          <w:rPrChange w:id="4813" w:author="2023 Revisions to CCBHC Cost Report Instructions" w:date="2023-12-07T15:54:00Z">
            <w:rPr>
              <w:spacing w:val="-4"/>
            </w:rPr>
          </w:rPrChange>
        </w:rPr>
        <w:t xml:space="preserve"> </w:t>
      </w:r>
      <w:r>
        <w:t>one</w:t>
      </w:r>
      <w:r>
        <w:rPr>
          <w:rPrChange w:id="4814" w:author="2023 Revisions to CCBHC Cost Report Instructions" w:date="2023-12-07T15:54:00Z">
            <w:rPr>
              <w:spacing w:val="-2"/>
            </w:rPr>
          </w:rPrChange>
        </w:rPr>
        <w:t xml:space="preserve"> </w:t>
      </w:r>
      <w:r>
        <w:t>patient</w:t>
      </w:r>
      <w:r>
        <w:rPr>
          <w:rPrChange w:id="4815" w:author="2023 Revisions to CCBHC Cost Report Instructions" w:date="2023-12-07T15:54:00Z">
            <w:rPr>
              <w:spacing w:val="-2"/>
            </w:rPr>
          </w:rPrChange>
        </w:rPr>
        <w:t xml:space="preserve"> </w:t>
      </w:r>
      <w:r>
        <w:t>to</w:t>
      </w:r>
      <w:r>
        <w:rPr>
          <w:rPrChange w:id="4816" w:author="2023 Revisions to CCBHC Cost Report Instructions" w:date="2023-12-07T15:54:00Z">
            <w:rPr>
              <w:spacing w:val="-6"/>
            </w:rPr>
          </w:rPrChange>
        </w:rPr>
        <w:t xml:space="preserve"> </w:t>
      </w:r>
      <w:r>
        <w:t xml:space="preserve">multiple locations on the same day </w:t>
      </w:r>
      <w:r>
        <w:t>should be counted only once.</w:t>
      </w:r>
      <w:ins w:id="4817" w:author="2023 Revisions to CCBHC Cost Report Instructions" w:date="2023-12-07T15:54:00Z">
        <w:r w:rsidR="00025E08">
          <w:t xml:space="preserve"> </w:t>
        </w:r>
      </w:ins>
    </w:p>
    <w:p w14:paraId="0DE3D77C" w14:textId="6237A5E8" w:rsidR="0059672E" w:rsidRDefault="0050054D">
      <w:pPr>
        <w:pStyle w:val="Heading3"/>
        <w:pPrChange w:id="4818" w:author="2023 Revisions to CCBHC Cost Report Instructions" w:date="2023-12-07T15:54:00Z">
          <w:pPr>
            <w:pStyle w:val="Heading5"/>
            <w:spacing w:before="180"/>
            <w:ind w:left="199"/>
          </w:pPr>
        </w:pPrChange>
      </w:pPr>
      <w:bookmarkStart w:id="4819" w:name="_bookmark28"/>
      <w:bookmarkStart w:id="4820" w:name="_Toc147503614"/>
      <w:bookmarkStart w:id="4821" w:name="_Toc148441561"/>
      <w:bookmarkEnd w:id="4819"/>
      <w:r>
        <w:t>Column</w:t>
      </w:r>
      <w:r>
        <w:rPr>
          <w:rPrChange w:id="4822" w:author="2023 Revisions to CCBHC Cost Report Instructions" w:date="2023-12-07T15:54:00Z">
            <w:rPr>
              <w:bCs w:val="0"/>
              <w:iCs w:val="0"/>
              <w:spacing w:val="-3"/>
            </w:rPr>
          </w:rPrChange>
        </w:rPr>
        <w:t xml:space="preserve"> </w:t>
      </w:r>
      <w:r>
        <w:rPr>
          <w:rPrChange w:id="4823" w:author="2023 Revisions to CCBHC Cost Report Instructions" w:date="2023-12-07T15:54:00Z">
            <w:rPr>
              <w:bCs w:val="0"/>
              <w:iCs w:val="0"/>
              <w:spacing w:val="-2"/>
            </w:rPr>
          </w:rPrChange>
        </w:rPr>
        <w:t>Descriptions</w:t>
      </w:r>
      <w:bookmarkEnd w:id="4820"/>
      <w:bookmarkEnd w:id="4821"/>
      <w:ins w:id="4824" w:author="2023 Revisions to CCBHC Cost Report Instructions" w:date="2023-12-07T15:54:00Z">
        <w:r w:rsidR="00025E08">
          <w:t xml:space="preserve"> </w:t>
        </w:r>
      </w:ins>
    </w:p>
    <w:p w14:paraId="78CE69E3" w14:textId="5E24BDF6" w:rsidR="0059672E" w:rsidRDefault="0050054D">
      <w:pPr>
        <w:pStyle w:val="Hangingtext"/>
        <w:pPrChange w:id="4825" w:author="2023 Revisions to CCBHC Cost Report Instructions" w:date="2023-12-07T15:54:00Z">
          <w:pPr>
            <w:pStyle w:val="BodyText"/>
            <w:tabs>
              <w:tab w:val="left" w:pos="1639"/>
            </w:tabs>
            <w:spacing w:before="85" w:line="247" w:lineRule="auto"/>
            <w:ind w:left="1639" w:right="676" w:hanging="1441"/>
          </w:pPr>
        </w:pPrChange>
      </w:pPr>
      <w:r>
        <w:rPr>
          <w:b/>
        </w:rPr>
        <w:t>Column 1:</w:t>
      </w:r>
      <w:ins w:id="4826" w:author="2023 Revisions to CCBHC Cost Report Instructions" w:date="2023-12-07T15:54:00Z">
        <w:r w:rsidR="00025E08">
          <w:t xml:space="preserve">  </w:t>
        </w:r>
      </w:ins>
      <w:r>
        <w:rPr>
          <w:rPrChange w:id="4827" w:author="2023 Revisions to CCBHC Cost Report Instructions" w:date="2023-12-07T15:54:00Z">
            <w:rPr>
              <w:b/>
            </w:rPr>
          </w:rPrChange>
        </w:rPr>
        <w:tab/>
      </w:r>
      <w:r>
        <w:t>Enter</w:t>
      </w:r>
      <w:r>
        <w:rPr>
          <w:rPrChange w:id="4828" w:author="2023 Revisions to CCBHC Cost Report Instructions" w:date="2023-12-07T15:54:00Z">
            <w:rPr>
              <w:spacing w:val="-4"/>
            </w:rPr>
          </w:rPrChange>
        </w:rPr>
        <w:t xml:space="preserve"> </w:t>
      </w:r>
      <w:r>
        <w:t>the</w:t>
      </w:r>
      <w:r>
        <w:rPr>
          <w:rPrChange w:id="4829" w:author="2023 Revisions to CCBHC Cost Report Instructions" w:date="2023-12-07T15:54:00Z">
            <w:rPr>
              <w:spacing w:val="-5"/>
            </w:rPr>
          </w:rPrChange>
        </w:rPr>
        <w:t xml:space="preserve"> </w:t>
      </w:r>
      <w:r>
        <w:t>total</w:t>
      </w:r>
      <w:r>
        <w:rPr>
          <w:rPrChange w:id="4830" w:author="2023 Revisions to CCBHC Cost Report Instructions" w:date="2023-12-07T15:54:00Z">
            <w:rPr>
              <w:spacing w:val="-3"/>
            </w:rPr>
          </w:rPrChange>
        </w:rPr>
        <w:t xml:space="preserve"> </w:t>
      </w:r>
      <w:r>
        <w:t>number</w:t>
      </w:r>
      <w:r>
        <w:rPr>
          <w:rPrChange w:id="4831" w:author="2023 Revisions to CCBHC Cost Report Instructions" w:date="2023-12-07T15:54:00Z">
            <w:rPr>
              <w:spacing w:val="-2"/>
            </w:rPr>
          </w:rPrChange>
        </w:rPr>
        <w:t xml:space="preserve"> </w:t>
      </w:r>
      <w:r>
        <w:t>of</w:t>
      </w:r>
      <w:r>
        <w:rPr>
          <w:rPrChange w:id="4832" w:author="2023 Revisions to CCBHC Cost Report Instructions" w:date="2023-12-07T15:54:00Z">
            <w:rPr>
              <w:spacing w:val="-3"/>
            </w:rPr>
          </w:rPrChange>
        </w:rPr>
        <w:t xml:space="preserve"> </w:t>
      </w:r>
      <w:r>
        <w:t>days</w:t>
      </w:r>
      <w:r>
        <w:rPr>
          <w:rPrChange w:id="4833" w:author="2023 Revisions to CCBHC Cost Report Instructions" w:date="2023-12-07T15:54:00Z">
            <w:rPr>
              <w:spacing w:val="-2"/>
            </w:rPr>
          </w:rPrChange>
        </w:rPr>
        <w:t xml:space="preserve"> </w:t>
      </w:r>
      <w:r>
        <w:t>with</w:t>
      </w:r>
      <w:r>
        <w:rPr>
          <w:rPrChange w:id="4834" w:author="2023 Revisions to CCBHC Cost Report Instructions" w:date="2023-12-07T15:54:00Z">
            <w:rPr>
              <w:spacing w:val="-3"/>
            </w:rPr>
          </w:rPrChange>
        </w:rPr>
        <w:t xml:space="preserve"> </w:t>
      </w:r>
      <w:r>
        <w:t>patient</w:t>
      </w:r>
      <w:r>
        <w:rPr>
          <w:rPrChange w:id="4835" w:author="2023 Revisions to CCBHC Cost Report Instructions" w:date="2023-12-07T15:54:00Z">
            <w:rPr>
              <w:spacing w:val="-2"/>
            </w:rPr>
          </w:rPrChange>
        </w:rPr>
        <w:t xml:space="preserve"> </w:t>
      </w:r>
      <w:r>
        <w:t>visits</w:t>
      </w:r>
      <w:r>
        <w:rPr>
          <w:rPrChange w:id="4836" w:author="2023 Revisions to CCBHC Cost Report Instructions" w:date="2023-12-07T15:54:00Z">
            <w:rPr>
              <w:spacing w:val="-5"/>
            </w:rPr>
          </w:rPrChange>
        </w:rPr>
        <w:t xml:space="preserve"> </w:t>
      </w:r>
      <w:r>
        <w:t>for</w:t>
      </w:r>
      <w:r>
        <w:rPr>
          <w:rPrChange w:id="4837" w:author="2023 Revisions to CCBHC Cost Report Instructions" w:date="2023-12-07T15:54:00Z">
            <w:rPr>
              <w:spacing w:val="-2"/>
            </w:rPr>
          </w:rPrChange>
        </w:rPr>
        <w:t xml:space="preserve"> </w:t>
      </w:r>
      <w:r>
        <w:t>CCBHC</w:t>
      </w:r>
      <w:r>
        <w:rPr>
          <w:rPrChange w:id="4838" w:author="2023 Revisions to CCBHC Cost Report Instructions" w:date="2023-12-07T15:54:00Z">
            <w:rPr>
              <w:spacing w:val="-3"/>
            </w:rPr>
          </w:rPrChange>
        </w:rPr>
        <w:t xml:space="preserve"> </w:t>
      </w:r>
      <w:r>
        <w:t>services</w:t>
      </w:r>
      <w:r>
        <w:rPr>
          <w:rPrChange w:id="4839" w:author="2023 Revisions to CCBHC Cost Report Instructions" w:date="2023-12-07T15:54:00Z">
            <w:rPr>
              <w:spacing w:val="-2"/>
            </w:rPr>
          </w:rPrChange>
        </w:rPr>
        <w:t xml:space="preserve"> </w:t>
      </w:r>
      <w:r>
        <w:t>during</w:t>
      </w:r>
      <w:r>
        <w:rPr>
          <w:rPrChange w:id="4840" w:author="2023 Revisions to CCBHC Cost Report Instructions" w:date="2023-12-07T15:54:00Z">
            <w:rPr>
              <w:spacing w:val="-3"/>
            </w:rPr>
          </w:rPrChange>
        </w:rPr>
        <w:t xml:space="preserve"> </w:t>
      </w:r>
      <w:r>
        <w:t>the reporting period.</w:t>
      </w:r>
      <w:ins w:id="4841" w:author="2023 Revisions to CCBHC Cost Report Instructions" w:date="2023-12-07T15:54:00Z">
        <w:r w:rsidR="00025E08">
          <w:t xml:space="preserve"> </w:t>
        </w:r>
      </w:ins>
    </w:p>
    <w:p w14:paraId="21C1325C" w14:textId="4298720A" w:rsidR="0059672E" w:rsidRDefault="0050054D">
      <w:pPr>
        <w:pStyle w:val="Heading3"/>
        <w:pPrChange w:id="4842" w:author="2023 Revisions to CCBHC Cost Report Instructions" w:date="2023-12-07T15:54:00Z">
          <w:pPr>
            <w:pStyle w:val="Heading5"/>
            <w:spacing w:before="180"/>
          </w:pPr>
        </w:pPrChange>
      </w:pPr>
      <w:bookmarkStart w:id="4843" w:name="_bookmark29"/>
      <w:bookmarkStart w:id="4844" w:name="_Toc147503615"/>
      <w:bookmarkStart w:id="4845" w:name="_Toc148441562"/>
      <w:bookmarkEnd w:id="4843"/>
      <w:r>
        <w:t>Line</w:t>
      </w:r>
      <w:r>
        <w:rPr>
          <w:rPrChange w:id="4846" w:author="2023 Revisions to CCBHC Cost Report Instructions" w:date="2023-12-07T15:54:00Z">
            <w:rPr>
              <w:bCs w:val="0"/>
              <w:iCs w:val="0"/>
              <w:spacing w:val="-1"/>
            </w:rPr>
          </w:rPrChange>
        </w:rPr>
        <w:t xml:space="preserve"> </w:t>
      </w:r>
      <w:r>
        <w:rPr>
          <w:rPrChange w:id="4847" w:author="2023 Revisions to CCBHC Cost Report Instructions" w:date="2023-12-07T15:54:00Z">
            <w:rPr>
              <w:bCs w:val="0"/>
              <w:iCs w:val="0"/>
              <w:spacing w:val="-2"/>
            </w:rPr>
          </w:rPrChange>
        </w:rPr>
        <w:t>Descriptions</w:t>
      </w:r>
      <w:bookmarkEnd w:id="4844"/>
      <w:bookmarkEnd w:id="4845"/>
      <w:ins w:id="4848" w:author="2023 Revisions to CCBHC Cost Report Instructions" w:date="2023-12-07T15:54:00Z">
        <w:r w:rsidR="00025E08">
          <w:t xml:space="preserve"> </w:t>
        </w:r>
      </w:ins>
    </w:p>
    <w:p w14:paraId="0BB5C7DF" w14:textId="7480A976" w:rsidR="0059672E" w:rsidRDefault="0050054D">
      <w:pPr>
        <w:pStyle w:val="Hangingtext"/>
        <w:pPrChange w:id="4849" w:author="2023 Revisions to CCBHC Cost Report Instructions" w:date="2023-12-07T15:54:00Z">
          <w:pPr>
            <w:pStyle w:val="BodyText"/>
            <w:tabs>
              <w:tab w:val="left" w:pos="1639"/>
            </w:tabs>
            <w:spacing w:before="85" w:line="247" w:lineRule="auto"/>
            <w:ind w:left="1640" w:right="933" w:hanging="1441"/>
          </w:pPr>
        </w:pPrChange>
      </w:pPr>
      <w:r>
        <w:rPr>
          <w:b/>
        </w:rPr>
        <w:t>Line 1:</w:t>
      </w:r>
      <w:ins w:id="4850" w:author="2023 Revisions to CCBHC Cost Report Instructions" w:date="2023-12-07T15:54:00Z">
        <w:r w:rsidR="001F4032">
          <w:t xml:space="preserve"> </w:t>
        </w:r>
      </w:ins>
      <w:r>
        <w:rPr>
          <w:rPrChange w:id="4851" w:author="2023 Revisions to CCBHC Cost Report Instructions" w:date="2023-12-07T15:54:00Z">
            <w:rPr>
              <w:b/>
            </w:rPr>
          </w:rPrChange>
        </w:rPr>
        <w:tab/>
      </w:r>
      <w:r>
        <w:t>Enter</w:t>
      </w:r>
      <w:r>
        <w:rPr>
          <w:rPrChange w:id="4852" w:author="2023 Revisions to CCBHC Cost Report Instructions" w:date="2023-12-07T15:54:00Z">
            <w:rPr>
              <w:spacing w:val="-4"/>
            </w:rPr>
          </w:rPrChange>
        </w:rPr>
        <w:t xml:space="preserve"> </w:t>
      </w:r>
      <w:r>
        <w:t>the</w:t>
      </w:r>
      <w:r>
        <w:rPr>
          <w:rPrChange w:id="4853" w:author="2023 Revisions to CCBHC Cost Report Instructions" w:date="2023-12-07T15:54:00Z">
            <w:rPr>
              <w:spacing w:val="-5"/>
            </w:rPr>
          </w:rPrChange>
        </w:rPr>
        <w:t xml:space="preserve"> </w:t>
      </w:r>
      <w:r>
        <w:t>counts</w:t>
      </w:r>
      <w:r>
        <w:rPr>
          <w:rPrChange w:id="4854" w:author="2023 Revisions to CCBHC Cost Report Instructions" w:date="2023-12-07T15:54:00Z">
            <w:rPr>
              <w:spacing w:val="-5"/>
            </w:rPr>
          </w:rPrChange>
        </w:rPr>
        <w:t xml:space="preserve"> </w:t>
      </w:r>
      <w:r>
        <w:t>of</w:t>
      </w:r>
      <w:r>
        <w:rPr>
          <w:rPrChange w:id="4855" w:author="2023 Revisions to CCBHC Cost Report Instructions" w:date="2023-12-07T15:54:00Z">
            <w:rPr>
              <w:spacing w:val="-1"/>
            </w:rPr>
          </w:rPrChange>
        </w:rPr>
        <w:t xml:space="preserve"> </w:t>
      </w:r>
      <w:r>
        <w:t>unique</w:t>
      </w:r>
      <w:r>
        <w:rPr>
          <w:rPrChange w:id="4856" w:author="2023 Revisions to CCBHC Cost Report Instructions" w:date="2023-12-07T15:54:00Z">
            <w:rPr>
              <w:spacing w:val="-3"/>
            </w:rPr>
          </w:rPrChange>
        </w:rPr>
        <w:t xml:space="preserve"> </w:t>
      </w:r>
      <w:r>
        <w:t>patient</w:t>
      </w:r>
      <w:r>
        <w:rPr>
          <w:rPrChange w:id="4857" w:author="2023 Revisions to CCBHC Cost Report Instructions" w:date="2023-12-07T15:54:00Z">
            <w:rPr>
              <w:spacing w:val="-3"/>
            </w:rPr>
          </w:rPrChange>
        </w:rPr>
        <w:t xml:space="preserve"> </w:t>
      </w:r>
      <w:r>
        <w:t>visit</w:t>
      </w:r>
      <w:r>
        <w:rPr>
          <w:rPrChange w:id="4858" w:author="2023 Revisions to CCBHC Cost Report Instructions" w:date="2023-12-07T15:54:00Z">
            <w:rPr>
              <w:spacing w:val="-1"/>
            </w:rPr>
          </w:rPrChange>
        </w:rPr>
        <w:t xml:space="preserve"> </w:t>
      </w:r>
      <w:r>
        <w:t>days</w:t>
      </w:r>
      <w:r>
        <w:rPr>
          <w:rPrChange w:id="4859" w:author="2023 Revisions to CCBHC Cost Report Instructions" w:date="2023-12-07T15:54:00Z">
            <w:rPr>
              <w:spacing w:val="-5"/>
            </w:rPr>
          </w:rPrChange>
        </w:rPr>
        <w:t xml:space="preserve"> </w:t>
      </w:r>
      <w:r>
        <w:t>for</w:t>
      </w:r>
      <w:r>
        <w:rPr>
          <w:rPrChange w:id="4860" w:author="2023 Revisions to CCBHC Cost Report Instructions" w:date="2023-12-07T15:54:00Z">
            <w:rPr>
              <w:spacing w:val="-4"/>
            </w:rPr>
          </w:rPrChange>
        </w:rPr>
        <w:t xml:space="preserve"> </w:t>
      </w:r>
      <w:r>
        <w:t>patients</w:t>
      </w:r>
      <w:r>
        <w:rPr>
          <w:rPrChange w:id="4861" w:author="2023 Revisions to CCBHC Cost Report Instructions" w:date="2023-12-07T15:54:00Z">
            <w:rPr>
              <w:spacing w:val="-2"/>
            </w:rPr>
          </w:rPrChange>
        </w:rPr>
        <w:t xml:space="preserve"> </w:t>
      </w:r>
      <w:r>
        <w:t>who</w:t>
      </w:r>
      <w:r>
        <w:rPr>
          <w:rPrChange w:id="4862" w:author="2023 Revisions to CCBHC Cost Report Instructions" w:date="2023-12-07T15:54:00Z">
            <w:rPr>
              <w:spacing w:val="-3"/>
            </w:rPr>
          </w:rPrChange>
        </w:rPr>
        <w:t xml:space="preserve"> </w:t>
      </w:r>
      <w:r>
        <w:t>receive</w:t>
      </w:r>
      <w:r>
        <w:rPr>
          <w:rPrChange w:id="4863" w:author="2023 Revisions to CCBHC Cost Report Instructions" w:date="2023-12-07T15:54:00Z">
            <w:rPr>
              <w:spacing w:val="-3"/>
            </w:rPr>
          </w:rPrChange>
        </w:rPr>
        <w:t xml:space="preserve"> </w:t>
      </w:r>
      <w:r>
        <w:t>CCBHC services directly from CCBHC staff.</w:t>
      </w:r>
      <w:ins w:id="4864" w:author="2023 Revisions to CCBHC Cost Report Instructions" w:date="2023-12-07T15:54:00Z">
        <w:r w:rsidR="001F4032">
          <w:t xml:space="preserve"> </w:t>
        </w:r>
      </w:ins>
    </w:p>
    <w:p w14:paraId="57C15E52" w14:textId="01756F92" w:rsidR="0059672E" w:rsidRDefault="0050054D">
      <w:pPr>
        <w:pStyle w:val="Hangingtext"/>
        <w:pPrChange w:id="4865" w:author="2023 Revisions to CCBHC Cost Report Instructions" w:date="2023-12-07T15:54:00Z">
          <w:pPr>
            <w:pStyle w:val="BodyText"/>
            <w:tabs>
              <w:tab w:val="left" w:pos="1640"/>
            </w:tabs>
            <w:spacing w:line="247" w:lineRule="auto"/>
            <w:ind w:left="1640" w:right="441" w:hanging="1440"/>
          </w:pPr>
        </w:pPrChange>
      </w:pPr>
      <w:r>
        <w:rPr>
          <w:b/>
        </w:rPr>
        <w:t>Line 2:</w:t>
      </w:r>
      <w:ins w:id="4866" w:author="2023 Revisions to CCBHC Cost Report Instructions" w:date="2023-12-07T15:54:00Z">
        <w:r w:rsidR="001F4032">
          <w:t xml:space="preserve"> </w:t>
        </w:r>
      </w:ins>
      <w:r>
        <w:rPr>
          <w:rPrChange w:id="4867" w:author="2023 Revisions to CCBHC Cost Report Instructions" w:date="2023-12-07T15:54:00Z">
            <w:rPr>
              <w:b/>
            </w:rPr>
          </w:rPrChange>
        </w:rPr>
        <w:tab/>
      </w:r>
      <w:r>
        <w:t>Enter the counts of unique patient visit days for patients who receive CCBHC services</w:t>
      </w:r>
      <w:r>
        <w:rPr>
          <w:rPrChange w:id="4868" w:author="2023 Revisions to CCBHC Cost Report Instructions" w:date="2023-12-07T15:54:00Z">
            <w:rPr>
              <w:spacing w:val="-5"/>
            </w:rPr>
          </w:rPrChange>
        </w:rPr>
        <w:t xml:space="preserve"> </w:t>
      </w:r>
      <w:r>
        <w:t>from</w:t>
      </w:r>
      <w:r>
        <w:rPr>
          <w:rPrChange w:id="4869" w:author="2023 Revisions to CCBHC Cost Report Instructions" w:date="2023-12-07T15:54:00Z">
            <w:rPr>
              <w:spacing w:val="-4"/>
            </w:rPr>
          </w:rPrChange>
        </w:rPr>
        <w:t xml:space="preserve"> </w:t>
      </w:r>
      <w:r>
        <w:t>a</w:t>
      </w:r>
      <w:r>
        <w:rPr>
          <w:rPrChange w:id="4870" w:author="2023 Revisions to CCBHC Cost Report Instructions" w:date="2023-12-07T15:54:00Z">
            <w:rPr>
              <w:spacing w:val="-4"/>
            </w:rPr>
          </w:rPrChange>
        </w:rPr>
        <w:t xml:space="preserve"> </w:t>
      </w:r>
      <w:r>
        <w:t>designated</w:t>
      </w:r>
      <w:r>
        <w:rPr>
          <w:rPrChange w:id="4871" w:author="2023 Revisions to CCBHC Cost Report Instructions" w:date="2023-12-07T15:54:00Z">
            <w:rPr>
              <w:spacing w:val="-4"/>
            </w:rPr>
          </w:rPrChange>
        </w:rPr>
        <w:t xml:space="preserve"> </w:t>
      </w:r>
      <w:r>
        <w:t>collaborating</w:t>
      </w:r>
      <w:r>
        <w:rPr>
          <w:rPrChange w:id="4872" w:author="2023 Revisions to CCBHC Cost Report Instructions" w:date="2023-12-07T15:54:00Z">
            <w:rPr>
              <w:spacing w:val="-1"/>
            </w:rPr>
          </w:rPrChange>
        </w:rPr>
        <w:t xml:space="preserve"> </w:t>
      </w:r>
      <w:r>
        <w:t>organization</w:t>
      </w:r>
      <w:r>
        <w:rPr>
          <w:rPrChange w:id="4873" w:author="2023 Revisions to CCBHC Cost Report Instructions" w:date="2023-12-07T15:54:00Z">
            <w:rPr>
              <w:spacing w:val="-4"/>
            </w:rPr>
          </w:rPrChange>
        </w:rPr>
        <w:t xml:space="preserve"> </w:t>
      </w:r>
      <w:r>
        <w:t>(DCO).</w:t>
      </w:r>
      <w:r>
        <w:rPr>
          <w:rPrChange w:id="4874" w:author="2023 Revisions to CCBHC Cost Report Instructions" w:date="2023-12-07T15:54:00Z">
            <w:rPr>
              <w:spacing w:val="40"/>
            </w:rPr>
          </w:rPrChange>
        </w:rPr>
        <w:t xml:space="preserve"> </w:t>
      </w:r>
      <w:ins w:id="4875" w:author="2023 Revisions to CCBHC Cost Report Instructions" w:date="2023-12-07T15:54:00Z">
        <w:r w:rsidR="001F4032">
          <w:t xml:space="preserve"> </w:t>
        </w:r>
      </w:ins>
      <w:r>
        <w:t>If</w:t>
      </w:r>
      <w:r>
        <w:rPr>
          <w:rPrChange w:id="4876" w:author="2023 Revisions to CCBHC Cost Report Instructions" w:date="2023-12-07T15:54:00Z">
            <w:rPr>
              <w:spacing w:val="-2"/>
            </w:rPr>
          </w:rPrChange>
        </w:rPr>
        <w:t xml:space="preserve"> </w:t>
      </w:r>
      <w:r>
        <w:t>a</w:t>
      </w:r>
      <w:r>
        <w:rPr>
          <w:rPrChange w:id="4877" w:author="2023 Revisions to CCBHC Cost Report Instructions" w:date="2023-12-07T15:54:00Z">
            <w:rPr>
              <w:spacing w:val="-5"/>
            </w:rPr>
          </w:rPrChange>
        </w:rPr>
        <w:t xml:space="preserve"> </w:t>
      </w:r>
      <w:r>
        <w:t>patient</w:t>
      </w:r>
      <w:r>
        <w:rPr>
          <w:rPrChange w:id="4878" w:author="2023 Revisions to CCBHC Cost Report Instructions" w:date="2023-12-07T15:54:00Z">
            <w:rPr>
              <w:spacing w:val="-6"/>
            </w:rPr>
          </w:rPrChange>
        </w:rPr>
        <w:t xml:space="preserve"> </w:t>
      </w:r>
      <w:r>
        <w:t>receives services directly from a DCO and from the CCBHC on the same day, the unique patient visit day should be counted only on line 1.</w:t>
      </w:r>
      <w:ins w:id="4879" w:author="2023 Revisions to CCBHC Cost Report Instructions" w:date="2023-12-07T15:54:00Z">
        <w:r w:rsidR="001F4032">
          <w:t xml:space="preserve"> </w:t>
        </w:r>
      </w:ins>
    </w:p>
    <w:p w14:paraId="304C655A" w14:textId="5E381EF3" w:rsidR="0059672E" w:rsidRDefault="0050054D">
      <w:pPr>
        <w:pStyle w:val="Hangingtext"/>
        <w:pPrChange w:id="4880" w:author="2023 Revisions to CCBHC Cost Report Instructions" w:date="2023-12-07T15:54:00Z">
          <w:pPr>
            <w:pStyle w:val="BodyText"/>
            <w:tabs>
              <w:tab w:val="left" w:pos="1639"/>
            </w:tabs>
            <w:spacing w:before="117" w:line="247" w:lineRule="auto"/>
            <w:ind w:left="1640" w:right="306" w:hanging="1441"/>
          </w:pPr>
        </w:pPrChange>
      </w:pPr>
      <w:r>
        <w:rPr>
          <w:b/>
        </w:rPr>
        <w:t>Line 3:</w:t>
      </w:r>
      <w:ins w:id="4881" w:author="2023 Revisions to CCBHC Cost Report Instructions" w:date="2023-12-07T15:54:00Z">
        <w:r w:rsidR="001F4032">
          <w:t xml:space="preserve"> </w:t>
        </w:r>
      </w:ins>
      <w:r>
        <w:rPr>
          <w:rPrChange w:id="4882" w:author="2023 Revisions to CCBHC Cost Report Instructions" w:date="2023-12-07T15:54:00Z">
            <w:rPr>
              <w:b/>
            </w:rPr>
          </w:rPrChange>
        </w:rPr>
        <w:tab/>
      </w:r>
      <w:r>
        <w:t>Enter</w:t>
      </w:r>
      <w:r>
        <w:rPr>
          <w:rPrChange w:id="4883" w:author="2023 Revisions to CCBHC Cost Report Instructions" w:date="2023-12-07T15:54:00Z">
            <w:rPr>
              <w:spacing w:val="-4"/>
            </w:rPr>
          </w:rPrChange>
        </w:rPr>
        <w:t xml:space="preserve"> </w:t>
      </w:r>
      <w:r>
        <w:t>the</w:t>
      </w:r>
      <w:r>
        <w:rPr>
          <w:rPrChange w:id="4884" w:author="2023 Revisions to CCBHC Cost Report Instructions" w:date="2023-12-07T15:54:00Z">
            <w:rPr>
              <w:spacing w:val="-5"/>
            </w:rPr>
          </w:rPrChange>
        </w:rPr>
        <w:t xml:space="preserve"> </w:t>
      </w:r>
      <w:r>
        <w:t>total</w:t>
      </w:r>
      <w:r>
        <w:rPr>
          <w:rPrChange w:id="4885" w:author="2023 Revisions to CCBHC Cost Report Instructions" w:date="2023-12-07T15:54:00Z">
            <w:rPr>
              <w:spacing w:val="-3"/>
            </w:rPr>
          </w:rPrChange>
        </w:rPr>
        <w:t xml:space="preserve"> </w:t>
      </w:r>
      <w:r>
        <w:t>number</w:t>
      </w:r>
      <w:r>
        <w:rPr>
          <w:rPrChange w:id="4886" w:author="2023 Revisions to CCBHC Cost Report Instructions" w:date="2023-12-07T15:54:00Z">
            <w:rPr>
              <w:spacing w:val="-1"/>
            </w:rPr>
          </w:rPrChange>
        </w:rPr>
        <w:t xml:space="preserve"> </w:t>
      </w:r>
      <w:r>
        <w:t>of</w:t>
      </w:r>
      <w:r>
        <w:rPr>
          <w:rPrChange w:id="4887" w:author="2023 Revisions to CCBHC Cost Report Instructions" w:date="2023-12-07T15:54:00Z">
            <w:rPr>
              <w:spacing w:val="-3"/>
            </w:rPr>
          </w:rPrChange>
        </w:rPr>
        <w:t xml:space="preserve"> </w:t>
      </w:r>
      <w:r>
        <w:t>additional</w:t>
      </w:r>
      <w:r>
        <w:rPr>
          <w:rPrChange w:id="4888" w:author="2023 Revisions to CCBHC Cost Report Instructions" w:date="2023-12-07T15:54:00Z">
            <w:rPr>
              <w:spacing w:val="-3"/>
            </w:rPr>
          </w:rPrChange>
        </w:rPr>
        <w:t xml:space="preserve"> </w:t>
      </w:r>
      <w:r>
        <w:t>anticipated</w:t>
      </w:r>
      <w:r>
        <w:rPr>
          <w:rPrChange w:id="4889" w:author="2023 Revisions to CCBHC Cost Report Instructions" w:date="2023-12-07T15:54:00Z">
            <w:rPr>
              <w:spacing w:val="-5"/>
            </w:rPr>
          </w:rPrChange>
        </w:rPr>
        <w:t xml:space="preserve"> </w:t>
      </w:r>
      <w:r>
        <w:t>unique</w:t>
      </w:r>
      <w:r>
        <w:rPr>
          <w:rPrChange w:id="4890" w:author="2023 Revisions to CCBHC Cost Report Instructions" w:date="2023-12-07T15:54:00Z">
            <w:rPr>
              <w:spacing w:val="-3"/>
            </w:rPr>
          </w:rPrChange>
        </w:rPr>
        <w:t xml:space="preserve"> </w:t>
      </w:r>
      <w:r>
        <w:t>patient</w:t>
      </w:r>
      <w:r>
        <w:rPr>
          <w:rPrChange w:id="4891" w:author="2023 Revisions to CCBHC Cost Report Instructions" w:date="2023-12-07T15:54:00Z">
            <w:rPr>
              <w:spacing w:val="-1"/>
            </w:rPr>
          </w:rPrChange>
        </w:rPr>
        <w:t xml:space="preserve"> </w:t>
      </w:r>
      <w:r>
        <w:t>visit</w:t>
      </w:r>
      <w:r>
        <w:rPr>
          <w:rPrChange w:id="4892" w:author="2023 Revisions to CCBHC Cost Report Instructions" w:date="2023-12-07T15:54:00Z">
            <w:rPr>
              <w:spacing w:val="-1"/>
            </w:rPr>
          </w:rPrChange>
        </w:rPr>
        <w:t xml:space="preserve"> </w:t>
      </w:r>
      <w:r>
        <w:t>days</w:t>
      </w:r>
      <w:r>
        <w:rPr>
          <w:rPrChange w:id="4893" w:author="2023 Revisions to CCBHC Cost Report Instructions" w:date="2023-12-07T15:54:00Z">
            <w:rPr>
              <w:spacing w:val="-4"/>
            </w:rPr>
          </w:rPrChange>
        </w:rPr>
        <w:t xml:space="preserve"> </w:t>
      </w:r>
      <w:r>
        <w:t>for</w:t>
      </w:r>
      <w:r>
        <w:rPr>
          <w:rPrChange w:id="4894" w:author="2023 Revisions to CCBHC Cost Report Instructions" w:date="2023-12-07T15:54:00Z">
            <w:rPr>
              <w:spacing w:val="-4"/>
            </w:rPr>
          </w:rPrChange>
        </w:rPr>
        <w:t xml:space="preserve"> </w:t>
      </w:r>
      <w:r>
        <w:t>patients irrespective of payer</w:t>
      </w:r>
      <w:r>
        <w:rPr>
          <w:rPrChange w:id="4895" w:author="2023 Revisions to CCBHC Cost Report Instructions" w:date="2023-12-07T15:54:00Z">
            <w:rPr>
              <w:spacing w:val="-1"/>
            </w:rPr>
          </w:rPrChange>
        </w:rPr>
        <w:t xml:space="preserve"> </w:t>
      </w:r>
      <w:r>
        <w:t xml:space="preserve">receiving CCBHC demonstration services not included above. </w:t>
      </w:r>
      <w:ins w:id="4896" w:author="2023 Revisions to CCBHC Cost Report Instructions" w:date="2023-12-07T15:54:00Z">
        <w:r w:rsidR="001F4032">
          <w:t xml:space="preserve"> </w:t>
        </w:r>
      </w:ins>
      <w:r>
        <w:t>Anticipated visits are allowed for demonstration year 1 only.</w:t>
      </w:r>
      <w:r>
        <w:rPr>
          <w:rPrChange w:id="4897" w:author="2023 Revisions to CCBHC Cost Report Instructions" w:date="2023-12-07T15:54:00Z">
            <w:rPr>
              <w:spacing w:val="40"/>
            </w:rPr>
          </w:rPrChange>
        </w:rPr>
        <w:t xml:space="preserve"> </w:t>
      </w:r>
      <w:ins w:id="4898" w:author="2023 Revisions to CCBHC Cost Report Instructions" w:date="2023-12-07T15:54:00Z">
        <w:r w:rsidR="001F4032">
          <w:t xml:space="preserve"> </w:t>
        </w:r>
      </w:ins>
      <w:r>
        <w:t>Demonstration year 2 requires actual data.</w:t>
      </w:r>
      <w:ins w:id="4899" w:author="2023 Revisions to CCBHC Cost Report Instructions" w:date="2023-12-07T15:54:00Z">
        <w:r w:rsidR="001F4032">
          <w:t xml:space="preserve"> </w:t>
        </w:r>
      </w:ins>
    </w:p>
    <w:p w14:paraId="7DD9074E" w14:textId="164A5251" w:rsidR="0059672E" w:rsidRDefault="0050054D">
      <w:pPr>
        <w:pStyle w:val="Hangingtext"/>
        <w:pPrChange w:id="4900" w:author="2023 Revisions to CCBHC Cost Report Instructions" w:date="2023-12-07T15:54:00Z">
          <w:pPr>
            <w:pStyle w:val="BodyText"/>
            <w:tabs>
              <w:tab w:val="left" w:pos="1639"/>
            </w:tabs>
            <w:spacing w:before="117" w:line="247" w:lineRule="auto"/>
            <w:ind w:left="1640" w:right="469" w:hanging="1441"/>
          </w:pPr>
        </w:pPrChange>
      </w:pPr>
      <w:r>
        <w:rPr>
          <w:b/>
        </w:rPr>
        <w:t>Line 4:</w:t>
      </w:r>
      <w:ins w:id="4901" w:author="2023 Revisions to CCBHC Cost Report Instructions" w:date="2023-12-07T15:54:00Z">
        <w:r w:rsidR="001F4032">
          <w:t xml:space="preserve"> </w:t>
        </w:r>
      </w:ins>
      <w:r>
        <w:rPr>
          <w:rPrChange w:id="4902" w:author="2023 Revisions to CCBHC Cost Report Instructions" w:date="2023-12-07T15:54:00Z">
            <w:rPr>
              <w:b/>
            </w:rPr>
          </w:rPrChange>
        </w:rPr>
        <w:tab/>
      </w:r>
      <w:r>
        <w:t>“Total daily visits for patients receiving CCBHC services,” which is calculated by adding</w:t>
      </w:r>
      <w:r>
        <w:rPr>
          <w:rPrChange w:id="4903" w:author="2023 Revisions to CCBHC Cost Report Instructions" w:date="2023-12-07T15:54:00Z">
            <w:rPr>
              <w:spacing w:val="-3"/>
            </w:rPr>
          </w:rPrChange>
        </w:rPr>
        <w:t xml:space="preserve"> </w:t>
      </w:r>
      <w:r>
        <w:t>the</w:t>
      </w:r>
      <w:r>
        <w:rPr>
          <w:rPrChange w:id="4904" w:author="2023 Revisions to CCBHC Cost Report Instructions" w:date="2023-12-07T15:54:00Z">
            <w:rPr>
              <w:spacing w:val="-3"/>
            </w:rPr>
          </w:rPrChange>
        </w:rPr>
        <w:t xml:space="preserve"> </w:t>
      </w:r>
      <w:r>
        <w:t>amounts</w:t>
      </w:r>
      <w:r>
        <w:rPr>
          <w:rPrChange w:id="4905" w:author="2023 Revisions to CCBHC Cost Report Instructions" w:date="2023-12-07T15:54:00Z">
            <w:rPr>
              <w:spacing w:val="-2"/>
            </w:rPr>
          </w:rPrChange>
        </w:rPr>
        <w:t xml:space="preserve"> </w:t>
      </w:r>
      <w:r>
        <w:t>on</w:t>
      </w:r>
      <w:r>
        <w:rPr>
          <w:rPrChange w:id="4906" w:author="2023 Revisions to CCBHC Cost Report Instructions" w:date="2023-12-07T15:54:00Z">
            <w:rPr>
              <w:spacing w:val="-5"/>
            </w:rPr>
          </w:rPrChange>
        </w:rPr>
        <w:t xml:space="preserve"> </w:t>
      </w:r>
      <w:r>
        <w:t>lines</w:t>
      </w:r>
      <w:r>
        <w:rPr>
          <w:rPrChange w:id="4907" w:author="2023 Revisions to CCBHC Cost Report Instructions" w:date="2023-12-07T15:54:00Z">
            <w:rPr>
              <w:spacing w:val="-2"/>
            </w:rPr>
          </w:rPrChange>
        </w:rPr>
        <w:t xml:space="preserve"> </w:t>
      </w:r>
      <w:r>
        <w:t>1</w:t>
      </w:r>
      <w:r>
        <w:rPr>
          <w:rPrChange w:id="4908" w:author="2023 Revisions to CCBHC Cost Report Instructions" w:date="2023-12-07T15:54:00Z">
            <w:rPr>
              <w:spacing w:val="-5"/>
            </w:rPr>
          </w:rPrChange>
        </w:rPr>
        <w:t xml:space="preserve"> </w:t>
      </w:r>
      <w:r>
        <w:t>through</w:t>
      </w:r>
      <w:r>
        <w:rPr>
          <w:rPrChange w:id="4909" w:author="2023 Revisions to CCBHC Cost Report Instructions" w:date="2023-12-07T15:54:00Z">
            <w:rPr>
              <w:spacing w:val="-5"/>
            </w:rPr>
          </w:rPrChange>
        </w:rPr>
        <w:t xml:space="preserve"> </w:t>
      </w:r>
      <w:r>
        <w:t>3</w:t>
      </w:r>
      <w:r>
        <w:rPr>
          <w:rPrChange w:id="4910" w:author="2023 Revisions to CCBHC Cost Report Instructions" w:date="2023-12-07T15:54:00Z">
            <w:rPr>
              <w:spacing w:val="-3"/>
            </w:rPr>
          </w:rPrChange>
        </w:rPr>
        <w:t xml:space="preserve"> </w:t>
      </w:r>
      <w:r>
        <w:t>above,</w:t>
      </w:r>
      <w:r>
        <w:rPr>
          <w:rPrChange w:id="4911" w:author="2023 Revisions to CCBHC Cost Report Instructions" w:date="2023-12-07T15:54:00Z">
            <w:rPr>
              <w:spacing w:val="-3"/>
            </w:rPr>
          </w:rPrChange>
        </w:rPr>
        <w:t xml:space="preserve"> </w:t>
      </w:r>
      <w:r>
        <w:t>is</w:t>
      </w:r>
      <w:r>
        <w:rPr>
          <w:rPrChange w:id="4912" w:author="2023 Revisions to CCBHC Cost Report Instructions" w:date="2023-12-07T15:54:00Z">
            <w:rPr>
              <w:spacing w:val="-2"/>
            </w:rPr>
          </w:rPrChange>
        </w:rPr>
        <w:t xml:space="preserve"> </w:t>
      </w:r>
      <w:r>
        <w:t>automatically</w:t>
      </w:r>
      <w:r>
        <w:rPr>
          <w:rPrChange w:id="4913" w:author="2023 Revisions to CCBHC Cost Report Instructions" w:date="2023-12-07T15:54:00Z">
            <w:rPr>
              <w:spacing w:val="-5"/>
            </w:rPr>
          </w:rPrChange>
        </w:rPr>
        <w:t xml:space="preserve"> </w:t>
      </w:r>
      <w:r>
        <w:t>populated</w:t>
      </w:r>
      <w:r>
        <w:rPr>
          <w:rPrChange w:id="4914" w:author="2023 Revisions to CCBHC Cost Report Instructions" w:date="2023-12-07T15:54:00Z">
            <w:rPr>
              <w:spacing w:val="-3"/>
            </w:rPr>
          </w:rPrChange>
        </w:rPr>
        <w:t xml:space="preserve"> </w:t>
      </w:r>
      <w:r>
        <w:t>on</w:t>
      </w:r>
      <w:r>
        <w:rPr>
          <w:rPrChange w:id="4915" w:author="2023 Revisions to CCBHC Cost Report Instructions" w:date="2023-12-07T15:54:00Z">
            <w:rPr>
              <w:spacing w:val="-5"/>
            </w:rPr>
          </w:rPrChange>
        </w:rPr>
        <w:t xml:space="preserve"> </w:t>
      </w:r>
      <w:r>
        <w:t xml:space="preserve">this </w:t>
      </w:r>
      <w:r>
        <w:rPr>
          <w:rPrChange w:id="4916" w:author="2023 Revisions to CCBHC Cost Report Instructions" w:date="2023-12-07T15:54:00Z">
            <w:rPr>
              <w:spacing w:val="-2"/>
            </w:rPr>
          </w:rPrChange>
        </w:rPr>
        <w:t>line.</w:t>
      </w:r>
      <w:ins w:id="4917" w:author="2023 Revisions to CCBHC Cost Report Instructions" w:date="2023-12-07T15:54:00Z">
        <w:r w:rsidR="001F4032">
          <w:t xml:space="preserve"> </w:t>
        </w:r>
      </w:ins>
    </w:p>
    <w:p w14:paraId="3C449836" w14:textId="77777777" w:rsidR="0049666A" w:rsidRDefault="0049666A">
      <w:pPr>
        <w:rPr>
          <w:ins w:id="4918" w:author="2023 Revisions to CCBHC Cost Report Instructions" w:date="2023-12-07T15:54:00Z"/>
        </w:rPr>
      </w:pPr>
      <w:ins w:id="4919" w:author="2023 Revisions to CCBHC Cost Report Instructions" w:date="2023-12-07T15:54:00Z">
        <w:r>
          <w:br w:type="page"/>
        </w:r>
      </w:ins>
    </w:p>
    <w:p w14:paraId="2E901E98" w14:textId="77777777" w:rsidR="00732A74" w:rsidRDefault="0040736F" w:rsidP="00732A74">
      <w:pPr>
        <w:spacing w:after="0" w:line="259" w:lineRule="auto"/>
        <w:ind w:left="-5" w:right="0"/>
        <w:rPr>
          <w:ins w:id="4920" w:author="2023 Revisions to CCBHC Cost Report Instructions" w:date="2023-12-07T15:54:00Z"/>
        </w:rPr>
      </w:pPr>
      <w:ins w:id="4921" w:author="2023 Revisions to CCBHC Cost Report Instructions" w:date="2023-12-07T15:54:00Z">
        <w:r>
          <w:rPr>
            <w:sz w:val="72"/>
          </w:rPr>
          <w:t>11</w:t>
        </w:r>
      </w:ins>
    </w:p>
    <w:p w14:paraId="09FA44D5" w14:textId="77777777" w:rsidR="0059672E" w:rsidRDefault="0059672E">
      <w:pPr>
        <w:spacing w:line="247" w:lineRule="auto"/>
        <w:rPr>
          <w:del w:id="4922" w:author="2023 Revisions to CCBHC Cost Report Instructions" w:date="2023-12-07T15:54:00Z"/>
        </w:rPr>
        <w:sectPr w:rsidR="0059672E">
          <w:pgSz w:w="12240" w:h="15840"/>
          <w:pgMar w:top="1340" w:right="940" w:bottom="620" w:left="1240" w:header="542" w:footer="432" w:gutter="0"/>
          <w:cols w:space="720"/>
        </w:sectPr>
      </w:pPr>
    </w:p>
    <w:p w14:paraId="612F5ED7" w14:textId="77777777" w:rsidR="0059672E" w:rsidRDefault="0050054D">
      <w:pPr>
        <w:pStyle w:val="Heading1"/>
        <w:tabs>
          <w:tab w:val="left" w:pos="9948"/>
        </w:tabs>
        <w:rPr>
          <w:del w:id="4923" w:author="2023 Revisions to CCBHC Cost Report Instructions" w:date="2023-12-07T15:54:00Z"/>
        </w:rPr>
      </w:pPr>
      <w:del w:id="4924" w:author="2023 Revisions to CCBHC Cost Report Instructions" w:date="2023-12-07T15:54:00Z">
        <w:r>
          <w:rPr>
            <w:spacing w:val="-5"/>
            <w:u w:val="single"/>
          </w:rPr>
          <w:delText>10</w:delText>
        </w:r>
        <w:r>
          <w:rPr>
            <w:u w:val="single"/>
          </w:rPr>
          <w:tab/>
        </w:r>
      </w:del>
    </w:p>
    <w:p w14:paraId="71565889" w14:textId="69F271ED" w:rsidR="0059672E" w:rsidRDefault="0050054D">
      <w:pPr>
        <w:pStyle w:val="Heading1"/>
        <w:pPrChange w:id="4925" w:author="2023 Revisions to CCBHC Cost Report Instructions" w:date="2023-12-07T15:54:00Z">
          <w:pPr>
            <w:pStyle w:val="Heading2"/>
          </w:pPr>
        </w:pPrChange>
      </w:pPr>
      <w:bookmarkStart w:id="4926" w:name="Monthly_Visits_Tab"/>
      <w:bookmarkStart w:id="4927" w:name="_bookmark30"/>
      <w:bookmarkStart w:id="4928" w:name="_Toc147503616"/>
      <w:bookmarkStart w:id="4929" w:name="_Toc148441563"/>
      <w:bookmarkEnd w:id="4926"/>
      <w:bookmarkEnd w:id="4927"/>
      <w:r>
        <w:t>Monthly</w:t>
      </w:r>
      <w:r>
        <w:rPr>
          <w:rPrChange w:id="4930" w:author="2023 Revisions to CCBHC Cost Report Instructions" w:date="2023-12-07T15:54:00Z">
            <w:rPr>
              <w:b/>
              <w:i/>
              <w:spacing w:val="-17"/>
              <w:sz w:val="28"/>
            </w:rPr>
          </w:rPrChange>
        </w:rPr>
        <w:t xml:space="preserve"> </w:t>
      </w:r>
      <w:r>
        <w:t>Visits</w:t>
      </w:r>
      <w:r>
        <w:rPr>
          <w:rPrChange w:id="4931" w:author="2023 Revisions to CCBHC Cost Report Instructions" w:date="2023-12-07T15:54:00Z">
            <w:rPr>
              <w:b/>
              <w:i/>
              <w:spacing w:val="-15"/>
              <w:sz w:val="28"/>
            </w:rPr>
          </w:rPrChange>
        </w:rPr>
        <w:t xml:space="preserve"> </w:t>
      </w:r>
      <w:ins w:id="4932" w:author="2023 Revisions to CCBHC Cost Report Instructions" w:date="2023-12-07T15:54:00Z">
        <w:r w:rsidR="0049666A">
          <w:t xml:space="preserve">PPS-2 </w:t>
        </w:r>
      </w:ins>
      <w:r>
        <w:rPr>
          <w:rPrChange w:id="4933" w:author="2023 Revisions to CCBHC Cost Report Instructions" w:date="2023-12-07T15:54:00Z">
            <w:rPr>
              <w:b/>
              <w:i/>
              <w:spacing w:val="-5"/>
              <w:sz w:val="28"/>
            </w:rPr>
          </w:rPrChange>
        </w:rPr>
        <w:t>Tab</w:t>
      </w:r>
      <w:bookmarkEnd w:id="4928"/>
      <w:bookmarkEnd w:id="4929"/>
    </w:p>
    <w:p w14:paraId="188F7855" w14:textId="37DE5CE3" w:rsidR="0059672E" w:rsidRDefault="0050054D">
      <w:pPr>
        <w:pStyle w:val="BodyText"/>
        <w:pPrChange w:id="4934" w:author="2023 Revisions to CCBHC Cost Report Instructions" w:date="2023-12-07T15:54:00Z">
          <w:pPr>
            <w:pStyle w:val="BodyText"/>
            <w:spacing w:before="128" w:line="247" w:lineRule="auto"/>
            <w:ind w:left="199" w:right="163"/>
          </w:pPr>
        </w:pPrChange>
      </w:pPr>
      <w:r>
        <w:t>If using CC PPS-2, use the Monthly Visits</w:t>
      </w:r>
      <w:ins w:id="4935" w:author="2023 Revisions to CCBHC Cost Report Instructions" w:date="2023-12-07T15:54:00Z">
        <w:r w:rsidR="00D6393D">
          <w:t xml:space="preserve"> PPS-2</w:t>
        </w:r>
      </w:ins>
      <w:r>
        <w:t xml:space="preserve"> tab to summarize the counts of unique patient visit months</w:t>
      </w:r>
      <w:r>
        <w:rPr>
          <w:rPrChange w:id="4936" w:author="2023 Revisions to CCBHC Cost Report Instructions" w:date="2023-12-07T15:54:00Z">
            <w:rPr>
              <w:spacing w:val="-7"/>
            </w:rPr>
          </w:rPrChange>
        </w:rPr>
        <w:t xml:space="preserve"> </w:t>
      </w:r>
      <w:r>
        <w:t>for</w:t>
      </w:r>
      <w:r>
        <w:rPr>
          <w:rPrChange w:id="4937" w:author="2023 Revisions to CCBHC Cost Report Instructions" w:date="2023-12-07T15:54:00Z">
            <w:rPr>
              <w:spacing w:val="-1"/>
            </w:rPr>
          </w:rPrChange>
        </w:rPr>
        <w:t xml:space="preserve"> </w:t>
      </w:r>
      <w:r>
        <w:t>CCBHC</w:t>
      </w:r>
      <w:r>
        <w:rPr>
          <w:rPrChange w:id="4938" w:author="2023 Revisions to CCBHC Cost Report Instructions" w:date="2023-12-07T15:54:00Z">
            <w:rPr>
              <w:spacing w:val="-3"/>
            </w:rPr>
          </w:rPrChange>
        </w:rPr>
        <w:t xml:space="preserve"> </w:t>
      </w:r>
      <w:r>
        <w:t>services</w:t>
      </w:r>
      <w:r>
        <w:rPr>
          <w:rPrChange w:id="4939" w:author="2023 Revisions to CCBHC Cost Report Instructions" w:date="2023-12-07T15:54:00Z">
            <w:rPr>
              <w:spacing w:val="-5"/>
            </w:rPr>
          </w:rPrChange>
        </w:rPr>
        <w:t xml:space="preserve"> </w:t>
      </w:r>
      <w:r>
        <w:t>furnished</w:t>
      </w:r>
      <w:r>
        <w:rPr>
          <w:rPrChange w:id="4940" w:author="2023 Revisions to CCBHC Cost Report Instructions" w:date="2023-12-07T15:54:00Z">
            <w:rPr>
              <w:spacing w:val="-3"/>
            </w:rPr>
          </w:rPrChange>
        </w:rPr>
        <w:t xml:space="preserve"> </w:t>
      </w:r>
      <w:r>
        <w:t>by</w:t>
      </w:r>
      <w:r>
        <w:rPr>
          <w:rPrChange w:id="4941" w:author="2023 Revisions to CCBHC Cost Report Instructions" w:date="2023-12-07T15:54:00Z">
            <w:rPr>
              <w:spacing w:val="-5"/>
            </w:rPr>
          </w:rPrChange>
        </w:rPr>
        <w:t xml:space="preserve"> </w:t>
      </w:r>
      <w:r>
        <w:t>your</w:t>
      </w:r>
      <w:r>
        <w:rPr>
          <w:rPrChange w:id="4942" w:author="2023 Revisions to CCBHC Cost Report Instructions" w:date="2023-12-07T15:54:00Z">
            <w:rPr>
              <w:spacing w:val="-1"/>
            </w:rPr>
          </w:rPrChange>
        </w:rPr>
        <w:t xml:space="preserve"> </w:t>
      </w:r>
      <w:r>
        <w:t>health</w:t>
      </w:r>
      <w:r>
        <w:rPr>
          <w:rPrChange w:id="4943" w:author="2023 Revisions to CCBHC Cost Report Instructions" w:date="2023-12-07T15:54:00Z">
            <w:rPr>
              <w:spacing w:val="-3"/>
            </w:rPr>
          </w:rPrChange>
        </w:rPr>
        <w:t xml:space="preserve"> </w:t>
      </w:r>
      <w:r>
        <w:t>care</w:t>
      </w:r>
      <w:r>
        <w:rPr>
          <w:rPrChange w:id="4944" w:author="2023 Revisions to CCBHC Cost Report Instructions" w:date="2023-12-07T15:54:00Z">
            <w:rPr>
              <w:spacing w:val="-5"/>
            </w:rPr>
          </w:rPrChange>
        </w:rPr>
        <w:t xml:space="preserve"> </w:t>
      </w:r>
      <w:r>
        <w:t>staff</w:t>
      </w:r>
      <w:r>
        <w:rPr>
          <w:rPrChange w:id="4945" w:author="2023 Revisions to CCBHC Cost Report Instructions" w:date="2023-12-07T15:54:00Z">
            <w:rPr>
              <w:spacing w:val="-1"/>
            </w:rPr>
          </w:rPrChange>
        </w:rPr>
        <w:t xml:space="preserve"> </w:t>
      </w:r>
      <w:r>
        <w:t>and</w:t>
      </w:r>
      <w:r>
        <w:rPr>
          <w:rPrChange w:id="4946" w:author="2023 Revisions to CCBHC Cost Report Instructions" w:date="2023-12-07T15:54:00Z">
            <w:rPr>
              <w:spacing w:val="-5"/>
            </w:rPr>
          </w:rPrChange>
        </w:rPr>
        <w:t xml:space="preserve"> </w:t>
      </w:r>
      <w:r>
        <w:t>by</w:t>
      </w:r>
      <w:r>
        <w:rPr>
          <w:rPrChange w:id="4947" w:author="2023 Revisions to CCBHC Cost Report Instructions" w:date="2023-12-07T15:54:00Z">
            <w:rPr>
              <w:spacing w:val="-5"/>
            </w:rPr>
          </w:rPrChange>
        </w:rPr>
        <w:t xml:space="preserve"> </w:t>
      </w:r>
      <w:r>
        <w:t>physicians</w:t>
      </w:r>
      <w:r>
        <w:rPr>
          <w:rPrChange w:id="4948" w:author="2023 Revisions to CCBHC Cost Report Instructions" w:date="2023-12-07T15:54:00Z">
            <w:rPr>
              <w:spacing w:val="-2"/>
            </w:rPr>
          </w:rPrChange>
        </w:rPr>
        <w:t xml:space="preserve"> </w:t>
      </w:r>
      <w:r>
        <w:t>under</w:t>
      </w:r>
      <w:r>
        <w:rPr>
          <w:rPrChange w:id="4949" w:author="2023 Revisions to CCBHC Cost Report Instructions" w:date="2023-12-07T15:54:00Z">
            <w:rPr>
              <w:spacing w:val="-1"/>
            </w:rPr>
          </w:rPrChange>
        </w:rPr>
        <w:t xml:space="preserve"> </w:t>
      </w:r>
      <w:r>
        <w:t>agreement with you.</w:t>
      </w:r>
      <w:r>
        <w:rPr>
          <w:rPrChange w:id="4950" w:author="2023 Revisions to CCBHC Cost Report Instructions" w:date="2023-12-07T15:54:00Z">
            <w:rPr>
              <w:spacing w:val="40"/>
            </w:rPr>
          </w:rPrChange>
        </w:rPr>
        <w:t xml:space="preserve"> </w:t>
      </w:r>
      <w:ins w:id="4951" w:author="2023 Revisions to CCBHC Cost Report Instructions" w:date="2023-12-07T15:54:00Z">
        <w:r w:rsidR="00025E08">
          <w:t xml:space="preserve"> </w:t>
        </w:r>
      </w:ins>
      <w:r>
        <w:t>Categorize and count the unique patient month only once either for the standard population or for one of the recipients with certain conditions defined by the state.</w:t>
      </w:r>
      <w:r>
        <w:rPr>
          <w:rPrChange w:id="4952" w:author="2023 Revisions to CCBHC Cost Report Instructions" w:date="2023-12-07T15:54:00Z">
            <w:rPr>
              <w:spacing w:val="40"/>
            </w:rPr>
          </w:rPrChange>
        </w:rPr>
        <w:t xml:space="preserve"> </w:t>
      </w:r>
      <w:ins w:id="4953" w:author="2023 Revisions to CCBHC Cost Report Instructions" w:date="2023-12-07T15:54:00Z">
        <w:r w:rsidR="00025E08">
          <w:t xml:space="preserve"> </w:t>
        </w:r>
      </w:ins>
      <w:r>
        <w:t>The count of months should include visits by Medicaid-covered and non-Medicaid-covered recipients.</w:t>
      </w:r>
      <w:ins w:id="4954" w:author="2023 Revisions to CCBHC Cost Report Instructions" w:date="2023-12-07T15:54:00Z">
        <w:r w:rsidR="00025E08">
          <w:t xml:space="preserve"> </w:t>
        </w:r>
      </w:ins>
    </w:p>
    <w:p w14:paraId="53081265" w14:textId="689E4E46" w:rsidR="0059672E" w:rsidRDefault="0050054D">
      <w:pPr>
        <w:pStyle w:val="Heading2"/>
        <w:pPrChange w:id="4955" w:author="2023 Revisions to CCBHC Cost Report Instructions" w:date="2023-12-07T15:54:00Z">
          <w:pPr>
            <w:pStyle w:val="Heading4"/>
            <w:spacing w:before="178"/>
          </w:pPr>
        </w:pPrChange>
      </w:pPr>
      <w:bookmarkStart w:id="4956" w:name="PATIENT_DEMOGRAPHICS_CONSOLIDATED"/>
      <w:bookmarkStart w:id="4957" w:name="_bookmark31"/>
      <w:bookmarkStart w:id="4958" w:name="_Toc147503617"/>
      <w:bookmarkStart w:id="4959" w:name="_Toc148441564"/>
      <w:bookmarkEnd w:id="4956"/>
      <w:bookmarkEnd w:id="4957"/>
      <w:r>
        <w:t>PATIENT</w:t>
      </w:r>
      <w:r>
        <w:rPr>
          <w:rPrChange w:id="4960" w:author="2023 Revisions to CCBHC Cost Report Instructions" w:date="2023-12-07T15:54:00Z">
            <w:rPr>
              <w:i w:val="0"/>
              <w:spacing w:val="-9"/>
            </w:rPr>
          </w:rPrChange>
        </w:rPr>
        <w:t xml:space="preserve"> </w:t>
      </w:r>
      <w:r>
        <w:t>DEMOGRAPHICS</w:t>
      </w:r>
      <w:r>
        <w:rPr>
          <w:rPrChange w:id="4961" w:author="2023 Revisions to CCBHC Cost Report Instructions" w:date="2023-12-07T15:54:00Z">
            <w:rPr>
              <w:i w:val="0"/>
              <w:spacing w:val="-9"/>
            </w:rPr>
          </w:rPrChange>
        </w:rPr>
        <w:t xml:space="preserve"> </w:t>
      </w:r>
      <w:r>
        <w:rPr>
          <w:rPrChange w:id="4962" w:author="2023 Revisions to CCBHC Cost Report Instructions" w:date="2023-12-07T15:54:00Z">
            <w:rPr>
              <w:i w:val="0"/>
              <w:spacing w:val="-2"/>
            </w:rPr>
          </w:rPrChange>
        </w:rPr>
        <w:t>CONSOLIDATED</w:t>
      </w:r>
      <w:bookmarkEnd w:id="4958"/>
      <w:bookmarkEnd w:id="4959"/>
      <w:ins w:id="4963" w:author="2023 Revisions to CCBHC Cost Report Instructions" w:date="2023-12-07T15:54:00Z">
        <w:r w:rsidR="00025E08">
          <w:t xml:space="preserve"> </w:t>
        </w:r>
      </w:ins>
    </w:p>
    <w:p w14:paraId="77B68B66" w14:textId="21BE6653" w:rsidR="0059672E" w:rsidRDefault="0050054D">
      <w:pPr>
        <w:pStyle w:val="BodyText"/>
        <w:pPrChange w:id="4964" w:author="2023 Revisions to CCBHC Cost Report Instructions" w:date="2023-12-07T15:54:00Z">
          <w:pPr>
            <w:pStyle w:val="BodyText"/>
            <w:spacing w:before="88" w:line="244" w:lineRule="auto"/>
            <w:ind w:left="200" w:right="163"/>
          </w:pPr>
        </w:pPrChange>
      </w:pPr>
      <w:r>
        <w:t>This</w:t>
      </w:r>
      <w:r>
        <w:rPr>
          <w:rPrChange w:id="4965" w:author="2023 Revisions to CCBHC Cost Report Instructions" w:date="2023-12-07T15:54:00Z">
            <w:rPr>
              <w:spacing w:val="-5"/>
            </w:rPr>
          </w:rPrChange>
        </w:rPr>
        <w:t xml:space="preserve"> </w:t>
      </w:r>
      <w:r>
        <w:t>section</w:t>
      </w:r>
      <w:r>
        <w:rPr>
          <w:rPrChange w:id="4966" w:author="2023 Revisions to CCBHC Cost Report Instructions" w:date="2023-12-07T15:54:00Z">
            <w:rPr>
              <w:spacing w:val="-3"/>
            </w:rPr>
          </w:rPrChange>
        </w:rPr>
        <w:t xml:space="preserve"> </w:t>
      </w:r>
      <w:r>
        <w:t>is</w:t>
      </w:r>
      <w:r>
        <w:rPr>
          <w:rPrChange w:id="4967" w:author="2023 Revisions to CCBHC Cost Report Instructions" w:date="2023-12-07T15:54:00Z">
            <w:rPr>
              <w:spacing w:val="-7"/>
            </w:rPr>
          </w:rPrChange>
        </w:rPr>
        <w:t xml:space="preserve"> </w:t>
      </w:r>
      <w:r>
        <w:t>for</w:t>
      </w:r>
      <w:r>
        <w:rPr>
          <w:rPrChange w:id="4968" w:author="2023 Revisions to CCBHC Cost Report Instructions" w:date="2023-12-07T15:54:00Z">
            <w:rPr>
              <w:spacing w:val="-4"/>
            </w:rPr>
          </w:rPrChange>
        </w:rPr>
        <w:t xml:space="preserve"> </w:t>
      </w:r>
      <w:r>
        <w:t>reporting</w:t>
      </w:r>
      <w:r>
        <w:rPr>
          <w:rPrChange w:id="4969" w:author="2023 Revisions to CCBHC Cost Report Instructions" w:date="2023-12-07T15:54:00Z">
            <w:rPr>
              <w:spacing w:val="-3"/>
            </w:rPr>
          </w:rPrChange>
        </w:rPr>
        <w:t xml:space="preserve"> </w:t>
      </w:r>
      <w:r>
        <w:t>the</w:t>
      </w:r>
      <w:r>
        <w:rPr>
          <w:rPrChange w:id="4970" w:author="2023 Revisions to CCBHC Cost Report Instructions" w:date="2023-12-07T15:54:00Z">
            <w:rPr>
              <w:spacing w:val="-5"/>
            </w:rPr>
          </w:rPrChange>
        </w:rPr>
        <w:t xml:space="preserve"> </w:t>
      </w:r>
      <w:r>
        <w:t>consolidated</w:t>
      </w:r>
      <w:r>
        <w:rPr>
          <w:rPrChange w:id="4971" w:author="2023 Revisions to CCBHC Cost Report Instructions" w:date="2023-12-07T15:54:00Z">
            <w:rPr>
              <w:spacing w:val="-3"/>
            </w:rPr>
          </w:rPrChange>
        </w:rPr>
        <w:t xml:space="preserve"> </w:t>
      </w:r>
      <w:r>
        <w:t>patient</w:t>
      </w:r>
      <w:r>
        <w:rPr>
          <w:rPrChange w:id="4972" w:author="2023 Revisions to CCBHC Cost Report Instructions" w:date="2023-12-07T15:54:00Z">
            <w:rPr>
              <w:spacing w:val="-1"/>
            </w:rPr>
          </w:rPrChange>
        </w:rPr>
        <w:t xml:space="preserve"> </w:t>
      </w:r>
      <w:r>
        <w:t>demographics.</w:t>
      </w:r>
      <w:r>
        <w:rPr>
          <w:rPrChange w:id="4973" w:author="2023 Revisions to CCBHC Cost Report Instructions" w:date="2023-12-07T15:54:00Z">
            <w:rPr>
              <w:spacing w:val="40"/>
            </w:rPr>
          </w:rPrChange>
        </w:rPr>
        <w:t xml:space="preserve"> </w:t>
      </w:r>
      <w:ins w:id="4974" w:author="2023 Revisions to CCBHC Cost Report Instructions" w:date="2023-12-07T15:54:00Z">
        <w:r w:rsidR="00025E08">
          <w:t xml:space="preserve"> </w:t>
        </w:r>
      </w:ins>
      <w:r>
        <w:t>A</w:t>
      </w:r>
      <w:r>
        <w:rPr>
          <w:rPrChange w:id="4975" w:author="2023 Revisions to CCBHC Cost Report Instructions" w:date="2023-12-07T15:54:00Z">
            <w:rPr>
              <w:spacing w:val="-3"/>
            </w:rPr>
          </w:rPrChange>
        </w:rPr>
        <w:t xml:space="preserve"> </w:t>
      </w:r>
      <w:r>
        <w:t>patient</w:t>
      </w:r>
      <w:r>
        <w:rPr>
          <w:rPrChange w:id="4976" w:author="2023 Revisions to CCBHC Cost Report Instructions" w:date="2023-12-07T15:54:00Z">
            <w:rPr>
              <w:spacing w:val="-1"/>
            </w:rPr>
          </w:rPrChange>
        </w:rPr>
        <w:t xml:space="preserve"> </w:t>
      </w:r>
      <w:r>
        <w:t>visit</w:t>
      </w:r>
      <w:r>
        <w:rPr>
          <w:rPrChange w:id="4977" w:author="2023 Revisions to CCBHC Cost Report Instructions" w:date="2023-12-07T15:54:00Z">
            <w:rPr>
              <w:spacing w:val="-1"/>
            </w:rPr>
          </w:rPrChange>
        </w:rPr>
        <w:t xml:space="preserve"> </w:t>
      </w:r>
      <w:r>
        <w:t>to</w:t>
      </w:r>
      <w:r>
        <w:rPr>
          <w:rPrChange w:id="4978" w:author="2023 Revisions to CCBHC Cost Report Instructions" w:date="2023-12-07T15:54:00Z">
            <w:rPr>
              <w:spacing w:val="-5"/>
            </w:rPr>
          </w:rPrChange>
        </w:rPr>
        <w:t xml:space="preserve"> </w:t>
      </w:r>
      <w:r>
        <w:t>multiple locations in the same month should be counted only once.</w:t>
      </w:r>
      <w:ins w:id="4979" w:author="2023 Revisions to CCBHC Cost Report Instructions" w:date="2023-12-07T15:54:00Z">
        <w:r w:rsidR="00025E08">
          <w:t xml:space="preserve"> </w:t>
        </w:r>
      </w:ins>
    </w:p>
    <w:p w14:paraId="310EB8AC" w14:textId="206839DF" w:rsidR="0059672E" w:rsidRDefault="0050054D">
      <w:pPr>
        <w:pStyle w:val="Heading3"/>
        <w:pPrChange w:id="4980" w:author="2023 Revisions to CCBHC Cost Report Instructions" w:date="2023-12-07T15:54:00Z">
          <w:pPr>
            <w:pStyle w:val="Heading5"/>
            <w:spacing w:before="182"/>
          </w:pPr>
        </w:pPrChange>
      </w:pPr>
      <w:bookmarkStart w:id="4981" w:name="_bookmark32"/>
      <w:bookmarkStart w:id="4982" w:name="_Toc147503618"/>
      <w:bookmarkStart w:id="4983" w:name="_Toc148441565"/>
      <w:bookmarkEnd w:id="4981"/>
      <w:r>
        <w:t>Column</w:t>
      </w:r>
      <w:r>
        <w:rPr>
          <w:rPrChange w:id="4984" w:author="2023 Revisions to CCBHC Cost Report Instructions" w:date="2023-12-07T15:54:00Z">
            <w:rPr>
              <w:bCs w:val="0"/>
              <w:iCs w:val="0"/>
              <w:spacing w:val="-3"/>
            </w:rPr>
          </w:rPrChange>
        </w:rPr>
        <w:t xml:space="preserve"> </w:t>
      </w:r>
      <w:r>
        <w:rPr>
          <w:rPrChange w:id="4985" w:author="2023 Revisions to CCBHC Cost Report Instructions" w:date="2023-12-07T15:54:00Z">
            <w:rPr>
              <w:bCs w:val="0"/>
              <w:iCs w:val="0"/>
              <w:spacing w:val="-2"/>
            </w:rPr>
          </w:rPrChange>
        </w:rPr>
        <w:t>Descriptions</w:t>
      </w:r>
      <w:bookmarkEnd w:id="4982"/>
      <w:bookmarkEnd w:id="4983"/>
      <w:ins w:id="4986" w:author="2023 Revisions to CCBHC Cost Report Instructions" w:date="2023-12-07T15:54:00Z">
        <w:r w:rsidR="00025E08">
          <w:t xml:space="preserve"> </w:t>
        </w:r>
      </w:ins>
    </w:p>
    <w:p w14:paraId="1CCF78A0" w14:textId="42A7E142" w:rsidR="0059672E" w:rsidRDefault="0050054D">
      <w:pPr>
        <w:pStyle w:val="BodyText"/>
        <w:pPrChange w:id="4987" w:author="2023 Revisions to CCBHC Cost Report Instructions" w:date="2023-12-07T15:54:00Z">
          <w:pPr>
            <w:pStyle w:val="BodyText"/>
            <w:spacing w:before="88" w:line="247" w:lineRule="auto"/>
            <w:ind w:left="200" w:right="163"/>
          </w:pPr>
        </w:pPrChange>
      </w:pPr>
      <w:r>
        <w:t>Selected columns in this tab categorize costs according to whether they are above the monthly outlier</w:t>
      </w:r>
      <w:r>
        <w:rPr>
          <w:rPrChange w:id="4988" w:author="2023 Revisions to CCBHC Cost Report Instructions" w:date="2023-12-07T15:54:00Z">
            <w:rPr>
              <w:spacing w:val="-1"/>
            </w:rPr>
          </w:rPrChange>
        </w:rPr>
        <w:t xml:space="preserve"> </w:t>
      </w:r>
      <w:r>
        <w:t>threshold</w:t>
      </w:r>
      <w:r>
        <w:rPr>
          <w:rPrChange w:id="4989" w:author="2023 Revisions to CCBHC Cost Report Instructions" w:date="2023-12-07T15:54:00Z">
            <w:rPr>
              <w:spacing w:val="-3"/>
            </w:rPr>
          </w:rPrChange>
        </w:rPr>
        <w:t xml:space="preserve"> </w:t>
      </w:r>
      <w:r>
        <w:t>and</w:t>
      </w:r>
      <w:r>
        <w:rPr>
          <w:rPrChange w:id="4990" w:author="2023 Revisions to CCBHC Cost Report Instructions" w:date="2023-12-07T15:54:00Z">
            <w:rPr>
              <w:spacing w:val="-5"/>
            </w:rPr>
          </w:rPrChange>
        </w:rPr>
        <w:t xml:space="preserve"> </w:t>
      </w:r>
      <w:r>
        <w:t>whether</w:t>
      </w:r>
      <w:r>
        <w:rPr>
          <w:rPrChange w:id="4991" w:author="2023 Revisions to CCBHC Cost Report Instructions" w:date="2023-12-07T15:54:00Z">
            <w:rPr>
              <w:spacing w:val="-4"/>
            </w:rPr>
          </w:rPrChange>
        </w:rPr>
        <w:t xml:space="preserve"> </w:t>
      </w:r>
      <w:r>
        <w:t>they</w:t>
      </w:r>
      <w:r>
        <w:rPr>
          <w:rPrChange w:id="4992" w:author="2023 Revisions to CCBHC Cost Report Instructions" w:date="2023-12-07T15:54:00Z">
            <w:rPr>
              <w:spacing w:val="-5"/>
            </w:rPr>
          </w:rPrChange>
        </w:rPr>
        <w:t xml:space="preserve"> </w:t>
      </w:r>
      <w:r>
        <w:t>were</w:t>
      </w:r>
      <w:r>
        <w:rPr>
          <w:rPrChange w:id="4993" w:author="2023 Revisions to CCBHC Cost Report Instructions" w:date="2023-12-07T15:54:00Z">
            <w:rPr>
              <w:spacing w:val="-3"/>
            </w:rPr>
          </w:rPrChange>
        </w:rPr>
        <w:t xml:space="preserve"> </w:t>
      </w:r>
      <w:r>
        <w:t>allocated</w:t>
      </w:r>
      <w:r>
        <w:rPr>
          <w:rPrChange w:id="4994" w:author="2023 Revisions to CCBHC Cost Report Instructions" w:date="2023-12-07T15:54:00Z">
            <w:rPr>
              <w:spacing w:val="-3"/>
            </w:rPr>
          </w:rPrChange>
        </w:rPr>
        <w:t xml:space="preserve"> </w:t>
      </w:r>
      <w:r>
        <w:t>to</w:t>
      </w:r>
      <w:r>
        <w:rPr>
          <w:rPrChange w:id="4995" w:author="2023 Revisions to CCBHC Cost Report Instructions" w:date="2023-12-07T15:54:00Z">
            <w:rPr>
              <w:spacing w:val="-5"/>
            </w:rPr>
          </w:rPrChange>
        </w:rPr>
        <w:t xml:space="preserve"> </w:t>
      </w:r>
      <w:r>
        <w:t>certain</w:t>
      </w:r>
      <w:r>
        <w:rPr>
          <w:rPrChange w:id="4996" w:author="2023 Revisions to CCBHC Cost Report Instructions" w:date="2023-12-07T15:54:00Z">
            <w:rPr>
              <w:spacing w:val="-3"/>
            </w:rPr>
          </w:rPrChange>
        </w:rPr>
        <w:t xml:space="preserve"> </w:t>
      </w:r>
      <w:r>
        <w:t>conditions.</w:t>
      </w:r>
      <w:r>
        <w:rPr>
          <w:rPrChange w:id="4997" w:author="2023 Revisions to CCBHC Cost Report Instructions" w:date="2023-12-07T15:54:00Z">
            <w:rPr>
              <w:spacing w:val="40"/>
            </w:rPr>
          </w:rPrChange>
        </w:rPr>
        <w:t xml:space="preserve"> </w:t>
      </w:r>
      <w:ins w:id="4998" w:author="2023 Revisions to CCBHC Cost Report Instructions" w:date="2023-12-07T15:54:00Z">
        <w:r w:rsidR="00025E08">
          <w:t xml:space="preserve"> </w:t>
        </w:r>
      </w:ins>
      <w:r>
        <w:t>Prior</w:t>
      </w:r>
      <w:r>
        <w:rPr>
          <w:rPrChange w:id="4999" w:author="2023 Revisions to CCBHC Cost Report Instructions" w:date="2023-12-07T15:54:00Z">
            <w:rPr>
              <w:spacing w:val="-4"/>
            </w:rPr>
          </w:rPrChange>
        </w:rPr>
        <w:t xml:space="preserve"> </w:t>
      </w:r>
      <w:r>
        <w:t>to</w:t>
      </w:r>
      <w:r>
        <w:rPr>
          <w:rPrChange w:id="5000" w:author="2023 Revisions to CCBHC Cost Report Instructions" w:date="2023-12-07T15:54:00Z">
            <w:rPr>
              <w:spacing w:val="-3"/>
            </w:rPr>
          </w:rPrChange>
        </w:rPr>
        <w:t xml:space="preserve"> </w:t>
      </w:r>
      <w:r>
        <w:t>completing</w:t>
      </w:r>
      <w:r>
        <w:rPr>
          <w:rPrChange w:id="5001" w:author="2023 Revisions to CCBHC Cost Report Instructions" w:date="2023-12-07T15:54:00Z">
            <w:rPr>
              <w:spacing w:val="-3"/>
            </w:rPr>
          </w:rPrChange>
        </w:rPr>
        <w:t xml:space="preserve"> </w:t>
      </w:r>
      <w:r>
        <w:t>the</w:t>
      </w:r>
      <w:r>
        <w:rPr>
          <w:rPrChange w:id="5002" w:author="2023 Revisions to CCBHC Cost Report Instructions" w:date="2023-12-07T15:54:00Z">
            <w:rPr>
              <w:spacing w:val="-5"/>
            </w:rPr>
          </w:rPrChange>
        </w:rPr>
        <w:t xml:space="preserve"> </w:t>
      </w:r>
      <w:r>
        <w:t>cost reports, the state should have specified the outlier threshold and the conditions.</w:t>
      </w:r>
      <w:ins w:id="5003" w:author="2023 Revisions to CCBHC Cost Report Instructions" w:date="2023-12-07T15:54:00Z">
        <w:r w:rsidR="00025E08">
          <w:t xml:space="preserve"> </w:t>
        </w:r>
      </w:ins>
    </w:p>
    <w:p w14:paraId="5E53594E" w14:textId="77777777" w:rsidR="0059672E" w:rsidRDefault="0059672E">
      <w:pPr>
        <w:pStyle w:val="BodyText"/>
        <w:spacing w:before="6"/>
        <w:rPr>
          <w:del w:id="5004" w:author="2023 Revisions to CCBHC Cost Report Instructions" w:date="2023-12-07T15:54:00Z"/>
          <w:sz w:val="20"/>
        </w:rPr>
      </w:pPr>
    </w:p>
    <w:p w14:paraId="3E95F49B" w14:textId="771924BA" w:rsidR="0059672E" w:rsidRDefault="0050054D">
      <w:pPr>
        <w:pStyle w:val="Hangingtext"/>
        <w:pPrChange w:id="5005" w:author="2023 Revisions to CCBHC Cost Report Instructions" w:date="2023-12-07T15:54:00Z">
          <w:pPr>
            <w:pStyle w:val="BodyText"/>
            <w:tabs>
              <w:tab w:val="left" w:pos="1639"/>
            </w:tabs>
            <w:spacing w:line="247" w:lineRule="auto"/>
            <w:ind w:left="1640" w:right="663" w:hanging="1441"/>
          </w:pPr>
        </w:pPrChange>
      </w:pPr>
      <w:r>
        <w:rPr>
          <w:b/>
        </w:rPr>
        <w:t>Column 1a:</w:t>
      </w:r>
      <w:ins w:id="5006" w:author="2023 Revisions to CCBHC Cost Report Instructions" w:date="2023-12-07T15:54:00Z">
        <w:r w:rsidR="001F4032">
          <w:rPr>
            <w:b/>
          </w:rPr>
          <w:t xml:space="preserve"> </w:t>
        </w:r>
      </w:ins>
      <w:r>
        <w:rPr>
          <w:rPrChange w:id="5007" w:author="2023 Revisions to CCBHC Cost Report Instructions" w:date="2023-12-07T15:54:00Z">
            <w:rPr>
              <w:b/>
            </w:rPr>
          </w:rPrChange>
        </w:rPr>
        <w:tab/>
      </w:r>
      <w:r>
        <w:t>Enter</w:t>
      </w:r>
      <w:r>
        <w:rPr>
          <w:rPrChange w:id="5008" w:author="2023 Revisions to CCBHC Cost Report Instructions" w:date="2023-12-07T15:54:00Z">
            <w:rPr>
              <w:spacing w:val="-4"/>
            </w:rPr>
          </w:rPrChange>
        </w:rPr>
        <w:t xml:space="preserve"> </w:t>
      </w:r>
      <w:r>
        <w:t>the</w:t>
      </w:r>
      <w:r>
        <w:rPr>
          <w:rPrChange w:id="5009" w:author="2023 Revisions to CCBHC Cost Report Instructions" w:date="2023-12-07T15:54:00Z">
            <w:rPr>
              <w:spacing w:val="-5"/>
            </w:rPr>
          </w:rPrChange>
        </w:rPr>
        <w:t xml:space="preserve"> </w:t>
      </w:r>
      <w:r>
        <w:t>total</w:t>
      </w:r>
      <w:r>
        <w:rPr>
          <w:rPrChange w:id="5010" w:author="2023 Revisions to CCBHC Cost Report Instructions" w:date="2023-12-07T15:54:00Z">
            <w:rPr>
              <w:spacing w:val="-3"/>
            </w:rPr>
          </w:rPrChange>
        </w:rPr>
        <w:t xml:space="preserve"> </w:t>
      </w:r>
      <w:r>
        <w:t>number</w:t>
      </w:r>
      <w:r>
        <w:rPr>
          <w:rPrChange w:id="5011" w:author="2023 Revisions to CCBHC Cost Report Instructions" w:date="2023-12-07T15:54:00Z">
            <w:rPr>
              <w:spacing w:val="-1"/>
            </w:rPr>
          </w:rPrChange>
        </w:rPr>
        <w:t xml:space="preserve"> </w:t>
      </w:r>
      <w:r>
        <w:t>of</w:t>
      </w:r>
      <w:r>
        <w:rPr>
          <w:rPrChange w:id="5012" w:author="2023 Revisions to CCBHC Cost Report Instructions" w:date="2023-12-07T15:54:00Z">
            <w:rPr>
              <w:spacing w:val="-3"/>
            </w:rPr>
          </w:rPrChange>
        </w:rPr>
        <w:t xml:space="preserve"> </w:t>
      </w:r>
      <w:r>
        <w:t>unique</w:t>
      </w:r>
      <w:r>
        <w:rPr>
          <w:rPrChange w:id="5013" w:author="2023 Revisions to CCBHC Cost Report Instructions" w:date="2023-12-07T15:54:00Z">
            <w:rPr>
              <w:spacing w:val="-5"/>
            </w:rPr>
          </w:rPrChange>
        </w:rPr>
        <w:t xml:space="preserve"> </w:t>
      </w:r>
      <w:r>
        <w:t>patient</w:t>
      </w:r>
      <w:r>
        <w:rPr>
          <w:rPrChange w:id="5014" w:author="2023 Revisions to CCBHC Cost Report Instructions" w:date="2023-12-07T15:54:00Z">
            <w:rPr>
              <w:spacing w:val="-1"/>
            </w:rPr>
          </w:rPrChange>
        </w:rPr>
        <w:t xml:space="preserve"> </w:t>
      </w:r>
      <w:r>
        <w:t>visit</w:t>
      </w:r>
      <w:r>
        <w:rPr>
          <w:rPrChange w:id="5015" w:author="2023 Revisions to CCBHC Cost Report Instructions" w:date="2023-12-07T15:54:00Z">
            <w:rPr>
              <w:spacing w:val="-1"/>
            </w:rPr>
          </w:rPrChange>
        </w:rPr>
        <w:t xml:space="preserve"> </w:t>
      </w:r>
      <w:r>
        <w:t>months</w:t>
      </w:r>
      <w:r>
        <w:rPr>
          <w:rPrChange w:id="5016" w:author="2023 Revisions to CCBHC Cost Report Instructions" w:date="2023-12-07T15:54:00Z">
            <w:rPr>
              <w:spacing w:val="-5"/>
            </w:rPr>
          </w:rPrChange>
        </w:rPr>
        <w:t xml:space="preserve"> </w:t>
      </w:r>
      <w:r>
        <w:t>for</w:t>
      </w:r>
      <w:r>
        <w:rPr>
          <w:rPrChange w:id="5017" w:author="2023 Revisions to CCBHC Cost Report Instructions" w:date="2023-12-07T15:54:00Z">
            <w:rPr>
              <w:spacing w:val="-1"/>
            </w:rPr>
          </w:rPrChange>
        </w:rPr>
        <w:t xml:space="preserve"> </w:t>
      </w:r>
      <w:r>
        <w:t>patients</w:t>
      </w:r>
      <w:r>
        <w:rPr>
          <w:rPrChange w:id="5018" w:author="2023 Revisions to CCBHC Cost Report Instructions" w:date="2023-12-07T15:54:00Z">
            <w:rPr>
              <w:spacing w:val="-5"/>
            </w:rPr>
          </w:rPrChange>
        </w:rPr>
        <w:t xml:space="preserve"> </w:t>
      </w:r>
      <w:r>
        <w:t>in</w:t>
      </w:r>
      <w:r>
        <w:rPr>
          <w:rPrChange w:id="5019" w:author="2023 Revisions to CCBHC Cost Report Instructions" w:date="2023-12-07T15:54:00Z">
            <w:rPr>
              <w:spacing w:val="-3"/>
            </w:rPr>
          </w:rPrChange>
        </w:rPr>
        <w:t xml:space="preserve"> </w:t>
      </w:r>
      <w:r>
        <w:t>the</w:t>
      </w:r>
      <w:r>
        <w:rPr>
          <w:rPrChange w:id="5020" w:author="2023 Revisions to CCBHC Cost Report Instructions" w:date="2023-12-07T15:54:00Z">
            <w:rPr>
              <w:spacing w:val="-5"/>
            </w:rPr>
          </w:rPrChange>
        </w:rPr>
        <w:t xml:space="preserve"> </w:t>
      </w:r>
      <w:r>
        <w:t>standard population who do not meet the criteria for having certain conditions.</w:t>
      </w:r>
      <w:ins w:id="5021" w:author="2023 Revisions to CCBHC Cost Report Instructions" w:date="2023-12-07T15:54:00Z">
        <w:r w:rsidR="001F4032">
          <w:t xml:space="preserve">  </w:t>
        </w:r>
      </w:ins>
    </w:p>
    <w:p w14:paraId="19D5AE09" w14:textId="04093C29" w:rsidR="0059672E" w:rsidRDefault="0050054D">
      <w:pPr>
        <w:pStyle w:val="Hangingtext"/>
        <w:pPrChange w:id="5022" w:author="2023 Revisions to CCBHC Cost Report Instructions" w:date="2023-12-07T15:54:00Z">
          <w:pPr>
            <w:pStyle w:val="BodyText"/>
            <w:tabs>
              <w:tab w:val="left" w:pos="1639"/>
            </w:tabs>
            <w:spacing w:before="119" w:line="247" w:lineRule="auto"/>
            <w:ind w:left="1639" w:right="163" w:hanging="1440"/>
          </w:pPr>
        </w:pPrChange>
      </w:pPr>
      <w:r>
        <w:rPr>
          <w:b/>
        </w:rPr>
        <w:t>Column 1b:</w:t>
      </w:r>
      <w:ins w:id="5023" w:author="2023 Revisions to CCBHC Cost Report Instructions" w:date="2023-12-07T15:54:00Z">
        <w:r w:rsidR="001F4032">
          <w:t xml:space="preserve"> </w:t>
        </w:r>
      </w:ins>
      <w:r>
        <w:rPr>
          <w:rPrChange w:id="5024" w:author="2023 Revisions to CCBHC Cost Report Instructions" w:date="2023-12-07T15:54:00Z">
            <w:rPr>
              <w:b/>
            </w:rPr>
          </w:rPrChange>
        </w:rPr>
        <w:tab/>
      </w:r>
      <w:r>
        <w:t>Enter the total number of unique patient visit months for patients without certain conditions</w:t>
      </w:r>
      <w:r>
        <w:rPr>
          <w:rPrChange w:id="5025" w:author="2023 Revisions to CCBHC Cost Report Instructions" w:date="2023-12-07T15:54:00Z">
            <w:rPr>
              <w:spacing w:val="-2"/>
            </w:rPr>
          </w:rPrChange>
        </w:rPr>
        <w:t xml:space="preserve"> </w:t>
      </w:r>
      <w:r>
        <w:t>whose</w:t>
      </w:r>
      <w:r>
        <w:rPr>
          <w:rPrChange w:id="5026" w:author="2023 Revisions to CCBHC Cost Report Instructions" w:date="2023-12-07T15:54:00Z">
            <w:rPr>
              <w:spacing w:val="-2"/>
            </w:rPr>
          </w:rPrChange>
        </w:rPr>
        <w:t xml:space="preserve"> </w:t>
      </w:r>
      <w:r>
        <w:t>costs</w:t>
      </w:r>
      <w:r>
        <w:rPr>
          <w:rPrChange w:id="5027" w:author="2023 Revisions to CCBHC Cost Report Instructions" w:date="2023-12-07T15:54:00Z">
            <w:rPr>
              <w:spacing w:val="-4"/>
            </w:rPr>
          </w:rPrChange>
        </w:rPr>
        <w:t xml:space="preserve"> </w:t>
      </w:r>
      <w:r>
        <w:t>are</w:t>
      </w:r>
      <w:r>
        <w:rPr>
          <w:rPrChange w:id="5028" w:author="2023 Revisions to CCBHC Cost Report Instructions" w:date="2023-12-07T15:54:00Z">
            <w:rPr>
              <w:spacing w:val="-2"/>
            </w:rPr>
          </w:rPrChange>
        </w:rPr>
        <w:t xml:space="preserve"> </w:t>
      </w:r>
      <w:r>
        <w:t>above</w:t>
      </w:r>
      <w:r>
        <w:rPr>
          <w:rPrChange w:id="5029" w:author="2023 Revisions to CCBHC Cost Report Instructions" w:date="2023-12-07T15:54:00Z">
            <w:rPr>
              <w:spacing w:val="-2"/>
            </w:rPr>
          </w:rPrChange>
        </w:rPr>
        <w:t xml:space="preserve"> </w:t>
      </w:r>
      <w:r>
        <w:t>the</w:t>
      </w:r>
      <w:r>
        <w:rPr>
          <w:rPrChange w:id="5030" w:author="2023 Revisions to CCBHC Cost Report Instructions" w:date="2023-12-07T15:54:00Z">
            <w:rPr>
              <w:spacing w:val="-4"/>
            </w:rPr>
          </w:rPrChange>
        </w:rPr>
        <w:t xml:space="preserve"> </w:t>
      </w:r>
      <w:r>
        <w:t>outlier</w:t>
      </w:r>
      <w:r>
        <w:rPr>
          <w:rPrChange w:id="5031" w:author="2023 Revisions to CCBHC Cost Report Instructions" w:date="2023-12-07T15:54:00Z">
            <w:rPr>
              <w:spacing w:val="-3"/>
            </w:rPr>
          </w:rPrChange>
        </w:rPr>
        <w:t xml:space="preserve"> </w:t>
      </w:r>
      <w:r>
        <w:t>threshold</w:t>
      </w:r>
      <w:r>
        <w:rPr>
          <w:rPrChange w:id="5032" w:author="2023 Revisions to CCBHC Cost Report Instructions" w:date="2023-12-07T15:54:00Z">
            <w:rPr>
              <w:spacing w:val="-2"/>
            </w:rPr>
          </w:rPrChange>
        </w:rPr>
        <w:t xml:space="preserve"> </w:t>
      </w:r>
      <w:r>
        <w:t>determined</w:t>
      </w:r>
      <w:r>
        <w:rPr>
          <w:rPrChange w:id="5033" w:author="2023 Revisions to CCBHC Cost Report Instructions" w:date="2023-12-07T15:54:00Z">
            <w:rPr>
              <w:spacing w:val="-2"/>
            </w:rPr>
          </w:rPrChange>
        </w:rPr>
        <w:t xml:space="preserve"> </w:t>
      </w:r>
      <w:r>
        <w:t>by</w:t>
      </w:r>
      <w:r>
        <w:rPr>
          <w:rPrChange w:id="5034" w:author="2023 Revisions to CCBHC Cost Report Instructions" w:date="2023-12-07T15:54:00Z">
            <w:rPr>
              <w:spacing w:val="-4"/>
            </w:rPr>
          </w:rPrChange>
        </w:rPr>
        <w:t xml:space="preserve"> </w:t>
      </w:r>
      <w:r>
        <w:t>the</w:t>
      </w:r>
      <w:r>
        <w:rPr>
          <w:rPrChange w:id="5035" w:author="2023 Revisions to CCBHC Cost Report Instructions" w:date="2023-12-07T15:54:00Z">
            <w:rPr>
              <w:spacing w:val="-4"/>
            </w:rPr>
          </w:rPrChange>
        </w:rPr>
        <w:t xml:space="preserve"> </w:t>
      </w:r>
      <w:r>
        <w:t>state.</w:t>
      </w:r>
      <w:r>
        <w:rPr>
          <w:rPrChange w:id="5036" w:author="2023 Revisions to CCBHC Cost Report Instructions" w:date="2023-12-07T15:54:00Z">
            <w:rPr>
              <w:spacing w:val="40"/>
            </w:rPr>
          </w:rPrChange>
        </w:rPr>
        <w:t xml:space="preserve"> </w:t>
      </w:r>
      <w:ins w:id="5037" w:author="2023 Revisions to CCBHC Cost Report Instructions" w:date="2023-12-07T15:54:00Z">
        <w:r w:rsidR="001F4032">
          <w:t xml:space="preserve"> </w:t>
        </w:r>
      </w:ins>
      <w:r>
        <w:t>This number</w:t>
      </w:r>
      <w:r>
        <w:rPr>
          <w:rPrChange w:id="5038" w:author="2023 Revisions to CCBHC Cost Report Instructions" w:date="2023-12-07T15:54:00Z">
            <w:rPr>
              <w:spacing w:val="-7"/>
            </w:rPr>
          </w:rPrChange>
        </w:rPr>
        <w:t xml:space="preserve"> </w:t>
      </w:r>
      <w:r>
        <w:t>of</w:t>
      </w:r>
      <w:r>
        <w:rPr>
          <w:rPrChange w:id="5039" w:author="2023 Revisions to CCBHC Cost Report Instructions" w:date="2023-12-07T15:54:00Z">
            <w:rPr>
              <w:spacing w:val="-1"/>
            </w:rPr>
          </w:rPrChange>
        </w:rPr>
        <w:t xml:space="preserve"> </w:t>
      </w:r>
      <w:r>
        <w:t>patient</w:t>
      </w:r>
      <w:r>
        <w:rPr>
          <w:rPrChange w:id="5040" w:author="2023 Revisions to CCBHC Cost Report Instructions" w:date="2023-12-07T15:54:00Z">
            <w:rPr>
              <w:spacing w:val="-2"/>
            </w:rPr>
          </w:rPrChange>
        </w:rPr>
        <w:t xml:space="preserve"> </w:t>
      </w:r>
      <w:r>
        <w:t>visit</w:t>
      </w:r>
      <w:r>
        <w:rPr>
          <w:rPrChange w:id="5041" w:author="2023 Revisions to CCBHC Cost Report Instructions" w:date="2023-12-07T15:54:00Z">
            <w:rPr>
              <w:spacing w:val="-2"/>
            </w:rPr>
          </w:rPrChange>
        </w:rPr>
        <w:t xml:space="preserve"> </w:t>
      </w:r>
      <w:r>
        <w:t>months</w:t>
      </w:r>
      <w:r>
        <w:rPr>
          <w:rPrChange w:id="5042" w:author="2023 Revisions to CCBHC Cost Report Instructions" w:date="2023-12-07T15:54:00Z">
            <w:rPr>
              <w:spacing w:val="-2"/>
            </w:rPr>
          </w:rPrChange>
        </w:rPr>
        <w:t xml:space="preserve"> </w:t>
      </w:r>
      <w:r>
        <w:t>in</w:t>
      </w:r>
      <w:r>
        <w:rPr>
          <w:rPrChange w:id="5043" w:author="2023 Revisions to CCBHC Cost Report Instructions" w:date="2023-12-07T15:54:00Z">
            <w:rPr>
              <w:spacing w:val="-5"/>
            </w:rPr>
          </w:rPrChange>
        </w:rPr>
        <w:t xml:space="preserve"> </w:t>
      </w:r>
      <w:r>
        <w:t>this</w:t>
      </w:r>
      <w:r>
        <w:rPr>
          <w:rPrChange w:id="5044" w:author="2023 Revisions to CCBHC Cost Report Instructions" w:date="2023-12-07T15:54:00Z">
            <w:rPr>
              <w:spacing w:val="-3"/>
            </w:rPr>
          </w:rPrChange>
        </w:rPr>
        <w:t xml:space="preserve"> </w:t>
      </w:r>
      <w:r>
        <w:t>column</w:t>
      </w:r>
      <w:r>
        <w:rPr>
          <w:rPrChange w:id="5045" w:author="2023 Revisions to CCBHC Cost Report Instructions" w:date="2023-12-07T15:54:00Z">
            <w:rPr>
              <w:spacing w:val="-3"/>
            </w:rPr>
          </w:rPrChange>
        </w:rPr>
        <w:t xml:space="preserve"> </w:t>
      </w:r>
      <w:r>
        <w:t>is</w:t>
      </w:r>
      <w:r>
        <w:rPr>
          <w:rPrChange w:id="5046" w:author="2023 Revisions to CCBHC Cost Report Instructions" w:date="2023-12-07T15:54:00Z">
            <w:rPr>
              <w:spacing w:val="-6"/>
            </w:rPr>
          </w:rPrChange>
        </w:rPr>
        <w:t xml:space="preserve"> </w:t>
      </w:r>
      <w:r>
        <w:t>a</w:t>
      </w:r>
      <w:r>
        <w:rPr>
          <w:rPrChange w:id="5047" w:author="2023 Revisions to CCBHC Cost Report Instructions" w:date="2023-12-07T15:54:00Z">
            <w:rPr>
              <w:spacing w:val="-5"/>
            </w:rPr>
          </w:rPrChange>
        </w:rPr>
        <w:t xml:space="preserve"> </w:t>
      </w:r>
      <w:r>
        <w:t>subset</w:t>
      </w:r>
      <w:r>
        <w:rPr>
          <w:rPrChange w:id="5048" w:author="2023 Revisions to CCBHC Cost Report Instructions" w:date="2023-12-07T15:54:00Z">
            <w:rPr>
              <w:spacing w:val="-1"/>
            </w:rPr>
          </w:rPrChange>
        </w:rPr>
        <w:t xml:space="preserve"> </w:t>
      </w:r>
      <w:r>
        <w:t>of</w:t>
      </w:r>
      <w:r>
        <w:rPr>
          <w:rPrChange w:id="5049" w:author="2023 Revisions to CCBHC Cost Report Instructions" w:date="2023-12-07T15:54:00Z">
            <w:rPr>
              <w:spacing w:val="-5"/>
            </w:rPr>
          </w:rPrChange>
        </w:rPr>
        <w:t xml:space="preserve"> </w:t>
      </w:r>
      <w:r>
        <w:t>the</w:t>
      </w:r>
      <w:r>
        <w:rPr>
          <w:rPrChange w:id="5050" w:author="2023 Revisions to CCBHC Cost Report Instructions" w:date="2023-12-07T15:54:00Z">
            <w:rPr>
              <w:spacing w:val="-5"/>
            </w:rPr>
          </w:rPrChange>
        </w:rPr>
        <w:t xml:space="preserve"> </w:t>
      </w:r>
      <w:r>
        <w:t>number</w:t>
      </w:r>
      <w:r>
        <w:rPr>
          <w:rPrChange w:id="5051" w:author="2023 Revisions to CCBHC Cost Report Instructions" w:date="2023-12-07T15:54:00Z">
            <w:rPr>
              <w:spacing w:val="-2"/>
            </w:rPr>
          </w:rPrChange>
        </w:rPr>
        <w:t xml:space="preserve"> </w:t>
      </w:r>
      <w:r>
        <w:t>in</w:t>
      </w:r>
      <w:r>
        <w:rPr>
          <w:rPrChange w:id="5052" w:author="2023 Revisions to CCBHC Cost Report Instructions" w:date="2023-12-07T15:54:00Z">
            <w:rPr>
              <w:spacing w:val="-5"/>
            </w:rPr>
          </w:rPrChange>
        </w:rPr>
        <w:t xml:space="preserve"> </w:t>
      </w:r>
      <w:r>
        <w:t>column</w:t>
      </w:r>
      <w:r>
        <w:rPr>
          <w:rPrChange w:id="5053" w:author="2023 Revisions to CCBHC Cost Report Instructions" w:date="2023-12-07T15:54:00Z">
            <w:rPr>
              <w:spacing w:val="-3"/>
            </w:rPr>
          </w:rPrChange>
        </w:rPr>
        <w:t xml:space="preserve"> </w:t>
      </w:r>
      <w:r>
        <w:rPr>
          <w:rPrChange w:id="5054" w:author="2023 Revisions to CCBHC Cost Report Instructions" w:date="2023-12-07T15:54:00Z">
            <w:rPr>
              <w:spacing w:val="-5"/>
            </w:rPr>
          </w:rPrChange>
        </w:rPr>
        <w:t>1a.</w:t>
      </w:r>
      <w:ins w:id="5055" w:author="2023 Revisions to CCBHC Cost Report Instructions" w:date="2023-12-07T15:54:00Z">
        <w:r w:rsidR="001F4032">
          <w:t xml:space="preserve"> </w:t>
        </w:r>
      </w:ins>
    </w:p>
    <w:p w14:paraId="35824CF0" w14:textId="7A98C453" w:rsidR="0059672E" w:rsidRPr="009A1A3E" w:rsidRDefault="0050054D">
      <w:pPr>
        <w:pStyle w:val="Hangingtext"/>
        <w:rPr>
          <w:spacing w:val="-2"/>
          <w:rPrChange w:id="5056" w:author="2023 Revisions to CCBHC Cost Report Instructions" w:date="2023-12-07T15:54:00Z">
            <w:rPr/>
          </w:rPrChange>
        </w:rPr>
        <w:pPrChange w:id="5057" w:author="2023 Revisions to CCBHC Cost Report Instructions" w:date="2023-12-07T15:54:00Z">
          <w:pPr>
            <w:pStyle w:val="BodyText"/>
            <w:tabs>
              <w:tab w:val="left" w:pos="1639"/>
            </w:tabs>
            <w:spacing w:before="119" w:line="247" w:lineRule="auto"/>
            <w:ind w:left="1639" w:right="959" w:hanging="1441"/>
          </w:pPr>
        </w:pPrChange>
      </w:pPr>
      <w:r>
        <w:rPr>
          <w:b/>
        </w:rPr>
        <w:t>Column 2a:</w:t>
      </w:r>
      <w:ins w:id="5058" w:author="2023 Revisions to CCBHC Cost Report Instructions" w:date="2023-12-07T15:54:00Z">
        <w:r w:rsidR="001F4032">
          <w:t xml:space="preserve"> </w:t>
        </w:r>
      </w:ins>
      <w:r>
        <w:rPr>
          <w:rPrChange w:id="5059" w:author="2023 Revisions to CCBHC Cost Report Instructions" w:date="2023-12-07T15:54:00Z">
            <w:rPr>
              <w:b/>
            </w:rPr>
          </w:rPrChange>
        </w:rPr>
        <w:tab/>
      </w:r>
      <w:r w:rsidRPr="009A1A3E">
        <w:rPr>
          <w:spacing w:val="-2"/>
          <w:rPrChange w:id="5060" w:author="2023 Revisions to CCBHC Cost Report Instructions" w:date="2023-12-07T15:54:00Z">
            <w:rPr/>
          </w:rPrChange>
        </w:rPr>
        <w:t>Enter</w:t>
      </w:r>
      <w:r w:rsidRPr="009A1A3E">
        <w:rPr>
          <w:spacing w:val="-2"/>
          <w:rPrChange w:id="5061" w:author="2023 Revisions to CCBHC Cost Report Instructions" w:date="2023-12-07T15:54:00Z">
            <w:rPr>
              <w:spacing w:val="-4"/>
            </w:rPr>
          </w:rPrChange>
        </w:rPr>
        <w:t xml:space="preserve"> </w:t>
      </w:r>
      <w:r w:rsidRPr="009A1A3E">
        <w:rPr>
          <w:spacing w:val="-2"/>
          <w:rPrChange w:id="5062" w:author="2023 Revisions to CCBHC Cost Report Instructions" w:date="2023-12-07T15:54:00Z">
            <w:rPr/>
          </w:rPrChange>
        </w:rPr>
        <w:t>the</w:t>
      </w:r>
      <w:r w:rsidRPr="009A1A3E">
        <w:rPr>
          <w:spacing w:val="-2"/>
          <w:rPrChange w:id="5063" w:author="2023 Revisions to CCBHC Cost Report Instructions" w:date="2023-12-07T15:54:00Z">
            <w:rPr>
              <w:spacing w:val="-5"/>
            </w:rPr>
          </w:rPrChange>
        </w:rPr>
        <w:t xml:space="preserve"> </w:t>
      </w:r>
      <w:r w:rsidRPr="009A1A3E">
        <w:rPr>
          <w:spacing w:val="-2"/>
          <w:rPrChange w:id="5064" w:author="2023 Revisions to CCBHC Cost Report Instructions" w:date="2023-12-07T15:54:00Z">
            <w:rPr/>
          </w:rPrChange>
        </w:rPr>
        <w:t>total</w:t>
      </w:r>
      <w:r w:rsidRPr="009A1A3E">
        <w:rPr>
          <w:spacing w:val="-2"/>
          <w:rPrChange w:id="5065" w:author="2023 Revisions to CCBHC Cost Report Instructions" w:date="2023-12-07T15:54:00Z">
            <w:rPr>
              <w:spacing w:val="-3"/>
            </w:rPr>
          </w:rPrChange>
        </w:rPr>
        <w:t xml:space="preserve"> </w:t>
      </w:r>
      <w:r w:rsidRPr="009A1A3E">
        <w:rPr>
          <w:spacing w:val="-2"/>
          <w:rPrChange w:id="5066" w:author="2023 Revisions to CCBHC Cost Report Instructions" w:date="2023-12-07T15:54:00Z">
            <w:rPr/>
          </w:rPrChange>
        </w:rPr>
        <w:t>number</w:t>
      </w:r>
      <w:r>
        <w:rPr>
          <w:spacing w:val="-2"/>
        </w:rPr>
        <w:t xml:space="preserve"> </w:t>
      </w:r>
      <w:r w:rsidRPr="009A1A3E">
        <w:rPr>
          <w:spacing w:val="-2"/>
          <w:rPrChange w:id="5067" w:author="2023 Revisions to CCBHC Cost Report Instructions" w:date="2023-12-07T15:54:00Z">
            <w:rPr/>
          </w:rPrChange>
        </w:rPr>
        <w:t>of</w:t>
      </w:r>
      <w:r w:rsidRPr="009A1A3E">
        <w:rPr>
          <w:spacing w:val="-2"/>
          <w:rPrChange w:id="5068" w:author="2023 Revisions to CCBHC Cost Report Instructions" w:date="2023-12-07T15:54:00Z">
            <w:rPr>
              <w:spacing w:val="-3"/>
            </w:rPr>
          </w:rPrChange>
        </w:rPr>
        <w:t xml:space="preserve"> </w:t>
      </w:r>
      <w:r w:rsidRPr="009A1A3E">
        <w:rPr>
          <w:spacing w:val="-2"/>
          <w:rPrChange w:id="5069" w:author="2023 Revisions to CCBHC Cost Report Instructions" w:date="2023-12-07T15:54:00Z">
            <w:rPr/>
          </w:rPrChange>
        </w:rPr>
        <w:t>unique</w:t>
      </w:r>
      <w:r w:rsidRPr="009A1A3E">
        <w:rPr>
          <w:spacing w:val="-2"/>
          <w:rPrChange w:id="5070" w:author="2023 Revisions to CCBHC Cost Report Instructions" w:date="2023-12-07T15:54:00Z">
            <w:rPr>
              <w:spacing w:val="-5"/>
            </w:rPr>
          </w:rPrChange>
        </w:rPr>
        <w:t xml:space="preserve"> </w:t>
      </w:r>
      <w:r w:rsidRPr="009A1A3E">
        <w:rPr>
          <w:spacing w:val="-2"/>
          <w:rPrChange w:id="5071" w:author="2023 Revisions to CCBHC Cost Report Instructions" w:date="2023-12-07T15:54:00Z">
            <w:rPr/>
          </w:rPrChange>
        </w:rPr>
        <w:t>patient</w:t>
      </w:r>
      <w:r>
        <w:rPr>
          <w:spacing w:val="-2"/>
        </w:rPr>
        <w:t xml:space="preserve"> </w:t>
      </w:r>
      <w:r w:rsidRPr="009A1A3E">
        <w:rPr>
          <w:spacing w:val="-2"/>
          <w:rPrChange w:id="5072" w:author="2023 Revisions to CCBHC Cost Report Instructions" w:date="2023-12-07T15:54:00Z">
            <w:rPr/>
          </w:rPrChange>
        </w:rPr>
        <w:t>visit</w:t>
      </w:r>
      <w:r>
        <w:rPr>
          <w:spacing w:val="-2"/>
        </w:rPr>
        <w:t xml:space="preserve"> </w:t>
      </w:r>
      <w:r w:rsidRPr="009A1A3E">
        <w:rPr>
          <w:spacing w:val="-2"/>
          <w:rPrChange w:id="5073" w:author="2023 Revisions to CCBHC Cost Report Instructions" w:date="2023-12-07T15:54:00Z">
            <w:rPr/>
          </w:rPrChange>
        </w:rPr>
        <w:t>months</w:t>
      </w:r>
      <w:r w:rsidRPr="009A1A3E">
        <w:rPr>
          <w:spacing w:val="-2"/>
          <w:rPrChange w:id="5074" w:author="2023 Revisions to CCBHC Cost Report Instructions" w:date="2023-12-07T15:54:00Z">
            <w:rPr>
              <w:spacing w:val="-5"/>
            </w:rPr>
          </w:rPrChange>
        </w:rPr>
        <w:t xml:space="preserve"> </w:t>
      </w:r>
      <w:r w:rsidRPr="009A1A3E">
        <w:rPr>
          <w:spacing w:val="-2"/>
          <w:rPrChange w:id="5075" w:author="2023 Revisions to CCBHC Cost Report Instructions" w:date="2023-12-07T15:54:00Z">
            <w:rPr/>
          </w:rPrChange>
        </w:rPr>
        <w:t>for</w:t>
      </w:r>
      <w:r>
        <w:rPr>
          <w:spacing w:val="-2"/>
        </w:rPr>
        <w:t xml:space="preserve"> </w:t>
      </w:r>
      <w:r w:rsidRPr="009A1A3E">
        <w:rPr>
          <w:spacing w:val="-2"/>
          <w:rPrChange w:id="5076" w:author="2023 Revisions to CCBHC Cost Report Instructions" w:date="2023-12-07T15:54:00Z">
            <w:rPr/>
          </w:rPrChange>
        </w:rPr>
        <w:t>patients</w:t>
      </w:r>
      <w:r w:rsidRPr="009A1A3E">
        <w:rPr>
          <w:spacing w:val="-2"/>
          <w:rPrChange w:id="5077" w:author="2023 Revisions to CCBHC Cost Report Instructions" w:date="2023-12-07T15:54:00Z">
            <w:rPr>
              <w:spacing w:val="-5"/>
            </w:rPr>
          </w:rPrChange>
        </w:rPr>
        <w:t xml:space="preserve"> </w:t>
      </w:r>
      <w:r w:rsidRPr="009A1A3E">
        <w:rPr>
          <w:spacing w:val="-2"/>
          <w:rPrChange w:id="5078" w:author="2023 Revisions to CCBHC Cost Report Instructions" w:date="2023-12-07T15:54:00Z">
            <w:rPr/>
          </w:rPrChange>
        </w:rPr>
        <w:t>with</w:t>
      </w:r>
      <w:r w:rsidRPr="009A1A3E">
        <w:rPr>
          <w:spacing w:val="-2"/>
          <w:rPrChange w:id="5079" w:author="2023 Revisions to CCBHC Cost Report Instructions" w:date="2023-12-07T15:54:00Z">
            <w:rPr>
              <w:spacing w:val="-3"/>
            </w:rPr>
          </w:rPrChange>
        </w:rPr>
        <w:t xml:space="preserve"> </w:t>
      </w:r>
      <w:r w:rsidRPr="009A1A3E">
        <w:rPr>
          <w:spacing w:val="-2"/>
          <w:rPrChange w:id="5080" w:author="2023 Revisions to CCBHC Cost Report Instructions" w:date="2023-12-07T15:54:00Z">
            <w:rPr/>
          </w:rPrChange>
        </w:rPr>
        <w:t>Certain Conditions 1.</w:t>
      </w:r>
      <w:ins w:id="5081" w:author="2023 Revisions to CCBHC Cost Report Instructions" w:date="2023-12-07T15:54:00Z">
        <w:r w:rsidR="001F4032" w:rsidRPr="009A1A3E">
          <w:rPr>
            <w:spacing w:val="-2"/>
          </w:rPr>
          <w:t xml:space="preserve">  </w:t>
        </w:r>
      </w:ins>
    </w:p>
    <w:p w14:paraId="62CE5978" w14:textId="4673537E" w:rsidR="0059672E" w:rsidRDefault="0050054D">
      <w:pPr>
        <w:pStyle w:val="Hangingtext"/>
        <w:pPrChange w:id="5082" w:author="2023 Revisions to CCBHC Cost Report Instructions" w:date="2023-12-07T15:54:00Z">
          <w:pPr>
            <w:pStyle w:val="BodyText"/>
            <w:tabs>
              <w:tab w:val="left" w:pos="1639"/>
            </w:tabs>
            <w:spacing w:before="117" w:line="247" w:lineRule="auto"/>
            <w:ind w:left="1639" w:right="283" w:hanging="1440"/>
          </w:pPr>
        </w:pPrChange>
      </w:pPr>
      <w:r>
        <w:rPr>
          <w:b/>
        </w:rPr>
        <w:t>Column 2b:</w:t>
      </w:r>
      <w:ins w:id="5083" w:author="2023 Revisions to CCBHC Cost Report Instructions" w:date="2023-12-07T15:54:00Z">
        <w:r w:rsidR="001F4032">
          <w:t xml:space="preserve"> </w:t>
        </w:r>
      </w:ins>
      <w:r>
        <w:rPr>
          <w:rPrChange w:id="5084" w:author="2023 Revisions to CCBHC Cost Report Instructions" w:date="2023-12-07T15:54:00Z">
            <w:rPr>
              <w:b/>
            </w:rPr>
          </w:rPrChange>
        </w:rPr>
        <w:tab/>
      </w:r>
      <w:r>
        <w:t xml:space="preserve">Enter the total number of unique patient visit months for patients with certain conditions 1 whose costs are above the outlier threshold determined by the state. </w:t>
      </w:r>
      <w:ins w:id="5085" w:author="2023 Revisions to CCBHC Cost Report Instructions" w:date="2023-12-07T15:54:00Z">
        <w:r w:rsidR="001F4032">
          <w:t xml:space="preserve"> </w:t>
        </w:r>
      </w:ins>
      <w:r>
        <w:t>The</w:t>
      </w:r>
      <w:r>
        <w:rPr>
          <w:rPrChange w:id="5086" w:author="2023 Revisions to CCBHC Cost Report Instructions" w:date="2023-12-07T15:54:00Z">
            <w:rPr>
              <w:spacing w:val="-4"/>
            </w:rPr>
          </w:rPrChange>
        </w:rPr>
        <w:t xml:space="preserve"> </w:t>
      </w:r>
      <w:r>
        <w:t>unique</w:t>
      </w:r>
      <w:r>
        <w:rPr>
          <w:rPrChange w:id="5087" w:author="2023 Revisions to CCBHC Cost Report Instructions" w:date="2023-12-07T15:54:00Z">
            <w:rPr>
              <w:spacing w:val="-4"/>
            </w:rPr>
          </w:rPrChange>
        </w:rPr>
        <w:t xml:space="preserve"> </w:t>
      </w:r>
      <w:r>
        <w:t>number</w:t>
      </w:r>
      <w:r>
        <w:rPr>
          <w:rPrChange w:id="5088" w:author="2023 Revisions to CCBHC Cost Report Instructions" w:date="2023-12-07T15:54:00Z">
            <w:rPr>
              <w:spacing w:val="-3"/>
            </w:rPr>
          </w:rPrChange>
        </w:rPr>
        <w:t xml:space="preserve"> </w:t>
      </w:r>
      <w:r>
        <w:t>of patient visit</w:t>
      </w:r>
      <w:r>
        <w:rPr>
          <w:rPrChange w:id="5089" w:author="2023 Revisions to CCBHC Cost Report Instructions" w:date="2023-12-07T15:54:00Z">
            <w:rPr>
              <w:spacing w:val="-3"/>
            </w:rPr>
          </w:rPrChange>
        </w:rPr>
        <w:t xml:space="preserve"> </w:t>
      </w:r>
      <w:r>
        <w:t>months</w:t>
      </w:r>
      <w:r>
        <w:rPr>
          <w:rPrChange w:id="5090" w:author="2023 Revisions to CCBHC Cost Report Instructions" w:date="2023-12-07T15:54:00Z">
            <w:rPr>
              <w:spacing w:val="-4"/>
            </w:rPr>
          </w:rPrChange>
        </w:rPr>
        <w:t xml:space="preserve"> </w:t>
      </w:r>
      <w:r>
        <w:t>in</w:t>
      </w:r>
      <w:r>
        <w:rPr>
          <w:rPrChange w:id="5091" w:author="2023 Revisions to CCBHC Cost Report Instructions" w:date="2023-12-07T15:54:00Z">
            <w:rPr>
              <w:spacing w:val="-4"/>
            </w:rPr>
          </w:rPrChange>
        </w:rPr>
        <w:t xml:space="preserve"> </w:t>
      </w:r>
      <w:r>
        <w:t>this</w:t>
      </w:r>
      <w:r>
        <w:rPr>
          <w:rPrChange w:id="5092" w:author="2023 Revisions to CCBHC Cost Report Instructions" w:date="2023-12-07T15:54:00Z">
            <w:rPr>
              <w:spacing w:val="-1"/>
            </w:rPr>
          </w:rPrChange>
        </w:rPr>
        <w:t xml:space="preserve"> </w:t>
      </w:r>
      <w:r>
        <w:t>column</w:t>
      </w:r>
      <w:r>
        <w:rPr>
          <w:rPrChange w:id="5093" w:author="2023 Revisions to CCBHC Cost Report Instructions" w:date="2023-12-07T15:54:00Z">
            <w:rPr>
              <w:spacing w:val="-4"/>
            </w:rPr>
          </w:rPrChange>
        </w:rPr>
        <w:t xml:space="preserve"> </w:t>
      </w:r>
      <w:r>
        <w:t>is</w:t>
      </w:r>
      <w:r>
        <w:rPr>
          <w:rPrChange w:id="5094" w:author="2023 Revisions to CCBHC Cost Report Instructions" w:date="2023-12-07T15:54:00Z">
            <w:rPr>
              <w:spacing w:val="-1"/>
            </w:rPr>
          </w:rPrChange>
        </w:rPr>
        <w:t xml:space="preserve"> </w:t>
      </w:r>
      <w:r>
        <w:t>a</w:t>
      </w:r>
      <w:r>
        <w:rPr>
          <w:rPrChange w:id="5095" w:author="2023 Revisions to CCBHC Cost Report Instructions" w:date="2023-12-07T15:54:00Z">
            <w:rPr>
              <w:spacing w:val="-4"/>
            </w:rPr>
          </w:rPrChange>
        </w:rPr>
        <w:t xml:space="preserve"> </w:t>
      </w:r>
      <w:r>
        <w:t>subset</w:t>
      </w:r>
      <w:r>
        <w:rPr>
          <w:rPrChange w:id="5096" w:author="2023 Revisions to CCBHC Cost Report Instructions" w:date="2023-12-07T15:54:00Z">
            <w:rPr>
              <w:spacing w:val="-2"/>
            </w:rPr>
          </w:rPrChange>
        </w:rPr>
        <w:t xml:space="preserve"> </w:t>
      </w:r>
      <w:r>
        <w:t>of the</w:t>
      </w:r>
      <w:r>
        <w:rPr>
          <w:rPrChange w:id="5097" w:author="2023 Revisions to CCBHC Cost Report Instructions" w:date="2023-12-07T15:54:00Z">
            <w:rPr>
              <w:spacing w:val="-2"/>
            </w:rPr>
          </w:rPrChange>
        </w:rPr>
        <w:t xml:space="preserve"> </w:t>
      </w:r>
      <w:r>
        <w:t>amounts included in column 2a.</w:t>
      </w:r>
      <w:ins w:id="5098" w:author="2023 Revisions to CCBHC Cost Report Instructions" w:date="2023-12-07T15:54:00Z">
        <w:r w:rsidR="001F4032">
          <w:t xml:space="preserve"> </w:t>
        </w:r>
      </w:ins>
    </w:p>
    <w:p w14:paraId="214B38F9" w14:textId="0F45DB6E" w:rsidR="0059672E" w:rsidRDefault="0050054D">
      <w:pPr>
        <w:pStyle w:val="Hangingtext"/>
        <w:pPrChange w:id="5099" w:author="2023 Revisions to CCBHC Cost Report Instructions" w:date="2023-12-07T15:54:00Z">
          <w:pPr>
            <w:pStyle w:val="BodyText"/>
            <w:tabs>
              <w:tab w:val="left" w:pos="1639"/>
            </w:tabs>
            <w:spacing w:before="119" w:line="247" w:lineRule="auto"/>
            <w:ind w:left="1639" w:right="959" w:hanging="1441"/>
          </w:pPr>
        </w:pPrChange>
      </w:pPr>
      <w:r>
        <w:rPr>
          <w:b/>
        </w:rPr>
        <w:t>Column 3a:</w:t>
      </w:r>
      <w:ins w:id="5100" w:author="2023 Revisions to CCBHC Cost Report Instructions" w:date="2023-12-07T15:54:00Z">
        <w:r w:rsidR="001F4032">
          <w:t xml:space="preserve"> </w:t>
        </w:r>
      </w:ins>
      <w:r>
        <w:rPr>
          <w:rPrChange w:id="5101" w:author="2023 Revisions to CCBHC Cost Report Instructions" w:date="2023-12-07T15:54:00Z">
            <w:rPr>
              <w:b/>
            </w:rPr>
          </w:rPrChange>
        </w:rPr>
        <w:tab/>
      </w:r>
      <w:r>
        <w:t>Enter</w:t>
      </w:r>
      <w:r>
        <w:rPr>
          <w:rPrChange w:id="5102" w:author="2023 Revisions to CCBHC Cost Report Instructions" w:date="2023-12-07T15:54:00Z">
            <w:rPr>
              <w:spacing w:val="-4"/>
            </w:rPr>
          </w:rPrChange>
        </w:rPr>
        <w:t xml:space="preserve"> </w:t>
      </w:r>
      <w:r>
        <w:t>the</w:t>
      </w:r>
      <w:r>
        <w:rPr>
          <w:rPrChange w:id="5103" w:author="2023 Revisions to CCBHC Cost Report Instructions" w:date="2023-12-07T15:54:00Z">
            <w:rPr>
              <w:spacing w:val="-5"/>
            </w:rPr>
          </w:rPrChange>
        </w:rPr>
        <w:t xml:space="preserve"> </w:t>
      </w:r>
      <w:r>
        <w:t>total</w:t>
      </w:r>
      <w:r>
        <w:rPr>
          <w:rPrChange w:id="5104" w:author="2023 Revisions to CCBHC Cost Report Instructions" w:date="2023-12-07T15:54:00Z">
            <w:rPr>
              <w:spacing w:val="-3"/>
            </w:rPr>
          </w:rPrChange>
        </w:rPr>
        <w:t xml:space="preserve"> </w:t>
      </w:r>
      <w:r>
        <w:t>number</w:t>
      </w:r>
      <w:r>
        <w:rPr>
          <w:rPrChange w:id="5105" w:author="2023 Revisions to CCBHC Cost Report Instructions" w:date="2023-12-07T15:54:00Z">
            <w:rPr>
              <w:spacing w:val="-2"/>
            </w:rPr>
          </w:rPrChange>
        </w:rPr>
        <w:t xml:space="preserve"> </w:t>
      </w:r>
      <w:r>
        <w:t>of</w:t>
      </w:r>
      <w:r>
        <w:rPr>
          <w:rPrChange w:id="5106" w:author="2023 Revisions to CCBHC Cost Report Instructions" w:date="2023-12-07T15:54:00Z">
            <w:rPr>
              <w:spacing w:val="-3"/>
            </w:rPr>
          </w:rPrChange>
        </w:rPr>
        <w:t xml:space="preserve"> </w:t>
      </w:r>
      <w:r>
        <w:t>unique</w:t>
      </w:r>
      <w:r>
        <w:rPr>
          <w:rPrChange w:id="5107" w:author="2023 Revisions to CCBHC Cost Report Instructions" w:date="2023-12-07T15:54:00Z">
            <w:rPr>
              <w:spacing w:val="-5"/>
            </w:rPr>
          </w:rPrChange>
        </w:rPr>
        <w:t xml:space="preserve"> </w:t>
      </w:r>
      <w:r>
        <w:t>patient</w:t>
      </w:r>
      <w:r>
        <w:rPr>
          <w:rPrChange w:id="5108" w:author="2023 Revisions to CCBHC Cost Report Instructions" w:date="2023-12-07T15:54:00Z">
            <w:rPr>
              <w:spacing w:val="-2"/>
            </w:rPr>
          </w:rPrChange>
        </w:rPr>
        <w:t xml:space="preserve"> </w:t>
      </w:r>
      <w:r>
        <w:t>visit</w:t>
      </w:r>
      <w:r>
        <w:rPr>
          <w:rPrChange w:id="5109" w:author="2023 Revisions to CCBHC Cost Report Instructions" w:date="2023-12-07T15:54:00Z">
            <w:rPr>
              <w:spacing w:val="-2"/>
            </w:rPr>
          </w:rPrChange>
        </w:rPr>
        <w:t xml:space="preserve"> </w:t>
      </w:r>
      <w:r>
        <w:t>months</w:t>
      </w:r>
      <w:r>
        <w:rPr>
          <w:rPrChange w:id="5110" w:author="2023 Revisions to CCBHC Cost Report Instructions" w:date="2023-12-07T15:54:00Z">
            <w:rPr>
              <w:spacing w:val="-5"/>
            </w:rPr>
          </w:rPrChange>
        </w:rPr>
        <w:t xml:space="preserve"> </w:t>
      </w:r>
      <w:r>
        <w:t>for</w:t>
      </w:r>
      <w:r>
        <w:rPr>
          <w:rPrChange w:id="5111" w:author="2023 Revisions to CCBHC Cost Report Instructions" w:date="2023-12-07T15:54:00Z">
            <w:rPr>
              <w:spacing w:val="-2"/>
            </w:rPr>
          </w:rPrChange>
        </w:rPr>
        <w:t xml:space="preserve"> </w:t>
      </w:r>
      <w:r>
        <w:t>patients</w:t>
      </w:r>
      <w:r>
        <w:rPr>
          <w:rPrChange w:id="5112" w:author="2023 Revisions to CCBHC Cost Report Instructions" w:date="2023-12-07T15:54:00Z">
            <w:rPr>
              <w:spacing w:val="-5"/>
            </w:rPr>
          </w:rPrChange>
        </w:rPr>
        <w:t xml:space="preserve"> </w:t>
      </w:r>
      <w:r>
        <w:t>with</w:t>
      </w:r>
      <w:r>
        <w:rPr>
          <w:rPrChange w:id="5113" w:author="2023 Revisions to CCBHC Cost Report Instructions" w:date="2023-12-07T15:54:00Z">
            <w:rPr>
              <w:spacing w:val="-3"/>
            </w:rPr>
          </w:rPrChange>
        </w:rPr>
        <w:t xml:space="preserve"> </w:t>
      </w:r>
      <w:r>
        <w:t>Certain Conditions 2.</w:t>
      </w:r>
      <w:ins w:id="5114" w:author="2023 Revisions to CCBHC Cost Report Instructions" w:date="2023-12-07T15:54:00Z">
        <w:r w:rsidR="001F4032">
          <w:t xml:space="preserve">  </w:t>
        </w:r>
      </w:ins>
    </w:p>
    <w:p w14:paraId="42F9B52A" w14:textId="77777777" w:rsidR="001F4032" w:rsidRDefault="0050054D" w:rsidP="001F4032">
      <w:pPr>
        <w:pStyle w:val="Hangingtext"/>
        <w:rPr>
          <w:ins w:id="5115" w:author="2023 Revisions to CCBHC Cost Report Instructions" w:date="2023-12-07T15:54:00Z"/>
        </w:rPr>
      </w:pPr>
      <w:r>
        <w:rPr>
          <w:b/>
        </w:rPr>
        <w:t>Column 3b:</w:t>
      </w:r>
      <w:ins w:id="5116" w:author="2023 Revisions to CCBHC Cost Report Instructions" w:date="2023-12-07T15:54:00Z">
        <w:r w:rsidR="001F4032">
          <w:t xml:space="preserve"> </w:t>
        </w:r>
      </w:ins>
      <w:r>
        <w:rPr>
          <w:rPrChange w:id="5117" w:author="2023 Revisions to CCBHC Cost Report Instructions" w:date="2023-12-07T15:54:00Z">
            <w:rPr>
              <w:b/>
            </w:rPr>
          </w:rPrChange>
        </w:rPr>
        <w:tab/>
      </w:r>
      <w:r>
        <w:t xml:space="preserve">Enter the total number of unique patient visit months for patients with Certain </w:t>
      </w:r>
    </w:p>
    <w:p w14:paraId="5DD55CE8" w14:textId="7256E8E7" w:rsidR="0059672E" w:rsidRDefault="0050054D">
      <w:pPr>
        <w:pStyle w:val="Hangingtext"/>
        <w:ind w:hanging="7"/>
        <w:pPrChange w:id="5118" w:author="2023 Revisions to CCBHC Cost Report Instructions" w:date="2023-12-07T15:54:00Z">
          <w:pPr>
            <w:pStyle w:val="BodyText"/>
            <w:tabs>
              <w:tab w:val="left" w:pos="1639"/>
            </w:tabs>
            <w:spacing w:before="118" w:line="247" w:lineRule="auto"/>
            <w:ind w:left="1639" w:right="283" w:hanging="1440"/>
          </w:pPr>
        </w:pPrChange>
      </w:pPr>
      <w:r>
        <w:t>Conditions 2 whose costs are above the outlier threshold determined by the state.</w:t>
      </w:r>
      <w:ins w:id="5119" w:author="2023 Revisions to CCBHC Cost Report Instructions" w:date="2023-12-07T15:54:00Z">
        <w:r w:rsidR="001F4032">
          <w:t xml:space="preserve"> </w:t>
        </w:r>
      </w:ins>
      <w:r>
        <w:t xml:space="preserve"> The</w:t>
      </w:r>
      <w:r>
        <w:rPr>
          <w:rPrChange w:id="5120" w:author="2023 Revisions to CCBHC Cost Report Instructions" w:date="2023-12-07T15:54:00Z">
            <w:rPr>
              <w:spacing w:val="-4"/>
            </w:rPr>
          </w:rPrChange>
        </w:rPr>
        <w:t xml:space="preserve"> </w:t>
      </w:r>
      <w:r>
        <w:t>number</w:t>
      </w:r>
      <w:r>
        <w:rPr>
          <w:rPrChange w:id="5121" w:author="2023 Revisions to CCBHC Cost Report Instructions" w:date="2023-12-07T15:54:00Z">
            <w:rPr>
              <w:spacing w:val="-1"/>
            </w:rPr>
          </w:rPrChange>
        </w:rPr>
        <w:t xml:space="preserve"> </w:t>
      </w:r>
      <w:r>
        <w:t>of</w:t>
      </w:r>
      <w:r>
        <w:rPr>
          <w:rPrChange w:id="5122" w:author="2023 Revisions to CCBHC Cost Report Instructions" w:date="2023-12-07T15:54:00Z">
            <w:rPr>
              <w:spacing w:val="-1"/>
            </w:rPr>
          </w:rPrChange>
        </w:rPr>
        <w:t xml:space="preserve"> </w:t>
      </w:r>
      <w:r>
        <w:t>unique</w:t>
      </w:r>
      <w:r>
        <w:rPr>
          <w:rPrChange w:id="5123" w:author="2023 Revisions to CCBHC Cost Report Instructions" w:date="2023-12-07T15:54:00Z">
            <w:rPr>
              <w:spacing w:val="-4"/>
            </w:rPr>
          </w:rPrChange>
        </w:rPr>
        <w:t xml:space="preserve"> </w:t>
      </w:r>
      <w:r>
        <w:t>patient</w:t>
      </w:r>
      <w:r>
        <w:rPr>
          <w:rPrChange w:id="5124" w:author="2023 Revisions to CCBHC Cost Report Instructions" w:date="2023-12-07T15:54:00Z">
            <w:rPr>
              <w:spacing w:val="-1"/>
            </w:rPr>
          </w:rPrChange>
        </w:rPr>
        <w:t xml:space="preserve"> </w:t>
      </w:r>
      <w:r>
        <w:t>visit</w:t>
      </w:r>
      <w:r>
        <w:rPr>
          <w:rPrChange w:id="5125" w:author="2023 Revisions to CCBHC Cost Report Instructions" w:date="2023-12-07T15:54:00Z">
            <w:rPr>
              <w:spacing w:val="-3"/>
            </w:rPr>
          </w:rPrChange>
        </w:rPr>
        <w:t xml:space="preserve"> </w:t>
      </w:r>
      <w:r>
        <w:t>months</w:t>
      </w:r>
      <w:r>
        <w:rPr>
          <w:rPrChange w:id="5126" w:author="2023 Revisions to CCBHC Cost Report Instructions" w:date="2023-12-07T15:54:00Z">
            <w:rPr>
              <w:spacing w:val="-4"/>
            </w:rPr>
          </w:rPrChange>
        </w:rPr>
        <w:t xml:space="preserve"> </w:t>
      </w:r>
      <w:r>
        <w:t>in</w:t>
      </w:r>
      <w:r>
        <w:rPr>
          <w:rPrChange w:id="5127" w:author="2023 Revisions to CCBHC Cost Report Instructions" w:date="2023-12-07T15:54:00Z">
            <w:rPr>
              <w:spacing w:val="-4"/>
            </w:rPr>
          </w:rPrChange>
        </w:rPr>
        <w:t xml:space="preserve"> </w:t>
      </w:r>
      <w:r>
        <w:t>this</w:t>
      </w:r>
      <w:r>
        <w:rPr>
          <w:rPrChange w:id="5128" w:author="2023 Revisions to CCBHC Cost Report Instructions" w:date="2023-12-07T15:54:00Z">
            <w:rPr>
              <w:spacing w:val="-2"/>
            </w:rPr>
          </w:rPrChange>
        </w:rPr>
        <w:t xml:space="preserve"> </w:t>
      </w:r>
      <w:r>
        <w:t>column</w:t>
      </w:r>
      <w:r>
        <w:rPr>
          <w:rPrChange w:id="5129" w:author="2023 Revisions to CCBHC Cost Report Instructions" w:date="2023-12-07T15:54:00Z">
            <w:rPr>
              <w:spacing w:val="-4"/>
            </w:rPr>
          </w:rPrChange>
        </w:rPr>
        <w:t xml:space="preserve"> </w:t>
      </w:r>
      <w:r>
        <w:t>is</w:t>
      </w:r>
      <w:r>
        <w:rPr>
          <w:rPrChange w:id="5130" w:author="2023 Revisions to CCBHC Cost Report Instructions" w:date="2023-12-07T15:54:00Z">
            <w:rPr>
              <w:spacing w:val="-2"/>
            </w:rPr>
          </w:rPrChange>
        </w:rPr>
        <w:t xml:space="preserve"> </w:t>
      </w:r>
      <w:r>
        <w:t>a</w:t>
      </w:r>
      <w:r>
        <w:rPr>
          <w:rPrChange w:id="5131" w:author="2023 Revisions to CCBHC Cost Report Instructions" w:date="2023-12-07T15:54:00Z">
            <w:rPr>
              <w:spacing w:val="-4"/>
            </w:rPr>
          </w:rPrChange>
        </w:rPr>
        <w:t xml:space="preserve"> </w:t>
      </w:r>
      <w:r>
        <w:t>subset</w:t>
      </w:r>
      <w:r>
        <w:rPr>
          <w:rPrChange w:id="5132" w:author="2023 Revisions to CCBHC Cost Report Instructions" w:date="2023-12-07T15:54:00Z">
            <w:rPr>
              <w:spacing w:val="-3"/>
            </w:rPr>
          </w:rPrChange>
        </w:rPr>
        <w:t xml:space="preserve"> </w:t>
      </w:r>
      <w:r>
        <w:t>of</w:t>
      </w:r>
      <w:r>
        <w:rPr>
          <w:rPrChange w:id="5133" w:author="2023 Revisions to CCBHC Cost Report Instructions" w:date="2023-12-07T15:54:00Z">
            <w:rPr>
              <w:spacing w:val="-1"/>
            </w:rPr>
          </w:rPrChange>
        </w:rPr>
        <w:t xml:space="preserve"> </w:t>
      </w:r>
      <w:r>
        <w:t>the</w:t>
      </w:r>
      <w:r>
        <w:rPr>
          <w:rPrChange w:id="5134" w:author="2023 Revisions to CCBHC Cost Report Instructions" w:date="2023-12-07T15:54:00Z">
            <w:rPr>
              <w:spacing w:val="-3"/>
            </w:rPr>
          </w:rPrChange>
        </w:rPr>
        <w:t xml:space="preserve"> </w:t>
      </w:r>
      <w:r>
        <w:t>amounts included in column 3a.</w:t>
      </w:r>
      <w:ins w:id="5135" w:author="2023 Revisions to CCBHC Cost Report Instructions" w:date="2023-12-07T15:54:00Z">
        <w:r w:rsidR="001F4032">
          <w:t xml:space="preserve"> </w:t>
        </w:r>
      </w:ins>
    </w:p>
    <w:p w14:paraId="5D5A0FD0" w14:textId="103FB416" w:rsidR="0059672E" w:rsidRDefault="0050054D">
      <w:pPr>
        <w:pStyle w:val="Hangingtext"/>
        <w:pPrChange w:id="5136" w:author="2023 Revisions to CCBHC Cost Report Instructions" w:date="2023-12-07T15:54:00Z">
          <w:pPr>
            <w:pStyle w:val="BodyText"/>
            <w:tabs>
              <w:tab w:val="left" w:pos="1639"/>
            </w:tabs>
            <w:spacing w:before="119" w:line="247" w:lineRule="auto"/>
            <w:ind w:left="1639" w:right="959" w:hanging="1441"/>
          </w:pPr>
        </w:pPrChange>
      </w:pPr>
      <w:r>
        <w:rPr>
          <w:b/>
        </w:rPr>
        <w:t>Column 4a:</w:t>
      </w:r>
      <w:ins w:id="5137" w:author="2023 Revisions to CCBHC Cost Report Instructions" w:date="2023-12-07T15:54:00Z">
        <w:r w:rsidR="001F4032">
          <w:t xml:space="preserve"> </w:t>
        </w:r>
      </w:ins>
      <w:r>
        <w:rPr>
          <w:rPrChange w:id="5138" w:author="2023 Revisions to CCBHC Cost Report Instructions" w:date="2023-12-07T15:54:00Z">
            <w:rPr>
              <w:b/>
            </w:rPr>
          </w:rPrChange>
        </w:rPr>
        <w:tab/>
      </w:r>
      <w:r>
        <w:t>Enter</w:t>
      </w:r>
      <w:r>
        <w:rPr>
          <w:rPrChange w:id="5139" w:author="2023 Revisions to CCBHC Cost Report Instructions" w:date="2023-12-07T15:54:00Z">
            <w:rPr>
              <w:spacing w:val="-5"/>
            </w:rPr>
          </w:rPrChange>
        </w:rPr>
        <w:t xml:space="preserve"> </w:t>
      </w:r>
      <w:r>
        <w:t>the</w:t>
      </w:r>
      <w:r>
        <w:rPr>
          <w:rPrChange w:id="5140" w:author="2023 Revisions to CCBHC Cost Report Instructions" w:date="2023-12-07T15:54:00Z">
            <w:rPr>
              <w:spacing w:val="-5"/>
            </w:rPr>
          </w:rPrChange>
        </w:rPr>
        <w:t xml:space="preserve"> </w:t>
      </w:r>
      <w:r>
        <w:t>total</w:t>
      </w:r>
      <w:r>
        <w:rPr>
          <w:rPrChange w:id="5141" w:author="2023 Revisions to CCBHC Cost Report Instructions" w:date="2023-12-07T15:54:00Z">
            <w:rPr>
              <w:spacing w:val="-4"/>
            </w:rPr>
          </w:rPrChange>
        </w:rPr>
        <w:t xml:space="preserve"> </w:t>
      </w:r>
      <w:r>
        <w:t>number</w:t>
      </w:r>
      <w:r>
        <w:rPr>
          <w:rPrChange w:id="5142" w:author="2023 Revisions to CCBHC Cost Report Instructions" w:date="2023-12-07T15:54:00Z">
            <w:rPr>
              <w:spacing w:val="-2"/>
            </w:rPr>
          </w:rPrChange>
        </w:rPr>
        <w:t xml:space="preserve"> </w:t>
      </w:r>
      <w:r>
        <w:t>of</w:t>
      </w:r>
      <w:r>
        <w:rPr>
          <w:rPrChange w:id="5143" w:author="2023 Revisions to CCBHC Cost Report Instructions" w:date="2023-12-07T15:54:00Z">
            <w:rPr>
              <w:spacing w:val="-4"/>
            </w:rPr>
          </w:rPrChange>
        </w:rPr>
        <w:t xml:space="preserve"> </w:t>
      </w:r>
      <w:r>
        <w:t>unique</w:t>
      </w:r>
      <w:r>
        <w:rPr>
          <w:rPrChange w:id="5144" w:author="2023 Revisions to CCBHC Cost Report Instructions" w:date="2023-12-07T15:54:00Z">
            <w:rPr>
              <w:spacing w:val="-5"/>
            </w:rPr>
          </w:rPrChange>
        </w:rPr>
        <w:t xml:space="preserve"> </w:t>
      </w:r>
      <w:r>
        <w:t>patient</w:t>
      </w:r>
      <w:r>
        <w:rPr>
          <w:rPrChange w:id="5145" w:author="2023 Revisions to CCBHC Cost Report Instructions" w:date="2023-12-07T15:54:00Z">
            <w:rPr>
              <w:spacing w:val="-2"/>
            </w:rPr>
          </w:rPrChange>
        </w:rPr>
        <w:t xml:space="preserve"> </w:t>
      </w:r>
      <w:r>
        <w:t>visit</w:t>
      </w:r>
      <w:r>
        <w:rPr>
          <w:rPrChange w:id="5146" w:author="2023 Revisions to CCBHC Cost Report Instructions" w:date="2023-12-07T15:54:00Z">
            <w:rPr>
              <w:spacing w:val="-2"/>
            </w:rPr>
          </w:rPrChange>
        </w:rPr>
        <w:t xml:space="preserve"> </w:t>
      </w:r>
      <w:r>
        <w:t>months</w:t>
      </w:r>
      <w:r>
        <w:rPr>
          <w:rPrChange w:id="5147" w:author="2023 Revisions to CCBHC Cost Report Instructions" w:date="2023-12-07T15:54:00Z">
            <w:rPr>
              <w:spacing w:val="-5"/>
            </w:rPr>
          </w:rPrChange>
        </w:rPr>
        <w:t xml:space="preserve"> </w:t>
      </w:r>
      <w:r>
        <w:t>for</w:t>
      </w:r>
      <w:r>
        <w:rPr>
          <w:rPrChange w:id="5148" w:author="2023 Revisions to CCBHC Cost Report Instructions" w:date="2023-12-07T15:54:00Z">
            <w:rPr>
              <w:spacing w:val="-2"/>
            </w:rPr>
          </w:rPrChange>
        </w:rPr>
        <w:t xml:space="preserve"> </w:t>
      </w:r>
      <w:r>
        <w:t>patients</w:t>
      </w:r>
      <w:r>
        <w:rPr>
          <w:rPrChange w:id="5149" w:author="2023 Revisions to CCBHC Cost Report Instructions" w:date="2023-12-07T15:54:00Z">
            <w:rPr>
              <w:spacing w:val="-5"/>
            </w:rPr>
          </w:rPrChange>
        </w:rPr>
        <w:t xml:space="preserve"> </w:t>
      </w:r>
      <w:r>
        <w:t>with</w:t>
      </w:r>
      <w:r>
        <w:rPr>
          <w:rPrChange w:id="5150" w:author="2023 Revisions to CCBHC Cost Report Instructions" w:date="2023-12-07T15:54:00Z">
            <w:rPr>
              <w:spacing w:val="-4"/>
            </w:rPr>
          </w:rPrChange>
        </w:rPr>
        <w:t xml:space="preserve"> </w:t>
      </w:r>
      <w:r>
        <w:t>Certain Conditions 3.</w:t>
      </w:r>
      <w:ins w:id="5151" w:author="2023 Revisions to CCBHC Cost Report Instructions" w:date="2023-12-07T15:54:00Z">
        <w:r w:rsidR="001F4032">
          <w:t xml:space="preserve">  </w:t>
        </w:r>
      </w:ins>
    </w:p>
    <w:p w14:paraId="6740524A" w14:textId="77777777" w:rsidR="001F4032" w:rsidRDefault="0050054D" w:rsidP="001F4032">
      <w:pPr>
        <w:pStyle w:val="Hangingtext"/>
        <w:rPr>
          <w:ins w:id="5152" w:author="2023 Revisions to CCBHC Cost Report Instructions" w:date="2023-12-07T15:54:00Z"/>
        </w:rPr>
      </w:pPr>
      <w:r>
        <w:rPr>
          <w:b/>
        </w:rPr>
        <w:t>Column 4b:</w:t>
      </w:r>
      <w:ins w:id="5153" w:author="2023 Revisions to CCBHC Cost Report Instructions" w:date="2023-12-07T15:54:00Z">
        <w:r w:rsidR="001F4032">
          <w:t xml:space="preserve"> </w:t>
        </w:r>
      </w:ins>
      <w:r>
        <w:rPr>
          <w:rPrChange w:id="5154" w:author="2023 Revisions to CCBHC Cost Report Instructions" w:date="2023-12-07T15:54:00Z">
            <w:rPr>
              <w:b/>
            </w:rPr>
          </w:rPrChange>
        </w:rPr>
        <w:tab/>
      </w:r>
      <w:r>
        <w:t xml:space="preserve">Enter the total number of unique patient visit months for patients with Certain </w:t>
      </w:r>
    </w:p>
    <w:p w14:paraId="631D8F1A" w14:textId="1EB77C8D" w:rsidR="0059672E" w:rsidRDefault="0050054D">
      <w:pPr>
        <w:pStyle w:val="Hangingtext"/>
        <w:ind w:hanging="7"/>
        <w:pPrChange w:id="5155" w:author="2023 Revisions to CCBHC Cost Report Instructions" w:date="2023-12-07T15:54:00Z">
          <w:pPr>
            <w:pStyle w:val="BodyText"/>
            <w:tabs>
              <w:tab w:val="left" w:pos="1639"/>
            </w:tabs>
            <w:spacing w:before="118" w:line="247" w:lineRule="auto"/>
            <w:ind w:left="1639" w:right="283" w:hanging="1440"/>
          </w:pPr>
        </w:pPrChange>
      </w:pPr>
      <w:r>
        <w:t>Conditions 3 whose costs are above the outlier threshold determined by the state.</w:t>
      </w:r>
      <w:ins w:id="5156" w:author="2023 Revisions to CCBHC Cost Report Instructions" w:date="2023-12-07T15:54:00Z">
        <w:r w:rsidR="001F4032">
          <w:t xml:space="preserve"> </w:t>
        </w:r>
      </w:ins>
      <w:r>
        <w:t xml:space="preserve"> The</w:t>
      </w:r>
      <w:r>
        <w:rPr>
          <w:rPrChange w:id="5157" w:author="2023 Revisions to CCBHC Cost Report Instructions" w:date="2023-12-07T15:54:00Z">
            <w:rPr>
              <w:spacing w:val="-5"/>
            </w:rPr>
          </w:rPrChange>
        </w:rPr>
        <w:t xml:space="preserve"> </w:t>
      </w:r>
      <w:r>
        <w:t>number</w:t>
      </w:r>
      <w:r>
        <w:rPr>
          <w:rPrChange w:id="5158" w:author="2023 Revisions to CCBHC Cost Report Instructions" w:date="2023-12-07T15:54:00Z">
            <w:rPr>
              <w:spacing w:val="-1"/>
            </w:rPr>
          </w:rPrChange>
        </w:rPr>
        <w:t xml:space="preserve"> </w:t>
      </w:r>
      <w:r>
        <w:t>of</w:t>
      </w:r>
      <w:r>
        <w:rPr>
          <w:rPrChange w:id="5159" w:author="2023 Revisions to CCBHC Cost Report Instructions" w:date="2023-12-07T15:54:00Z">
            <w:rPr>
              <w:spacing w:val="-1"/>
            </w:rPr>
          </w:rPrChange>
        </w:rPr>
        <w:t xml:space="preserve"> </w:t>
      </w:r>
      <w:r>
        <w:t>unique</w:t>
      </w:r>
      <w:r>
        <w:rPr>
          <w:rPrChange w:id="5160" w:author="2023 Revisions to CCBHC Cost Report Instructions" w:date="2023-12-07T15:54:00Z">
            <w:rPr>
              <w:spacing w:val="-5"/>
            </w:rPr>
          </w:rPrChange>
        </w:rPr>
        <w:t xml:space="preserve"> </w:t>
      </w:r>
      <w:r>
        <w:t>patient</w:t>
      </w:r>
      <w:r>
        <w:rPr>
          <w:rPrChange w:id="5161" w:author="2023 Revisions to CCBHC Cost Report Instructions" w:date="2023-12-07T15:54:00Z">
            <w:rPr>
              <w:spacing w:val="-1"/>
            </w:rPr>
          </w:rPrChange>
        </w:rPr>
        <w:t xml:space="preserve"> </w:t>
      </w:r>
      <w:r>
        <w:t>visit</w:t>
      </w:r>
      <w:r>
        <w:rPr>
          <w:rPrChange w:id="5162" w:author="2023 Revisions to CCBHC Cost Report Instructions" w:date="2023-12-07T15:54:00Z">
            <w:rPr>
              <w:spacing w:val="-4"/>
            </w:rPr>
          </w:rPrChange>
        </w:rPr>
        <w:t xml:space="preserve"> </w:t>
      </w:r>
      <w:r>
        <w:t>months</w:t>
      </w:r>
      <w:r>
        <w:rPr>
          <w:rPrChange w:id="5163" w:author="2023 Revisions to CCBHC Cost Report Instructions" w:date="2023-12-07T15:54:00Z">
            <w:rPr>
              <w:spacing w:val="-5"/>
            </w:rPr>
          </w:rPrChange>
        </w:rPr>
        <w:t xml:space="preserve"> </w:t>
      </w:r>
      <w:r>
        <w:t>in</w:t>
      </w:r>
      <w:r>
        <w:rPr>
          <w:rPrChange w:id="5164" w:author="2023 Revisions to CCBHC Cost Report Instructions" w:date="2023-12-07T15:54:00Z">
            <w:rPr>
              <w:spacing w:val="-5"/>
            </w:rPr>
          </w:rPrChange>
        </w:rPr>
        <w:t xml:space="preserve"> </w:t>
      </w:r>
      <w:r>
        <w:t>this</w:t>
      </w:r>
      <w:r>
        <w:rPr>
          <w:rPrChange w:id="5165" w:author="2023 Revisions to CCBHC Cost Report Instructions" w:date="2023-12-07T15:54:00Z">
            <w:rPr>
              <w:spacing w:val="-2"/>
            </w:rPr>
          </w:rPrChange>
        </w:rPr>
        <w:t xml:space="preserve"> </w:t>
      </w:r>
      <w:r>
        <w:t>column</w:t>
      </w:r>
      <w:r>
        <w:rPr>
          <w:rPrChange w:id="5166" w:author="2023 Revisions to CCBHC Cost Report Instructions" w:date="2023-12-07T15:54:00Z">
            <w:rPr>
              <w:spacing w:val="-5"/>
            </w:rPr>
          </w:rPrChange>
        </w:rPr>
        <w:t xml:space="preserve"> </w:t>
      </w:r>
      <w:r>
        <w:t>is</w:t>
      </w:r>
      <w:r>
        <w:rPr>
          <w:rPrChange w:id="5167" w:author="2023 Revisions to CCBHC Cost Report Instructions" w:date="2023-12-07T15:54:00Z">
            <w:rPr>
              <w:spacing w:val="-2"/>
            </w:rPr>
          </w:rPrChange>
        </w:rPr>
        <w:t xml:space="preserve"> </w:t>
      </w:r>
      <w:r>
        <w:t>a</w:t>
      </w:r>
      <w:r>
        <w:rPr>
          <w:rPrChange w:id="5168" w:author="2023 Revisions to CCBHC Cost Report Instructions" w:date="2023-12-07T15:54:00Z">
            <w:rPr>
              <w:spacing w:val="-5"/>
            </w:rPr>
          </w:rPrChange>
        </w:rPr>
        <w:t xml:space="preserve"> </w:t>
      </w:r>
      <w:r>
        <w:t>subset</w:t>
      </w:r>
      <w:r>
        <w:rPr>
          <w:rPrChange w:id="5169" w:author="2023 Revisions to CCBHC Cost Report Instructions" w:date="2023-12-07T15:54:00Z">
            <w:rPr>
              <w:spacing w:val="-3"/>
            </w:rPr>
          </w:rPrChange>
        </w:rPr>
        <w:t xml:space="preserve"> </w:t>
      </w:r>
      <w:r>
        <w:t>of</w:t>
      </w:r>
      <w:r>
        <w:rPr>
          <w:rPrChange w:id="5170" w:author="2023 Revisions to CCBHC Cost Report Instructions" w:date="2023-12-07T15:54:00Z">
            <w:rPr>
              <w:spacing w:val="-1"/>
            </w:rPr>
          </w:rPrChange>
        </w:rPr>
        <w:t xml:space="preserve"> </w:t>
      </w:r>
      <w:r>
        <w:t>the</w:t>
      </w:r>
      <w:r>
        <w:rPr>
          <w:rPrChange w:id="5171" w:author="2023 Revisions to CCBHC Cost Report Instructions" w:date="2023-12-07T15:54:00Z">
            <w:rPr>
              <w:spacing w:val="-3"/>
            </w:rPr>
          </w:rPrChange>
        </w:rPr>
        <w:t xml:space="preserve"> </w:t>
      </w:r>
      <w:r>
        <w:t>amounts included in column 4a.</w:t>
      </w:r>
      <w:ins w:id="5172" w:author="2023 Revisions to CCBHC Cost Report Instructions" w:date="2023-12-07T15:54:00Z">
        <w:r w:rsidR="001F4032">
          <w:t xml:space="preserve"> </w:t>
        </w:r>
      </w:ins>
    </w:p>
    <w:p w14:paraId="0007D1E9" w14:textId="1512DE5D" w:rsidR="0059672E" w:rsidRDefault="0050054D">
      <w:pPr>
        <w:pStyle w:val="Hangingtext"/>
        <w:pPrChange w:id="5173" w:author="2023 Revisions to CCBHC Cost Report Instructions" w:date="2023-12-07T15:54:00Z">
          <w:pPr>
            <w:pStyle w:val="BodyText"/>
            <w:tabs>
              <w:tab w:val="left" w:pos="1639"/>
            </w:tabs>
            <w:spacing w:before="119" w:line="247" w:lineRule="auto"/>
            <w:ind w:left="1639" w:right="959" w:hanging="1441"/>
          </w:pPr>
        </w:pPrChange>
      </w:pPr>
      <w:r>
        <w:rPr>
          <w:b/>
        </w:rPr>
        <w:t>Column 5a:</w:t>
      </w:r>
      <w:ins w:id="5174" w:author="2023 Revisions to CCBHC Cost Report Instructions" w:date="2023-12-07T15:54:00Z">
        <w:r w:rsidR="001F4032">
          <w:t xml:space="preserve"> </w:t>
        </w:r>
      </w:ins>
      <w:r>
        <w:rPr>
          <w:rPrChange w:id="5175" w:author="2023 Revisions to CCBHC Cost Report Instructions" w:date="2023-12-07T15:54:00Z">
            <w:rPr>
              <w:b/>
            </w:rPr>
          </w:rPrChange>
        </w:rPr>
        <w:tab/>
      </w:r>
      <w:r>
        <w:t>Enter</w:t>
      </w:r>
      <w:r>
        <w:rPr>
          <w:rPrChange w:id="5176" w:author="2023 Revisions to CCBHC Cost Report Instructions" w:date="2023-12-07T15:54:00Z">
            <w:rPr>
              <w:spacing w:val="-5"/>
            </w:rPr>
          </w:rPrChange>
        </w:rPr>
        <w:t xml:space="preserve"> </w:t>
      </w:r>
      <w:r>
        <w:t>the</w:t>
      </w:r>
      <w:r>
        <w:rPr>
          <w:rPrChange w:id="5177" w:author="2023 Revisions to CCBHC Cost Report Instructions" w:date="2023-12-07T15:54:00Z">
            <w:rPr>
              <w:spacing w:val="-5"/>
            </w:rPr>
          </w:rPrChange>
        </w:rPr>
        <w:t xml:space="preserve"> </w:t>
      </w:r>
      <w:r>
        <w:t>total</w:t>
      </w:r>
      <w:r>
        <w:rPr>
          <w:rPrChange w:id="5178" w:author="2023 Revisions to CCBHC Cost Report Instructions" w:date="2023-12-07T15:54:00Z">
            <w:rPr>
              <w:spacing w:val="-4"/>
            </w:rPr>
          </w:rPrChange>
        </w:rPr>
        <w:t xml:space="preserve"> </w:t>
      </w:r>
      <w:r>
        <w:t>number</w:t>
      </w:r>
      <w:r>
        <w:rPr>
          <w:rPrChange w:id="5179" w:author="2023 Revisions to CCBHC Cost Report Instructions" w:date="2023-12-07T15:54:00Z">
            <w:rPr>
              <w:spacing w:val="-2"/>
            </w:rPr>
          </w:rPrChange>
        </w:rPr>
        <w:t xml:space="preserve"> </w:t>
      </w:r>
      <w:r>
        <w:t>of</w:t>
      </w:r>
      <w:r>
        <w:rPr>
          <w:rPrChange w:id="5180" w:author="2023 Revisions to CCBHC Cost Report Instructions" w:date="2023-12-07T15:54:00Z">
            <w:rPr>
              <w:spacing w:val="-4"/>
            </w:rPr>
          </w:rPrChange>
        </w:rPr>
        <w:t xml:space="preserve"> </w:t>
      </w:r>
      <w:r>
        <w:t>unique</w:t>
      </w:r>
      <w:r>
        <w:rPr>
          <w:rPrChange w:id="5181" w:author="2023 Revisions to CCBHC Cost Report Instructions" w:date="2023-12-07T15:54:00Z">
            <w:rPr>
              <w:spacing w:val="-5"/>
            </w:rPr>
          </w:rPrChange>
        </w:rPr>
        <w:t xml:space="preserve"> </w:t>
      </w:r>
      <w:r>
        <w:t>patient</w:t>
      </w:r>
      <w:r>
        <w:rPr>
          <w:rPrChange w:id="5182" w:author="2023 Revisions to CCBHC Cost Report Instructions" w:date="2023-12-07T15:54:00Z">
            <w:rPr>
              <w:spacing w:val="-2"/>
            </w:rPr>
          </w:rPrChange>
        </w:rPr>
        <w:t xml:space="preserve"> </w:t>
      </w:r>
      <w:r>
        <w:t>visit</w:t>
      </w:r>
      <w:r>
        <w:rPr>
          <w:rPrChange w:id="5183" w:author="2023 Revisions to CCBHC Cost Report Instructions" w:date="2023-12-07T15:54:00Z">
            <w:rPr>
              <w:spacing w:val="-2"/>
            </w:rPr>
          </w:rPrChange>
        </w:rPr>
        <w:t xml:space="preserve"> </w:t>
      </w:r>
      <w:r>
        <w:t>months</w:t>
      </w:r>
      <w:r>
        <w:rPr>
          <w:rPrChange w:id="5184" w:author="2023 Revisions to CCBHC Cost Report Instructions" w:date="2023-12-07T15:54:00Z">
            <w:rPr>
              <w:spacing w:val="-5"/>
            </w:rPr>
          </w:rPrChange>
        </w:rPr>
        <w:t xml:space="preserve"> </w:t>
      </w:r>
      <w:r>
        <w:t>for</w:t>
      </w:r>
      <w:r>
        <w:rPr>
          <w:rPrChange w:id="5185" w:author="2023 Revisions to CCBHC Cost Report Instructions" w:date="2023-12-07T15:54:00Z">
            <w:rPr>
              <w:spacing w:val="-2"/>
            </w:rPr>
          </w:rPrChange>
        </w:rPr>
        <w:t xml:space="preserve"> </w:t>
      </w:r>
      <w:r>
        <w:t>patients</w:t>
      </w:r>
      <w:r>
        <w:rPr>
          <w:rPrChange w:id="5186" w:author="2023 Revisions to CCBHC Cost Report Instructions" w:date="2023-12-07T15:54:00Z">
            <w:rPr>
              <w:spacing w:val="-5"/>
            </w:rPr>
          </w:rPrChange>
        </w:rPr>
        <w:t xml:space="preserve"> </w:t>
      </w:r>
      <w:r>
        <w:t>with</w:t>
      </w:r>
      <w:r>
        <w:rPr>
          <w:rPrChange w:id="5187" w:author="2023 Revisions to CCBHC Cost Report Instructions" w:date="2023-12-07T15:54:00Z">
            <w:rPr>
              <w:spacing w:val="-4"/>
            </w:rPr>
          </w:rPrChange>
        </w:rPr>
        <w:t xml:space="preserve"> </w:t>
      </w:r>
      <w:r>
        <w:t>Certain Conditions 4.</w:t>
      </w:r>
      <w:ins w:id="5188" w:author="2023 Revisions to CCBHC Cost Report Instructions" w:date="2023-12-07T15:54:00Z">
        <w:r w:rsidR="001F4032">
          <w:t xml:space="preserve">  </w:t>
        </w:r>
      </w:ins>
    </w:p>
    <w:p w14:paraId="07D6DF67" w14:textId="77777777" w:rsidR="001F4032" w:rsidRDefault="0050054D" w:rsidP="001F4032">
      <w:pPr>
        <w:pStyle w:val="Hangingtext"/>
        <w:rPr>
          <w:ins w:id="5189" w:author="2023 Revisions to CCBHC Cost Report Instructions" w:date="2023-12-07T15:54:00Z"/>
        </w:rPr>
      </w:pPr>
      <w:r>
        <w:rPr>
          <w:b/>
        </w:rPr>
        <w:t>Column 5b:</w:t>
      </w:r>
      <w:ins w:id="5190" w:author="2023 Revisions to CCBHC Cost Report Instructions" w:date="2023-12-07T15:54:00Z">
        <w:r w:rsidR="001F4032">
          <w:t xml:space="preserve"> </w:t>
        </w:r>
      </w:ins>
      <w:r>
        <w:rPr>
          <w:rPrChange w:id="5191" w:author="2023 Revisions to CCBHC Cost Report Instructions" w:date="2023-12-07T15:54:00Z">
            <w:rPr>
              <w:b/>
            </w:rPr>
          </w:rPrChange>
        </w:rPr>
        <w:tab/>
      </w:r>
      <w:r>
        <w:t xml:space="preserve">Enter the total number of unique patient visit months for patients with Certain </w:t>
      </w:r>
    </w:p>
    <w:p w14:paraId="470C759E" w14:textId="12167708" w:rsidR="0059672E" w:rsidRDefault="0050054D">
      <w:pPr>
        <w:pStyle w:val="BodyText"/>
        <w:tabs>
          <w:tab w:val="left" w:pos="1639"/>
        </w:tabs>
        <w:spacing w:before="117" w:line="249" w:lineRule="auto"/>
        <w:ind w:left="1639" w:right="491" w:hanging="1441"/>
        <w:rPr>
          <w:del w:id="5192" w:author="2023 Revisions to CCBHC Cost Report Instructions" w:date="2023-12-07T15:54:00Z"/>
        </w:rPr>
      </w:pPr>
      <w:r>
        <w:t>Conditions</w:t>
      </w:r>
      <w:r>
        <w:rPr>
          <w:rPrChange w:id="5193" w:author="2023 Revisions to CCBHC Cost Report Instructions" w:date="2023-12-07T15:54:00Z">
            <w:rPr>
              <w:spacing w:val="-2"/>
            </w:rPr>
          </w:rPrChange>
        </w:rPr>
        <w:t xml:space="preserve"> </w:t>
      </w:r>
      <w:r>
        <w:t>4</w:t>
      </w:r>
      <w:r>
        <w:rPr>
          <w:rPrChange w:id="5194" w:author="2023 Revisions to CCBHC Cost Report Instructions" w:date="2023-12-07T15:54:00Z">
            <w:rPr>
              <w:spacing w:val="-3"/>
            </w:rPr>
          </w:rPrChange>
        </w:rPr>
        <w:t xml:space="preserve"> </w:t>
      </w:r>
      <w:r>
        <w:t>whose</w:t>
      </w:r>
      <w:r>
        <w:rPr>
          <w:rPrChange w:id="5195" w:author="2023 Revisions to CCBHC Cost Report Instructions" w:date="2023-12-07T15:54:00Z">
            <w:rPr>
              <w:spacing w:val="-3"/>
            </w:rPr>
          </w:rPrChange>
        </w:rPr>
        <w:t xml:space="preserve"> </w:t>
      </w:r>
      <w:r>
        <w:t>costs</w:t>
      </w:r>
      <w:r>
        <w:rPr>
          <w:rPrChange w:id="5196" w:author="2023 Revisions to CCBHC Cost Report Instructions" w:date="2023-12-07T15:54:00Z">
            <w:rPr>
              <w:spacing w:val="-2"/>
            </w:rPr>
          </w:rPrChange>
        </w:rPr>
        <w:t xml:space="preserve"> </w:t>
      </w:r>
      <w:r>
        <w:t>exceeded</w:t>
      </w:r>
      <w:r>
        <w:rPr>
          <w:rPrChange w:id="5197" w:author="2023 Revisions to CCBHC Cost Report Instructions" w:date="2023-12-07T15:54:00Z">
            <w:rPr>
              <w:spacing w:val="-3"/>
            </w:rPr>
          </w:rPrChange>
        </w:rPr>
        <w:t xml:space="preserve"> </w:t>
      </w:r>
      <w:r>
        <w:t>the</w:t>
      </w:r>
      <w:r>
        <w:rPr>
          <w:rPrChange w:id="5198" w:author="2023 Revisions to CCBHC Cost Report Instructions" w:date="2023-12-07T15:54:00Z">
            <w:rPr>
              <w:spacing w:val="-5"/>
            </w:rPr>
          </w:rPrChange>
        </w:rPr>
        <w:t xml:space="preserve"> </w:t>
      </w:r>
      <w:r>
        <w:t>outlier</w:t>
      </w:r>
      <w:r>
        <w:rPr>
          <w:rPrChange w:id="5199" w:author="2023 Revisions to CCBHC Cost Report Instructions" w:date="2023-12-07T15:54:00Z">
            <w:rPr>
              <w:spacing w:val="-4"/>
            </w:rPr>
          </w:rPrChange>
        </w:rPr>
        <w:t xml:space="preserve"> </w:t>
      </w:r>
      <w:r>
        <w:t>threshold</w:t>
      </w:r>
      <w:r>
        <w:rPr>
          <w:rPrChange w:id="5200" w:author="2023 Revisions to CCBHC Cost Report Instructions" w:date="2023-12-07T15:54:00Z">
            <w:rPr>
              <w:spacing w:val="-3"/>
            </w:rPr>
          </w:rPrChange>
        </w:rPr>
        <w:t xml:space="preserve"> </w:t>
      </w:r>
      <w:r>
        <w:t>determined</w:t>
      </w:r>
      <w:r>
        <w:rPr>
          <w:rPrChange w:id="5201" w:author="2023 Revisions to CCBHC Cost Report Instructions" w:date="2023-12-07T15:54:00Z">
            <w:rPr>
              <w:spacing w:val="-3"/>
            </w:rPr>
          </w:rPrChange>
        </w:rPr>
        <w:t xml:space="preserve"> </w:t>
      </w:r>
      <w:r>
        <w:t>by</w:t>
      </w:r>
      <w:r>
        <w:rPr>
          <w:rPrChange w:id="5202" w:author="2023 Revisions to CCBHC Cost Report Instructions" w:date="2023-12-07T15:54:00Z">
            <w:rPr>
              <w:spacing w:val="-5"/>
            </w:rPr>
          </w:rPrChange>
        </w:rPr>
        <w:t xml:space="preserve"> </w:t>
      </w:r>
      <w:r>
        <w:t>the</w:t>
      </w:r>
      <w:r>
        <w:rPr>
          <w:rPrChange w:id="5203" w:author="2023 Revisions to CCBHC Cost Report Instructions" w:date="2023-12-07T15:54:00Z">
            <w:rPr>
              <w:spacing w:val="-3"/>
            </w:rPr>
          </w:rPrChange>
        </w:rPr>
        <w:t xml:space="preserve"> </w:t>
      </w:r>
      <w:r>
        <w:t>state.</w:t>
      </w:r>
      <w:ins w:id="5204" w:author="2023 Revisions to CCBHC Cost Report Instructions" w:date="2023-12-07T15:54:00Z">
        <w:r w:rsidR="001F4032">
          <w:t xml:space="preserve">  </w:t>
        </w:r>
      </w:ins>
    </w:p>
    <w:p w14:paraId="4408FB0D" w14:textId="77777777" w:rsidR="0059672E" w:rsidRDefault="0059672E">
      <w:pPr>
        <w:rPr>
          <w:del w:id="5205" w:author="2023 Revisions to CCBHC Cost Report Instructions" w:date="2023-12-07T15:54:00Z"/>
        </w:rPr>
        <w:sectPr w:rsidR="0059672E">
          <w:pgSz w:w="12240" w:h="15840"/>
          <w:pgMar w:top="1340" w:right="940" w:bottom="620" w:left="1240" w:header="542" w:footer="432" w:gutter="0"/>
          <w:cols w:space="720"/>
        </w:sectPr>
      </w:pPr>
    </w:p>
    <w:p w14:paraId="2794023B" w14:textId="02E13431" w:rsidR="0059672E" w:rsidRDefault="0050054D">
      <w:pPr>
        <w:pStyle w:val="Hangingtext"/>
        <w:ind w:hanging="7"/>
        <w:pPrChange w:id="5206" w:author="2023 Revisions to CCBHC Cost Report Instructions" w:date="2023-12-07T15:54:00Z">
          <w:pPr>
            <w:pStyle w:val="BodyText"/>
            <w:spacing w:before="86" w:line="244" w:lineRule="auto"/>
            <w:ind w:left="1640"/>
          </w:pPr>
        </w:pPrChange>
      </w:pPr>
      <w:r>
        <w:t>The</w:t>
      </w:r>
      <w:r>
        <w:rPr>
          <w:rPrChange w:id="5207" w:author="2023 Revisions to CCBHC Cost Report Instructions" w:date="2023-12-07T15:54:00Z">
            <w:rPr>
              <w:spacing w:val="-5"/>
            </w:rPr>
          </w:rPrChange>
        </w:rPr>
        <w:t xml:space="preserve"> </w:t>
      </w:r>
      <w:r>
        <w:t>number</w:t>
      </w:r>
      <w:r>
        <w:rPr>
          <w:rPrChange w:id="5208" w:author="2023 Revisions to CCBHC Cost Report Instructions" w:date="2023-12-07T15:54:00Z">
            <w:rPr>
              <w:spacing w:val="-1"/>
            </w:rPr>
          </w:rPrChange>
        </w:rPr>
        <w:t xml:space="preserve"> </w:t>
      </w:r>
      <w:r>
        <w:t>of</w:t>
      </w:r>
      <w:r>
        <w:rPr>
          <w:rPrChange w:id="5209" w:author="2023 Revisions to CCBHC Cost Report Instructions" w:date="2023-12-07T15:54:00Z">
            <w:rPr>
              <w:spacing w:val="-1"/>
            </w:rPr>
          </w:rPrChange>
        </w:rPr>
        <w:t xml:space="preserve"> </w:t>
      </w:r>
      <w:r>
        <w:t>unique</w:t>
      </w:r>
      <w:r>
        <w:rPr>
          <w:rPrChange w:id="5210" w:author="2023 Revisions to CCBHC Cost Report Instructions" w:date="2023-12-07T15:54:00Z">
            <w:rPr>
              <w:spacing w:val="-5"/>
            </w:rPr>
          </w:rPrChange>
        </w:rPr>
        <w:t xml:space="preserve"> </w:t>
      </w:r>
      <w:r>
        <w:t>patient</w:t>
      </w:r>
      <w:r>
        <w:rPr>
          <w:rPrChange w:id="5211" w:author="2023 Revisions to CCBHC Cost Report Instructions" w:date="2023-12-07T15:54:00Z">
            <w:rPr>
              <w:spacing w:val="-1"/>
            </w:rPr>
          </w:rPrChange>
        </w:rPr>
        <w:t xml:space="preserve"> </w:t>
      </w:r>
      <w:r>
        <w:t>visit</w:t>
      </w:r>
      <w:r>
        <w:rPr>
          <w:rPrChange w:id="5212" w:author="2023 Revisions to CCBHC Cost Report Instructions" w:date="2023-12-07T15:54:00Z">
            <w:rPr>
              <w:spacing w:val="-4"/>
            </w:rPr>
          </w:rPrChange>
        </w:rPr>
        <w:t xml:space="preserve"> </w:t>
      </w:r>
      <w:r>
        <w:t>months</w:t>
      </w:r>
      <w:r>
        <w:rPr>
          <w:rPrChange w:id="5213" w:author="2023 Revisions to CCBHC Cost Report Instructions" w:date="2023-12-07T15:54:00Z">
            <w:rPr>
              <w:spacing w:val="-5"/>
            </w:rPr>
          </w:rPrChange>
        </w:rPr>
        <w:t xml:space="preserve"> </w:t>
      </w:r>
      <w:r>
        <w:t>in</w:t>
      </w:r>
      <w:r>
        <w:rPr>
          <w:rPrChange w:id="5214" w:author="2023 Revisions to CCBHC Cost Report Instructions" w:date="2023-12-07T15:54:00Z">
            <w:rPr>
              <w:spacing w:val="-5"/>
            </w:rPr>
          </w:rPrChange>
        </w:rPr>
        <w:t xml:space="preserve"> </w:t>
      </w:r>
      <w:r>
        <w:t>this</w:t>
      </w:r>
      <w:r>
        <w:rPr>
          <w:rPrChange w:id="5215" w:author="2023 Revisions to CCBHC Cost Report Instructions" w:date="2023-12-07T15:54:00Z">
            <w:rPr>
              <w:spacing w:val="-2"/>
            </w:rPr>
          </w:rPrChange>
        </w:rPr>
        <w:t xml:space="preserve"> </w:t>
      </w:r>
      <w:r>
        <w:t>column</w:t>
      </w:r>
      <w:r>
        <w:rPr>
          <w:rPrChange w:id="5216" w:author="2023 Revisions to CCBHC Cost Report Instructions" w:date="2023-12-07T15:54:00Z">
            <w:rPr>
              <w:spacing w:val="-5"/>
            </w:rPr>
          </w:rPrChange>
        </w:rPr>
        <w:t xml:space="preserve"> </w:t>
      </w:r>
      <w:r>
        <w:t>is</w:t>
      </w:r>
      <w:r>
        <w:rPr>
          <w:rPrChange w:id="5217" w:author="2023 Revisions to CCBHC Cost Report Instructions" w:date="2023-12-07T15:54:00Z">
            <w:rPr>
              <w:spacing w:val="-2"/>
            </w:rPr>
          </w:rPrChange>
        </w:rPr>
        <w:t xml:space="preserve"> </w:t>
      </w:r>
      <w:r>
        <w:t>a</w:t>
      </w:r>
      <w:r>
        <w:rPr>
          <w:rPrChange w:id="5218" w:author="2023 Revisions to CCBHC Cost Report Instructions" w:date="2023-12-07T15:54:00Z">
            <w:rPr>
              <w:spacing w:val="-5"/>
            </w:rPr>
          </w:rPrChange>
        </w:rPr>
        <w:t xml:space="preserve"> </w:t>
      </w:r>
      <w:r>
        <w:t>subset</w:t>
      </w:r>
      <w:r>
        <w:rPr>
          <w:rPrChange w:id="5219" w:author="2023 Revisions to CCBHC Cost Report Instructions" w:date="2023-12-07T15:54:00Z">
            <w:rPr>
              <w:spacing w:val="-3"/>
            </w:rPr>
          </w:rPrChange>
        </w:rPr>
        <w:t xml:space="preserve"> </w:t>
      </w:r>
      <w:r>
        <w:t>of</w:t>
      </w:r>
      <w:r>
        <w:rPr>
          <w:rPrChange w:id="5220" w:author="2023 Revisions to CCBHC Cost Report Instructions" w:date="2023-12-07T15:54:00Z">
            <w:rPr>
              <w:spacing w:val="-1"/>
            </w:rPr>
          </w:rPrChange>
        </w:rPr>
        <w:t xml:space="preserve"> </w:t>
      </w:r>
      <w:r>
        <w:t>the</w:t>
      </w:r>
      <w:r>
        <w:rPr>
          <w:rPrChange w:id="5221" w:author="2023 Revisions to CCBHC Cost Report Instructions" w:date="2023-12-07T15:54:00Z">
            <w:rPr>
              <w:spacing w:val="-3"/>
            </w:rPr>
          </w:rPrChange>
        </w:rPr>
        <w:t xml:space="preserve"> </w:t>
      </w:r>
      <w:r>
        <w:t>amounts included in column 5a.</w:t>
      </w:r>
      <w:ins w:id="5222" w:author="2023 Revisions to CCBHC Cost Report Instructions" w:date="2023-12-07T15:54:00Z">
        <w:r w:rsidR="001F4032">
          <w:t xml:space="preserve"> </w:t>
        </w:r>
      </w:ins>
    </w:p>
    <w:p w14:paraId="74266979" w14:textId="3F64EF61" w:rsidR="0059672E" w:rsidRDefault="0050054D">
      <w:pPr>
        <w:pStyle w:val="Hangingtext"/>
        <w:pPrChange w:id="5223" w:author="2023 Revisions to CCBHC Cost Report Instructions" w:date="2023-12-07T15:54:00Z">
          <w:pPr>
            <w:pStyle w:val="BodyText"/>
            <w:tabs>
              <w:tab w:val="left" w:pos="1639"/>
            </w:tabs>
            <w:spacing w:before="122" w:line="247" w:lineRule="auto"/>
            <w:ind w:left="1639" w:right="959" w:hanging="1441"/>
          </w:pPr>
        </w:pPrChange>
      </w:pPr>
      <w:r>
        <w:rPr>
          <w:b/>
        </w:rPr>
        <w:t>Column 6a:</w:t>
      </w:r>
      <w:ins w:id="5224" w:author="2023 Revisions to CCBHC Cost Report Instructions" w:date="2023-12-07T15:54:00Z">
        <w:r w:rsidR="001F4032">
          <w:t xml:space="preserve"> </w:t>
        </w:r>
      </w:ins>
      <w:r>
        <w:rPr>
          <w:rPrChange w:id="5225" w:author="2023 Revisions to CCBHC Cost Report Instructions" w:date="2023-12-07T15:54:00Z">
            <w:rPr>
              <w:b/>
            </w:rPr>
          </w:rPrChange>
        </w:rPr>
        <w:tab/>
      </w:r>
      <w:r>
        <w:t>Enter</w:t>
      </w:r>
      <w:r>
        <w:rPr>
          <w:rPrChange w:id="5226" w:author="2023 Revisions to CCBHC Cost Report Instructions" w:date="2023-12-07T15:54:00Z">
            <w:rPr>
              <w:spacing w:val="-4"/>
            </w:rPr>
          </w:rPrChange>
        </w:rPr>
        <w:t xml:space="preserve"> </w:t>
      </w:r>
      <w:r>
        <w:t>the</w:t>
      </w:r>
      <w:r>
        <w:rPr>
          <w:rPrChange w:id="5227" w:author="2023 Revisions to CCBHC Cost Report Instructions" w:date="2023-12-07T15:54:00Z">
            <w:rPr>
              <w:spacing w:val="-5"/>
            </w:rPr>
          </w:rPrChange>
        </w:rPr>
        <w:t xml:space="preserve"> </w:t>
      </w:r>
      <w:r>
        <w:t>total</w:t>
      </w:r>
      <w:r>
        <w:rPr>
          <w:rPrChange w:id="5228" w:author="2023 Revisions to CCBHC Cost Report Instructions" w:date="2023-12-07T15:54:00Z">
            <w:rPr>
              <w:spacing w:val="-3"/>
            </w:rPr>
          </w:rPrChange>
        </w:rPr>
        <w:t xml:space="preserve"> </w:t>
      </w:r>
      <w:r>
        <w:t>number</w:t>
      </w:r>
      <w:r>
        <w:rPr>
          <w:rPrChange w:id="5229" w:author="2023 Revisions to CCBHC Cost Report Instructions" w:date="2023-12-07T15:54:00Z">
            <w:rPr>
              <w:spacing w:val="-2"/>
            </w:rPr>
          </w:rPrChange>
        </w:rPr>
        <w:t xml:space="preserve"> </w:t>
      </w:r>
      <w:r>
        <w:t>of</w:t>
      </w:r>
      <w:r>
        <w:rPr>
          <w:rPrChange w:id="5230" w:author="2023 Revisions to CCBHC Cost Report Instructions" w:date="2023-12-07T15:54:00Z">
            <w:rPr>
              <w:spacing w:val="-3"/>
            </w:rPr>
          </w:rPrChange>
        </w:rPr>
        <w:t xml:space="preserve"> </w:t>
      </w:r>
      <w:r>
        <w:t>unique</w:t>
      </w:r>
      <w:r>
        <w:rPr>
          <w:rPrChange w:id="5231" w:author="2023 Revisions to CCBHC Cost Report Instructions" w:date="2023-12-07T15:54:00Z">
            <w:rPr>
              <w:spacing w:val="-5"/>
            </w:rPr>
          </w:rPrChange>
        </w:rPr>
        <w:t xml:space="preserve"> </w:t>
      </w:r>
      <w:r>
        <w:t>patient</w:t>
      </w:r>
      <w:r>
        <w:rPr>
          <w:rPrChange w:id="5232" w:author="2023 Revisions to CCBHC Cost Report Instructions" w:date="2023-12-07T15:54:00Z">
            <w:rPr>
              <w:spacing w:val="-2"/>
            </w:rPr>
          </w:rPrChange>
        </w:rPr>
        <w:t xml:space="preserve"> </w:t>
      </w:r>
      <w:r>
        <w:t>visit</w:t>
      </w:r>
      <w:r>
        <w:rPr>
          <w:rPrChange w:id="5233" w:author="2023 Revisions to CCBHC Cost Report Instructions" w:date="2023-12-07T15:54:00Z">
            <w:rPr>
              <w:spacing w:val="-2"/>
            </w:rPr>
          </w:rPrChange>
        </w:rPr>
        <w:t xml:space="preserve"> </w:t>
      </w:r>
      <w:r>
        <w:t>months</w:t>
      </w:r>
      <w:r>
        <w:rPr>
          <w:rPrChange w:id="5234" w:author="2023 Revisions to CCBHC Cost Report Instructions" w:date="2023-12-07T15:54:00Z">
            <w:rPr>
              <w:spacing w:val="-5"/>
            </w:rPr>
          </w:rPrChange>
        </w:rPr>
        <w:t xml:space="preserve"> </w:t>
      </w:r>
      <w:r>
        <w:t>for</w:t>
      </w:r>
      <w:r>
        <w:rPr>
          <w:rPrChange w:id="5235" w:author="2023 Revisions to CCBHC Cost Report Instructions" w:date="2023-12-07T15:54:00Z">
            <w:rPr>
              <w:spacing w:val="-2"/>
            </w:rPr>
          </w:rPrChange>
        </w:rPr>
        <w:t xml:space="preserve"> </w:t>
      </w:r>
      <w:r>
        <w:t>patients</w:t>
      </w:r>
      <w:r>
        <w:rPr>
          <w:rPrChange w:id="5236" w:author="2023 Revisions to CCBHC Cost Report Instructions" w:date="2023-12-07T15:54:00Z">
            <w:rPr>
              <w:spacing w:val="-5"/>
            </w:rPr>
          </w:rPrChange>
        </w:rPr>
        <w:t xml:space="preserve"> </w:t>
      </w:r>
      <w:r>
        <w:t>with</w:t>
      </w:r>
      <w:r>
        <w:rPr>
          <w:rPrChange w:id="5237" w:author="2023 Revisions to CCBHC Cost Report Instructions" w:date="2023-12-07T15:54:00Z">
            <w:rPr>
              <w:spacing w:val="-3"/>
            </w:rPr>
          </w:rPrChange>
        </w:rPr>
        <w:t xml:space="preserve"> </w:t>
      </w:r>
      <w:r>
        <w:t>Certain Conditions 5.</w:t>
      </w:r>
      <w:ins w:id="5238" w:author="2023 Revisions to CCBHC Cost Report Instructions" w:date="2023-12-07T15:54:00Z">
        <w:r w:rsidR="001F4032">
          <w:t xml:space="preserve">  </w:t>
        </w:r>
      </w:ins>
    </w:p>
    <w:p w14:paraId="00A93136" w14:textId="299C6AAF" w:rsidR="0059672E" w:rsidRDefault="0050054D">
      <w:pPr>
        <w:pStyle w:val="Hangingtext"/>
        <w:pPrChange w:id="5239" w:author="2023 Revisions to CCBHC Cost Report Instructions" w:date="2023-12-07T15:54:00Z">
          <w:pPr>
            <w:pStyle w:val="BodyText"/>
            <w:tabs>
              <w:tab w:val="left" w:pos="1639"/>
            </w:tabs>
            <w:spacing w:before="117" w:line="247" w:lineRule="auto"/>
            <w:ind w:left="1639" w:right="283" w:hanging="1440"/>
          </w:pPr>
        </w:pPrChange>
      </w:pPr>
      <w:r>
        <w:rPr>
          <w:b/>
        </w:rPr>
        <w:t>Column 6b:</w:t>
      </w:r>
      <w:ins w:id="5240" w:author="2023 Revisions to CCBHC Cost Report Instructions" w:date="2023-12-07T15:54:00Z">
        <w:r w:rsidR="001F4032">
          <w:t xml:space="preserve"> </w:t>
        </w:r>
      </w:ins>
      <w:r>
        <w:rPr>
          <w:rPrChange w:id="5241" w:author="2023 Revisions to CCBHC Cost Report Instructions" w:date="2023-12-07T15:54:00Z">
            <w:rPr>
              <w:b/>
            </w:rPr>
          </w:rPrChange>
        </w:rPr>
        <w:tab/>
      </w:r>
      <w:r>
        <w:t xml:space="preserve">Enter the total number of unique patient visit months for patients with certain conditions 5 whose costs are above the outlier threshold determined by the state. </w:t>
      </w:r>
      <w:ins w:id="5242" w:author="2023 Revisions to CCBHC Cost Report Instructions" w:date="2023-12-07T15:54:00Z">
        <w:r w:rsidR="001F4032">
          <w:t xml:space="preserve"> </w:t>
        </w:r>
      </w:ins>
      <w:r>
        <w:t>The</w:t>
      </w:r>
      <w:r>
        <w:rPr>
          <w:rPrChange w:id="5243" w:author="2023 Revisions to CCBHC Cost Report Instructions" w:date="2023-12-07T15:54:00Z">
            <w:rPr>
              <w:spacing w:val="-4"/>
            </w:rPr>
          </w:rPrChange>
        </w:rPr>
        <w:t xml:space="preserve"> </w:t>
      </w:r>
      <w:r>
        <w:t>unique</w:t>
      </w:r>
      <w:r>
        <w:rPr>
          <w:rPrChange w:id="5244" w:author="2023 Revisions to CCBHC Cost Report Instructions" w:date="2023-12-07T15:54:00Z">
            <w:rPr>
              <w:spacing w:val="-4"/>
            </w:rPr>
          </w:rPrChange>
        </w:rPr>
        <w:t xml:space="preserve"> </w:t>
      </w:r>
      <w:r>
        <w:t>number</w:t>
      </w:r>
      <w:r>
        <w:rPr>
          <w:rPrChange w:id="5245" w:author="2023 Revisions to CCBHC Cost Report Instructions" w:date="2023-12-07T15:54:00Z">
            <w:rPr>
              <w:spacing w:val="-3"/>
            </w:rPr>
          </w:rPrChange>
        </w:rPr>
        <w:t xml:space="preserve"> </w:t>
      </w:r>
      <w:r>
        <w:t>of patient visit</w:t>
      </w:r>
      <w:r>
        <w:rPr>
          <w:rPrChange w:id="5246" w:author="2023 Revisions to CCBHC Cost Report Instructions" w:date="2023-12-07T15:54:00Z">
            <w:rPr>
              <w:spacing w:val="-3"/>
            </w:rPr>
          </w:rPrChange>
        </w:rPr>
        <w:t xml:space="preserve"> </w:t>
      </w:r>
      <w:r>
        <w:t>months</w:t>
      </w:r>
      <w:r>
        <w:rPr>
          <w:rPrChange w:id="5247" w:author="2023 Revisions to CCBHC Cost Report Instructions" w:date="2023-12-07T15:54:00Z">
            <w:rPr>
              <w:spacing w:val="-4"/>
            </w:rPr>
          </w:rPrChange>
        </w:rPr>
        <w:t xml:space="preserve"> </w:t>
      </w:r>
      <w:r>
        <w:t>in</w:t>
      </w:r>
      <w:r>
        <w:rPr>
          <w:rPrChange w:id="5248" w:author="2023 Revisions to CCBHC Cost Report Instructions" w:date="2023-12-07T15:54:00Z">
            <w:rPr>
              <w:spacing w:val="-4"/>
            </w:rPr>
          </w:rPrChange>
        </w:rPr>
        <w:t xml:space="preserve"> </w:t>
      </w:r>
      <w:r>
        <w:t>this</w:t>
      </w:r>
      <w:r>
        <w:rPr>
          <w:rPrChange w:id="5249" w:author="2023 Revisions to CCBHC Cost Report Instructions" w:date="2023-12-07T15:54:00Z">
            <w:rPr>
              <w:spacing w:val="-1"/>
            </w:rPr>
          </w:rPrChange>
        </w:rPr>
        <w:t xml:space="preserve"> </w:t>
      </w:r>
      <w:r>
        <w:t>column</w:t>
      </w:r>
      <w:r>
        <w:rPr>
          <w:rPrChange w:id="5250" w:author="2023 Revisions to CCBHC Cost Report Instructions" w:date="2023-12-07T15:54:00Z">
            <w:rPr>
              <w:spacing w:val="-4"/>
            </w:rPr>
          </w:rPrChange>
        </w:rPr>
        <w:t xml:space="preserve"> </w:t>
      </w:r>
      <w:r>
        <w:t>is</w:t>
      </w:r>
      <w:r>
        <w:rPr>
          <w:rPrChange w:id="5251" w:author="2023 Revisions to CCBHC Cost Report Instructions" w:date="2023-12-07T15:54:00Z">
            <w:rPr>
              <w:spacing w:val="-1"/>
            </w:rPr>
          </w:rPrChange>
        </w:rPr>
        <w:t xml:space="preserve"> </w:t>
      </w:r>
      <w:r>
        <w:t>a</w:t>
      </w:r>
      <w:r>
        <w:rPr>
          <w:rPrChange w:id="5252" w:author="2023 Revisions to CCBHC Cost Report Instructions" w:date="2023-12-07T15:54:00Z">
            <w:rPr>
              <w:spacing w:val="-4"/>
            </w:rPr>
          </w:rPrChange>
        </w:rPr>
        <w:t xml:space="preserve"> </w:t>
      </w:r>
      <w:r>
        <w:t>subset</w:t>
      </w:r>
      <w:r>
        <w:rPr>
          <w:rPrChange w:id="5253" w:author="2023 Revisions to CCBHC Cost Report Instructions" w:date="2023-12-07T15:54:00Z">
            <w:rPr>
              <w:spacing w:val="-2"/>
            </w:rPr>
          </w:rPrChange>
        </w:rPr>
        <w:t xml:space="preserve"> </w:t>
      </w:r>
      <w:r>
        <w:t>of the</w:t>
      </w:r>
      <w:r>
        <w:rPr>
          <w:rPrChange w:id="5254" w:author="2023 Revisions to CCBHC Cost Report Instructions" w:date="2023-12-07T15:54:00Z">
            <w:rPr>
              <w:spacing w:val="-2"/>
            </w:rPr>
          </w:rPrChange>
        </w:rPr>
        <w:t xml:space="preserve"> </w:t>
      </w:r>
      <w:r>
        <w:t>amounts included in column 6a.</w:t>
      </w:r>
      <w:ins w:id="5255" w:author="2023 Revisions to CCBHC Cost Report Instructions" w:date="2023-12-07T15:54:00Z">
        <w:r w:rsidR="001F4032">
          <w:t xml:space="preserve"> </w:t>
        </w:r>
      </w:ins>
    </w:p>
    <w:p w14:paraId="75D1879B" w14:textId="77777777" w:rsidR="0059672E" w:rsidRDefault="0050054D">
      <w:pPr>
        <w:pStyle w:val="BodyText"/>
        <w:tabs>
          <w:tab w:val="left" w:pos="1639"/>
        </w:tabs>
        <w:spacing w:line="247" w:lineRule="auto"/>
        <w:ind w:left="1639" w:right="959" w:hanging="1441"/>
        <w:rPr>
          <w:del w:id="5256" w:author="2023 Revisions to CCBHC Cost Report Instructions" w:date="2023-12-07T15:54:00Z"/>
        </w:rPr>
      </w:pPr>
      <w:del w:id="5257" w:author="2023 Revisions to CCBHC Cost Report Instructions" w:date="2023-12-07T15:54:00Z">
        <w:r>
          <w:rPr>
            <w:b/>
          </w:rPr>
          <w:delText>Column 7a:</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number</w:delText>
        </w:r>
        <w:r>
          <w:rPr>
            <w:spacing w:val="-2"/>
          </w:rPr>
          <w:delText xml:space="preserve"> </w:delText>
        </w:r>
        <w:r>
          <w:delText>of</w:delText>
        </w:r>
        <w:r>
          <w:rPr>
            <w:spacing w:val="-3"/>
          </w:rPr>
          <w:delText xml:space="preserve"> </w:delText>
        </w:r>
        <w:r>
          <w:delText>unique</w:delText>
        </w:r>
        <w:r>
          <w:rPr>
            <w:spacing w:val="-5"/>
          </w:rPr>
          <w:delText xml:space="preserve"> </w:delText>
        </w:r>
        <w:r>
          <w:delText>patient</w:delText>
        </w:r>
        <w:r>
          <w:rPr>
            <w:spacing w:val="-2"/>
          </w:rPr>
          <w:delText xml:space="preserve"> </w:delText>
        </w:r>
        <w:r>
          <w:delText>visit</w:delText>
        </w:r>
        <w:r>
          <w:rPr>
            <w:spacing w:val="-2"/>
          </w:rPr>
          <w:delText xml:space="preserve"> </w:delText>
        </w:r>
        <w:r>
          <w:delText>months</w:delText>
        </w:r>
        <w:r>
          <w:rPr>
            <w:spacing w:val="-5"/>
          </w:rPr>
          <w:delText xml:space="preserve"> </w:delText>
        </w:r>
        <w:r>
          <w:delText>for</w:delText>
        </w:r>
        <w:r>
          <w:rPr>
            <w:spacing w:val="-2"/>
          </w:rPr>
          <w:delText xml:space="preserve"> </w:delText>
        </w:r>
        <w:r>
          <w:delText>patients</w:delText>
        </w:r>
        <w:r>
          <w:rPr>
            <w:spacing w:val="-5"/>
          </w:rPr>
          <w:delText xml:space="preserve"> </w:delText>
        </w:r>
        <w:r>
          <w:delText>with</w:delText>
        </w:r>
        <w:r>
          <w:rPr>
            <w:spacing w:val="-3"/>
          </w:rPr>
          <w:delText xml:space="preserve"> </w:delText>
        </w:r>
        <w:r>
          <w:delText>Certain Conditions 6.</w:delText>
        </w:r>
      </w:del>
    </w:p>
    <w:p w14:paraId="024C3ED9" w14:textId="77777777" w:rsidR="0059672E" w:rsidRDefault="0050054D">
      <w:pPr>
        <w:pStyle w:val="BodyText"/>
        <w:tabs>
          <w:tab w:val="left" w:pos="1639"/>
        </w:tabs>
        <w:spacing w:before="117" w:line="247" w:lineRule="auto"/>
        <w:ind w:left="1639" w:right="283" w:hanging="1440"/>
        <w:rPr>
          <w:del w:id="5258" w:author="2023 Revisions to CCBHC Cost Report Instructions" w:date="2023-12-07T15:54:00Z"/>
        </w:rPr>
      </w:pPr>
      <w:del w:id="5259" w:author="2023 Revisions to CCBHC Cost Report Instructions" w:date="2023-12-07T15:54:00Z">
        <w:r>
          <w:rPr>
            <w:b/>
          </w:rPr>
          <w:delText>Column 7b:</w:delText>
        </w:r>
        <w:r>
          <w:rPr>
            <w:b/>
          </w:rPr>
          <w:tab/>
        </w:r>
        <w:r>
          <w:delText xml:space="preserve">Enter the total number of unique patient visit months for patients with Certain Conditions 6 whose costs are above the </w:delText>
        </w:r>
        <w:r>
          <w:delText>outlier threshold determined by the state. The</w:delText>
        </w:r>
        <w:r>
          <w:rPr>
            <w:spacing w:val="-4"/>
          </w:rPr>
          <w:delText xml:space="preserve"> </w:delText>
        </w:r>
        <w:r>
          <w:delText>number</w:delText>
        </w:r>
        <w:r>
          <w:rPr>
            <w:spacing w:val="-1"/>
          </w:rPr>
          <w:delText xml:space="preserve"> </w:delText>
        </w:r>
        <w:r>
          <w:delText>of</w:delText>
        </w:r>
        <w:r>
          <w:rPr>
            <w:spacing w:val="-1"/>
          </w:rPr>
          <w:delText xml:space="preserve"> </w:delText>
        </w:r>
        <w:r>
          <w:delText>unique</w:delText>
        </w:r>
        <w:r>
          <w:rPr>
            <w:spacing w:val="-4"/>
          </w:rPr>
          <w:delText xml:space="preserve"> </w:delText>
        </w:r>
        <w:r>
          <w:delText>patient</w:delText>
        </w:r>
        <w:r>
          <w:rPr>
            <w:spacing w:val="-1"/>
          </w:rPr>
          <w:delText xml:space="preserve"> </w:delText>
        </w:r>
        <w:r>
          <w:delText>visit</w:delText>
        </w:r>
        <w:r>
          <w:rPr>
            <w:spacing w:val="-3"/>
          </w:rPr>
          <w:delText xml:space="preserve"> </w:delText>
        </w:r>
        <w:r>
          <w:delText>months</w:delText>
        </w:r>
        <w:r>
          <w:rPr>
            <w:spacing w:val="-4"/>
          </w:rPr>
          <w:delText xml:space="preserve"> </w:delText>
        </w:r>
        <w:r>
          <w:delText>in</w:delText>
        </w:r>
        <w:r>
          <w:rPr>
            <w:spacing w:val="-4"/>
          </w:rPr>
          <w:delText xml:space="preserve"> </w:delText>
        </w:r>
        <w:r>
          <w:delText>this</w:delText>
        </w:r>
        <w:r>
          <w:rPr>
            <w:spacing w:val="-2"/>
          </w:rPr>
          <w:delText xml:space="preserve"> </w:delText>
        </w:r>
        <w:r>
          <w:delText>column</w:delText>
        </w:r>
        <w:r>
          <w:rPr>
            <w:spacing w:val="-4"/>
          </w:rPr>
          <w:delText xml:space="preserve"> </w:delText>
        </w:r>
        <w:r>
          <w:delText>is</w:delText>
        </w:r>
        <w:r>
          <w:rPr>
            <w:spacing w:val="-2"/>
          </w:rPr>
          <w:delText xml:space="preserve"> </w:delText>
        </w:r>
        <w:r>
          <w:delText>a</w:delText>
        </w:r>
        <w:r>
          <w:rPr>
            <w:spacing w:val="-4"/>
          </w:rPr>
          <w:delText xml:space="preserve"> </w:delText>
        </w:r>
        <w:r>
          <w:delText>subset</w:delText>
        </w:r>
        <w:r>
          <w:rPr>
            <w:spacing w:val="-3"/>
          </w:rPr>
          <w:delText xml:space="preserve"> </w:delText>
        </w:r>
        <w:r>
          <w:delText>of</w:delText>
        </w:r>
        <w:r>
          <w:rPr>
            <w:spacing w:val="-1"/>
          </w:rPr>
          <w:delText xml:space="preserve"> </w:delText>
        </w:r>
        <w:r>
          <w:delText>the</w:delText>
        </w:r>
        <w:r>
          <w:rPr>
            <w:spacing w:val="-3"/>
          </w:rPr>
          <w:delText xml:space="preserve"> </w:delText>
        </w:r>
        <w:r>
          <w:delText>amounts included in column 7a.</w:delText>
        </w:r>
      </w:del>
    </w:p>
    <w:p w14:paraId="4213BB50" w14:textId="77777777" w:rsidR="0059672E" w:rsidRDefault="0050054D">
      <w:pPr>
        <w:pStyle w:val="BodyText"/>
        <w:tabs>
          <w:tab w:val="left" w:pos="1639"/>
        </w:tabs>
        <w:spacing w:before="119" w:line="247" w:lineRule="auto"/>
        <w:ind w:left="1639" w:right="959" w:hanging="1441"/>
        <w:rPr>
          <w:del w:id="5260" w:author="2023 Revisions to CCBHC Cost Report Instructions" w:date="2023-12-07T15:54:00Z"/>
        </w:rPr>
      </w:pPr>
      <w:del w:id="5261" w:author="2023 Revisions to CCBHC Cost Report Instructions" w:date="2023-12-07T15:54:00Z">
        <w:r>
          <w:rPr>
            <w:b/>
          </w:rPr>
          <w:delText>Column 8a:</w:delText>
        </w:r>
        <w:r>
          <w:rPr>
            <w:b/>
          </w:rPr>
          <w:tab/>
        </w:r>
        <w:r>
          <w:delText>Enter</w:delText>
        </w:r>
        <w:r>
          <w:rPr>
            <w:spacing w:val="-5"/>
          </w:rPr>
          <w:delText xml:space="preserve"> </w:delText>
        </w:r>
        <w:r>
          <w:delText>the</w:delText>
        </w:r>
        <w:r>
          <w:rPr>
            <w:spacing w:val="-5"/>
          </w:rPr>
          <w:delText xml:space="preserve"> </w:delText>
        </w:r>
        <w:r>
          <w:delText>total</w:delText>
        </w:r>
        <w:r>
          <w:rPr>
            <w:spacing w:val="-4"/>
          </w:rPr>
          <w:delText xml:space="preserve"> </w:delText>
        </w:r>
        <w:r>
          <w:delText>number</w:delText>
        </w:r>
        <w:r>
          <w:rPr>
            <w:spacing w:val="-2"/>
          </w:rPr>
          <w:delText xml:space="preserve"> </w:delText>
        </w:r>
        <w:r>
          <w:delText>of</w:delText>
        </w:r>
        <w:r>
          <w:rPr>
            <w:spacing w:val="-4"/>
          </w:rPr>
          <w:delText xml:space="preserve"> </w:delText>
        </w:r>
        <w:r>
          <w:delText>unique</w:delText>
        </w:r>
        <w:r>
          <w:rPr>
            <w:spacing w:val="-5"/>
          </w:rPr>
          <w:delText xml:space="preserve"> </w:delText>
        </w:r>
        <w:r>
          <w:delText>patient</w:delText>
        </w:r>
        <w:r>
          <w:rPr>
            <w:spacing w:val="-2"/>
          </w:rPr>
          <w:delText xml:space="preserve"> </w:delText>
        </w:r>
        <w:r>
          <w:delText>visit</w:delText>
        </w:r>
        <w:r>
          <w:rPr>
            <w:spacing w:val="-2"/>
          </w:rPr>
          <w:delText xml:space="preserve"> </w:delText>
        </w:r>
        <w:r>
          <w:delText>months</w:delText>
        </w:r>
        <w:r>
          <w:rPr>
            <w:spacing w:val="-5"/>
          </w:rPr>
          <w:delText xml:space="preserve"> </w:delText>
        </w:r>
        <w:r>
          <w:delText>for</w:delText>
        </w:r>
        <w:r>
          <w:rPr>
            <w:spacing w:val="-2"/>
          </w:rPr>
          <w:delText xml:space="preserve"> </w:delText>
        </w:r>
        <w:r>
          <w:delText>patients</w:delText>
        </w:r>
        <w:r>
          <w:rPr>
            <w:spacing w:val="-5"/>
          </w:rPr>
          <w:delText xml:space="preserve"> </w:delText>
        </w:r>
        <w:r>
          <w:delText>with</w:delText>
        </w:r>
        <w:r>
          <w:rPr>
            <w:spacing w:val="-4"/>
          </w:rPr>
          <w:delText xml:space="preserve"> </w:delText>
        </w:r>
        <w:r>
          <w:delText>Certain Conditions 7.</w:delText>
        </w:r>
      </w:del>
    </w:p>
    <w:p w14:paraId="0A05B38D" w14:textId="77777777" w:rsidR="0059672E" w:rsidRDefault="0050054D">
      <w:pPr>
        <w:pStyle w:val="BodyText"/>
        <w:tabs>
          <w:tab w:val="left" w:pos="1639"/>
        </w:tabs>
        <w:spacing w:before="118" w:line="247" w:lineRule="auto"/>
        <w:ind w:left="1639" w:right="283" w:hanging="1440"/>
        <w:rPr>
          <w:del w:id="5262" w:author="2023 Revisions to CCBHC Cost Report Instructions" w:date="2023-12-07T15:54:00Z"/>
        </w:rPr>
      </w:pPr>
      <w:del w:id="5263" w:author="2023 Revisions to CCBHC Cost Report Instructions" w:date="2023-12-07T15:54:00Z">
        <w:r>
          <w:rPr>
            <w:b/>
          </w:rPr>
          <w:delText>Column 8b:</w:delText>
        </w:r>
        <w:r>
          <w:rPr>
            <w:b/>
          </w:rPr>
          <w:tab/>
        </w:r>
        <w:r>
          <w:delText>Enter the total number of unique patient visit months for patients with Certain Conditions 7 whose costs are above the outlier threshold determined by the state. The</w:delText>
        </w:r>
        <w:r>
          <w:rPr>
            <w:spacing w:val="-4"/>
          </w:rPr>
          <w:delText xml:space="preserve"> </w:delText>
        </w:r>
        <w:r>
          <w:delText>number</w:delText>
        </w:r>
        <w:r>
          <w:rPr>
            <w:spacing w:val="-1"/>
          </w:rPr>
          <w:delText xml:space="preserve"> </w:delText>
        </w:r>
        <w:r>
          <w:delText>of</w:delText>
        </w:r>
        <w:r>
          <w:rPr>
            <w:spacing w:val="-1"/>
          </w:rPr>
          <w:delText xml:space="preserve"> </w:delText>
        </w:r>
        <w:r>
          <w:delText>unique</w:delText>
        </w:r>
        <w:r>
          <w:rPr>
            <w:spacing w:val="-4"/>
          </w:rPr>
          <w:delText xml:space="preserve"> </w:delText>
        </w:r>
        <w:r>
          <w:delText>patient</w:delText>
        </w:r>
        <w:r>
          <w:rPr>
            <w:spacing w:val="-1"/>
          </w:rPr>
          <w:delText xml:space="preserve"> </w:delText>
        </w:r>
        <w:r>
          <w:delText>visit</w:delText>
        </w:r>
        <w:r>
          <w:rPr>
            <w:spacing w:val="-3"/>
          </w:rPr>
          <w:delText xml:space="preserve"> </w:delText>
        </w:r>
        <w:r>
          <w:delText>months</w:delText>
        </w:r>
        <w:r>
          <w:rPr>
            <w:spacing w:val="-4"/>
          </w:rPr>
          <w:delText xml:space="preserve"> </w:delText>
        </w:r>
        <w:r>
          <w:delText>in</w:delText>
        </w:r>
        <w:r>
          <w:rPr>
            <w:spacing w:val="-4"/>
          </w:rPr>
          <w:delText xml:space="preserve"> </w:delText>
        </w:r>
        <w:r>
          <w:delText>this</w:delText>
        </w:r>
        <w:r>
          <w:rPr>
            <w:spacing w:val="-2"/>
          </w:rPr>
          <w:delText xml:space="preserve"> </w:delText>
        </w:r>
        <w:r>
          <w:delText>column</w:delText>
        </w:r>
        <w:r>
          <w:rPr>
            <w:spacing w:val="-4"/>
          </w:rPr>
          <w:delText xml:space="preserve"> </w:delText>
        </w:r>
        <w:r>
          <w:delText>is</w:delText>
        </w:r>
        <w:r>
          <w:rPr>
            <w:spacing w:val="-2"/>
          </w:rPr>
          <w:delText xml:space="preserve"> </w:delText>
        </w:r>
        <w:r>
          <w:delText>a</w:delText>
        </w:r>
        <w:r>
          <w:rPr>
            <w:spacing w:val="-4"/>
          </w:rPr>
          <w:delText xml:space="preserve"> </w:delText>
        </w:r>
        <w:r>
          <w:delText>subset</w:delText>
        </w:r>
        <w:r>
          <w:rPr>
            <w:spacing w:val="-3"/>
          </w:rPr>
          <w:delText xml:space="preserve"> </w:delText>
        </w:r>
        <w:r>
          <w:delText>of</w:delText>
        </w:r>
        <w:r>
          <w:rPr>
            <w:spacing w:val="-1"/>
          </w:rPr>
          <w:delText xml:space="preserve"> </w:delText>
        </w:r>
        <w:r>
          <w:delText>the</w:delText>
        </w:r>
        <w:r>
          <w:rPr>
            <w:spacing w:val="-3"/>
          </w:rPr>
          <w:delText xml:space="preserve"> </w:delText>
        </w:r>
        <w:r>
          <w:delText>amounts included in column 8a.</w:delText>
        </w:r>
      </w:del>
    </w:p>
    <w:p w14:paraId="17C5D748" w14:textId="77777777" w:rsidR="0059672E" w:rsidRDefault="0050054D">
      <w:pPr>
        <w:pStyle w:val="BodyText"/>
        <w:tabs>
          <w:tab w:val="left" w:pos="1639"/>
        </w:tabs>
        <w:spacing w:before="119" w:line="247" w:lineRule="auto"/>
        <w:ind w:left="1639" w:right="959" w:hanging="1441"/>
        <w:rPr>
          <w:del w:id="5264" w:author="2023 Revisions to CCBHC Cost Report Instructions" w:date="2023-12-07T15:54:00Z"/>
        </w:rPr>
      </w:pPr>
      <w:del w:id="5265" w:author="2023 Revisions to CCBHC Cost Report Instructions" w:date="2023-12-07T15:54:00Z">
        <w:r>
          <w:rPr>
            <w:b/>
          </w:rPr>
          <w:delText>Column 9a:</w:delText>
        </w:r>
        <w:r>
          <w:rPr>
            <w:b/>
          </w:rPr>
          <w:tab/>
        </w:r>
        <w:r>
          <w:delText>Enter</w:delText>
        </w:r>
        <w:r>
          <w:rPr>
            <w:spacing w:val="-5"/>
          </w:rPr>
          <w:delText xml:space="preserve"> </w:delText>
        </w:r>
        <w:r>
          <w:delText>the</w:delText>
        </w:r>
        <w:r>
          <w:rPr>
            <w:spacing w:val="-5"/>
          </w:rPr>
          <w:delText xml:space="preserve"> </w:delText>
        </w:r>
        <w:r>
          <w:delText>total</w:delText>
        </w:r>
        <w:r>
          <w:rPr>
            <w:spacing w:val="-4"/>
          </w:rPr>
          <w:delText xml:space="preserve"> </w:delText>
        </w:r>
        <w:r>
          <w:delText>number</w:delText>
        </w:r>
        <w:r>
          <w:rPr>
            <w:spacing w:val="-2"/>
          </w:rPr>
          <w:delText xml:space="preserve"> </w:delText>
        </w:r>
        <w:r>
          <w:delText>of</w:delText>
        </w:r>
        <w:r>
          <w:rPr>
            <w:spacing w:val="-4"/>
          </w:rPr>
          <w:delText xml:space="preserve"> </w:delText>
        </w:r>
        <w:r>
          <w:delText>unique</w:delText>
        </w:r>
        <w:r>
          <w:rPr>
            <w:spacing w:val="-5"/>
          </w:rPr>
          <w:delText xml:space="preserve"> </w:delText>
        </w:r>
        <w:r>
          <w:delText>patient</w:delText>
        </w:r>
        <w:r>
          <w:rPr>
            <w:spacing w:val="-2"/>
          </w:rPr>
          <w:delText xml:space="preserve"> </w:delText>
        </w:r>
        <w:r>
          <w:delText>visit</w:delText>
        </w:r>
        <w:r>
          <w:rPr>
            <w:spacing w:val="-2"/>
          </w:rPr>
          <w:delText xml:space="preserve"> </w:delText>
        </w:r>
        <w:r>
          <w:delText>months</w:delText>
        </w:r>
        <w:r>
          <w:rPr>
            <w:spacing w:val="-5"/>
          </w:rPr>
          <w:delText xml:space="preserve"> </w:delText>
        </w:r>
        <w:r>
          <w:delText>for</w:delText>
        </w:r>
        <w:r>
          <w:rPr>
            <w:spacing w:val="-2"/>
          </w:rPr>
          <w:delText xml:space="preserve"> </w:delText>
        </w:r>
        <w:r>
          <w:delText>patients</w:delText>
        </w:r>
        <w:r>
          <w:rPr>
            <w:spacing w:val="-5"/>
          </w:rPr>
          <w:delText xml:space="preserve"> </w:delText>
        </w:r>
        <w:r>
          <w:delText>with</w:delText>
        </w:r>
        <w:r>
          <w:rPr>
            <w:spacing w:val="-4"/>
          </w:rPr>
          <w:delText xml:space="preserve"> </w:delText>
        </w:r>
        <w:r>
          <w:delText>Certain Conditions 8.</w:delText>
        </w:r>
      </w:del>
    </w:p>
    <w:p w14:paraId="1BE09B55" w14:textId="77777777" w:rsidR="0059672E" w:rsidRDefault="0050054D">
      <w:pPr>
        <w:pStyle w:val="BodyText"/>
        <w:tabs>
          <w:tab w:val="left" w:pos="1639"/>
        </w:tabs>
        <w:spacing w:before="118" w:line="247" w:lineRule="auto"/>
        <w:ind w:left="1639" w:right="283" w:hanging="1440"/>
        <w:rPr>
          <w:del w:id="5266" w:author="2023 Revisions to CCBHC Cost Report Instructions" w:date="2023-12-07T15:54:00Z"/>
        </w:rPr>
      </w:pPr>
      <w:del w:id="5267" w:author="2023 Revisions to CCBHC Cost Report Instructions" w:date="2023-12-07T15:54:00Z">
        <w:r>
          <w:rPr>
            <w:b/>
          </w:rPr>
          <w:delText>Column 9b:</w:delText>
        </w:r>
        <w:r>
          <w:rPr>
            <w:b/>
          </w:rPr>
          <w:tab/>
        </w:r>
        <w:r>
          <w:delText>Enter the total number of unique patient visit months for patients with Certain Conditions 8 whose costs exceeded the outlier threshold determined by the state. The</w:delText>
        </w:r>
        <w:r>
          <w:rPr>
            <w:spacing w:val="-5"/>
          </w:rPr>
          <w:delText xml:space="preserve"> </w:delText>
        </w:r>
        <w:r>
          <w:delText>number</w:delText>
        </w:r>
        <w:r>
          <w:rPr>
            <w:spacing w:val="-1"/>
          </w:rPr>
          <w:delText xml:space="preserve"> </w:delText>
        </w:r>
        <w:r>
          <w:delText>of</w:delText>
        </w:r>
        <w:r>
          <w:rPr>
            <w:spacing w:val="-1"/>
          </w:rPr>
          <w:delText xml:space="preserve"> </w:delText>
        </w:r>
        <w:r>
          <w:delText>unique</w:delText>
        </w:r>
        <w:r>
          <w:rPr>
            <w:spacing w:val="-5"/>
          </w:rPr>
          <w:delText xml:space="preserve"> </w:delText>
        </w:r>
        <w:r>
          <w:delText>patient</w:delText>
        </w:r>
        <w:r>
          <w:rPr>
            <w:spacing w:val="-1"/>
          </w:rPr>
          <w:delText xml:space="preserve"> </w:delText>
        </w:r>
        <w:r>
          <w:delText>visit</w:delText>
        </w:r>
        <w:r>
          <w:rPr>
            <w:spacing w:val="-4"/>
          </w:rPr>
          <w:delText xml:space="preserve"> </w:delText>
        </w:r>
        <w:r>
          <w:delText>months</w:delText>
        </w:r>
        <w:r>
          <w:rPr>
            <w:spacing w:val="-5"/>
          </w:rPr>
          <w:delText xml:space="preserve"> </w:delText>
        </w:r>
        <w:r>
          <w:delText>in</w:delText>
        </w:r>
        <w:r>
          <w:rPr>
            <w:spacing w:val="-5"/>
          </w:rPr>
          <w:delText xml:space="preserve"> </w:delText>
        </w:r>
        <w:r>
          <w:delText>this</w:delText>
        </w:r>
        <w:r>
          <w:rPr>
            <w:spacing w:val="-2"/>
          </w:rPr>
          <w:delText xml:space="preserve"> </w:delText>
        </w:r>
        <w:r>
          <w:delText>column</w:delText>
        </w:r>
        <w:r>
          <w:rPr>
            <w:spacing w:val="-5"/>
          </w:rPr>
          <w:delText xml:space="preserve"> </w:delText>
        </w:r>
        <w:r>
          <w:delText>is</w:delText>
        </w:r>
        <w:r>
          <w:rPr>
            <w:spacing w:val="-2"/>
          </w:rPr>
          <w:delText xml:space="preserve"> </w:delText>
        </w:r>
        <w:r>
          <w:delText>a</w:delText>
        </w:r>
        <w:r>
          <w:rPr>
            <w:spacing w:val="-5"/>
          </w:rPr>
          <w:delText xml:space="preserve"> </w:delText>
        </w:r>
        <w:r>
          <w:delText>subset</w:delText>
        </w:r>
        <w:r>
          <w:rPr>
            <w:spacing w:val="-3"/>
          </w:rPr>
          <w:delText xml:space="preserve"> </w:delText>
        </w:r>
        <w:r>
          <w:delText>of</w:delText>
        </w:r>
        <w:r>
          <w:rPr>
            <w:spacing w:val="-1"/>
          </w:rPr>
          <w:delText xml:space="preserve"> </w:delText>
        </w:r>
        <w:r>
          <w:delText>the</w:delText>
        </w:r>
        <w:r>
          <w:rPr>
            <w:spacing w:val="-3"/>
          </w:rPr>
          <w:delText xml:space="preserve"> </w:delText>
        </w:r>
        <w:r>
          <w:delText>amounts included in column 9a.</w:delText>
        </w:r>
      </w:del>
    </w:p>
    <w:p w14:paraId="12B3CBDF" w14:textId="77777777" w:rsidR="0059672E" w:rsidRDefault="0050054D">
      <w:pPr>
        <w:pStyle w:val="BodyText"/>
        <w:spacing w:before="119" w:line="247" w:lineRule="auto"/>
        <w:ind w:left="1638" w:right="163" w:hanging="1440"/>
        <w:rPr>
          <w:del w:id="5268" w:author="2023 Revisions to CCBHC Cost Report Instructions" w:date="2023-12-07T15:54:00Z"/>
        </w:rPr>
      </w:pPr>
      <w:del w:id="5269" w:author="2023 Revisions to CCBHC Cost Report Instructions" w:date="2023-12-07T15:54:00Z">
        <w:r>
          <w:rPr>
            <w:b/>
          </w:rPr>
          <w:delText>Column</w:delText>
        </w:r>
        <w:r>
          <w:rPr>
            <w:b/>
            <w:spacing w:val="-3"/>
          </w:rPr>
          <w:delText xml:space="preserve"> </w:delText>
        </w:r>
        <w:r>
          <w:rPr>
            <w:b/>
          </w:rPr>
          <w:delText>10a:</w:delText>
        </w:r>
        <w:r>
          <w:rPr>
            <w:b/>
            <w:spacing w:val="40"/>
          </w:rPr>
          <w:delText xml:space="preserve"> </w:delText>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number</w:delText>
        </w:r>
        <w:r>
          <w:rPr>
            <w:spacing w:val="-1"/>
          </w:rPr>
          <w:delText xml:space="preserve"> </w:delText>
        </w:r>
        <w:r>
          <w:delText>of</w:delText>
        </w:r>
        <w:r>
          <w:rPr>
            <w:spacing w:val="-3"/>
          </w:rPr>
          <w:delText xml:space="preserve"> </w:delText>
        </w:r>
        <w:r>
          <w:delText>unique</w:delText>
        </w:r>
        <w:r>
          <w:rPr>
            <w:spacing w:val="-5"/>
          </w:rPr>
          <w:delText xml:space="preserve"> </w:delText>
        </w:r>
        <w:r>
          <w:delText>patient</w:delText>
        </w:r>
        <w:r>
          <w:rPr>
            <w:spacing w:val="-1"/>
          </w:rPr>
          <w:delText xml:space="preserve"> </w:delText>
        </w:r>
        <w:r>
          <w:delText>visit</w:delText>
        </w:r>
        <w:r>
          <w:rPr>
            <w:spacing w:val="-1"/>
          </w:rPr>
          <w:delText xml:space="preserve"> </w:delText>
        </w:r>
        <w:r>
          <w:delText>months</w:delText>
        </w:r>
        <w:r>
          <w:rPr>
            <w:spacing w:val="-5"/>
          </w:rPr>
          <w:delText xml:space="preserve"> </w:delText>
        </w:r>
        <w:r>
          <w:delText>for</w:delText>
        </w:r>
        <w:r>
          <w:rPr>
            <w:spacing w:val="-1"/>
          </w:rPr>
          <w:delText xml:space="preserve"> </w:delText>
        </w:r>
        <w:r>
          <w:delText>patients</w:delText>
        </w:r>
        <w:r>
          <w:rPr>
            <w:spacing w:val="-5"/>
          </w:rPr>
          <w:delText xml:space="preserve"> </w:delText>
        </w:r>
        <w:r>
          <w:delText>with</w:delText>
        </w:r>
        <w:r>
          <w:rPr>
            <w:spacing w:val="-3"/>
          </w:rPr>
          <w:delText xml:space="preserve"> </w:delText>
        </w:r>
        <w:r>
          <w:delText>Certain Conditions 9.</w:delText>
        </w:r>
      </w:del>
    </w:p>
    <w:p w14:paraId="16A0E223" w14:textId="77777777" w:rsidR="0059672E" w:rsidRDefault="0050054D">
      <w:pPr>
        <w:pStyle w:val="BodyText"/>
        <w:spacing w:before="117" w:line="247" w:lineRule="auto"/>
        <w:ind w:left="1638" w:right="163" w:hanging="1440"/>
        <w:rPr>
          <w:del w:id="5270" w:author="2023 Revisions to CCBHC Cost Report Instructions" w:date="2023-12-07T15:54:00Z"/>
        </w:rPr>
      </w:pPr>
      <w:del w:id="5271" w:author="2023 Revisions to CCBHC Cost Report Instructions" w:date="2023-12-07T15:54:00Z">
        <w:r>
          <w:rPr>
            <w:b/>
          </w:rPr>
          <w:delText>Column 10b:</w:delText>
        </w:r>
        <w:r>
          <w:rPr>
            <w:b/>
            <w:spacing w:val="40"/>
          </w:rPr>
          <w:delText xml:space="preserve"> </w:delText>
        </w:r>
        <w:r>
          <w:delText>Enter the total number of unique patient visit months for patients with Certain Conditions 9 whose costs exceeded the outlier threshold determined by the state. The</w:delText>
        </w:r>
        <w:r>
          <w:rPr>
            <w:spacing w:val="-4"/>
          </w:rPr>
          <w:delText xml:space="preserve"> </w:delText>
        </w:r>
        <w:r>
          <w:delText>number</w:delText>
        </w:r>
        <w:r>
          <w:rPr>
            <w:spacing w:val="-1"/>
          </w:rPr>
          <w:delText xml:space="preserve"> </w:delText>
        </w:r>
        <w:r>
          <w:delText>of</w:delText>
        </w:r>
        <w:r>
          <w:rPr>
            <w:spacing w:val="-1"/>
          </w:rPr>
          <w:delText xml:space="preserve"> </w:delText>
        </w:r>
        <w:r>
          <w:delText>unique</w:delText>
        </w:r>
        <w:r>
          <w:rPr>
            <w:spacing w:val="-4"/>
          </w:rPr>
          <w:delText xml:space="preserve"> </w:delText>
        </w:r>
        <w:r>
          <w:delText>patient</w:delText>
        </w:r>
        <w:r>
          <w:rPr>
            <w:spacing w:val="-1"/>
          </w:rPr>
          <w:delText xml:space="preserve"> </w:delText>
        </w:r>
        <w:r>
          <w:delText>visit</w:delText>
        </w:r>
        <w:r>
          <w:rPr>
            <w:spacing w:val="-3"/>
          </w:rPr>
          <w:delText xml:space="preserve"> </w:delText>
        </w:r>
        <w:r>
          <w:delText>months</w:delText>
        </w:r>
        <w:r>
          <w:rPr>
            <w:spacing w:val="-4"/>
          </w:rPr>
          <w:delText xml:space="preserve"> </w:delText>
        </w:r>
        <w:r>
          <w:delText>in</w:delText>
        </w:r>
        <w:r>
          <w:rPr>
            <w:spacing w:val="-4"/>
          </w:rPr>
          <w:delText xml:space="preserve"> </w:delText>
        </w:r>
        <w:r>
          <w:delText>this</w:delText>
        </w:r>
        <w:r>
          <w:rPr>
            <w:spacing w:val="-2"/>
          </w:rPr>
          <w:delText xml:space="preserve"> </w:delText>
        </w:r>
        <w:r>
          <w:delText>column</w:delText>
        </w:r>
        <w:r>
          <w:rPr>
            <w:spacing w:val="-4"/>
          </w:rPr>
          <w:delText xml:space="preserve"> </w:delText>
        </w:r>
        <w:r>
          <w:delText>is</w:delText>
        </w:r>
        <w:r>
          <w:rPr>
            <w:spacing w:val="-2"/>
          </w:rPr>
          <w:delText xml:space="preserve"> </w:delText>
        </w:r>
        <w:r>
          <w:delText>a</w:delText>
        </w:r>
        <w:r>
          <w:rPr>
            <w:spacing w:val="-4"/>
          </w:rPr>
          <w:delText xml:space="preserve"> </w:delText>
        </w:r>
        <w:r>
          <w:delText>subset</w:delText>
        </w:r>
        <w:r>
          <w:rPr>
            <w:spacing w:val="-3"/>
          </w:rPr>
          <w:delText xml:space="preserve"> </w:delText>
        </w:r>
        <w:r>
          <w:delText>of</w:delText>
        </w:r>
        <w:r>
          <w:rPr>
            <w:spacing w:val="-1"/>
          </w:rPr>
          <w:delText xml:space="preserve"> </w:delText>
        </w:r>
        <w:r>
          <w:delText>the</w:delText>
        </w:r>
        <w:r>
          <w:rPr>
            <w:spacing w:val="-3"/>
          </w:rPr>
          <w:delText xml:space="preserve"> </w:delText>
        </w:r>
        <w:r>
          <w:delText>amounts included in column 10a.</w:delText>
        </w:r>
      </w:del>
    </w:p>
    <w:p w14:paraId="35100E11" w14:textId="7DF5FA6C" w:rsidR="0059672E" w:rsidRDefault="0050054D">
      <w:pPr>
        <w:pStyle w:val="Hangingtext"/>
        <w:pPrChange w:id="5272" w:author="2023 Revisions to CCBHC Cost Report Instructions" w:date="2023-12-07T15:54:00Z">
          <w:pPr>
            <w:pStyle w:val="BodyText"/>
            <w:tabs>
              <w:tab w:val="left" w:pos="1638"/>
            </w:tabs>
            <w:spacing w:line="247" w:lineRule="auto"/>
            <w:ind w:left="1638" w:right="137" w:hanging="1440"/>
          </w:pPr>
        </w:pPrChange>
      </w:pPr>
      <w:r>
        <w:rPr>
          <w:b/>
          <w:rPrChange w:id="5273" w:author="2023 Revisions to CCBHC Cost Report Instructions" w:date="2023-12-07T15:54:00Z">
            <w:rPr>
              <w:b/>
              <w:spacing w:val="-2"/>
            </w:rPr>
          </w:rPrChange>
        </w:rPr>
        <w:t>Total:</w:t>
      </w:r>
      <w:r>
        <w:rPr>
          <w:b/>
        </w:rPr>
        <w:tab/>
      </w:r>
      <w:r>
        <w:t>The total column, which is calculated by adding the total number of unique patient</w:t>
      </w:r>
      <w:ins w:id="5274" w:author="2023 Revisions to CCBHC Cost Report Instructions" w:date="2023-12-07T15:54:00Z">
        <w:r w:rsidR="001F4032">
          <w:t xml:space="preserve"> </w:t>
        </w:r>
      </w:ins>
      <w:r>
        <w:t xml:space="preserve"> visit months</w:t>
      </w:r>
      <w:r>
        <w:rPr>
          <w:rPrChange w:id="5275" w:author="2023 Revisions to CCBHC Cost Report Instructions" w:date="2023-12-07T15:54:00Z">
            <w:rPr>
              <w:spacing w:val="-6"/>
            </w:rPr>
          </w:rPrChange>
        </w:rPr>
        <w:t xml:space="preserve"> </w:t>
      </w:r>
      <w:r>
        <w:t>from</w:t>
      </w:r>
      <w:r>
        <w:rPr>
          <w:rPrChange w:id="5276" w:author="2023 Revisions to CCBHC Cost Report Instructions" w:date="2023-12-07T15:54:00Z">
            <w:rPr>
              <w:spacing w:val="-3"/>
            </w:rPr>
          </w:rPrChange>
        </w:rPr>
        <w:t xml:space="preserve"> </w:t>
      </w:r>
      <w:r>
        <w:t>the</w:t>
      </w:r>
      <w:r>
        <w:rPr>
          <w:rPrChange w:id="5277" w:author="2023 Revisions to CCBHC Cost Report Instructions" w:date="2023-12-07T15:54:00Z">
            <w:rPr>
              <w:spacing w:val="-4"/>
            </w:rPr>
          </w:rPrChange>
        </w:rPr>
        <w:t xml:space="preserve"> </w:t>
      </w:r>
      <w:r>
        <w:t>“a”</w:t>
      </w:r>
      <w:r>
        <w:rPr>
          <w:rPrChange w:id="5278" w:author="2023 Revisions to CCBHC Cost Report Instructions" w:date="2023-12-07T15:54:00Z">
            <w:rPr>
              <w:spacing w:val="-3"/>
            </w:rPr>
          </w:rPrChange>
        </w:rPr>
        <w:t xml:space="preserve"> </w:t>
      </w:r>
      <w:r>
        <w:t>columns</w:t>
      </w:r>
      <w:r>
        <w:rPr>
          <w:rPrChange w:id="5279" w:author="2023 Revisions to CCBHC Cost Report Instructions" w:date="2023-12-07T15:54:00Z">
            <w:rPr>
              <w:spacing w:val="-4"/>
            </w:rPr>
          </w:rPrChange>
        </w:rPr>
        <w:t xml:space="preserve"> </w:t>
      </w:r>
      <w:r>
        <w:t>(i.e., 1a,</w:t>
      </w:r>
      <w:r>
        <w:rPr>
          <w:rPrChange w:id="5280" w:author="2023 Revisions to CCBHC Cost Report Instructions" w:date="2023-12-07T15:54:00Z">
            <w:rPr>
              <w:spacing w:val="-3"/>
            </w:rPr>
          </w:rPrChange>
        </w:rPr>
        <w:t xml:space="preserve"> </w:t>
      </w:r>
      <w:r>
        <w:t>2a,</w:t>
      </w:r>
      <w:r>
        <w:rPr>
          <w:rPrChange w:id="5281" w:author="2023 Revisions to CCBHC Cost Report Instructions" w:date="2023-12-07T15:54:00Z">
            <w:rPr>
              <w:spacing w:val="-2"/>
            </w:rPr>
          </w:rPrChange>
        </w:rPr>
        <w:t xml:space="preserve"> </w:t>
      </w:r>
      <w:r>
        <w:t>3a,</w:t>
      </w:r>
      <w:r>
        <w:rPr>
          <w:rPrChange w:id="5282" w:author="2023 Revisions to CCBHC Cost Report Instructions" w:date="2023-12-07T15:54:00Z">
            <w:rPr>
              <w:spacing w:val="-3"/>
            </w:rPr>
          </w:rPrChange>
        </w:rPr>
        <w:t xml:space="preserve"> </w:t>
      </w:r>
      <w:r>
        <w:t>etc.), is</w:t>
      </w:r>
      <w:r>
        <w:rPr>
          <w:rPrChange w:id="5283" w:author="2023 Revisions to CCBHC Cost Report Instructions" w:date="2023-12-07T15:54:00Z">
            <w:rPr>
              <w:spacing w:val="-4"/>
            </w:rPr>
          </w:rPrChange>
        </w:rPr>
        <w:t xml:space="preserve"> </w:t>
      </w:r>
      <w:r>
        <w:t>automatically</w:t>
      </w:r>
      <w:r>
        <w:rPr>
          <w:rPrChange w:id="5284" w:author="2023 Revisions to CCBHC Cost Report Instructions" w:date="2023-12-07T15:54:00Z">
            <w:rPr>
              <w:spacing w:val="-4"/>
            </w:rPr>
          </w:rPrChange>
        </w:rPr>
        <w:t xml:space="preserve"> </w:t>
      </w:r>
      <w:r>
        <w:t>populated</w:t>
      </w:r>
      <w:r>
        <w:rPr>
          <w:rPrChange w:id="5285" w:author="2023 Revisions to CCBHC Cost Report Instructions" w:date="2023-12-07T15:54:00Z">
            <w:rPr>
              <w:spacing w:val="-2"/>
            </w:rPr>
          </w:rPrChange>
        </w:rPr>
        <w:t xml:space="preserve"> </w:t>
      </w:r>
      <w:r>
        <w:t>on this line.</w:t>
      </w:r>
      <w:r>
        <w:rPr>
          <w:rPrChange w:id="5286" w:author="2023 Revisions to CCBHC Cost Report Instructions" w:date="2023-12-07T15:54:00Z">
            <w:rPr>
              <w:spacing w:val="40"/>
            </w:rPr>
          </w:rPrChange>
        </w:rPr>
        <w:t xml:space="preserve"> </w:t>
      </w:r>
      <w:ins w:id="5287" w:author="2023 Revisions to CCBHC Cost Report Instructions" w:date="2023-12-07T15:54:00Z">
        <w:r w:rsidR="001F4032">
          <w:t xml:space="preserve"> </w:t>
        </w:r>
      </w:ins>
      <w:r>
        <w:t>The</w:t>
      </w:r>
      <w:r>
        <w:rPr>
          <w:rPrChange w:id="5288" w:author="2023 Revisions to CCBHC Cost Report Instructions" w:date="2023-12-07T15:54:00Z">
            <w:rPr>
              <w:spacing w:val="-1"/>
            </w:rPr>
          </w:rPrChange>
        </w:rPr>
        <w:t xml:space="preserve"> </w:t>
      </w:r>
      <w:r>
        <w:t>number</w:t>
      </w:r>
      <w:r>
        <w:rPr>
          <w:rPrChange w:id="5289" w:author="2023 Revisions to CCBHC Cost Report Instructions" w:date="2023-12-07T15:54:00Z">
            <w:rPr>
              <w:spacing w:val="-2"/>
            </w:rPr>
          </w:rPrChange>
        </w:rPr>
        <w:t xml:space="preserve"> </w:t>
      </w:r>
      <w:r>
        <w:t>of</w:t>
      </w:r>
      <w:r>
        <w:rPr>
          <w:rPrChange w:id="5290" w:author="2023 Revisions to CCBHC Cost Report Instructions" w:date="2023-12-07T15:54:00Z">
            <w:rPr>
              <w:spacing w:val="-2"/>
            </w:rPr>
          </w:rPrChange>
        </w:rPr>
        <w:t xml:space="preserve"> </w:t>
      </w:r>
      <w:r>
        <w:t>visits in</w:t>
      </w:r>
      <w:r>
        <w:rPr>
          <w:rPrChange w:id="5291" w:author="2023 Revisions to CCBHC Cost Report Instructions" w:date="2023-12-07T15:54:00Z">
            <w:rPr>
              <w:spacing w:val="-1"/>
            </w:rPr>
          </w:rPrChange>
        </w:rPr>
        <w:t xml:space="preserve"> </w:t>
      </w:r>
      <w:r>
        <w:t>the</w:t>
      </w:r>
      <w:r>
        <w:rPr>
          <w:rPrChange w:id="5292" w:author="2023 Revisions to CCBHC Cost Report Instructions" w:date="2023-12-07T15:54:00Z">
            <w:rPr>
              <w:spacing w:val="-3"/>
            </w:rPr>
          </w:rPrChange>
        </w:rPr>
        <w:t xml:space="preserve"> </w:t>
      </w:r>
      <w:r>
        <w:t>“b”</w:t>
      </w:r>
      <w:r>
        <w:rPr>
          <w:rPrChange w:id="5293" w:author="2023 Revisions to CCBHC Cost Report Instructions" w:date="2023-12-07T15:54:00Z">
            <w:rPr>
              <w:spacing w:val="-2"/>
            </w:rPr>
          </w:rPrChange>
        </w:rPr>
        <w:t xml:space="preserve"> </w:t>
      </w:r>
      <w:r>
        <w:t>columns</w:t>
      </w:r>
      <w:r>
        <w:rPr>
          <w:rPrChange w:id="5294" w:author="2023 Revisions to CCBHC Cost Report Instructions" w:date="2023-12-07T15:54:00Z">
            <w:rPr>
              <w:spacing w:val="-3"/>
            </w:rPr>
          </w:rPrChange>
        </w:rPr>
        <w:t xml:space="preserve"> </w:t>
      </w:r>
      <w:r>
        <w:t>(i.e.,</w:t>
      </w:r>
      <w:r>
        <w:rPr>
          <w:rPrChange w:id="5295" w:author="2023 Revisions to CCBHC Cost Report Instructions" w:date="2023-12-07T15:54:00Z">
            <w:rPr>
              <w:spacing w:val="-2"/>
            </w:rPr>
          </w:rPrChange>
        </w:rPr>
        <w:t xml:space="preserve"> </w:t>
      </w:r>
      <w:r>
        <w:t>1b,</w:t>
      </w:r>
      <w:r>
        <w:rPr>
          <w:rPrChange w:id="5296" w:author="2023 Revisions to CCBHC Cost Report Instructions" w:date="2023-12-07T15:54:00Z">
            <w:rPr>
              <w:spacing w:val="-1"/>
            </w:rPr>
          </w:rPrChange>
        </w:rPr>
        <w:t xml:space="preserve"> </w:t>
      </w:r>
      <w:r>
        <w:t>2b,</w:t>
      </w:r>
      <w:r>
        <w:rPr>
          <w:rPrChange w:id="5297" w:author="2023 Revisions to CCBHC Cost Report Instructions" w:date="2023-12-07T15:54:00Z">
            <w:rPr>
              <w:spacing w:val="-2"/>
            </w:rPr>
          </w:rPrChange>
        </w:rPr>
        <w:t xml:space="preserve"> </w:t>
      </w:r>
      <w:r>
        <w:t>3b, etc.) is</w:t>
      </w:r>
      <w:r>
        <w:rPr>
          <w:rPrChange w:id="5298" w:author="2023 Revisions to CCBHC Cost Report Instructions" w:date="2023-12-07T15:54:00Z">
            <w:rPr>
              <w:spacing w:val="-3"/>
            </w:rPr>
          </w:rPrChange>
        </w:rPr>
        <w:t xml:space="preserve"> </w:t>
      </w:r>
      <w:r>
        <w:t>not included in the sum in the total column.</w:t>
      </w:r>
    </w:p>
    <w:p w14:paraId="43F8623D" w14:textId="6094FEBD" w:rsidR="0059672E" w:rsidRDefault="0050054D">
      <w:pPr>
        <w:pStyle w:val="Heading3"/>
        <w:pPrChange w:id="5299" w:author="2023 Revisions to CCBHC Cost Report Instructions" w:date="2023-12-07T15:54:00Z">
          <w:pPr>
            <w:pStyle w:val="Heading5"/>
            <w:spacing w:before="179"/>
            <w:ind w:left="198"/>
          </w:pPr>
        </w:pPrChange>
      </w:pPr>
      <w:bookmarkStart w:id="5300" w:name="_bookmark33"/>
      <w:bookmarkStart w:id="5301" w:name="_Toc147503619"/>
      <w:bookmarkStart w:id="5302" w:name="_Toc148441566"/>
      <w:bookmarkEnd w:id="5300"/>
      <w:r>
        <w:t>Line</w:t>
      </w:r>
      <w:r>
        <w:rPr>
          <w:rPrChange w:id="5303" w:author="2023 Revisions to CCBHC Cost Report Instructions" w:date="2023-12-07T15:54:00Z">
            <w:rPr>
              <w:bCs w:val="0"/>
              <w:iCs w:val="0"/>
              <w:spacing w:val="-1"/>
            </w:rPr>
          </w:rPrChange>
        </w:rPr>
        <w:t xml:space="preserve"> </w:t>
      </w:r>
      <w:r w:rsidRPr="009A1A3E">
        <w:rPr>
          <w:rPrChange w:id="5304" w:author="2023 Revisions to CCBHC Cost Report Instructions" w:date="2023-12-07T15:54:00Z">
            <w:rPr>
              <w:bCs w:val="0"/>
              <w:iCs w:val="0"/>
              <w:spacing w:val="-2"/>
            </w:rPr>
          </w:rPrChange>
        </w:rPr>
        <w:t>Descriptions</w:t>
      </w:r>
      <w:bookmarkEnd w:id="5301"/>
      <w:bookmarkEnd w:id="5302"/>
      <w:ins w:id="5305" w:author="2023 Revisions to CCBHC Cost Report Instructions" w:date="2023-12-07T15:54:00Z">
        <w:r w:rsidR="00025E08">
          <w:t xml:space="preserve"> </w:t>
        </w:r>
      </w:ins>
    </w:p>
    <w:p w14:paraId="2ADDA39D" w14:textId="6D8E599E" w:rsidR="0059672E" w:rsidRDefault="0050054D">
      <w:pPr>
        <w:pStyle w:val="Hangingtext"/>
        <w:pPrChange w:id="5306" w:author="2023 Revisions to CCBHC Cost Report Instructions" w:date="2023-12-07T15:54:00Z">
          <w:pPr>
            <w:pStyle w:val="BodyText"/>
            <w:tabs>
              <w:tab w:val="left" w:pos="1638"/>
            </w:tabs>
            <w:spacing w:before="86" w:line="247" w:lineRule="auto"/>
            <w:ind w:left="1638" w:right="469" w:hanging="1441"/>
          </w:pPr>
        </w:pPrChange>
      </w:pPr>
      <w:r>
        <w:rPr>
          <w:b/>
        </w:rPr>
        <w:t>Line 1:</w:t>
      </w:r>
      <w:ins w:id="5307" w:author="2023 Revisions to CCBHC Cost Report Instructions" w:date="2023-12-07T15:54:00Z">
        <w:r w:rsidR="004F2A8A">
          <w:t xml:space="preserve"> </w:t>
        </w:r>
      </w:ins>
      <w:r>
        <w:rPr>
          <w:rPrChange w:id="5308" w:author="2023 Revisions to CCBHC Cost Report Instructions" w:date="2023-12-07T15:54:00Z">
            <w:rPr>
              <w:b/>
            </w:rPr>
          </w:rPrChange>
        </w:rPr>
        <w:tab/>
      </w:r>
      <w:r>
        <w:t>Provide</w:t>
      </w:r>
      <w:r>
        <w:rPr>
          <w:rPrChange w:id="5309" w:author="2023 Revisions to CCBHC Cost Report Instructions" w:date="2023-12-07T15:54:00Z">
            <w:rPr>
              <w:spacing w:val="-4"/>
            </w:rPr>
          </w:rPrChange>
        </w:rPr>
        <w:t xml:space="preserve"> </w:t>
      </w:r>
      <w:r>
        <w:t>details</w:t>
      </w:r>
      <w:r>
        <w:rPr>
          <w:rPrChange w:id="5310" w:author="2023 Revisions to CCBHC Cost Report Instructions" w:date="2023-12-07T15:54:00Z">
            <w:rPr>
              <w:spacing w:val="-3"/>
            </w:rPr>
          </w:rPrChange>
        </w:rPr>
        <w:t xml:space="preserve"> </w:t>
      </w:r>
      <w:r>
        <w:t>regarding</w:t>
      </w:r>
      <w:r>
        <w:rPr>
          <w:rPrChange w:id="5311" w:author="2023 Revisions to CCBHC Cost Report Instructions" w:date="2023-12-07T15:54:00Z">
            <w:rPr>
              <w:spacing w:val="-4"/>
            </w:rPr>
          </w:rPrChange>
        </w:rPr>
        <w:t xml:space="preserve"> </w:t>
      </w:r>
      <w:r>
        <w:t>the</w:t>
      </w:r>
      <w:r>
        <w:rPr>
          <w:rPrChange w:id="5312" w:author="2023 Revisions to CCBHC Cost Report Instructions" w:date="2023-12-07T15:54:00Z">
            <w:rPr>
              <w:spacing w:val="-6"/>
            </w:rPr>
          </w:rPrChange>
        </w:rPr>
        <w:t xml:space="preserve"> </w:t>
      </w:r>
      <w:r>
        <w:t>certain</w:t>
      </w:r>
      <w:r>
        <w:rPr>
          <w:rPrChange w:id="5313" w:author="2023 Revisions to CCBHC Cost Report Instructions" w:date="2023-12-07T15:54:00Z">
            <w:rPr>
              <w:spacing w:val="-4"/>
            </w:rPr>
          </w:rPrChange>
        </w:rPr>
        <w:t xml:space="preserve"> </w:t>
      </w:r>
      <w:r>
        <w:t>conditions</w:t>
      </w:r>
      <w:r>
        <w:rPr>
          <w:rPrChange w:id="5314" w:author="2023 Revisions to CCBHC Cost Report Instructions" w:date="2023-12-07T15:54:00Z">
            <w:rPr>
              <w:spacing w:val="-6"/>
            </w:rPr>
          </w:rPrChange>
        </w:rPr>
        <w:t xml:space="preserve"> </w:t>
      </w:r>
      <w:r>
        <w:t>populations</w:t>
      </w:r>
      <w:r>
        <w:rPr>
          <w:rPrChange w:id="5315" w:author="2023 Revisions to CCBHC Cost Report Instructions" w:date="2023-12-07T15:54:00Z">
            <w:rPr>
              <w:spacing w:val="-3"/>
            </w:rPr>
          </w:rPrChange>
        </w:rPr>
        <w:t xml:space="preserve"> </w:t>
      </w:r>
      <w:r>
        <w:t>to</w:t>
      </w:r>
      <w:r>
        <w:rPr>
          <w:rPrChange w:id="5316" w:author="2023 Revisions to CCBHC Cost Report Instructions" w:date="2023-12-07T15:54:00Z">
            <w:rPr>
              <w:spacing w:val="-6"/>
            </w:rPr>
          </w:rPrChange>
        </w:rPr>
        <w:t xml:space="preserve"> </w:t>
      </w:r>
      <w:r>
        <w:t>help</w:t>
      </w:r>
      <w:r>
        <w:rPr>
          <w:rPrChange w:id="5317" w:author="2023 Revisions to CCBHC Cost Report Instructions" w:date="2023-12-07T15:54:00Z">
            <w:rPr>
              <w:spacing w:val="-4"/>
            </w:rPr>
          </w:rPrChange>
        </w:rPr>
        <w:t xml:space="preserve"> </w:t>
      </w:r>
      <w:r>
        <w:t>distinguish</w:t>
      </w:r>
      <w:r>
        <w:rPr>
          <w:rPrChange w:id="5318" w:author="2023 Revisions to CCBHC Cost Report Instructions" w:date="2023-12-07T15:54:00Z">
            <w:rPr>
              <w:spacing w:val="-4"/>
            </w:rPr>
          </w:rPrChange>
        </w:rPr>
        <w:t xml:space="preserve"> </w:t>
      </w:r>
      <w:r>
        <w:t xml:space="preserve">the </w:t>
      </w:r>
      <w:r>
        <w:rPr>
          <w:rPrChange w:id="5319" w:author="2023 Revisions to CCBHC Cost Report Instructions" w:date="2023-12-07T15:54:00Z">
            <w:rPr>
              <w:spacing w:val="-2"/>
            </w:rPr>
          </w:rPrChange>
        </w:rPr>
        <w:t>groups.</w:t>
      </w:r>
      <w:ins w:id="5320" w:author="2023 Revisions to CCBHC Cost Report Instructions" w:date="2023-12-07T15:54:00Z">
        <w:r w:rsidR="004F2A8A">
          <w:t xml:space="preserve"> </w:t>
        </w:r>
      </w:ins>
    </w:p>
    <w:p w14:paraId="13DA95A1" w14:textId="683C9221" w:rsidR="0059672E" w:rsidRDefault="0050054D">
      <w:pPr>
        <w:pStyle w:val="Hangingtext"/>
        <w:pPrChange w:id="5321" w:author="2023 Revisions to CCBHC Cost Report Instructions" w:date="2023-12-07T15:54:00Z">
          <w:pPr>
            <w:pStyle w:val="BodyText"/>
            <w:tabs>
              <w:tab w:val="left" w:pos="1638"/>
            </w:tabs>
            <w:spacing w:before="117"/>
            <w:ind w:left="1638" w:right="678" w:hanging="1441"/>
          </w:pPr>
        </w:pPrChange>
      </w:pPr>
      <w:r>
        <w:rPr>
          <w:b/>
        </w:rPr>
        <w:t>Line 2:</w:t>
      </w:r>
      <w:ins w:id="5322" w:author="2023 Revisions to CCBHC Cost Report Instructions" w:date="2023-12-07T15:54:00Z">
        <w:r w:rsidR="004F2A8A">
          <w:t xml:space="preserve"> </w:t>
        </w:r>
      </w:ins>
      <w:r>
        <w:rPr>
          <w:rPrChange w:id="5323" w:author="2023 Revisions to CCBHC Cost Report Instructions" w:date="2023-12-07T15:54:00Z">
            <w:rPr>
              <w:b/>
            </w:rPr>
          </w:rPrChange>
        </w:rPr>
        <w:tab/>
      </w:r>
      <w:r>
        <w:t>Enter</w:t>
      </w:r>
      <w:r>
        <w:rPr>
          <w:rPrChange w:id="5324" w:author="2023 Revisions to CCBHC Cost Report Instructions" w:date="2023-12-07T15:54:00Z">
            <w:rPr>
              <w:spacing w:val="-4"/>
            </w:rPr>
          </w:rPrChange>
        </w:rPr>
        <w:t xml:space="preserve"> </w:t>
      </w:r>
      <w:r>
        <w:t>the</w:t>
      </w:r>
      <w:r>
        <w:rPr>
          <w:rPrChange w:id="5325" w:author="2023 Revisions to CCBHC Cost Report Instructions" w:date="2023-12-07T15:54:00Z">
            <w:rPr>
              <w:spacing w:val="-5"/>
            </w:rPr>
          </w:rPrChange>
        </w:rPr>
        <w:t xml:space="preserve"> </w:t>
      </w:r>
      <w:r>
        <w:t>counts</w:t>
      </w:r>
      <w:r>
        <w:rPr>
          <w:rPrChange w:id="5326" w:author="2023 Revisions to CCBHC Cost Report Instructions" w:date="2023-12-07T15:54:00Z">
            <w:rPr>
              <w:spacing w:val="-5"/>
            </w:rPr>
          </w:rPrChange>
        </w:rPr>
        <w:t xml:space="preserve"> </w:t>
      </w:r>
      <w:r>
        <w:t>of</w:t>
      </w:r>
      <w:r>
        <w:rPr>
          <w:rPrChange w:id="5327" w:author="2023 Revisions to CCBHC Cost Report Instructions" w:date="2023-12-07T15:54:00Z">
            <w:rPr>
              <w:spacing w:val="-1"/>
            </w:rPr>
          </w:rPrChange>
        </w:rPr>
        <w:t xml:space="preserve"> </w:t>
      </w:r>
      <w:r>
        <w:t>unique</w:t>
      </w:r>
      <w:r>
        <w:rPr>
          <w:rPrChange w:id="5328" w:author="2023 Revisions to CCBHC Cost Report Instructions" w:date="2023-12-07T15:54:00Z">
            <w:rPr>
              <w:spacing w:val="-3"/>
            </w:rPr>
          </w:rPrChange>
        </w:rPr>
        <w:t xml:space="preserve"> </w:t>
      </w:r>
      <w:r>
        <w:t>patient</w:t>
      </w:r>
      <w:r>
        <w:rPr>
          <w:rPrChange w:id="5329" w:author="2023 Revisions to CCBHC Cost Report Instructions" w:date="2023-12-07T15:54:00Z">
            <w:rPr>
              <w:spacing w:val="-3"/>
            </w:rPr>
          </w:rPrChange>
        </w:rPr>
        <w:t xml:space="preserve"> </w:t>
      </w:r>
      <w:r>
        <w:t>visit</w:t>
      </w:r>
      <w:r>
        <w:rPr>
          <w:rPrChange w:id="5330" w:author="2023 Revisions to CCBHC Cost Report Instructions" w:date="2023-12-07T15:54:00Z">
            <w:rPr>
              <w:spacing w:val="-1"/>
            </w:rPr>
          </w:rPrChange>
        </w:rPr>
        <w:t xml:space="preserve"> </w:t>
      </w:r>
      <w:r>
        <w:t>months</w:t>
      </w:r>
      <w:r>
        <w:rPr>
          <w:rPrChange w:id="5331" w:author="2023 Revisions to CCBHC Cost Report Instructions" w:date="2023-12-07T15:54:00Z">
            <w:rPr>
              <w:spacing w:val="-5"/>
            </w:rPr>
          </w:rPrChange>
        </w:rPr>
        <w:t xml:space="preserve"> </w:t>
      </w:r>
      <w:r>
        <w:t>for</w:t>
      </w:r>
      <w:r>
        <w:rPr>
          <w:rPrChange w:id="5332" w:author="2023 Revisions to CCBHC Cost Report Instructions" w:date="2023-12-07T15:54:00Z">
            <w:rPr>
              <w:spacing w:val="-6"/>
            </w:rPr>
          </w:rPrChange>
        </w:rPr>
        <w:t xml:space="preserve"> </w:t>
      </w:r>
      <w:r>
        <w:t>patients</w:t>
      </w:r>
      <w:r>
        <w:rPr>
          <w:rPrChange w:id="5333" w:author="2023 Revisions to CCBHC Cost Report Instructions" w:date="2023-12-07T15:54:00Z">
            <w:rPr>
              <w:spacing w:val="-2"/>
            </w:rPr>
          </w:rPrChange>
        </w:rPr>
        <w:t xml:space="preserve"> </w:t>
      </w:r>
      <w:r>
        <w:t>who</w:t>
      </w:r>
      <w:r>
        <w:rPr>
          <w:rPrChange w:id="5334" w:author="2023 Revisions to CCBHC Cost Report Instructions" w:date="2023-12-07T15:54:00Z">
            <w:rPr>
              <w:spacing w:val="-3"/>
            </w:rPr>
          </w:rPrChange>
        </w:rPr>
        <w:t xml:space="preserve"> </w:t>
      </w:r>
      <w:r>
        <w:t>receive</w:t>
      </w:r>
      <w:r>
        <w:rPr>
          <w:rPrChange w:id="5335" w:author="2023 Revisions to CCBHC Cost Report Instructions" w:date="2023-12-07T15:54:00Z">
            <w:rPr>
              <w:spacing w:val="-3"/>
            </w:rPr>
          </w:rPrChange>
        </w:rPr>
        <w:t xml:space="preserve"> </w:t>
      </w:r>
      <w:r>
        <w:t>CCBHC services directly from staff.</w:t>
      </w:r>
      <w:ins w:id="5336" w:author="2023 Revisions to CCBHC Cost Report Instructions" w:date="2023-12-07T15:54:00Z">
        <w:r w:rsidR="004F2A8A">
          <w:t xml:space="preserve"> </w:t>
        </w:r>
      </w:ins>
    </w:p>
    <w:p w14:paraId="43AB01ED" w14:textId="59C79ACB" w:rsidR="0059672E" w:rsidRDefault="0050054D">
      <w:pPr>
        <w:pStyle w:val="Hangingtext"/>
        <w:pPrChange w:id="5337" w:author="2023 Revisions to CCBHC Cost Report Instructions" w:date="2023-12-07T15:54:00Z">
          <w:pPr>
            <w:pStyle w:val="BodyText"/>
            <w:tabs>
              <w:tab w:val="left" w:pos="1638"/>
            </w:tabs>
            <w:spacing w:before="115" w:line="247" w:lineRule="auto"/>
            <w:ind w:left="1638" w:right="435" w:hanging="1441"/>
          </w:pPr>
        </w:pPrChange>
      </w:pPr>
      <w:r>
        <w:rPr>
          <w:b/>
        </w:rPr>
        <w:t>Line 3:</w:t>
      </w:r>
      <w:ins w:id="5338" w:author="2023 Revisions to CCBHC Cost Report Instructions" w:date="2023-12-07T15:54:00Z">
        <w:r w:rsidR="004F2A8A">
          <w:t xml:space="preserve"> </w:t>
        </w:r>
      </w:ins>
      <w:r>
        <w:rPr>
          <w:rPrChange w:id="5339" w:author="2023 Revisions to CCBHC Cost Report Instructions" w:date="2023-12-07T15:54:00Z">
            <w:rPr>
              <w:b/>
            </w:rPr>
          </w:rPrChange>
        </w:rPr>
        <w:tab/>
      </w:r>
      <w:r>
        <w:t>Enter the counts of unique patient visit months for patients who receive CCBHC services</w:t>
      </w:r>
      <w:r>
        <w:rPr>
          <w:rPrChange w:id="5340" w:author="2023 Revisions to CCBHC Cost Report Instructions" w:date="2023-12-07T15:54:00Z">
            <w:rPr>
              <w:spacing w:val="-5"/>
            </w:rPr>
          </w:rPrChange>
        </w:rPr>
        <w:t xml:space="preserve"> </w:t>
      </w:r>
      <w:r>
        <w:t>from</w:t>
      </w:r>
      <w:r>
        <w:rPr>
          <w:rPrChange w:id="5341" w:author="2023 Revisions to CCBHC Cost Report Instructions" w:date="2023-12-07T15:54:00Z">
            <w:rPr>
              <w:spacing w:val="-4"/>
            </w:rPr>
          </w:rPrChange>
        </w:rPr>
        <w:t xml:space="preserve"> </w:t>
      </w:r>
      <w:r>
        <w:t>a</w:t>
      </w:r>
      <w:r>
        <w:rPr>
          <w:rPrChange w:id="5342" w:author="2023 Revisions to CCBHC Cost Report Instructions" w:date="2023-12-07T15:54:00Z">
            <w:rPr>
              <w:spacing w:val="-4"/>
            </w:rPr>
          </w:rPrChange>
        </w:rPr>
        <w:t xml:space="preserve"> </w:t>
      </w:r>
      <w:r>
        <w:t>designated</w:t>
      </w:r>
      <w:r>
        <w:rPr>
          <w:rPrChange w:id="5343" w:author="2023 Revisions to CCBHC Cost Report Instructions" w:date="2023-12-07T15:54:00Z">
            <w:rPr>
              <w:spacing w:val="-4"/>
            </w:rPr>
          </w:rPrChange>
        </w:rPr>
        <w:t xml:space="preserve"> </w:t>
      </w:r>
      <w:r>
        <w:t>collaborating</w:t>
      </w:r>
      <w:r>
        <w:rPr>
          <w:rPrChange w:id="5344" w:author="2023 Revisions to CCBHC Cost Report Instructions" w:date="2023-12-07T15:54:00Z">
            <w:rPr>
              <w:spacing w:val="-1"/>
            </w:rPr>
          </w:rPrChange>
        </w:rPr>
        <w:t xml:space="preserve"> </w:t>
      </w:r>
      <w:r>
        <w:t>organization</w:t>
      </w:r>
      <w:r>
        <w:rPr>
          <w:rPrChange w:id="5345" w:author="2023 Revisions to CCBHC Cost Report Instructions" w:date="2023-12-07T15:54:00Z">
            <w:rPr>
              <w:spacing w:val="-4"/>
            </w:rPr>
          </w:rPrChange>
        </w:rPr>
        <w:t xml:space="preserve"> </w:t>
      </w:r>
      <w:r>
        <w:t>(DCO).</w:t>
      </w:r>
      <w:r>
        <w:rPr>
          <w:rPrChange w:id="5346" w:author="2023 Revisions to CCBHC Cost Report Instructions" w:date="2023-12-07T15:54:00Z">
            <w:rPr>
              <w:spacing w:val="40"/>
            </w:rPr>
          </w:rPrChange>
        </w:rPr>
        <w:t xml:space="preserve"> </w:t>
      </w:r>
      <w:ins w:id="5347" w:author="2023 Revisions to CCBHC Cost Report Instructions" w:date="2023-12-07T15:54:00Z">
        <w:r w:rsidR="004F2A8A">
          <w:t xml:space="preserve"> </w:t>
        </w:r>
      </w:ins>
      <w:r>
        <w:t>If</w:t>
      </w:r>
      <w:r>
        <w:rPr>
          <w:rPrChange w:id="5348" w:author="2023 Revisions to CCBHC Cost Report Instructions" w:date="2023-12-07T15:54:00Z">
            <w:rPr>
              <w:spacing w:val="-2"/>
            </w:rPr>
          </w:rPrChange>
        </w:rPr>
        <w:t xml:space="preserve"> </w:t>
      </w:r>
      <w:r>
        <w:t>a</w:t>
      </w:r>
      <w:r>
        <w:rPr>
          <w:rPrChange w:id="5349" w:author="2023 Revisions to CCBHC Cost Report Instructions" w:date="2023-12-07T15:54:00Z">
            <w:rPr>
              <w:spacing w:val="-5"/>
            </w:rPr>
          </w:rPrChange>
        </w:rPr>
        <w:t xml:space="preserve"> </w:t>
      </w:r>
      <w:r>
        <w:t>patient</w:t>
      </w:r>
      <w:r>
        <w:rPr>
          <w:rPrChange w:id="5350" w:author="2023 Revisions to CCBHC Cost Report Instructions" w:date="2023-12-07T15:54:00Z">
            <w:rPr>
              <w:spacing w:val="-6"/>
            </w:rPr>
          </w:rPrChange>
        </w:rPr>
        <w:t xml:space="preserve"> </w:t>
      </w:r>
      <w:r>
        <w:t>receives services directly from a DCO and from the CCBHC on the same day, count the unique patient visit month only on line 2.</w:t>
      </w:r>
      <w:ins w:id="5351" w:author="2023 Revisions to CCBHC Cost Report Instructions" w:date="2023-12-07T15:54:00Z">
        <w:r w:rsidR="004F2A8A">
          <w:t xml:space="preserve"> </w:t>
        </w:r>
      </w:ins>
    </w:p>
    <w:p w14:paraId="1275C308" w14:textId="77777777" w:rsidR="0059672E" w:rsidRDefault="0059672E">
      <w:pPr>
        <w:spacing w:line="247" w:lineRule="auto"/>
        <w:rPr>
          <w:del w:id="5352" w:author="2023 Revisions to CCBHC Cost Report Instructions" w:date="2023-12-07T15:54:00Z"/>
        </w:rPr>
        <w:sectPr w:rsidR="0059672E">
          <w:pgSz w:w="12240" w:h="15840"/>
          <w:pgMar w:top="1340" w:right="940" w:bottom="620" w:left="1240" w:header="542" w:footer="432" w:gutter="0"/>
          <w:cols w:space="720"/>
        </w:sectPr>
      </w:pPr>
    </w:p>
    <w:p w14:paraId="4AC7CCE4" w14:textId="27AB59D8" w:rsidR="0059672E" w:rsidRDefault="0050054D">
      <w:pPr>
        <w:pStyle w:val="Hangingtext"/>
        <w:pPrChange w:id="5353" w:author="2023 Revisions to CCBHC Cost Report Instructions" w:date="2023-12-07T15:54:00Z">
          <w:pPr>
            <w:pStyle w:val="BodyText"/>
            <w:tabs>
              <w:tab w:val="left" w:pos="1639"/>
            </w:tabs>
            <w:spacing w:before="83" w:line="247" w:lineRule="auto"/>
            <w:ind w:left="1640" w:right="226" w:hanging="1441"/>
          </w:pPr>
        </w:pPrChange>
      </w:pPr>
      <w:r>
        <w:rPr>
          <w:b/>
        </w:rPr>
        <w:t>Line 4:</w:t>
      </w:r>
      <w:ins w:id="5354" w:author="2023 Revisions to CCBHC Cost Report Instructions" w:date="2023-12-07T15:54:00Z">
        <w:r w:rsidR="004F2A8A">
          <w:rPr>
            <w:b/>
          </w:rPr>
          <w:t xml:space="preserve"> </w:t>
        </w:r>
      </w:ins>
      <w:r>
        <w:rPr>
          <w:rPrChange w:id="5355" w:author="2023 Revisions to CCBHC Cost Report Instructions" w:date="2023-12-07T15:54:00Z">
            <w:rPr>
              <w:b/>
            </w:rPr>
          </w:rPrChange>
        </w:rPr>
        <w:tab/>
      </w:r>
      <w:r>
        <w:t>Enter the total number of additional anticipated unique patient visit months for patients irrespective of payer receiving CCBHC demonstration services by population</w:t>
      </w:r>
      <w:r>
        <w:rPr>
          <w:rPrChange w:id="5356" w:author="2023 Revisions to CCBHC Cost Report Instructions" w:date="2023-12-07T15:54:00Z">
            <w:rPr>
              <w:spacing w:val="-3"/>
            </w:rPr>
          </w:rPrChange>
        </w:rPr>
        <w:t xml:space="preserve"> </w:t>
      </w:r>
      <w:r>
        <w:t>not</w:t>
      </w:r>
      <w:r>
        <w:rPr>
          <w:rPrChange w:id="5357" w:author="2023 Revisions to CCBHC Cost Report Instructions" w:date="2023-12-07T15:54:00Z">
            <w:rPr>
              <w:spacing w:val="-4"/>
            </w:rPr>
          </w:rPrChange>
        </w:rPr>
        <w:t xml:space="preserve"> </w:t>
      </w:r>
      <w:r>
        <w:t>included</w:t>
      </w:r>
      <w:r>
        <w:rPr>
          <w:rPrChange w:id="5358" w:author="2023 Revisions to CCBHC Cost Report Instructions" w:date="2023-12-07T15:54:00Z">
            <w:rPr>
              <w:spacing w:val="-4"/>
            </w:rPr>
          </w:rPrChange>
        </w:rPr>
        <w:t xml:space="preserve"> </w:t>
      </w:r>
      <w:r>
        <w:t>above.</w:t>
      </w:r>
      <w:r>
        <w:rPr>
          <w:rPrChange w:id="5359" w:author="2023 Revisions to CCBHC Cost Report Instructions" w:date="2023-12-07T15:54:00Z">
            <w:rPr>
              <w:spacing w:val="40"/>
            </w:rPr>
          </w:rPrChange>
        </w:rPr>
        <w:t xml:space="preserve"> </w:t>
      </w:r>
      <w:ins w:id="5360" w:author="2023 Revisions to CCBHC Cost Report Instructions" w:date="2023-12-07T15:54:00Z">
        <w:r w:rsidR="004F2A8A">
          <w:t xml:space="preserve"> </w:t>
        </w:r>
      </w:ins>
      <w:r>
        <w:t>Anticipated</w:t>
      </w:r>
      <w:r>
        <w:rPr>
          <w:rPrChange w:id="5361" w:author="2023 Revisions to CCBHC Cost Report Instructions" w:date="2023-12-07T15:54:00Z">
            <w:rPr>
              <w:spacing w:val="-6"/>
            </w:rPr>
          </w:rPrChange>
        </w:rPr>
        <w:t xml:space="preserve"> </w:t>
      </w:r>
      <w:r>
        <w:t>visits</w:t>
      </w:r>
      <w:r>
        <w:rPr>
          <w:rPrChange w:id="5362" w:author="2023 Revisions to CCBHC Cost Report Instructions" w:date="2023-12-07T15:54:00Z">
            <w:rPr>
              <w:spacing w:val="-6"/>
            </w:rPr>
          </w:rPrChange>
        </w:rPr>
        <w:t xml:space="preserve"> </w:t>
      </w:r>
      <w:r>
        <w:t>are</w:t>
      </w:r>
      <w:r>
        <w:rPr>
          <w:rPrChange w:id="5363" w:author="2023 Revisions to CCBHC Cost Report Instructions" w:date="2023-12-07T15:54:00Z">
            <w:rPr>
              <w:spacing w:val="-4"/>
            </w:rPr>
          </w:rPrChange>
        </w:rPr>
        <w:t xml:space="preserve"> </w:t>
      </w:r>
      <w:r>
        <w:t>allowed</w:t>
      </w:r>
      <w:r>
        <w:rPr>
          <w:rPrChange w:id="5364" w:author="2023 Revisions to CCBHC Cost Report Instructions" w:date="2023-12-07T15:54:00Z">
            <w:rPr>
              <w:spacing w:val="-4"/>
            </w:rPr>
          </w:rPrChange>
        </w:rPr>
        <w:t xml:space="preserve"> </w:t>
      </w:r>
      <w:r>
        <w:t>for</w:t>
      </w:r>
      <w:r>
        <w:rPr>
          <w:rPrChange w:id="5365" w:author="2023 Revisions to CCBHC Cost Report Instructions" w:date="2023-12-07T15:54:00Z">
            <w:rPr>
              <w:spacing w:val="-2"/>
            </w:rPr>
          </w:rPrChange>
        </w:rPr>
        <w:t xml:space="preserve"> </w:t>
      </w:r>
      <w:r>
        <w:t>demonstration</w:t>
      </w:r>
      <w:r>
        <w:rPr>
          <w:rPrChange w:id="5366" w:author="2023 Revisions to CCBHC Cost Report Instructions" w:date="2023-12-07T15:54:00Z">
            <w:rPr>
              <w:spacing w:val="-4"/>
            </w:rPr>
          </w:rPrChange>
        </w:rPr>
        <w:t xml:space="preserve"> </w:t>
      </w:r>
      <w:r>
        <w:t xml:space="preserve">year </w:t>
      </w:r>
      <w:del w:id="5367" w:author="2023 Revisions to CCBHC Cost Report Instructions" w:date="2023-12-07T15:54:00Z">
        <w:r>
          <w:delText>1 only.</w:delText>
        </w:r>
        <w:r>
          <w:rPr>
            <w:spacing w:val="40"/>
          </w:rPr>
          <w:delText xml:space="preserve"> </w:delText>
        </w:r>
        <w:r>
          <w:delText>Demonstration year 2 requires actual data.</w:delText>
        </w:r>
      </w:del>
    </w:p>
    <w:p w14:paraId="73A28A62" w14:textId="77777777" w:rsidR="004F2A8A" w:rsidRDefault="004F2A8A" w:rsidP="004F2A8A">
      <w:pPr>
        <w:pStyle w:val="Hangingtext"/>
        <w:ind w:hanging="7"/>
        <w:rPr>
          <w:ins w:id="5368" w:author="2023 Revisions to CCBHC Cost Report Instructions" w:date="2023-12-07T15:54:00Z"/>
        </w:rPr>
      </w:pPr>
      <w:ins w:id="5369" w:author="2023 Revisions to CCBHC Cost Report Instructions" w:date="2023-12-07T15:54:00Z">
        <w:r>
          <w:t xml:space="preserve">1 only.  Demonstration year 2 requires actual data. </w:t>
        </w:r>
      </w:ins>
    </w:p>
    <w:p w14:paraId="6E0C2F80" w14:textId="7E568E28" w:rsidR="0059672E" w:rsidRDefault="0050054D">
      <w:pPr>
        <w:pStyle w:val="Hangingtext"/>
        <w:pPrChange w:id="5370" w:author="2023 Revisions to CCBHC Cost Report Instructions" w:date="2023-12-07T15:54:00Z">
          <w:pPr>
            <w:pStyle w:val="BodyText"/>
            <w:tabs>
              <w:tab w:val="left" w:pos="1639"/>
            </w:tabs>
            <w:spacing w:before="117"/>
            <w:ind w:left="1640" w:right="592" w:hanging="1440"/>
          </w:pPr>
        </w:pPrChange>
      </w:pPr>
      <w:r>
        <w:rPr>
          <w:b/>
        </w:rPr>
        <w:t>Line 5:</w:t>
      </w:r>
      <w:ins w:id="5371" w:author="2023 Revisions to CCBHC Cost Report Instructions" w:date="2023-12-07T15:54:00Z">
        <w:r w:rsidR="004F2A8A">
          <w:t xml:space="preserve"> </w:t>
        </w:r>
      </w:ins>
      <w:r>
        <w:rPr>
          <w:rPrChange w:id="5372" w:author="2023 Revisions to CCBHC Cost Report Instructions" w:date="2023-12-07T15:54:00Z">
            <w:rPr>
              <w:b/>
            </w:rPr>
          </w:rPrChange>
        </w:rPr>
        <w:tab/>
      </w:r>
      <w:r>
        <w:t>“Total</w:t>
      </w:r>
      <w:r>
        <w:rPr>
          <w:rPrChange w:id="5373" w:author="2023 Revisions to CCBHC Cost Report Instructions" w:date="2023-12-07T15:54:00Z">
            <w:rPr>
              <w:spacing w:val="-7"/>
            </w:rPr>
          </w:rPrChange>
        </w:rPr>
        <w:t xml:space="preserve"> </w:t>
      </w:r>
      <w:r>
        <w:t>months</w:t>
      </w:r>
      <w:r>
        <w:rPr>
          <w:rPrChange w:id="5374" w:author="2023 Revisions to CCBHC Cost Report Instructions" w:date="2023-12-07T15:54:00Z">
            <w:rPr>
              <w:spacing w:val="-3"/>
            </w:rPr>
          </w:rPrChange>
        </w:rPr>
        <w:t xml:space="preserve"> </w:t>
      </w:r>
      <w:r>
        <w:t>patients</w:t>
      </w:r>
      <w:r>
        <w:rPr>
          <w:rPrChange w:id="5375" w:author="2023 Revisions to CCBHC Cost Report Instructions" w:date="2023-12-07T15:54:00Z">
            <w:rPr>
              <w:spacing w:val="-6"/>
            </w:rPr>
          </w:rPrChange>
        </w:rPr>
        <w:t xml:space="preserve"> </w:t>
      </w:r>
      <w:r>
        <w:t>received</w:t>
      </w:r>
      <w:r>
        <w:rPr>
          <w:rPrChange w:id="5376" w:author="2023 Revisions to CCBHC Cost Report Instructions" w:date="2023-12-07T15:54:00Z">
            <w:rPr>
              <w:spacing w:val="-4"/>
            </w:rPr>
          </w:rPrChange>
        </w:rPr>
        <w:t xml:space="preserve"> </w:t>
      </w:r>
      <w:r>
        <w:t>CCBHC</w:t>
      </w:r>
      <w:r>
        <w:rPr>
          <w:rPrChange w:id="5377" w:author="2023 Revisions to CCBHC Cost Report Instructions" w:date="2023-12-07T15:54:00Z">
            <w:rPr>
              <w:spacing w:val="-4"/>
            </w:rPr>
          </w:rPrChange>
        </w:rPr>
        <w:t xml:space="preserve"> </w:t>
      </w:r>
      <w:r>
        <w:t>services,”</w:t>
      </w:r>
      <w:r>
        <w:rPr>
          <w:rPrChange w:id="5378" w:author="2023 Revisions to CCBHC Cost Report Instructions" w:date="2023-12-07T15:54:00Z">
            <w:rPr>
              <w:spacing w:val="-2"/>
            </w:rPr>
          </w:rPrChange>
        </w:rPr>
        <w:t xml:space="preserve"> </w:t>
      </w:r>
      <w:r>
        <w:t>which</w:t>
      </w:r>
      <w:r>
        <w:rPr>
          <w:rPrChange w:id="5379" w:author="2023 Revisions to CCBHC Cost Report Instructions" w:date="2023-12-07T15:54:00Z">
            <w:rPr>
              <w:spacing w:val="-4"/>
            </w:rPr>
          </w:rPrChange>
        </w:rPr>
        <w:t xml:space="preserve"> </w:t>
      </w:r>
      <w:r>
        <w:t>is</w:t>
      </w:r>
      <w:r>
        <w:rPr>
          <w:rPrChange w:id="5380" w:author="2023 Revisions to CCBHC Cost Report Instructions" w:date="2023-12-07T15:54:00Z">
            <w:rPr>
              <w:spacing w:val="-3"/>
            </w:rPr>
          </w:rPrChange>
        </w:rPr>
        <w:t xml:space="preserve"> </w:t>
      </w:r>
      <w:r>
        <w:t>calculated</w:t>
      </w:r>
      <w:r>
        <w:rPr>
          <w:rPrChange w:id="5381" w:author="2023 Revisions to CCBHC Cost Report Instructions" w:date="2023-12-07T15:54:00Z">
            <w:rPr>
              <w:spacing w:val="-4"/>
            </w:rPr>
          </w:rPrChange>
        </w:rPr>
        <w:t xml:space="preserve"> </w:t>
      </w:r>
      <w:r>
        <w:t>by</w:t>
      </w:r>
      <w:r>
        <w:rPr>
          <w:rPrChange w:id="5382" w:author="2023 Revisions to CCBHC Cost Report Instructions" w:date="2023-12-07T15:54:00Z">
            <w:rPr>
              <w:spacing w:val="-6"/>
            </w:rPr>
          </w:rPrChange>
        </w:rPr>
        <w:t xml:space="preserve"> </w:t>
      </w:r>
      <w:r>
        <w:t>adding lines 2 through 4 above, is automatically populated on this line.</w:t>
      </w:r>
      <w:ins w:id="5383" w:author="2023 Revisions to CCBHC Cost Report Instructions" w:date="2023-12-07T15:54:00Z">
        <w:r w:rsidR="004F2A8A">
          <w:t xml:space="preserve"> </w:t>
        </w:r>
      </w:ins>
    </w:p>
    <w:p w14:paraId="59989E9F" w14:textId="77777777" w:rsidR="0023717D" w:rsidRDefault="0023717D">
      <w:pPr>
        <w:rPr>
          <w:ins w:id="5384" w:author="2023 Revisions to CCBHC Cost Report Instructions" w:date="2023-12-07T15:54:00Z"/>
        </w:rPr>
      </w:pPr>
    </w:p>
    <w:p w14:paraId="4F0A30F9" w14:textId="77777777" w:rsidR="0023717D" w:rsidRDefault="0023717D">
      <w:pPr>
        <w:spacing w:after="160" w:line="259" w:lineRule="auto"/>
        <w:ind w:left="0" w:right="0" w:firstLine="0"/>
        <w:rPr>
          <w:ins w:id="5385" w:author="2023 Revisions to CCBHC Cost Report Instructions" w:date="2023-12-07T15:54:00Z"/>
        </w:rPr>
      </w:pPr>
      <w:ins w:id="5386" w:author="2023 Revisions to CCBHC Cost Report Instructions" w:date="2023-12-07T15:54:00Z">
        <w:r>
          <w:br w:type="page"/>
        </w:r>
      </w:ins>
    </w:p>
    <w:p w14:paraId="550599EC" w14:textId="77777777" w:rsidR="0040736F" w:rsidRDefault="0040736F" w:rsidP="0040736F">
      <w:pPr>
        <w:spacing w:after="0" w:line="259" w:lineRule="auto"/>
        <w:ind w:left="-5" w:right="0"/>
        <w:rPr>
          <w:ins w:id="5387" w:author="2023 Revisions to CCBHC Cost Report Instructions" w:date="2023-12-07T15:54:00Z"/>
        </w:rPr>
      </w:pPr>
      <w:ins w:id="5388" w:author="2023 Revisions to CCBHC Cost Report Instructions" w:date="2023-12-07T15:54:00Z">
        <w:r>
          <w:rPr>
            <w:sz w:val="72"/>
          </w:rPr>
          <w:t>12</w:t>
        </w:r>
      </w:ins>
    </w:p>
    <w:p w14:paraId="52EEC7ED" w14:textId="77777777" w:rsidR="00F46EE9" w:rsidRDefault="00F46EE9" w:rsidP="00057F7B">
      <w:pPr>
        <w:pStyle w:val="Heading1"/>
        <w:rPr>
          <w:ins w:id="5389" w:author="2023 Revisions to CCBHC Cost Report Instructions" w:date="2023-12-07T15:54:00Z"/>
        </w:rPr>
      </w:pPr>
      <w:bookmarkStart w:id="5390" w:name="_Toc147503620"/>
      <w:bookmarkStart w:id="5391" w:name="_Toc148441567"/>
      <w:ins w:id="5392" w:author="2023 Revisions to CCBHC Cost Report Instructions" w:date="2023-12-07T15:54:00Z">
        <w:r>
          <w:t>Daily Visits CC PPS-3 Tab</w:t>
        </w:r>
        <w:bookmarkEnd w:id="5390"/>
        <w:bookmarkEnd w:id="5391"/>
        <w:r>
          <w:t xml:space="preserve"> </w:t>
        </w:r>
      </w:ins>
    </w:p>
    <w:p w14:paraId="2D78BD18" w14:textId="77777777" w:rsidR="007A058F" w:rsidRDefault="007A058F" w:rsidP="009A1A3E">
      <w:pPr>
        <w:pStyle w:val="BodyText"/>
        <w:rPr>
          <w:ins w:id="5393" w:author="2023 Revisions to CCBHC Cost Report Instructions" w:date="2023-12-07T15:54:00Z"/>
        </w:rPr>
      </w:pPr>
      <w:ins w:id="5394" w:author="2023 Revisions to CCBHC Cost Report Instructions" w:date="2023-12-07T15:54:00Z">
        <w:r>
          <w:t xml:space="preserve">If using CC PPS-3, use the </w:t>
        </w:r>
        <w:r w:rsidR="00935394" w:rsidRPr="00935394">
          <w:t>Daily Visits PPS-3</w:t>
        </w:r>
        <w:r w:rsidR="00935394">
          <w:t xml:space="preserve"> </w:t>
        </w:r>
        <w:r>
          <w:t xml:space="preserve">tab to summarize the visits furnished by your health care staff and by physicians under agreement with you that apply specifically to CCBHC services.  </w:t>
        </w:r>
      </w:ins>
    </w:p>
    <w:p w14:paraId="0BFB0E13" w14:textId="77777777" w:rsidR="007A058F" w:rsidRDefault="007A058F" w:rsidP="009A1A3E">
      <w:pPr>
        <w:pStyle w:val="BodyText"/>
        <w:rPr>
          <w:ins w:id="5395" w:author="2023 Revisions to CCBHC Cost Report Instructions" w:date="2023-12-07T15:54:00Z"/>
        </w:rPr>
      </w:pPr>
      <w:ins w:id="5396" w:author="2023 Revisions to CCBHC Cost Report Instructions" w:date="2023-12-07T15:54:00Z">
        <w:r>
          <w:t xml:space="preserve">Include days with visits from both Medicaid-covered and non-Medicaid-covered recipients.  Consolidate visits for all facilities reported for the CCBHC. </w:t>
        </w:r>
        <w:r w:rsidR="001733E1">
          <w:t xml:space="preserve">All visits need to </w:t>
        </w:r>
        <w:r w:rsidR="009D0447">
          <w:t>fit into the four</w:t>
        </w:r>
        <w:r w:rsidR="00E826DF">
          <w:t xml:space="preserve"> column</w:t>
        </w:r>
        <w:r w:rsidR="009D0447">
          <w:t xml:space="preserve"> categories provided (Mobile Crisis 9813, Mobile Crisis Non-9813, Crisis Stabilizations, and Non-Crisis</w:t>
        </w:r>
        <w:r w:rsidR="000D6EAF">
          <w:t>).</w:t>
        </w:r>
      </w:ins>
    </w:p>
    <w:p w14:paraId="3957A5E7" w14:textId="77777777" w:rsidR="0014022D" w:rsidRDefault="00EF670B" w:rsidP="009A1A3E">
      <w:pPr>
        <w:pStyle w:val="BodyText"/>
        <w:rPr>
          <w:ins w:id="5397" w:author="2023 Revisions to CCBHC Cost Report Instructions" w:date="2023-12-07T15:54:00Z"/>
        </w:rPr>
      </w:pPr>
      <w:ins w:id="5398" w:author="2023 Revisions to CCBHC Cost Report Instructions" w:date="2023-12-07T15:54:00Z">
        <w:r>
          <w:t xml:space="preserve">If the CCBHC is electing to use the PPS-3 method </w:t>
        </w:r>
        <w:r w:rsidR="00531594">
          <w:t xml:space="preserve">Non-Crisis services must be </w:t>
        </w:r>
        <w:r w:rsidR="001615F3">
          <w:t>entered</w:t>
        </w:r>
        <w:r w:rsidR="00531594">
          <w:t xml:space="preserve"> and at least on</w:t>
        </w:r>
        <w:r w:rsidR="001D5CE7">
          <w:t>e</w:t>
        </w:r>
        <w:r w:rsidR="00531594">
          <w:t xml:space="preserve"> SCS service. </w:t>
        </w:r>
      </w:ins>
    </w:p>
    <w:p w14:paraId="72844ED4" w14:textId="77777777" w:rsidR="007A058F" w:rsidRDefault="007A058F" w:rsidP="00057F7B">
      <w:pPr>
        <w:pStyle w:val="Heading2"/>
        <w:rPr>
          <w:ins w:id="5399" w:author="2023 Revisions to CCBHC Cost Report Instructions" w:date="2023-12-07T15:54:00Z"/>
        </w:rPr>
      </w:pPr>
      <w:bookmarkStart w:id="5400" w:name="_Toc147503621"/>
      <w:bookmarkStart w:id="5401" w:name="_Toc148441568"/>
      <w:ins w:id="5402" w:author="2023 Revisions to CCBHC Cost Report Instructions" w:date="2023-12-07T15:54:00Z">
        <w:r>
          <w:t>PATIENT DEMOGRAPHICS CONSOLIDATED</w:t>
        </w:r>
        <w:bookmarkEnd w:id="5400"/>
        <w:bookmarkEnd w:id="5401"/>
        <w:r>
          <w:t xml:space="preserve"> </w:t>
        </w:r>
      </w:ins>
    </w:p>
    <w:p w14:paraId="58D118E5" w14:textId="77777777" w:rsidR="007A058F" w:rsidRDefault="007A058F" w:rsidP="009A1A3E">
      <w:pPr>
        <w:pStyle w:val="BodyText"/>
        <w:rPr>
          <w:ins w:id="5403" w:author="2023 Revisions to CCBHC Cost Report Instructions" w:date="2023-12-07T15:54:00Z"/>
        </w:rPr>
      </w:pPr>
      <w:ins w:id="5404" w:author="2023 Revisions to CCBHC Cost Report Instructions" w:date="2023-12-07T15:54:00Z">
        <w:r>
          <w:t xml:space="preserve">This section is for reporting consolidated patient demographics.  Visits by one patient to multiple locations on the same day should be counted only once. </w:t>
        </w:r>
      </w:ins>
    </w:p>
    <w:p w14:paraId="68B4E906" w14:textId="77777777" w:rsidR="007A058F" w:rsidRDefault="007A058F" w:rsidP="009A1A3E">
      <w:pPr>
        <w:pStyle w:val="Heading3"/>
        <w:rPr>
          <w:ins w:id="5405" w:author="2023 Revisions to CCBHC Cost Report Instructions" w:date="2023-12-07T15:54:00Z"/>
        </w:rPr>
      </w:pPr>
      <w:bookmarkStart w:id="5406" w:name="_Toc147503622"/>
      <w:bookmarkStart w:id="5407" w:name="_Toc148441569"/>
      <w:ins w:id="5408" w:author="2023 Revisions to CCBHC Cost Report Instructions" w:date="2023-12-07T15:54:00Z">
        <w:r>
          <w:t xml:space="preserve">Column </w:t>
        </w:r>
        <w:r w:rsidRPr="009A1A3E">
          <w:t>Descriptions</w:t>
        </w:r>
        <w:bookmarkEnd w:id="5406"/>
        <w:bookmarkEnd w:id="5407"/>
        <w:r>
          <w:t xml:space="preserve"> </w:t>
        </w:r>
      </w:ins>
    </w:p>
    <w:p w14:paraId="7F5C713A" w14:textId="77777777" w:rsidR="007A058F" w:rsidRDefault="007A058F" w:rsidP="009A1A3E">
      <w:pPr>
        <w:spacing w:after="283"/>
        <w:ind w:left="1530" w:right="0" w:hanging="1530"/>
        <w:rPr>
          <w:ins w:id="5409" w:author="2023 Revisions to CCBHC Cost Report Instructions" w:date="2023-12-07T15:54:00Z"/>
        </w:rPr>
      </w:pPr>
      <w:ins w:id="5410" w:author="2023 Revisions to CCBHC Cost Report Instructions" w:date="2023-12-07T15:54:00Z">
        <w:r>
          <w:rPr>
            <w:b/>
          </w:rPr>
          <w:t>Column</w:t>
        </w:r>
        <w:r w:rsidR="00AE45F5">
          <w:rPr>
            <w:b/>
          </w:rPr>
          <w:t>s</w:t>
        </w:r>
        <w:r>
          <w:rPr>
            <w:b/>
          </w:rPr>
          <w:t xml:space="preserve"> 1</w:t>
        </w:r>
        <w:r w:rsidR="00AE45F5">
          <w:rPr>
            <w:b/>
          </w:rPr>
          <w:t>-4</w:t>
        </w:r>
        <w:r w:rsidR="001328EB">
          <w:rPr>
            <w:b/>
          </w:rPr>
          <w:t>-</w:t>
        </w:r>
        <w:r>
          <w:rPr>
            <w:b/>
          </w:rPr>
          <w:t>:</w:t>
        </w:r>
        <w:r w:rsidR="009A1A3E">
          <w:rPr>
            <w:b/>
          </w:rPr>
          <w:tab/>
        </w:r>
        <w:r>
          <w:t>Enter the total number of days with patient visits for CCBHC services during the reporting period</w:t>
        </w:r>
        <w:r w:rsidR="00AE45F5">
          <w:t xml:space="preserve"> for each respective service</w:t>
        </w:r>
        <w:r>
          <w:t xml:space="preserve">. </w:t>
        </w:r>
      </w:ins>
    </w:p>
    <w:p w14:paraId="1870CD69" w14:textId="77777777" w:rsidR="007A058F" w:rsidRDefault="007A058F" w:rsidP="00B6750E">
      <w:pPr>
        <w:pStyle w:val="Heading3"/>
        <w:rPr>
          <w:ins w:id="5411" w:author="2023 Revisions to CCBHC Cost Report Instructions" w:date="2023-12-07T15:54:00Z"/>
        </w:rPr>
      </w:pPr>
      <w:bookmarkStart w:id="5412" w:name="_Toc147503623"/>
      <w:bookmarkStart w:id="5413" w:name="_Toc148441570"/>
      <w:ins w:id="5414" w:author="2023 Revisions to CCBHC Cost Report Instructions" w:date="2023-12-07T15:54:00Z">
        <w:r>
          <w:t>Line Descriptions</w:t>
        </w:r>
        <w:bookmarkEnd w:id="5412"/>
        <w:bookmarkEnd w:id="5413"/>
        <w:r>
          <w:t xml:space="preserve"> </w:t>
        </w:r>
      </w:ins>
    </w:p>
    <w:p w14:paraId="3A84FB0E" w14:textId="77777777" w:rsidR="00E23327" w:rsidRDefault="00E23327" w:rsidP="00E23327">
      <w:pPr>
        <w:pStyle w:val="Hangingtext"/>
        <w:rPr>
          <w:ins w:id="5415" w:author="2023 Revisions to CCBHC Cost Report Instructions" w:date="2023-12-07T15:54:00Z"/>
        </w:rPr>
      </w:pPr>
      <w:ins w:id="5416" w:author="2023 Revisions to CCBHC Cost Report Instructions" w:date="2023-12-07T15:54:00Z">
        <w:r>
          <w:rPr>
            <w:b/>
          </w:rPr>
          <w:t>Line 1:</w:t>
        </w:r>
        <w:r>
          <w:t xml:space="preserve"> </w:t>
        </w:r>
        <w:r>
          <w:tab/>
          <w:t xml:space="preserve">Enter the counts of unique patient visit days for patients who receive CCBHC services directly from CCBHC staff. </w:t>
        </w:r>
      </w:ins>
    </w:p>
    <w:p w14:paraId="1AA00D9F" w14:textId="77777777" w:rsidR="00E23327" w:rsidRDefault="00E23327" w:rsidP="00E23327">
      <w:pPr>
        <w:pStyle w:val="Hangingtext"/>
        <w:rPr>
          <w:ins w:id="5417" w:author="2023 Revisions to CCBHC Cost Report Instructions" w:date="2023-12-07T15:54:00Z"/>
        </w:rPr>
      </w:pPr>
      <w:ins w:id="5418" w:author="2023 Revisions to CCBHC Cost Report Instructions" w:date="2023-12-07T15:54:00Z">
        <w:r>
          <w:rPr>
            <w:b/>
          </w:rPr>
          <w:t>Line 2:</w:t>
        </w:r>
        <w:r>
          <w:t xml:space="preserve"> </w:t>
        </w:r>
        <w:r>
          <w:tab/>
          <w:t xml:space="preserve">Enter the counts of unique patient visit days for patients who receive CCBHC services from a designated collaborating organization (DCO).  If a patient receives services directly from a DCO and from the CCBHC on the same day, the unique patient visit day should be counted only on line 1. </w:t>
        </w:r>
      </w:ins>
    </w:p>
    <w:p w14:paraId="6487382F" w14:textId="093755D2" w:rsidR="0059672E" w:rsidRDefault="00E23327">
      <w:pPr>
        <w:rPr>
          <w:del w:id="5419" w:author="2023 Revisions to CCBHC Cost Report Instructions" w:date="2023-12-07T15:54:00Z"/>
        </w:rPr>
        <w:sectPr w:rsidR="0059672E">
          <w:pgSz w:w="12240" w:h="15840"/>
          <w:pgMar w:top="1340" w:right="940" w:bottom="620" w:left="1240" w:header="542" w:footer="432" w:gutter="0"/>
          <w:cols w:space="720"/>
        </w:sectPr>
      </w:pPr>
      <w:ins w:id="5420" w:author="2023 Revisions to CCBHC Cost Report Instructions" w:date="2023-12-07T15:54:00Z">
        <w:r>
          <w:rPr>
            <w:b/>
          </w:rPr>
          <w:t>Line 3:</w:t>
        </w:r>
        <w:r>
          <w:t xml:space="preserve"> </w:t>
        </w:r>
        <w:r>
          <w:tab/>
          <w:t xml:space="preserve">Enter the total number of additional anticipated unique patient visit days for patients irrespective of payer receiving CCBHC demonstration services not included above.  Anticipated visits are allowed for demonstration year 1 only.  Demonstration year 2 requires actual data. </w:t>
        </w:r>
      </w:ins>
    </w:p>
    <w:p w14:paraId="3283587D" w14:textId="77777777" w:rsidR="0059672E" w:rsidRDefault="0050054D">
      <w:pPr>
        <w:pStyle w:val="Heading1"/>
        <w:tabs>
          <w:tab w:val="left" w:pos="9948"/>
        </w:tabs>
        <w:rPr>
          <w:del w:id="5421" w:author="2023 Revisions to CCBHC Cost Report Instructions" w:date="2023-12-07T15:54:00Z"/>
        </w:rPr>
      </w:pPr>
      <w:del w:id="5422" w:author="2023 Revisions to CCBHC Cost Report Instructions" w:date="2023-12-07T15:54:00Z">
        <w:r>
          <w:rPr>
            <w:spacing w:val="-5"/>
            <w:u w:val="single"/>
          </w:rPr>
          <w:delText>11</w:delText>
        </w:r>
        <w:r>
          <w:rPr>
            <w:u w:val="single"/>
          </w:rPr>
          <w:tab/>
        </w:r>
      </w:del>
    </w:p>
    <w:p w14:paraId="2BFD5459" w14:textId="77777777" w:rsidR="0059672E" w:rsidRDefault="0059672E">
      <w:pPr>
        <w:pStyle w:val="Hangingtext"/>
        <w:rPr>
          <w:moveTo w:id="5423" w:author="2023 Revisions to CCBHC Cost Report Instructions" w:date="2023-12-07T15:54:00Z"/>
          <w:rPrChange w:id="5424" w:author="2023 Revisions to CCBHC Cost Report Instructions" w:date="2023-12-07T15:54:00Z">
            <w:rPr>
              <w:moveTo w:id="5425" w:author="2023 Revisions to CCBHC Cost Report Instructions" w:date="2023-12-07T15:54:00Z"/>
              <w:sz w:val="20"/>
            </w:rPr>
          </w:rPrChange>
        </w:rPr>
        <w:pPrChange w:id="5426" w:author="2023 Revisions to CCBHC Cost Report Instructions" w:date="2023-12-07T15:54:00Z">
          <w:pPr>
            <w:pStyle w:val="BodyText"/>
            <w:spacing w:before="9"/>
          </w:pPr>
        </w:pPrChange>
      </w:pPr>
      <w:bookmarkStart w:id="5427" w:name="Services_Provided_Tab"/>
      <w:bookmarkStart w:id="5428" w:name="_bookmark34"/>
      <w:bookmarkEnd w:id="5427"/>
      <w:bookmarkEnd w:id="5428"/>
      <w:moveToRangeStart w:id="5429" w:author="2023 Revisions to CCBHC Cost Report Instructions" w:date="2023-12-07T15:54:00Z" w:name="move152856913"/>
    </w:p>
    <w:p w14:paraId="11E441B4" w14:textId="77777777" w:rsidR="00E23327" w:rsidRDefault="0050054D" w:rsidP="00E23327">
      <w:pPr>
        <w:pStyle w:val="Hangingtext"/>
        <w:rPr>
          <w:ins w:id="5430" w:author="2023 Revisions to CCBHC Cost Report Instructions" w:date="2023-12-07T15:54:00Z"/>
        </w:rPr>
      </w:pPr>
      <w:moveTo w:id="5431" w:author="2023 Revisions to CCBHC Cost Report Instructions" w:date="2023-12-07T15:54:00Z">
        <w:r>
          <w:rPr>
            <w:b/>
          </w:rPr>
          <w:t xml:space="preserve">Line </w:t>
        </w:r>
      </w:moveTo>
      <w:moveToRangeEnd w:id="5429"/>
      <w:ins w:id="5432" w:author="2023 Revisions to CCBHC Cost Report Instructions" w:date="2023-12-07T15:54:00Z">
        <w:r w:rsidR="00E23327">
          <w:rPr>
            <w:b/>
          </w:rPr>
          <w:t>4:</w:t>
        </w:r>
        <w:r w:rsidR="00E23327">
          <w:t xml:space="preserve"> </w:t>
        </w:r>
        <w:r w:rsidR="00E23327">
          <w:tab/>
          <w:t xml:space="preserve">“Total daily visits for patients receiving CCBHC services,” which is calculated by adding the amounts on lines 1 through 3 above, is automatically populated on this line. </w:t>
        </w:r>
      </w:ins>
    </w:p>
    <w:p w14:paraId="7CB9625D" w14:textId="77777777" w:rsidR="009A1A3E" w:rsidRDefault="009A1A3E">
      <w:pPr>
        <w:rPr>
          <w:ins w:id="5433" w:author="2023 Revisions to CCBHC Cost Report Instructions" w:date="2023-12-07T15:54:00Z"/>
        </w:rPr>
      </w:pPr>
      <w:ins w:id="5434" w:author="2023 Revisions to CCBHC Cost Report Instructions" w:date="2023-12-07T15:54:00Z">
        <w:r>
          <w:br w:type="page"/>
        </w:r>
      </w:ins>
    </w:p>
    <w:p w14:paraId="6EFF9107" w14:textId="77777777" w:rsidR="0040736F" w:rsidRDefault="0040736F" w:rsidP="0040736F">
      <w:pPr>
        <w:spacing w:after="0" w:line="259" w:lineRule="auto"/>
        <w:ind w:left="-5" w:right="0"/>
        <w:rPr>
          <w:ins w:id="5435" w:author="2023 Revisions to CCBHC Cost Report Instructions" w:date="2023-12-07T15:54:00Z"/>
        </w:rPr>
      </w:pPr>
      <w:ins w:id="5436" w:author="2023 Revisions to CCBHC Cost Report Instructions" w:date="2023-12-07T15:54:00Z">
        <w:r>
          <w:rPr>
            <w:sz w:val="72"/>
          </w:rPr>
          <w:t>13</w:t>
        </w:r>
      </w:ins>
    </w:p>
    <w:p w14:paraId="5D6BB480" w14:textId="77777777" w:rsidR="00B27521" w:rsidRDefault="00B27521" w:rsidP="00057F7B">
      <w:pPr>
        <w:pStyle w:val="Heading1"/>
        <w:rPr>
          <w:ins w:id="5437" w:author="2023 Revisions to CCBHC Cost Report Instructions" w:date="2023-12-07T15:54:00Z"/>
        </w:rPr>
      </w:pPr>
      <w:bookmarkStart w:id="5438" w:name="_Toc147503624"/>
      <w:bookmarkStart w:id="5439" w:name="_Toc148441571"/>
      <w:ins w:id="5440" w:author="2023 Revisions to CCBHC Cost Report Instructions" w:date="2023-12-07T15:54:00Z">
        <w:r>
          <w:t>Monthly Visits CC PPS-4 Tab</w:t>
        </w:r>
        <w:bookmarkEnd w:id="5438"/>
        <w:bookmarkEnd w:id="5439"/>
        <w:r>
          <w:t xml:space="preserve"> </w:t>
        </w:r>
      </w:ins>
    </w:p>
    <w:p w14:paraId="07F86F31" w14:textId="77777777" w:rsidR="00B27521" w:rsidRDefault="00B27521" w:rsidP="009A1A3E">
      <w:pPr>
        <w:pStyle w:val="BodyText"/>
        <w:rPr>
          <w:ins w:id="5441" w:author="2023 Revisions to CCBHC Cost Report Instructions" w:date="2023-12-07T15:54:00Z"/>
        </w:rPr>
      </w:pPr>
      <w:ins w:id="5442" w:author="2023 Revisions to CCBHC Cost Report Instructions" w:date="2023-12-07T15:54:00Z">
        <w:r>
          <w:t>If using CC PPS-4, use the Monthly Visits</w:t>
        </w:r>
        <w:r w:rsidR="00D6393D">
          <w:t xml:space="preserve"> PPS-4</w:t>
        </w:r>
        <w:r>
          <w:t xml:space="preserve"> tab to summarize the counts of unique patient visit months for CCBHC services furnished by your health care staff and by physicians under agreement with you.  Categorize and count the unique patient month only once either for the standard population or for one of the recipients with certain conditions defined by the state.  The count of months should include visits by Medicaid-covered and non-Medicaid-covered recipients. </w:t>
        </w:r>
      </w:ins>
    </w:p>
    <w:p w14:paraId="60CE525C" w14:textId="77777777" w:rsidR="001D5CE7" w:rsidRDefault="001D5CE7" w:rsidP="009A1A3E">
      <w:pPr>
        <w:pStyle w:val="BodyText"/>
        <w:rPr>
          <w:ins w:id="5443" w:author="2023 Revisions to CCBHC Cost Report Instructions" w:date="2023-12-07T15:54:00Z"/>
        </w:rPr>
      </w:pPr>
      <w:ins w:id="5444" w:author="2023 Revisions to CCBHC Cost Report Instructions" w:date="2023-12-07T15:54:00Z">
        <w:r>
          <w:t xml:space="preserve">If the CCBHC is electing to use the PPS-4 method Non-Crisis services must be </w:t>
        </w:r>
        <w:r w:rsidR="00120CC9">
          <w:t>entered</w:t>
        </w:r>
        <w:r>
          <w:t xml:space="preserve"> and at least one SCS service. </w:t>
        </w:r>
      </w:ins>
    </w:p>
    <w:p w14:paraId="663A9007" w14:textId="77777777" w:rsidR="00B27521" w:rsidRDefault="00B27521" w:rsidP="00057F7B">
      <w:pPr>
        <w:pStyle w:val="Heading2"/>
        <w:rPr>
          <w:ins w:id="5445" w:author="2023 Revisions to CCBHC Cost Report Instructions" w:date="2023-12-07T15:54:00Z"/>
        </w:rPr>
      </w:pPr>
      <w:bookmarkStart w:id="5446" w:name="_Toc147503625"/>
      <w:bookmarkStart w:id="5447" w:name="_Toc148441572"/>
      <w:ins w:id="5448" w:author="2023 Revisions to CCBHC Cost Report Instructions" w:date="2023-12-07T15:54:00Z">
        <w:r>
          <w:t>PATIENT DEMOGRAPHICS CONSOLIDATED</w:t>
        </w:r>
        <w:bookmarkEnd w:id="5446"/>
        <w:bookmarkEnd w:id="5447"/>
        <w:r>
          <w:t xml:space="preserve"> </w:t>
        </w:r>
      </w:ins>
    </w:p>
    <w:p w14:paraId="6FB43900" w14:textId="77777777" w:rsidR="00B27521" w:rsidRDefault="00B27521" w:rsidP="009A1A3E">
      <w:pPr>
        <w:pStyle w:val="BodyText"/>
        <w:rPr>
          <w:ins w:id="5449" w:author="2023 Revisions to CCBHC Cost Report Instructions" w:date="2023-12-07T15:54:00Z"/>
        </w:rPr>
      </w:pPr>
      <w:ins w:id="5450" w:author="2023 Revisions to CCBHC Cost Report Instructions" w:date="2023-12-07T15:54:00Z">
        <w:r>
          <w:t xml:space="preserve">This section is for reporting the consolidated patient demographics.  A patient visit to multiple locations in the same month should be counted only once. </w:t>
        </w:r>
      </w:ins>
    </w:p>
    <w:p w14:paraId="6FFBBABF" w14:textId="77777777" w:rsidR="00B27521" w:rsidRDefault="00B27521" w:rsidP="009A1A3E">
      <w:pPr>
        <w:pStyle w:val="Heading3"/>
        <w:rPr>
          <w:ins w:id="5451" w:author="2023 Revisions to CCBHC Cost Report Instructions" w:date="2023-12-07T15:54:00Z"/>
        </w:rPr>
      </w:pPr>
      <w:bookmarkStart w:id="5452" w:name="_Toc147503626"/>
      <w:bookmarkStart w:id="5453" w:name="_Toc148441573"/>
      <w:ins w:id="5454" w:author="2023 Revisions to CCBHC Cost Report Instructions" w:date="2023-12-07T15:54:00Z">
        <w:r w:rsidRPr="009A1A3E">
          <w:t>Column</w:t>
        </w:r>
        <w:r>
          <w:t xml:space="preserve"> Descriptions</w:t>
        </w:r>
        <w:bookmarkEnd w:id="5452"/>
        <w:bookmarkEnd w:id="5453"/>
        <w:r>
          <w:t xml:space="preserve"> </w:t>
        </w:r>
      </w:ins>
    </w:p>
    <w:p w14:paraId="27381412" w14:textId="77777777" w:rsidR="00B27521" w:rsidRDefault="00B27521" w:rsidP="009A1A3E">
      <w:pPr>
        <w:pStyle w:val="BodyText"/>
        <w:rPr>
          <w:ins w:id="5455" w:author="2023 Revisions to CCBHC Cost Report Instructions" w:date="2023-12-07T15:54:00Z"/>
        </w:rPr>
      </w:pPr>
      <w:ins w:id="5456" w:author="2023 Revisions to CCBHC Cost Report Instructions" w:date="2023-12-07T15:54:00Z">
        <w:r>
          <w:t xml:space="preserve">Selected columns in this tab categorize costs according to whether they are above the monthly outlier threshold and whether they were allocated to certain conditions.  Prior to completing the cost reports, the state should have specified the outlier threshold and the conditions. </w:t>
        </w:r>
        <w:r w:rsidR="00592810">
          <w:t>Colum</w:t>
        </w:r>
        <w:r w:rsidR="00704861">
          <w:t xml:space="preserve">ns 1-6 relate to Non-Crisis services and their </w:t>
        </w:r>
        <w:r w:rsidR="00542A33">
          <w:t>respective conditions</w:t>
        </w:r>
        <w:r w:rsidR="00FB70E4">
          <w:t>. Column 7-9 relate to</w:t>
        </w:r>
        <w:r w:rsidR="009209C2">
          <w:t xml:space="preserve"> special crisis services. </w:t>
        </w:r>
      </w:ins>
    </w:p>
    <w:p w14:paraId="2D66B28F" w14:textId="77777777" w:rsidR="00E23327" w:rsidRPr="009A1A3E" w:rsidRDefault="00E23327" w:rsidP="00E23327">
      <w:pPr>
        <w:pStyle w:val="Hangingtext"/>
        <w:rPr>
          <w:ins w:id="5457" w:author="2023 Revisions to CCBHC Cost Report Instructions" w:date="2023-12-07T15:54:00Z"/>
        </w:rPr>
      </w:pPr>
      <w:ins w:id="5458" w:author="2023 Revisions to CCBHC Cost Report Instructions" w:date="2023-12-07T15:54:00Z">
        <w:r w:rsidRPr="009A1A3E">
          <w:rPr>
            <w:b/>
          </w:rPr>
          <w:t xml:space="preserve">Column 1a: </w:t>
        </w:r>
        <w:r w:rsidRPr="009A1A3E">
          <w:tab/>
          <w:t xml:space="preserve">Enter the total number of unique patient visit months for patients in the standard population who do not meet the criteria for having certain conditions.  </w:t>
        </w:r>
      </w:ins>
    </w:p>
    <w:p w14:paraId="57DCDE61" w14:textId="77777777" w:rsidR="00E23327" w:rsidRPr="009A1A3E" w:rsidRDefault="00E23327" w:rsidP="00E23327">
      <w:pPr>
        <w:pStyle w:val="Hangingtext"/>
        <w:rPr>
          <w:ins w:id="5459" w:author="2023 Revisions to CCBHC Cost Report Instructions" w:date="2023-12-07T15:54:00Z"/>
        </w:rPr>
      </w:pPr>
      <w:ins w:id="5460" w:author="2023 Revisions to CCBHC Cost Report Instructions" w:date="2023-12-07T15:54:00Z">
        <w:r w:rsidRPr="009A1A3E">
          <w:rPr>
            <w:b/>
          </w:rPr>
          <w:t>Column 1b:</w:t>
        </w:r>
        <w:r w:rsidRPr="009A1A3E">
          <w:t xml:space="preserve"> </w:t>
        </w:r>
        <w:r w:rsidRPr="009A1A3E">
          <w:tab/>
          <w:t xml:space="preserve">Enter the total number of unique patient visit months for patients without certain conditions whose costs are above the outlier threshold determined by the state.  This number of patient visit months in this column is a subset of the number in column 1a. </w:t>
        </w:r>
      </w:ins>
    </w:p>
    <w:p w14:paraId="4F4C258D" w14:textId="77777777" w:rsidR="00E23327" w:rsidRPr="009A1A3E" w:rsidRDefault="00E23327" w:rsidP="00E23327">
      <w:pPr>
        <w:pStyle w:val="Hangingtext"/>
        <w:rPr>
          <w:ins w:id="5461" w:author="2023 Revisions to CCBHC Cost Report Instructions" w:date="2023-12-07T15:54:00Z"/>
        </w:rPr>
      </w:pPr>
      <w:ins w:id="5462" w:author="2023 Revisions to CCBHC Cost Report Instructions" w:date="2023-12-07T15:54:00Z">
        <w:r w:rsidRPr="009A1A3E">
          <w:rPr>
            <w:b/>
          </w:rPr>
          <w:t>Column 2a:</w:t>
        </w:r>
        <w:r w:rsidRPr="009A1A3E">
          <w:t xml:space="preserve"> </w:t>
        </w:r>
        <w:r w:rsidRPr="009A1A3E">
          <w:tab/>
          <w:t xml:space="preserve">Enter the total number of unique patient visit months for patients with Certain Conditions 1.  </w:t>
        </w:r>
      </w:ins>
    </w:p>
    <w:p w14:paraId="374964CB" w14:textId="77777777" w:rsidR="00E23327" w:rsidRPr="009A1A3E" w:rsidRDefault="00E23327" w:rsidP="00E23327">
      <w:pPr>
        <w:pStyle w:val="Hangingtext"/>
        <w:rPr>
          <w:ins w:id="5463" w:author="2023 Revisions to CCBHC Cost Report Instructions" w:date="2023-12-07T15:54:00Z"/>
        </w:rPr>
      </w:pPr>
      <w:ins w:id="5464" w:author="2023 Revisions to CCBHC Cost Report Instructions" w:date="2023-12-07T15:54:00Z">
        <w:r w:rsidRPr="009A1A3E">
          <w:rPr>
            <w:b/>
          </w:rPr>
          <w:t>Column 2b:</w:t>
        </w:r>
        <w:r w:rsidRPr="009A1A3E">
          <w:t xml:space="preserve"> </w:t>
        </w:r>
        <w:r w:rsidRPr="009A1A3E">
          <w:tab/>
          <w:t xml:space="preserve">Enter the total number of unique patient visit months for patients with certain conditions 1 whose costs are above the outlier threshold determined by the state.  The unique number of patient visit months in this column is a subset of the amounts included in column 2a. </w:t>
        </w:r>
      </w:ins>
    </w:p>
    <w:p w14:paraId="15ACA008" w14:textId="77777777" w:rsidR="00E23327" w:rsidRPr="009A1A3E" w:rsidRDefault="00E23327" w:rsidP="00E23327">
      <w:pPr>
        <w:pStyle w:val="Hangingtext"/>
        <w:rPr>
          <w:ins w:id="5465" w:author="2023 Revisions to CCBHC Cost Report Instructions" w:date="2023-12-07T15:54:00Z"/>
        </w:rPr>
      </w:pPr>
      <w:ins w:id="5466" w:author="2023 Revisions to CCBHC Cost Report Instructions" w:date="2023-12-07T15:54:00Z">
        <w:r w:rsidRPr="009A1A3E">
          <w:rPr>
            <w:b/>
          </w:rPr>
          <w:t>Column 3a:</w:t>
        </w:r>
        <w:r w:rsidRPr="009A1A3E">
          <w:t xml:space="preserve"> </w:t>
        </w:r>
        <w:r w:rsidRPr="009A1A3E">
          <w:tab/>
          <w:t xml:space="preserve">Enter the total number of unique patient visit months for patients with Certain Conditions 2.  </w:t>
        </w:r>
      </w:ins>
    </w:p>
    <w:p w14:paraId="1A84160B" w14:textId="77777777" w:rsidR="00E23327" w:rsidRPr="009A1A3E" w:rsidRDefault="00E23327" w:rsidP="00E23327">
      <w:pPr>
        <w:pStyle w:val="Hangingtext"/>
        <w:rPr>
          <w:ins w:id="5467" w:author="2023 Revisions to CCBHC Cost Report Instructions" w:date="2023-12-07T15:54:00Z"/>
        </w:rPr>
      </w:pPr>
      <w:ins w:id="5468" w:author="2023 Revisions to CCBHC Cost Report Instructions" w:date="2023-12-07T15:54:00Z">
        <w:r w:rsidRPr="009A1A3E">
          <w:rPr>
            <w:b/>
          </w:rPr>
          <w:t>Column 3b:</w:t>
        </w:r>
        <w:r w:rsidRPr="009A1A3E">
          <w:t xml:space="preserve"> </w:t>
        </w:r>
        <w:r w:rsidRPr="009A1A3E">
          <w:tab/>
          <w:t xml:space="preserve">Enter the total number of unique patient visit months for patients with Certain </w:t>
        </w:r>
      </w:ins>
    </w:p>
    <w:p w14:paraId="584E743E" w14:textId="77777777" w:rsidR="00E23327" w:rsidRPr="009A1A3E" w:rsidRDefault="00E23327" w:rsidP="00E23327">
      <w:pPr>
        <w:pStyle w:val="Hangingtext"/>
        <w:ind w:hanging="7"/>
        <w:rPr>
          <w:ins w:id="5469" w:author="2023 Revisions to CCBHC Cost Report Instructions" w:date="2023-12-07T15:54:00Z"/>
        </w:rPr>
      </w:pPr>
      <w:ins w:id="5470" w:author="2023 Revisions to CCBHC Cost Report Instructions" w:date="2023-12-07T15:54:00Z">
        <w:r w:rsidRPr="009A1A3E">
          <w:t xml:space="preserve">Conditions 2 whose costs are above the outlier threshold determined by the state.  The number of unique patient visit months in this column is a subset of the amounts included in column 3a. </w:t>
        </w:r>
      </w:ins>
    </w:p>
    <w:p w14:paraId="54CE5CF7" w14:textId="77777777" w:rsidR="00E23327" w:rsidRPr="009A1A3E" w:rsidRDefault="00E23327" w:rsidP="00E23327">
      <w:pPr>
        <w:pStyle w:val="Hangingtext"/>
        <w:rPr>
          <w:ins w:id="5471" w:author="2023 Revisions to CCBHC Cost Report Instructions" w:date="2023-12-07T15:54:00Z"/>
        </w:rPr>
      </w:pPr>
      <w:ins w:id="5472" w:author="2023 Revisions to CCBHC Cost Report Instructions" w:date="2023-12-07T15:54:00Z">
        <w:r w:rsidRPr="009A1A3E">
          <w:rPr>
            <w:b/>
          </w:rPr>
          <w:t>Column 4a:</w:t>
        </w:r>
        <w:r w:rsidRPr="009A1A3E">
          <w:t xml:space="preserve"> </w:t>
        </w:r>
        <w:r w:rsidRPr="009A1A3E">
          <w:tab/>
          <w:t xml:space="preserve">Enter the total number of unique patient visit months for patients with Certain Conditions 3.  </w:t>
        </w:r>
      </w:ins>
    </w:p>
    <w:p w14:paraId="0BD165E5" w14:textId="77777777" w:rsidR="00E23327" w:rsidRPr="009A1A3E" w:rsidRDefault="00E23327" w:rsidP="00E23327">
      <w:pPr>
        <w:pStyle w:val="Hangingtext"/>
        <w:rPr>
          <w:ins w:id="5473" w:author="2023 Revisions to CCBHC Cost Report Instructions" w:date="2023-12-07T15:54:00Z"/>
        </w:rPr>
      </w:pPr>
      <w:ins w:id="5474" w:author="2023 Revisions to CCBHC Cost Report Instructions" w:date="2023-12-07T15:54:00Z">
        <w:r w:rsidRPr="009A1A3E">
          <w:rPr>
            <w:b/>
          </w:rPr>
          <w:t>Column 4b:</w:t>
        </w:r>
        <w:r w:rsidRPr="009A1A3E">
          <w:t xml:space="preserve"> </w:t>
        </w:r>
        <w:r w:rsidRPr="009A1A3E">
          <w:tab/>
          <w:t>Enter the total number of unique patient visit months for patients with Certain</w:t>
        </w:r>
        <w:r>
          <w:t xml:space="preserve"> </w:t>
        </w:r>
        <w:r w:rsidRPr="009A1A3E">
          <w:t xml:space="preserve">Conditions 3 whose costs are above the outlier threshold determined by the state.  The number of unique patient visit months in this column is a subset of the amounts included in column 4a. </w:t>
        </w:r>
      </w:ins>
    </w:p>
    <w:p w14:paraId="7B3EC6D3" w14:textId="77777777" w:rsidR="00E23327" w:rsidRPr="009A1A3E" w:rsidRDefault="00E23327" w:rsidP="00E23327">
      <w:pPr>
        <w:pStyle w:val="Hangingtext"/>
        <w:rPr>
          <w:ins w:id="5475" w:author="2023 Revisions to CCBHC Cost Report Instructions" w:date="2023-12-07T15:54:00Z"/>
        </w:rPr>
      </w:pPr>
      <w:ins w:id="5476" w:author="2023 Revisions to CCBHC Cost Report Instructions" w:date="2023-12-07T15:54:00Z">
        <w:r w:rsidRPr="009A1A3E">
          <w:rPr>
            <w:b/>
          </w:rPr>
          <w:t>Column 5a:</w:t>
        </w:r>
        <w:r w:rsidRPr="009A1A3E">
          <w:t xml:space="preserve"> </w:t>
        </w:r>
        <w:r w:rsidRPr="009A1A3E">
          <w:tab/>
          <w:t xml:space="preserve">Enter the total number of unique patient visit months for patients with Certain Conditions 4.  </w:t>
        </w:r>
      </w:ins>
    </w:p>
    <w:p w14:paraId="325E752E" w14:textId="77777777" w:rsidR="00E23327" w:rsidRPr="009A1A3E" w:rsidRDefault="00E23327" w:rsidP="00E23327">
      <w:pPr>
        <w:pStyle w:val="Hangingtext"/>
        <w:rPr>
          <w:ins w:id="5477" w:author="2023 Revisions to CCBHC Cost Report Instructions" w:date="2023-12-07T15:54:00Z"/>
        </w:rPr>
      </w:pPr>
      <w:ins w:id="5478" w:author="2023 Revisions to CCBHC Cost Report Instructions" w:date="2023-12-07T15:54:00Z">
        <w:r w:rsidRPr="00E23327">
          <w:rPr>
            <w:b/>
          </w:rPr>
          <w:t>Column 5b:</w:t>
        </w:r>
        <w:r w:rsidRPr="00E23327">
          <w:rPr>
            <w:b/>
          </w:rPr>
          <w:tab/>
        </w:r>
        <w:r w:rsidRPr="009A1A3E">
          <w:t xml:space="preserve">Enter the total number of unique patient visit months for patients with Certain </w:t>
        </w:r>
      </w:ins>
    </w:p>
    <w:p w14:paraId="6CC2282C" w14:textId="77777777" w:rsidR="00E23327" w:rsidRPr="009A1A3E" w:rsidRDefault="00E23327" w:rsidP="00E23327">
      <w:pPr>
        <w:pStyle w:val="Hangingtext"/>
        <w:ind w:hanging="7"/>
        <w:rPr>
          <w:ins w:id="5479" w:author="2023 Revisions to CCBHC Cost Report Instructions" w:date="2023-12-07T15:54:00Z"/>
        </w:rPr>
      </w:pPr>
      <w:ins w:id="5480" w:author="2023 Revisions to CCBHC Cost Report Instructions" w:date="2023-12-07T15:54:00Z">
        <w:r w:rsidRPr="009A1A3E">
          <w:t xml:space="preserve">Conditions 4 whose costs are above the outlier threshold determined by the state.  The number of unique patient visit months in this column is a subset of the amounts included in column 5a.   </w:t>
        </w:r>
      </w:ins>
    </w:p>
    <w:p w14:paraId="6F8BFE3E" w14:textId="77777777" w:rsidR="00E23327" w:rsidRPr="009A1A3E" w:rsidRDefault="00E23327" w:rsidP="00E23327">
      <w:pPr>
        <w:pStyle w:val="Hangingtext"/>
        <w:rPr>
          <w:ins w:id="5481" w:author="2023 Revisions to CCBHC Cost Report Instructions" w:date="2023-12-07T15:54:00Z"/>
        </w:rPr>
      </w:pPr>
      <w:ins w:id="5482" w:author="2023 Revisions to CCBHC Cost Report Instructions" w:date="2023-12-07T15:54:00Z">
        <w:r w:rsidRPr="00E23327">
          <w:rPr>
            <w:b/>
          </w:rPr>
          <w:t>Column 6a:</w:t>
        </w:r>
        <w:r w:rsidRPr="00E23327">
          <w:rPr>
            <w:b/>
          </w:rPr>
          <w:tab/>
        </w:r>
        <w:r w:rsidRPr="009A1A3E">
          <w:t xml:space="preserve">Enter the total number of unique patient visit months for patients with Certain Conditions 5.  </w:t>
        </w:r>
      </w:ins>
    </w:p>
    <w:p w14:paraId="68A57DD7" w14:textId="77777777" w:rsidR="00E23327" w:rsidRPr="009A1A3E" w:rsidRDefault="00E23327" w:rsidP="00E23327">
      <w:pPr>
        <w:pStyle w:val="Hangingtext"/>
        <w:rPr>
          <w:ins w:id="5483" w:author="2023 Revisions to CCBHC Cost Report Instructions" w:date="2023-12-07T15:54:00Z"/>
        </w:rPr>
      </w:pPr>
      <w:ins w:id="5484" w:author="2023 Revisions to CCBHC Cost Report Instructions" w:date="2023-12-07T15:54:00Z">
        <w:r w:rsidRPr="00E23327">
          <w:rPr>
            <w:b/>
          </w:rPr>
          <w:t>Column 6b:</w:t>
        </w:r>
        <w:r w:rsidRPr="00E23327">
          <w:rPr>
            <w:b/>
          </w:rPr>
          <w:tab/>
        </w:r>
        <w:r w:rsidRPr="009A1A3E">
          <w:t xml:space="preserve">Enter the total number of unique patient visit months for patients with Certain </w:t>
        </w:r>
      </w:ins>
    </w:p>
    <w:p w14:paraId="2FD9A1E9" w14:textId="77777777" w:rsidR="00E23327" w:rsidRPr="009A1A3E" w:rsidRDefault="00E23327" w:rsidP="00E23327">
      <w:pPr>
        <w:pStyle w:val="Hangingtext"/>
        <w:ind w:hanging="7"/>
        <w:rPr>
          <w:ins w:id="5485" w:author="2023 Revisions to CCBHC Cost Report Instructions" w:date="2023-12-07T15:54:00Z"/>
        </w:rPr>
      </w:pPr>
      <w:ins w:id="5486" w:author="2023 Revisions to CCBHC Cost Report Instructions" w:date="2023-12-07T15:54:00Z">
        <w:r w:rsidRPr="009A1A3E">
          <w:t xml:space="preserve">Conditions 5 whose costs are above the outlier threshold determined by the state.  The number of unique patient visit months in this column is a subset of the amounts included in column 6a.   </w:t>
        </w:r>
      </w:ins>
    </w:p>
    <w:p w14:paraId="4B252456" w14:textId="77777777" w:rsidR="00E23327" w:rsidRPr="009A1A3E" w:rsidRDefault="00E23327" w:rsidP="00E23327">
      <w:pPr>
        <w:pStyle w:val="Hangingtext"/>
        <w:rPr>
          <w:ins w:id="5487" w:author="2023 Revisions to CCBHC Cost Report Instructions" w:date="2023-12-07T15:54:00Z"/>
        </w:rPr>
      </w:pPr>
      <w:ins w:id="5488" w:author="2023 Revisions to CCBHC Cost Report Instructions" w:date="2023-12-07T15:54:00Z">
        <w:r w:rsidRPr="009A1A3E">
          <w:rPr>
            <w:b/>
          </w:rPr>
          <w:t>Column 7</w:t>
        </w:r>
        <w:r w:rsidRPr="009A1A3E">
          <w:rPr>
            <w:b/>
          </w:rPr>
          <w:tab/>
        </w:r>
        <w:r w:rsidRPr="009A1A3E">
          <w:t>Enter the total number of unique patient visit months for patients utilizing Mobile Crisis 9813</w:t>
        </w:r>
      </w:ins>
    </w:p>
    <w:p w14:paraId="6AEFD606" w14:textId="77777777" w:rsidR="00E23327" w:rsidRPr="009A1A3E" w:rsidRDefault="00E23327" w:rsidP="00E23327">
      <w:pPr>
        <w:pStyle w:val="Hangingtext"/>
        <w:rPr>
          <w:ins w:id="5489" w:author="2023 Revisions to CCBHC Cost Report Instructions" w:date="2023-12-07T15:54:00Z"/>
        </w:rPr>
      </w:pPr>
      <w:ins w:id="5490" w:author="2023 Revisions to CCBHC Cost Report Instructions" w:date="2023-12-07T15:54:00Z">
        <w:r w:rsidRPr="009A1A3E">
          <w:rPr>
            <w:b/>
          </w:rPr>
          <w:t>Column 8</w:t>
        </w:r>
        <w:r w:rsidRPr="009A1A3E">
          <w:rPr>
            <w:b/>
          </w:rPr>
          <w:tab/>
        </w:r>
        <w:r w:rsidRPr="009A1A3E">
          <w:t xml:space="preserve">Enter the total number of unique patient visit months for patients utilizing Mobile Crisis Non-9813.  </w:t>
        </w:r>
      </w:ins>
    </w:p>
    <w:p w14:paraId="0DF29BC5" w14:textId="77777777" w:rsidR="00E23327" w:rsidRPr="009A1A3E" w:rsidRDefault="00E23327" w:rsidP="00E23327">
      <w:pPr>
        <w:pStyle w:val="Hangingtext"/>
        <w:rPr>
          <w:ins w:id="5491" w:author="2023 Revisions to CCBHC Cost Report Instructions" w:date="2023-12-07T15:54:00Z"/>
        </w:rPr>
      </w:pPr>
      <w:ins w:id="5492" w:author="2023 Revisions to CCBHC Cost Report Instructions" w:date="2023-12-07T15:54:00Z">
        <w:r w:rsidRPr="009A1A3E">
          <w:rPr>
            <w:b/>
          </w:rPr>
          <w:t>Column 9</w:t>
        </w:r>
        <w:r w:rsidRPr="009A1A3E">
          <w:rPr>
            <w:b/>
          </w:rPr>
          <w:tab/>
        </w:r>
        <w:r w:rsidRPr="009A1A3E">
          <w:t xml:space="preserve">Enter the total number of unique patient visit months for patients utilizing Crisis Stabilization.  </w:t>
        </w:r>
      </w:ins>
    </w:p>
    <w:p w14:paraId="2F4E8426" w14:textId="77777777" w:rsidR="00E23327" w:rsidRDefault="00E23327" w:rsidP="00E23327">
      <w:pPr>
        <w:pStyle w:val="Hangingtext"/>
        <w:rPr>
          <w:ins w:id="5493" w:author="2023 Revisions to CCBHC Cost Report Instructions" w:date="2023-12-07T15:54:00Z"/>
        </w:rPr>
      </w:pPr>
      <w:ins w:id="5494" w:author="2023 Revisions to CCBHC Cost Report Instructions" w:date="2023-12-07T15:54:00Z">
        <w:r>
          <w:rPr>
            <w:b/>
          </w:rPr>
          <w:t>Total:</w:t>
        </w:r>
        <w:r w:rsidRPr="009A1A3E">
          <w:rPr>
            <w:b/>
          </w:rPr>
          <w:tab/>
        </w:r>
        <w:r>
          <w:t xml:space="preserve">The total column, which is calculated by adding the total number of unique patient </w:t>
        </w:r>
      </w:ins>
    </w:p>
    <w:p w14:paraId="627636D7" w14:textId="77777777" w:rsidR="0059672E" w:rsidRPr="009A1A3E" w:rsidRDefault="00E23327">
      <w:pPr>
        <w:pStyle w:val="Hangingtext"/>
        <w:ind w:hanging="7"/>
        <w:rPr>
          <w:moveTo w:id="5495" w:author="2023 Revisions to CCBHC Cost Report Instructions" w:date="2023-12-07T15:54:00Z"/>
          <w:rPrChange w:id="5496" w:author="2023 Revisions to CCBHC Cost Report Instructions" w:date="2023-12-07T15:54:00Z">
            <w:rPr>
              <w:moveTo w:id="5497" w:author="2023 Revisions to CCBHC Cost Report Instructions" w:date="2023-12-07T15:54:00Z"/>
              <w:sz w:val="20"/>
            </w:rPr>
          </w:rPrChange>
        </w:rPr>
        <w:pPrChange w:id="5498" w:author="2023 Revisions to CCBHC Cost Report Instructions" w:date="2023-12-07T15:54:00Z">
          <w:pPr>
            <w:pStyle w:val="BodyText"/>
            <w:spacing w:before="8"/>
          </w:pPr>
        </w:pPrChange>
      </w:pPr>
      <w:ins w:id="5499" w:author="2023 Revisions to CCBHC Cost Report Instructions" w:date="2023-12-07T15:54:00Z">
        <w:r>
          <w:t xml:space="preserve">visit months from the “a” columns (i.e., 1a, 2a, 3a, etc.) and the SCS columns 7-9, is automatically populated.  The number of visits in the “b” columns (i.e., 1b, 2b, 3b, etc.) is not included in the sum in the total column. </w:t>
        </w:r>
      </w:ins>
      <w:moveToRangeStart w:id="5500" w:author="2023 Revisions to CCBHC Cost Report Instructions" w:date="2023-12-07T15:54:00Z" w:name="move152856914"/>
    </w:p>
    <w:p w14:paraId="0E4DFFCE" w14:textId="77777777" w:rsidR="00E83771" w:rsidRPr="00E83771" w:rsidRDefault="0050054D" w:rsidP="009A1A3E">
      <w:pPr>
        <w:pStyle w:val="Heading3"/>
        <w:spacing w:after="0"/>
        <w:rPr>
          <w:ins w:id="5501" w:author="2023 Revisions to CCBHC Cost Report Instructions" w:date="2023-12-07T15:54:00Z"/>
        </w:rPr>
      </w:pPr>
      <w:bookmarkStart w:id="5502" w:name="_Toc147503627"/>
      <w:bookmarkStart w:id="5503" w:name="_Toc148441574"/>
      <w:moveTo w:id="5504" w:author="2023 Revisions to CCBHC Cost Report Instructions" w:date="2023-12-07T15:54:00Z">
        <w:r w:rsidRPr="00D20756">
          <w:t xml:space="preserve">Line </w:t>
        </w:r>
      </w:moveTo>
      <w:moveToRangeEnd w:id="5500"/>
      <w:ins w:id="5505" w:author="2023 Revisions to CCBHC Cost Report Instructions" w:date="2023-12-07T15:54:00Z">
        <w:r w:rsidR="00B27521" w:rsidRPr="009A1A3E">
          <w:t>Descriptions</w:t>
        </w:r>
        <w:bookmarkEnd w:id="5502"/>
        <w:bookmarkEnd w:id="5503"/>
        <w:r w:rsidR="00B27521">
          <w:t xml:space="preserve"> </w:t>
        </w:r>
      </w:ins>
    </w:p>
    <w:p w14:paraId="55B0F606" w14:textId="77777777" w:rsidR="0059672E" w:rsidRDefault="0059672E">
      <w:pPr>
        <w:spacing w:after="0" w:line="259" w:lineRule="auto"/>
        <w:ind w:left="-1440" w:right="25" w:firstLine="0"/>
        <w:rPr>
          <w:moveTo w:id="5506" w:author="2023 Revisions to CCBHC Cost Report Instructions" w:date="2023-12-07T15:54:00Z"/>
          <w:rPrChange w:id="5507" w:author="2023 Revisions to CCBHC Cost Report Instructions" w:date="2023-12-07T15:54:00Z">
            <w:rPr>
              <w:moveTo w:id="5508" w:author="2023 Revisions to CCBHC Cost Report Instructions" w:date="2023-12-07T15:54:00Z"/>
              <w:sz w:val="12"/>
            </w:rPr>
          </w:rPrChange>
        </w:rPr>
        <w:pPrChange w:id="5509" w:author="2023 Revisions to CCBHC Cost Report Instructions" w:date="2023-12-07T15:54:00Z">
          <w:pPr>
            <w:pStyle w:val="BodyText"/>
            <w:spacing w:before="5"/>
          </w:pPr>
        </w:pPrChange>
      </w:pPr>
      <w:moveToRangeStart w:id="5510" w:author="2023 Revisions to CCBHC Cost Report Instructions" w:date="2023-12-07T15:54:00Z" w:name="move152856915"/>
    </w:p>
    <w:p w14:paraId="72E762CB" w14:textId="77777777" w:rsidR="00E23327" w:rsidRDefault="0050054D" w:rsidP="00E23327">
      <w:pPr>
        <w:pStyle w:val="Hangingtext"/>
        <w:rPr>
          <w:ins w:id="5511" w:author="2023 Revisions to CCBHC Cost Report Instructions" w:date="2023-12-07T15:54:00Z"/>
        </w:rPr>
      </w:pPr>
      <w:moveTo w:id="5512" w:author="2023 Revisions to CCBHC Cost Report Instructions" w:date="2023-12-07T15:54:00Z">
        <w:r>
          <w:rPr>
            <w:b/>
          </w:rPr>
          <w:t xml:space="preserve">Line </w:t>
        </w:r>
      </w:moveTo>
      <w:moveToRangeEnd w:id="5510"/>
      <w:ins w:id="5513" w:author="2023 Revisions to CCBHC Cost Report Instructions" w:date="2023-12-07T15:54:00Z">
        <w:r w:rsidR="00E23327">
          <w:rPr>
            <w:b/>
          </w:rPr>
          <w:t>1:</w:t>
        </w:r>
        <w:r w:rsidR="00E23327" w:rsidRPr="009A1A3E">
          <w:rPr>
            <w:b/>
          </w:rPr>
          <w:tab/>
        </w:r>
        <w:r w:rsidR="00E23327">
          <w:t>Provide details regarding the certain conditions populations to help distinguish the groups.</w:t>
        </w:r>
      </w:ins>
    </w:p>
    <w:p w14:paraId="31C5FE4F" w14:textId="77777777" w:rsidR="00E23327" w:rsidRDefault="00E23327" w:rsidP="00E23327">
      <w:pPr>
        <w:pStyle w:val="Hangingtext"/>
        <w:rPr>
          <w:ins w:id="5514" w:author="2023 Revisions to CCBHC Cost Report Instructions" w:date="2023-12-07T15:54:00Z"/>
        </w:rPr>
      </w:pPr>
      <w:ins w:id="5515" w:author="2023 Revisions to CCBHC Cost Report Instructions" w:date="2023-12-07T15:54:00Z">
        <w:r>
          <w:rPr>
            <w:b/>
          </w:rPr>
          <w:t>Line 2:</w:t>
        </w:r>
        <w:r>
          <w:rPr>
            <w:b/>
          </w:rPr>
          <w:tab/>
        </w:r>
        <w:r>
          <w:t>Enter the counts of unique patient visit months for patients who receive CCBHC services directly from staff.</w:t>
        </w:r>
      </w:ins>
    </w:p>
    <w:p w14:paraId="13B9E5C2" w14:textId="77777777" w:rsidR="00E23327" w:rsidRDefault="00E23327" w:rsidP="00E23327">
      <w:pPr>
        <w:pStyle w:val="Hangingtext"/>
        <w:rPr>
          <w:ins w:id="5516" w:author="2023 Revisions to CCBHC Cost Report Instructions" w:date="2023-12-07T15:54:00Z"/>
        </w:rPr>
      </w:pPr>
      <w:ins w:id="5517" w:author="2023 Revisions to CCBHC Cost Report Instructions" w:date="2023-12-07T15:54:00Z">
        <w:r>
          <w:rPr>
            <w:b/>
          </w:rPr>
          <w:t>Line 3:</w:t>
        </w:r>
        <w:r>
          <w:rPr>
            <w:b/>
          </w:rPr>
          <w:tab/>
        </w:r>
        <w:r>
          <w:t>Enter the counts of unique patient visit months for patients who receive CCBHC services from a designated collaborating organization (DCO).  If a patient receives services directly from a DCO and from the CCBHC on the same day, count the unique patient visit month only on line 2.</w:t>
        </w:r>
      </w:ins>
    </w:p>
    <w:p w14:paraId="5DAFFAC6" w14:textId="77777777" w:rsidR="00E23327" w:rsidRDefault="00E23327" w:rsidP="00E23327">
      <w:pPr>
        <w:pStyle w:val="Hangingtext"/>
        <w:rPr>
          <w:ins w:id="5518" w:author="2023 Revisions to CCBHC Cost Report Instructions" w:date="2023-12-07T15:54:00Z"/>
        </w:rPr>
      </w:pPr>
      <w:ins w:id="5519" w:author="2023 Revisions to CCBHC Cost Report Instructions" w:date="2023-12-07T15:54:00Z">
        <w:r>
          <w:rPr>
            <w:b/>
          </w:rPr>
          <w:t xml:space="preserve">Line 4: </w:t>
        </w:r>
        <w:r>
          <w:tab/>
          <w:t xml:space="preserve">Enter the total number of additional anticipated unique patient visit months for patients irrespective of payer receiving CCBHC demonstration services by population not included above.  Anticipated visits are allowed for demonstration year 1 only.  Demonstration year 2 requires actual data. </w:t>
        </w:r>
      </w:ins>
    </w:p>
    <w:p w14:paraId="433459B8" w14:textId="77777777" w:rsidR="00942D5E" w:rsidRDefault="00E23327" w:rsidP="00E23327">
      <w:pPr>
        <w:pStyle w:val="Hangingtext"/>
        <w:rPr>
          <w:ins w:id="5520" w:author="2023 Revisions to CCBHC Cost Report Instructions" w:date="2023-12-07T15:54:00Z"/>
        </w:rPr>
      </w:pPr>
      <w:ins w:id="5521" w:author="2023 Revisions to CCBHC Cost Report Instructions" w:date="2023-12-07T15:54:00Z">
        <w:r>
          <w:rPr>
            <w:b/>
          </w:rPr>
          <w:t>Line 5:</w:t>
        </w:r>
        <w:r>
          <w:t xml:space="preserve"> </w:t>
        </w:r>
        <w:r>
          <w:tab/>
          <w:t xml:space="preserve">“Total months patients received CCBHC services,” which is calculated by adding lines 2 through 4 above, is automatically populated on this line. </w:t>
        </w:r>
        <w:r w:rsidR="00025E08">
          <w:br w:type="page"/>
        </w:r>
      </w:ins>
    </w:p>
    <w:p w14:paraId="4A62AEE0" w14:textId="77777777" w:rsidR="0040736F" w:rsidRDefault="0040736F" w:rsidP="0040736F">
      <w:pPr>
        <w:spacing w:after="0" w:line="259" w:lineRule="auto"/>
        <w:ind w:left="-5" w:right="0"/>
        <w:rPr>
          <w:ins w:id="5522" w:author="2023 Revisions to CCBHC Cost Report Instructions" w:date="2023-12-07T15:54:00Z"/>
        </w:rPr>
      </w:pPr>
      <w:ins w:id="5523" w:author="2023 Revisions to CCBHC Cost Report Instructions" w:date="2023-12-07T15:54:00Z">
        <w:r>
          <w:rPr>
            <w:sz w:val="72"/>
          </w:rPr>
          <w:t>14</w:t>
        </w:r>
      </w:ins>
    </w:p>
    <w:p w14:paraId="73E67F16" w14:textId="29001EAB" w:rsidR="0059672E" w:rsidRDefault="0050054D">
      <w:pPr>
        <w:pStyle w:val="Heading1"/>
        <w:pPrChange w:id="5524" w:author="2023 Revisions to CCBHC Cost Report Instructions" w:date="2023-12-07T15:54:00Z">
          <w:pPr>
            <w:pStyle w:val="Heading2"/>
          </w:pPr>
        </w:pPrChange>
      </w:pPr>
      <w:bookmarkStart w:id="5525" w:name="_Toc147503628"/>
      <w:bookmarkStart w:id="5526" w:name="_Toc148441575"/>
      <w:r>
        <w:t>Services</w:t>
      </w:r>
      <w:r>
        <w:rPr>
          <w:rPrChange w:id="5527" w:author="2023 Revisions to CCBHC Cost Report Instructions" w:date="2023-12-07T15:54:00Z">
            <w:rPr>
              <w:b/>
              <w:i/>
              <w:spacing w:val="-6"/>
              <w:sz w:val="28"/>
            </w:rPr>
          </w:rPrChange>
        </w:rPr>
        <w:t xml:space="preserve"> </w:t>
      </w:r>
      <w:r>
        <w:t>Provided</w:t>
      </w:r>
      <w:r>
        <w:rPr>
          <w:rPrChange w:id="5528" w:author="2023 Revisions to CCBHC Cost Report Instructions" w:date="2023-12-07T15:54:00Z">
            <w:rPr>
              <w:b/>
              <w:i/>
              <w:spacing w:val="-6"/>
              <w:sz w:val="28"/>
            </w:rPr>
          </w:rPrChange>
        </w:rPr>
        <w:t xml:space="preserve"> </w:t>
      </w:r>
      <w:r>
        <w:rPr>
          <w:rPrChange w:id="5529" w:author="2023 Revisions to CCBHC Cost Report Instructions" w:date="2023-12-07T15:54:00Z">
            <w:rPr>
              <w:b/>
              <w:i/>
              <w:spacing w:val="-5"/>
              <w:sz w:val="28"/>
            </w:rPr>
          </w:rPrChange>
        </w:rPr>
        <w:t>Tab</w:t>
      </w:r>
      <w:bookmarkEnd w:id="5525"/>
      <w:bookmarkEnd w:id="5526"/>
      <w:ins w:id="5530" w:author="2023 Revisions to CCBHC Cost Report Instructions" w:date="2023-12-07T15:54:00Z">
        <w:r w:rsidR="00025E08">
          <w:t xml:space="preserve">  </w:t>
        </w:r>
      </w:ins>
    </w:p>
    <w:p w14:paraId="6CA65A5D" w14:textId="75DDF7E1" w:rsidR="0059672E" w:rsidRDefault="0050054D">
      <w:pPr>
        <w:pStyle w:val="BodyText"/>
        <w:pPrChange w:id="5531" w:author="2023 Revisions to CCBHC Cost Report Instructions" w:date="2023-12-07T15:54:00Z">
          <w:pPr>
            <w:pStyle w:val="BodyText"/>
            <w:spacing w:before="128" w:line="247" w:lineRule="auto"/>
            <w:ind w:left="199" w:right="163"/>
          </w:pPr>
        </w:pPrChange>
      </w:pPr>
      <w:r>
        <w:t>Use the Services Provided tab to provide information about the number of full-time equivalents (FTEs)</w:t>
      </w:r>
      <w:r>
        <w:rPr>
          <w:rPrChange w:id="5532" w:author="2023 Revisions to CCBHC Cost Report Instructions" w:date="2023-12-07T15:54:00Z">
            <w:rPr>
              <w:spacing w:val="-4"/>
            </w:rPr>
          </w:rPrChange>
        </w:rPr>
        <w:t xml:space="preserve"> </w:t>
      </w:r>
      <w:r>
        <w:t>and</w:t>
      </w:r>
      <w:r>
        <w:rPr>
          <w:rPrChange w:id="5533" w:author="2023 Revisions to CCBHC Cost Report Instructions" w:date="2023-12-07T15:54:00Z">
            <w:rPr>
              <w:spacing w:val="-5"/>
            </w:rPr>
          </w:rPrChange>
        </w:rPr>
        <w:t xml:space="preserve"> </w:t>
      </w:r>
      <w:r>
        <w:t>the</w:t>
      </w:r>
      <w:r>
        <w:rPr>
          <w:rPrChange w:id="5534" w:author="2023 Revisions to CCBHC Cost Report Instructions" w:date="2023-12-07T15:54:00Z">
            <w:rPr>
              <w:spacing w:val="-3"/>
            </w:rPr>
          </w:rPrChange>
        </w:rPr>
        <w:t xml:space="preserve"> </w:t>
      </w:r>
      <w:r>
        <w:t>number</w:t>
      </w:r>
      <w:r>
        <w:rPr>
          <w:rPrChange w:id="5535" w:author="2023 Revisions to CCBHC Cost Report Instructions" w:date="2023-12-07T15:54:00Z">
            <w:rPr>
              <w:spacing w:val="-6"/>
            </w:rPr>
          </w:rPrChange>
        </w:rPr>
        <w:t xml:space="preserve"> </w:t>
      </w:r>
      <w:r>
        <w:t>of services</w:t>
      </w:r>
      <w:r>
        <w:rPr>
          <w:rPrChange w:id="5536" w:author="2023 Revisions to CCBHC Cost Report Instructions" w:date="2023-12-07T15:54:00Z">
            <w:rPr>
              <w:spacing w:val="-2"/>
            </w:rPr>
          </w:rPrChange>
        </w:rPr>
        <w:t xml:space="preserve"> </w:t>
      </w:r>
      <w:r>
        <w:t>provided</w:t>
      </w:r>
      <w:r>
        <w:rPr>
          <w:rPrChange w:id="5537" w:author="2023 Revisions to CCBHC Cost Report Instructions" w:date="2023-12-07T15:54:00Z">
            <w:rPr>
              <w:spacing w:val="-5"/>
            </w:rPr>
          </w:rPrChange>
        </w:rPr>
        <w:t xml:space="preserve"> </w:t>
      </w:r>
      <w:r>
        <w:t>for</w:t>
      </w:r>
      <w:r>
        <w:rPr>
          <w:rPrChange w:id="5538" w:author="2023 Revisions to CCBHC Cost Report Instructions" w:date="2023-12-07T15:54:00Z">
            <w:rPr>
              <w:spacing w:val="-6"/>
            </w:rPr>
          </w:rPrChange>
        </w:rPr>
        <w:t xml:space="preserve"> </w:t>
      </w:r>
      <w:r>
        <w:t>CCBHC</w:t>
      </w:r>
      <w:r>
        <w:rPr>
          <w:rPrChange w:id="5539" w:author="2023 Revisions to CCBHC Cost Report Instructions" w:date="2023-12-07T15:54:00Z">
            <w:rPr>
              <w:spacing w:val="-3"/>
            </w:rPr>
          </w:rPrChange>
        </w:rPr>
        <w:t xml:space="preserve"> </w:t>
      </w:r>
      <w:r>
        <w:t>services</w:t>
      </w:r>
      <w:r>
        <w:rPr>
          <w:rPrChange w:id="5540" w:author="2023 Revisions to CCBHC Cost Report Instructions" w:date="2023-12-07T15:54:00Z">
            <w:rPr>
              <w:spacing w:val="-2"/>
            </w:rPr>
          </w:rPrChange>
        </w:rPr>
        <w:t xml:space="preserve"> </w:t>
      </w:r>
      <w:r>
        <w:t>for</w:t>
      </w:r>
      <w:r>
        <w:rPr>
          <w:rPrChange w:id="5541" w:author="2023 Revisions to CCBHC Cost Report Instructions" w:date="2023-12-07T15:54:00Z">
            <w:rPr>
              <w:spacing w:val="-1"/>
            </w:rPr>
          </w:rPrChange>
        </w:rPr>
        <w:t xml:space="preserve"> </w:t>
      </w:r>
      <w:r>
        <w:t>each</w:t>
      </w:r>
      <w:r>
        <w:rPr>
          <w:rPrChange w:id="5542" w:author="2023 Revisions to CCBHC Cost Report Instructions" w:date="2023-12-07T15:54:00Z">
            <w:rPr>
              <w:spacing w:val="-3"/>
            </w:rPr>
          </w:rPrChange>
        </w:rPr>
        <w:t xml:space="preserve"> </w:t>
      </w:r>
      <w:r>
        <w:t>type</w:t>
      </w:r>
      <w:r>
        <w:rPr>
          <w:rPrChange w:id="5543" w:author="2023 Revisions to CCBHC Cost Report Instructions" w:date="2023-12-07T15:54:00Z">
            <w:rPr>
              <w:spacing w:val="-3"/>
            </w:rPr>
          </w:rPrChange>
        </w:rPr>
        <w:t xml:space="preserve"> </w:t>
      </w:r>
      <w:r>
        <w:t>of</w:t>
      </w:r>
      <w:r>
        <w:rPr>
          <w:rPrChange w:id="5544" w:author="2023 Revisions to CCBHC Cost Report Instructions" w:date="2023-12-07T15:54:00Z">
            <w:rPr>
              <w:spacing w:val="-1"/>
            </w:rPr>
          </w:rPrChange>
        </w:rPr>
        <w:t xml:space="preserve"> </w:t>
      </w:r>
      <w:r>
        <w:t>practitioner.</w:t>
      </w:r>
      <w:r>
        <w:rPr>
          <w:rPrChange w:id="5545" w:author="2023 Revisions to CCBHC Cost Report Instructions" w:date="2023-12-07T15:54:00Z">
            <w:rPr>
              <w:spacing w:val="40"/>
            </w:rPr>
          </w:rPrChange>
        </w:rPr>
        <w:t xml:space="preserve"> </w:t>
      </w:r>
      <w:ins w:id="5546" w:author="2023 Revisions to CCBHC Cost Report Instructions" w:date="2023-12-07T15:54:00Z">
        <w:r w:rsidR="00025E08">
          <w:t xml:space="preserve"> </w:t>
        </w:r>
      </w:ins>
      <w:r>
        <w:t>The number of services provided should reflect the actual number of services provided from all encounters.</w:t>
      </w:r>
      <w:r>
        <w:rPr>
          <w:rPrChange w:id="5547" w:author="2023 Revisions to CCBHC Cost Report Instructions" w:date="2023-12-07T15:54:00Z">
            <w:rPr>
              <w:spacing w:val="40"/>
            </w:rPr>
          </w:rPrChange>
        </w:rPr>
        <w:t xml:space="preserve"> </w:t>
      </w:r>
      <w:ins w:id="5548" w:author="2023 Revisions to CCBHC Cost Report Instructions" w:date="2023-12-07T15:54:00Z">
        <w:r w:rsidR="00025E08">
          <w:t xml:space="preserve"> </w:t>
        </w:r>
      </w:ins>
      <w:r>
        <w:t xml:space="preserve">This number represents the total quantity (units) of services provided, as opposed to the number of days that each patient received services as described in section </w:t>
      </w:r>
      <w:ins w:id="5549" w:author="2023 Revisions to CCBHC Cost Report Instructions" w:date="2023-12-07T15:54:00Z">
        <w:r w:rsidR="002425E2">
          <w:t>10/12</w:t>
        </w:r>
      </w:ins>
      <w:del w:id="5550" w:author="2023 Revisions to CCBHC Cost Report Instructions" w:date="2023-12-07T15:54:00Z">
        <w:r>
          <w:delText>9</w:delText>
        </w:r>
      </w:del>
      <w:r>
        <w:t xml:space="preserve"> or the number of months that each patient received services as described in Section </w:t>
      </w:r>
      <w:ins w:id="5551" w:author="2023 Revisions to CCBHC Cost Report Instructions" w:date="2023-12-07T15:54:00Z">
        <w:r w:rsidR="00C00322">
          <w:t>11/</w:t>
        </w:r>
        <w:r w:rsidR="00C908ED">
          <w:t>13</w:t>
        </w:r>
        <w:r w:rsidR="00025E08">
          <w:t xml:space="preserve">.   </w:t>
        </w:r>
      </w:ins>
      <w:del w:id="5552" w:author="2023 Revisions to CCBHC Cost Report Instructions" w:date="2023-12-07T15:54:00Z">
        <w:r>
          <w:delText>10.</w:delText>
        </w:r>
      </w:del>
    </w:p>
    <w:p w14:paraId="5F7B7AA8" w14:textId="77777777" w:rsidR="00942D5E" w:rsidRDefault="0050054D" w:rsidP="009A1A3E">
      <w:pPr>
        <w:pStyle w:val="Heading2"/>
        <w:rPr>
          <w:ins w:id="5553" w:author="2023 Revisions to CCBHC Cost Report Instructions" w:date="2023-12-07T15:54:00Z"/>
        </w:rPr>
      </w:pPr>
      <w:bookmarkStart w:id="5554" w:name="PART_1_–_SERVICES_PROVIDED_(Consolidated"/>
      <w:bookmarkStart w:id="5555" w:name="_bookmark35"/>
      <w:bookmarkStart w:id="5556" w:name="_Toc147503629"/>
      <w:bookmarkStart w:id="5557" w:name="_Toc148441576"/>
      <w:bookmarkEnd w:id="5554"/>
      <w:bookmarkEnd w:id="5555"/>
      <w:r>
        <w:t>PART</w:t>
      </w:r>
      <w:r>
        <w:rPr>
          <w:rPrChange w:id="5558" w:author="2023 Revisions to CCBHC Cost Report Instructions" w:date="2023-12-07T15:54:00Z">
            <w:rPr>
              <w:spacing w:val="-8"/>
            </w:rPr>
          </w:rPrChange>
        </w:rPr>
        <w:t xml:space="preserve"> </w:t>
      </w:r>
      <w:r>
        <w:t>1</w:t>
      </w:r>
      <w:r>
        <w:rPr>
          <w:rPrChange w:id="5559" w:author="2023 Revisions to CCBHC Cost Report Instructions" w:date="2023-12-07T15:54:00Z">
            <w:rPr>
              <w:spacing w:val="-8"/>
            </w:rPr>
          </w:rPrChange>
        </w:rPr>
        <w:t xml:space="preserve"> </w:t>
      </w:r>
      <w:r>
        <w:t>–</w:t>
      </w:r>
      <w:r>
        <w:rPr>
          <w:rPrChange w:id="5560" w:author="2023 Revisions to CCBHC Cost Report Instructions" w:date="2023-12-07T15:54:00Z">
            <w:rPr>
              <w:spacing w:val="-8"/>
            </w:rPr>
          </w:rPrChange>
        </w:rPr>
        <w:t xml:space="preserve"> </w:t>
      </w:r>
      <w:r>
        <w:t>SERVICES</w:t>
      </w:r>
      <w:r>
        <w:rPr>
          <w:rPrChange w:id="5561" w:author="2023 Revisions to CCBHC Cost Report Instructions" w:date="2023-12-07T15:54:00Z">
            <w:rPr>
              <w:spacing w:val="-8"/>
            </w:rPr>
          </w:rPrChange>
        </w:rPr>
        <w:t xml:space="preserve"> </w:t>
      </w:r>
      <w:r>
        <w:t>PROVIDED</w:t>
      </w:r>
      <w:r>
        <w:rPr>
          <w:rPrChange w:id="5562" w:author="2023 Revisions to CCBHC Cost Report Instructions" w:date="2023-12-07T15:54:00Z">
            <w:rPr>
              <w:spacing w:val="-8"/>
            </w:rPr>
          </w:rPrChange>
        </w:rPr>
        <w:t xml:space="preserve"> </w:t>
      </w:r>
      <w:r>
        <w:t>(Consolidated)</w:t>
      </w:r>
      <w:bookmarkEnd w:id="5556"/>
      <w:bookmarkEnd w:id="5557"/>
      <w:r>
        <w:t xml:space="preserve"> </w:t>
      </w:r>
      <w:bookmarkStart w:id="5563" w:name="_bookmark36"/>
      <w:bookmarkEnd w:id="5563"/>
    </w:p>
    <w:p w14:paraId="44E586DD" w14:textId="4E2D4C12" w:rsidR="0059672E" w:rsidRDefault="0050054D">
      <w:pPr>
        <w:pStyle w:val="Heading3"/>
        <w:pPrChange w:id="5564" w:author="2023 Revisions to CCBHC Cost Report Instructions" w:date="2023-12-07T15:54:00Z">
          <w:pPr>
            <w:pStyle w:val="Heading5"/>
            <w:spacing w:line="379" w:lineRule="auto"/>
            <w:ind w:left="199" w:right="4151"/>
          </w:pPr>
        </w:pPrChange>
      </w:pPr>
      <w:bookmarkStart w:id="5565" w:name="_Toc147503630"/>
      <w:bookmarkStart w:id="5566" w:name="_Toc148441577"/>
      <w:r>
        <w:t>Column Descriptions</w:t>
      </w:r>
      <w:bookmarkEnd w:id="5565"/>
      <w:bookmarkEnd w:id="5566"/>
      <w:ins w:id="5567" w:author="2023 Revisions to CCBHC Cost Report Instructions" w:date="2023-12-07T15:54:00Z">
        <w:r w:rsidR="00025E08">
          <w:t xml:space="preserve"> </w:t>
        </w:r>
      </w:ins>
    </w:p>
    <w:p w14:paraId="3473A779" w14:textId="43449949" w:rsidR="0059672E" w:rsidRDefault="0050054D">
      <w:pPr>
        <w:pStyle w:val="BodyText"/>
        <w:tabs>
          <w:tab w:val="left" w:pos="1639"/>
        </w:tabs>
        <w:spacing w:line="193" w:lineRule="exact"/>
        <w:ind w:left="199"/>
        <w:rPr>
          <w:del w:id="5568" w:author="2023 Revisions to CCBHC Cost Report Instructions" w:date="2023-12-07T15:54:00Z"/>
        </w:rPr>
      </w:pPr>
      <w:r>
        <w:rPr>
          <w:b/>
        </w:rPr>
        <w:t>Column</w:t>
      </w:r>
      <w:r>
        <w:rPr>
          <w:b/>
          <w:rPrChange w:id="5569" w:author="2023 Revisions to CCBHC Cost Report Instructions" w:date="2023-12-07T15:54:00Z">
            <w:rPr>
              <w:b/>
              <w:spacing w:val="-3"/>
            </w:rPr>
          </w:rPrChange>
        </w:rPr>
        <w:t xml:space="preserve"> </w:t>
      </w:r>
      <w:r>
        <w:rPr>
          <w:b/>
          <w:rPrChange w:id="5570" w:author="2023 Revisions to CCBHC Cost Report Instructions" w:date="2023-12-07T15:54:00Z">
            <w:rPr>
              <w:b/>
              <w:spacing w:val="-5"/>
            </w:rPr>
          </w:rPrChange>
        </w:rPr>
        <w:t>1:</w:t>
      </w:r>
      <w:ins w:id="5571" w:author="2023 Revisions to CCBHC Cost Report Instructions" w:date="2023-12-07T15:54:00Z">
        <w:r w:rsidR="00E23327">
          <w:t xml:space="preserve"> </w:t>
        </w:r>
      </w:ins>
      <w:r>
        <w:rPr>
          <w:rPrChange w:id="5572" w:author="2023 Revisions to CCBHC Cost Report Instructions" w:date="2023-12-07T15:54:00Z">
            <w:rPr>
              <w:b/>
            </w:rPr>
          </w:rPrChange>
        </w:rPr>
        <w:tab/>
      </w:r>
      <w:r>
        <w:t>Enter</w:t>
      </w:r>
      <w:r>
        <w:rPr>
          <w:rPrChange w:id="5573" w:author="2023 Revisions to CCBHC Cost Report Instructions" w:date="2023-12-07T15:54:00Z">
            <w:rPr>
              <w:spacing w:val="-7"/>
            </w:rPr>
          </w:rPrChange>
        </w:rPr>
        <w:t xml:space="preserve"> </w:t>
      </w:r>
      <w:r>
        <w:t>the</w:t>
      </w:r>
      <w:r>
        <w:rPr>
          <w:rPrChange w:id="5574" w:author="2023 Revisions to CCBHC Cost Report Instructions" w:date="2023-12-07T15:54:00Z">
            <w:rPr>
              <w:spacing w:val="-6"/>
            </w:rPr>
          </w:rPrChange>
        </w:rPr>
        <w:t xml:space="preserve"> </w:t>
      </w:r>
      <w:r>
        <w:t>number</w:t>
      </w:r>
      <w:r>
        <w:rPr>
          <w:rPrChange w:id="5575" w:author="2023 Revisions to CCBHC Cost Report Instructions" w:date="2023-12-07T15:54:00Z">
            <w:rPr>
              <w:spacing w:val="-2"/>
            </w:rPr>
          </w:rPrChange>
        </w:rPr>
        <w:t xml:space="preserve"> </w:t>
      </w:r>
      <w:r>
        <w:t>of</w:t>
      </w:r>
      <w:r>
        <w:rPr>
          <w:rPrChange w:id="5576" w:author="2023 Revisions to CCBHC Cost Report Instructions" w:date="2023-12-07T15:54:00Z">
            <w:rPr>
              <w:spacing w:val="-2"/>
            </w:rPr>
          </w:rPrChange>
        </w:rPr>
        <w:t xml:space="preserve"> </w:t>
      </w:r>
      <w:r>
        <w:t>FTEs</w:t>
      </w:r>
      <w:r>
        <w:rPr>
          <w:rPrChange w:id="5577" w:author="2023 Revisions to CCBHC Cost Report Instructions" w:date="2023-12-07T15:54:00Z">
            <w:rPr>
              <w:spacing w:val="-6"/>
            </w:rPr>
          </w:rPrChange>
        </w:rPr>
        <w:t xml:space="preserve"> </w:t>
      </w:r>
      <w:r>
        <w:t>for</w:t>
      </w:r>
      <w:r>
        <w:rPr>
          <w:rPrChange w:id="5578" w:author="2023 Revisions to CCBHC Cost Report Instructions" w:date="2023-12-07T15:54:00Z">
            <w:rPr>
              <w:spacing w:val="-2"/>
            </w:rPr>
          </w:rPrChange>
        </w:rPr>
        <w:t xml:space="preserve"> </w:t>
      </w:r>
      <w:r>
        <w:t>each</w:t>
      </w:r>
      <w:r>
        <w:rPr>
          <w:rPrChange w:id="5579" w:author="2023 Revisions to CCBHC Cost Report Instructions" w:date="2023-12-07T15:54:00Z">
            <w:rPr>
              <w:spacing w:val="-6"/>
            </w:rPr>
          </w:rPrChange>
        </w:rPr>
        <w:t xml:space="preserve"> </w:t>
      </w:r>
      <w:r>
        <w:t>staff</w:t>
      </w:r>
      <w:r>
        <w:rPr>
          <w:rPrChange w:id="5580" w:author="2023 Revisions to CCBHC Cost Report Instructions" w:date="2023-12-07T15:54:00Z">
            <w:rPr>
              <w:spacing w:val="-2"/>
            </w:rPr>
          </w:rPrChange>
        </w:rPr>
        <w:t xml:space="preserve"> </w:t>
      </w:r>
      <w:r>
        <w:t>position;</w:t>
      </w:r>
      <w:r>
        <w:rPr>
          <w:rPrChange w:id="5581" w:author="2023 Revisions to CCBHC Cost Report Instructions" w:date="2023-12-07T15:54:00Z">
            <w:rPr>
              <w:spacing w:val="-5"/>
            </w:rPr>
          </w:rPrChange>
        </w:rPr>
        <w:t xml:space="preserve"> </w:t>
      </w:r>
      <w:r>
        <w:t>these</w:t>
      </w:r>
      <w:r>
        <w:rPr>
          <w:rPrChange w:id="5582" w:author="2023 Revisions to CCBHC Cost Report Instructions" w:date="2023-12-07T15:54:00Z">
            <w:rPr>
              <w:spacing w:val="-4"/>
            </w:rPr>
          </w:rPrChange>
        </w:rPr>
        <w:t xml:space="preserve"> </w:t>
      </w:r>
      <w:r>
        <w:t>numbers</w:t>
      </w:r>
      <w:r>
        <w:rPr>
          <w:rPrChange w:id="5583" w:author="2023 Revisions to CCBHC Cost Report Instructions" w:date="2023-12-07T15:54:00Z">
            <w:rPr>
              <w:spacing w:val="-6"/>
            </w:rPr>
          </w:rPrChange>
        </w:rPr>
        <w:t xml:space="preserve"> </w:t>
      </w:r>
      <w:r>
        <w:t>should</w:t>
      </w:r>
      <w:r>
        <w:rPr>
          <w:rPrChange w:id="5584" w:author="2023 Revisions to CCBHC Cost Report Instructions" w:date="2023-12-07T15:54:00Z">
            <w:rPr>
              <w:spacing w:val="-3"/>
            </w:rPr>
          </w:rPrChange>
        </w:rPr>
        <w:t xml:space="preserve"> </w:t>
      </w:r>
      <w:r>
        <w:rPr>
          <w:rPrChange w:id="5585" w:author="2023 Revisions to CCBHC Cost Report Instructions" w:date="2023-12-07T15:54:00Z">
            <w:rPr>
              <w:spacing w:val="-2"/>
            </w:rPr>
          </w:rPrChange>
        </w:rPr>
        <w:t>correspond</w:t>
      </w:r>
      <w:ins w:id="5586" w:author="2023 Revisions to CCBHC Cost Report Instructions" w:date="2023-12-07T15:54:00Z">
        <w:r w:rsidR="00E23327">
          <w:t xml:space="preserve"> </w:t>
        </w:r>
      </w:ins>
    </w:p>
    <w:p w14:paraId="53ECA8F8" w14:textId="39B94EF3" w:rsidR="0059672E" w:rsidRDefault="0050054D">
      <w:pPr>
        <w:pStyle w:val="Hangingtext"/>
        <w:pPrChange w:id="5587" w:author="2023 Revisions to CCBHC Cost Report Instructions" w:date="2023-12-07T15:54:00Z">
          <w:pPr>
            <w:pStyle w:val="BodyText"/>
            <w:spacing w:before="8"/>
            <w:ind w:left="1640"/>
          </w:pPr>
        </w:pPrChange>
      </w:pPr>
      <w:r>
        <w:t>to</w:t>
      </w:r>
      <w:r>
        <w:rPr>
          <w:rPrChange w:id="5588" w:author="2023 Revisions to CCBHC Cost Report Instructions" w:date="2023-12-07T15:54:00Z">
            <w:rPr>
              <w:spacing w:val="-5"/>
            </w:rPr>
          </w:rPrChange>
        </w:rPr>
        <w:t xml:space="preserve"> </w:t>
      </w:r>
      <w:r>
        <w:t>the</w:t>
      </w:r>
      <w:r>
        <w:rPr>
          <w:rPrChange w:id="5589" w:author="2023 Revisions to CCBHC Cost Report Instructions" w:date="2023-12-07T15:54:00Z">
            <w:rPr>
              <w:spacing w:val="-3"/>
            </w:rPr>
          </w:rPrChange>
        </w:rPr>
        <w:t xml:space="preserve"> </w:t>
      </w:r>
      <w:r>
        <w:t>expenses</w:t>
      </w:r>
      <w:r>
        <w:rPr>
          <w:rPrChange w:id="5590" w:author="2023 Revisions to CCBHC Cost Report Instructions" w:date="2023-12-07T15:54:00Z">
            <w:rPr>
              <w:spacing w:val="-3"/>
            </w:rPr>
          </w:rPrChange>
        </w:rPr>
        <w:t xml:space="preserve"> </w:t>
      </w:r>
      <w:r>
        <w:t>listed</w:t>
      </w:r>
      <w:r>
        <w:rPr>
          <w:rPrChange w:id="5591" w:author="2023 Revisions to CCBHC Cost Report Instructions" w:date="2023-12-07T15:54:00Z">
            <w:rPr>
              <w:spacing w:val="-5"/>
            </w:rPr>
          </w:rPrChange>
        </w:rPr>
        <w:t xml:space="preserve"> </w:t>
      </w:r>
      <w:r>
        <w:t>in</w:t>
      </w:r>
      <w:r>
        <w:rPr>
          <w:rPrChange w:id="5592" w:author="2023 Revisions to CCBHC Cost Report Instructions" w:date="2023-12-07T15:54:00Z">
            <w:rPr>
              <w:spacing w:val="-4"/>
            </w:rPr>
          </w:rPrChange>
        </w:rPr>
        <w:t xml:space="preserve"> </w:t>
      </w:r>
      <w:r>
        <w:t>Trial</w:t>
      </w:r>
      <w:r>
        <w:rPr>
          <w:rPrChange w:id="5593" w:author="2023 Revisions to CCBHC Cost Report Instructions" w:date="2023-12-07T15:54:00Z">
            <w:rPr>
              <w:spacing w:val="-4"/>
            </w:rPr>
          </w:rPrChange>
        </w:rPr>
        <w:t xml:space="preserve"> </w:t>
      </w:r>
      <w:r>
        <w:t>Balance</w:t>
      </w:r>
      <w:r>
        <w:rPr>
          <w:rPrChange w:id="5594" w:author="2023 Revisions to CCBHC Cost Report Instructions" w:date="2023-12-07T15:54:00Z">
            <w:rPr>
              <w:spacing w:val="-4"/>
            </w:rPr>
          </w:rPrChange>
        </w:rPr>
        <w:t xml:space="preserve"> tab.</w:t>
      </w:r>
      <w:ins w:id="5595" w:author="2023 Revisions to CCBHC Cost Report Instructions" w:date="2023-12-07T15:54:00Z">
        <w:r w:rsidR="00E23327">
          <w:t xml:space="preserve"> </w:t>
        </w:r>
      </w:ins>
    </w:p>
    <w:p w14:paraId="391B0E08" w14:textId="1F2EC20E" w:rsidR="0059672E" w:rsidRDefault="0050054D">
      <w:pPr>
        <w:pStyle w:val="Hangingtext"/>
        <w:pPrChange w:id="5596" w:author="2023 Revisions to CCBHC Cost Report Instructions" w:date="2023-12-07T15:54:00Z">
          <w:pPr>
            <w:pStyle w:val="BodyText"/>
            <w:tabs>
              <w:tab w:val="left" w:pos="1639"/>
            </w:tabs>
            <w:spacing w:before="124"/>
            <w:ind w:left="1640" w:right="174" w:hanging="1441"/>
          </w:pPr>
        </w:pPrChange>
      </w:pPr>
      <w:r>
        <w:rPr>
          <w:b/>
        </w:rPr>
        <w:t>Column 2:</w:t>
      </w:r>
      <w:ins w:id="5597" w:author="2023 Revisions to CCBHC Cost Report Instructions" w:date="2023-12-07T15:54:00Z">
        <w:r w:rsidR="00E23327">
          <w:t xml:space="preserve"> </w:t>
        </w:r>
      </w:ins>
      <w:r>
        <w:rPr>
          <w:rPrChange w:id="5598" w:author="2023 Revisions to CCBHC Cost Report Instructions" w:date="2023-12-07T15:54:00Z">
            <w:rPr>
              <w:b/>
            </w:rPr>
          </w:rPrChange>
        </w:rPr>
        <w:tab/>
      </w:r>
      <w:r>
        <w:t>Enter</w:t>
      </w:r>
      <w:r>
        <w:rPr>
          <w:rPrChange w:id="5599" w:author="2023 Revisions to CCBHC Cost Report Instructions" w:date="2023-12-07T15:54:00Z">
            <w:rPr>
              <w:spacing w:val="-4"/>
            </w:rPr>
          </w:rPrChange>
        </w:rPr>
        <w:t xml:space="preserve"> </w:t>
      </w:r>
      <w:r>
        <w:t>the</w:t>
      </w:r>
      <w:r>
        <w:rPr>
          <w:rPrChange w:id="5600" w:author="2023 Revisions to CCBHC Cost Report Instructions" w:date="2023-12-07T15:54:00Z">
            <w:rPr>
              <w:spacing w:val="-5"/>
            </w:rPr>
          </w:rPrChange>
        </w:rPr>
        <w:t xml:space="preserve"> </w:t>
      </w:r>
      <w:r>
        <w:t>total</w:t>
      </w:r>
      <w:r>
        <w:rPr>
          <w:rPrChange w:id="5601" w:author="2023 Revisions to CCBHC Cost Report Instructions" w:date="2023-12-07T15:54:00Z">
            <w:rPr>
              <w:spacing w:val="-3"/>
            </w:rPr>
          </w:rPrChange>
        </w:rPr>
        <w:t xml:space="preserve"> </w:t>
      </w:r>
      <w:r>
        <w:t>number</w:t>
      </w:r>
      <w:r>
        <w:rPr>
          <w:rPrChange w:id="5602" w:author="2023 Revisions to CCBHC Cost Report Instructions" w:date="2023-12-07T15:54:00Z">
            <w:rPr>
              <w:spacing w:val="-1"/>
            </w:rPr>
          </w:rPrChange>
        </w:rPr>
        <w:t xml:space="preserve"> </w:t>
      </w:r>
      <w:r>
        <w:t>of</w:t>
      </w:r>
      <w:r>
        <w:rPr>
          <w:rPrChange w:id="5603" w:author="2023 Revisions to CCBHC Cost Report Instructions" w:date="2023-12-07T15:54:00Z">
            <w:rPr>
              <w:spacing w:val="-3"/>
            </w:rPr>
          </w:rPrChange>
        </w:rPr>
        <w:t xml:space="preserve"> </w:t>
      </w:r>
      <w:r>
        <w:t>services</w:t>
      </w:r>
      <w:r>
        <w:rPr>
          <w:rPrChange w:id="5604" w:author="2023 Revisions to CCBHC Cost Report Instructions" w:date="2023-12-07T15:54:00Z">
            <w:rPr>
              <w:spacing w:val="-2"/>
            </w:rPr>
          </w:rPrChange>
        </w:rPr>
        <w:t xml:space="preserve"> </w:t>
      </w:r>
      <w:r>
        <w:t>provided</w:t>
      </w:r>
      <w:r>
        <w:rPr>
          <w:rPrChange w:id="5605" w:author="2023 Revisions to CCBHC Cost Report Instructions" w:date="2023-12-07T15:54:00Z">
            <w:rPr>
              <w:spacing w:val="-5"/>
            </w:rPr>
          </w:rPrChange>
        </w:rPr>
        <w:t xml:space="preserve"> </w:t>
      </w:r>
      <w:r>
        <w:t>for</w:t>
      </w:r>
      <w:r>
        <w:rPr>
          <w:rPrChange w:id="5606" w:author="2023 Revisions to CCBHC Cost Report Instructions" w:date="2023-12-07T15:54:00Z">
            <w:rPr>
              <w:spacing w:val="-1"/>
            </w:rPr>
          </w:rPrChange>
        </w:rPr>
        <w:t xml:space="preserve"> </w:t>
      </w:r>
      <w:r>
        <w:t>CCBHC</w:t>
      </w:r>
      <w:r>
        <w:rPr>
          <w:rPrChange w:id="5607" w:author="2023 Revisions to CCBHC Cost Report Instructions" w:date="2023-12-07T15:54:00Z">
            <w:rPr>
              <w:spacing w:val="-3"/>
            </w:rPr>
          </w:rPrChange>
        </w:rPr>
        <w:t xml:space="preserve"> </w:t>
      </w:r>
      <w:r>
        <w:t>services</w:t>
      </w:r>
      <w:r>
        <w:rPr>
          <w:rPrChange w:id="5608" w:author="2023 Revisions to CCBHC Cost Report Instructions" w:date="2023-12-07T15:54:00Z">
            <w:rPr>
              <w:spacing w:val="-2"/>
            </w:rPr>
          </w:rPrChange>
        </w:rPr>
        <w:t xml:space="preserve"> </w:t>
      </w:r>
      <w:r>
        <w:t>actually</w:t>
      </w:r>
      <w:r>
        <w:rPr>
          <w:rPrChange w:id="5609" w:author="2023 Revisions to CCBHC Cost Report Instructions" w:date="2023-12-07T15:54:00Z">
            <w:rPr>
              <w:spacing w:val="-5"/>
            </w:rPr>
          </w:rPrChange>
        </w:rPr>
        <w:t xml:space="preserve"> </w:t>
      </w:r>
      <w:r>
        <w:t>furnished</w:t>
      </w:r>
      <w:r>
        <w:rPr>
          <w:rPrChange w:id="5610" w:author="2023 Revisions to CCBHC Cost Report Instructions" w:date="2023-12-07T15:54:00Z">
            <w:rPr>
              <w:spacing w:val="-3"/>
            </w:rPr>
          </w:rPrChange>
        </w:rPr>
        <w:t xml:space="preserve"> </w:t>
      </w:r>
      <w:r>
        <w:t>to all patients for each staff position.</w:t>
      </w:r>
      <w:ins w:id="5611" w:author="2023 Revisions to CCBHC Cost Report Instructions" w:date="2023-12-07T15:54:00Z">
        <w:r w:rsidR="00E23327">
          <w:t xml:space="preserve"> </w:t>
        </w:r>
      </w:ins>
    </w:p>
    <w:p w14:paraId="5DF61DE0" w14:textId="63F0EEFF" w:rsidR="0059672E" w:rsidRDefault="0050054D">
      <w:pPr>
        <w:pStyle w:val="Hangingtext"/>
        <w:pPrChange w:id="5612" w:author="2023 Revisions to CCBHC Cost Report Instructions" w:date="2023-12-07T15:54:00Z">
          <w:pPr>
            <w:pStyle w:val="BodyText"/>
            <w:tabs>
              <w:tab w:val="left" w:pos="1640"/>
            </w:tabs>
            <w:spacing w:before="115" w:line="247" w:lineRule="auto"/>
            <w:ind w:left="1640" w:right="825" w:hanging="1441"/>
          </w:pPr>
        </w:pPrChange>
      </w:pPr>
      <w:r>
        <w:rPr>
          <w:b/>
        </w:rPr>
        <w:t>Column 3:</w:t>
      </w:r>
      <w:ins w:id="5613" w:author="2023 Revisions to CCBHC Cost Report Instructions" w:date="2023-12-07T15:54:00Z">
        <w:r w:rsidR="00E23327">
          <w:t xml:space="preserve"> </w:t>
        </w:r>
      </w:ins>
      <w:r>
        <w:rPr>
          <w:rPrChange w:id="5614" w:author="2023 Revisions to CCBHC Cost Report Instructions" w:date="2023-12-07T15:54:00Z">
            <w:rPr>
              <w:b/>
            </w:rPr>
          </w:rPrChange>
        </w:rPr>
        <w:tab/>
      </w:r>
      <w:r>
        <w:t>“Direct</w:t>
      </w:r>
      <w:r>
        <w:rPr>
          <w:rPrChange w:id="5615" w:author="2023 Revisions to CCBHC Cost Report Instructions" w:date="2023-12-07T15:54:00Z">
            <w:rPr>
              <w:spacing w:val="-3"/>
            </w:rPr>
          </w:rPrChange>
        </w:rPr>
        <w:t xml:space="preserve"> </w:t>
      </w:r>
      <w:r>
        <w:t>cost,”</w:t>
      </w:r>
      <w:r>
        <w:rPr>
          <w:rPrChange w:id="5616" w:author="2023 Revisions to CCBHC Cost Report Instructions" w:date="2023-12-07T15:54:00Z">
            <w:rPr>
              <w:spacing w:val="-4"/>
            </w:rPr>
          </w:rPrChange>
        </w:rPr>
        <w:t xml:space="preserve"> </w:t>
      </w:r>
      <w:r>
        <w:t>is</w:t>
      </w:r>
      <w:r>
        <w:rPr>
          <w:rPrChange w:id="5617" w:author="2023 Revisions to CCBHC Cost Report Instructions" w:date="2023-12-07T15:54:00Z">
            <w:rPr>
              <w:spacing w:val="-2"/>
            </w:rPr>
          </w:rPrChange>
        </w:rPr>
        <w:t xml:space="preserve"> </w:t>
      </w:r>
      <w:r>
        <w:t>automatically</w:t>
      </w:r>
      <w:r>
        <w:rPr>
          <w:rPrChange w:id="5618" w:author="2023 Revisions to CCBHC Cost Report Instructions" w:date="2023-12-07T15:54:00Z">
            <w:rPr>
              <w:spacing w:val="-5"/>
            </w:rPr>
          </w:rPrChange>
        </w:rPr>
        <w:t xml:space="preserve"> </w:t>
      </w:r>
      <w:r>
        <w:t>populated</w:t>
      </w:r>
      <w:r>
        <w:rPr>
          <w:rPrChange w:id="5619" w:author="2023 Revisions to CCBHC Cost Report Instructions" w:date="2023-12-07T15:54:00Z">
            <w:rPr>
              <w:spacing w:val="-2"/>
            </w:rPr>
          </w:rPrChange>
        </w:rPr>
        <w:t xml:space="preserve"> </w:t>
      </w:r>
      <w:r>
        <w:t>on</w:t>
      </w:r>
      <w:r>
        <w:rPr>
          <w:rPrChange w:id="5620" w:author="2023 Revisions to CCBHC Cost Report Instructions" w:date="2023-12-07T15:54:00Z">
            <w:rPr>
              <w:spacing w:val="-3"/>
            </w:rPr>
          </w:rPrChange>
        </w:rPr>
        <w:t xml:space="preserve"> </w:t>
      </w:r>
      <w:r>
        <w:t>this</w:t>
      </w:r>
      <w:r>
        <w:rPr>
          <w:rPrChange w:id="5621" w:author="2023 Revisions to CCBHC Cost Report Instructions" w:date="2023-12-07T15:54:00Z">
            <w:rPr>
              <w:spacing w:val="-2"/>
            </w:rPr>
          </w:rPrChange>
        </w:rPr>
        <w:t xml:space="preserve"> </w:t>
      </w:r>
      <w:r>
        <w:t>line</w:t>
      </w:r>
      <w:r>
        <w:rPr>
          <w:rPrChange w:id="5622" w:author="2023 Revisions to CCBHC Cost Report Instructions" w:date="2023-12-07T15:54:00Z">
            <w:rPr>
              <w:spacing w:val="-5"/>
            </w:rPr>
          </w:rPrChange>
        </w:rPr>
        <w:t xml:space="preserve"> </w:t>
      </w:r>
      <w:r>
        <w:t>from</w:t>
      </w:r>
      <w:r>
        <w:rPr>
          <w:rPrChange w:id="5623" w:author="2023 Revisions to CCBHC Cost Report Instructions" w:date="2023-12-07T15:54:00Z">
            <w:rPr>
              <w:spacing w:val="-4"/>
            </w:rPr>
          </w:rPrChange>
        </w:rPr>
        <w:t xml:space="preserve"> </w:t>
      </w:r>
      <w:r>
        <w:t>the</w:t>
      </w:r>
      <w:r>
        <w:rPr>
          <w:rPrChange w:id="5624" w:author="2023 Revisions to CCBHC Cost Report Instructions" w:date="2023-12-07T15:54:00Z">
            <w:rPr>
              <w:spacing w:val="-7"/>
            </w:rPr>
          </w:rPrChange>
        </w:rPr>
        <w:t xml:space="preserve"> </w:t>
      </w:r>
      <w:r>
        <w:t>Trial</w:t>
      </w:r>
      <w:r>
        <w:rPr>
          <w:rPrChange w:id="5625" w:author="2023 Revisions to CCBHC Cost Report Instructions" w:date="2023-12-07T15:54:00Z">
            <w:rPr>
              <w:spacing w:val="-3"/>
            </w:rPr>
          </w:rPrChange>
        </w:rPr>
        <w:t xml:space="preserve"> </w:t>
      </w:r>
      <w:r>
        <w:t>Balance</w:t>
      </w:r>
      <w:r>
        <w:rPr>
          <w:rPrChange w:id="5626" w:author="2023 Revisions to CCBHC Cost Report Instructions" w:date="2023-12-07T15:54:00Z">
            <w:rPr>
              <w:spacing w:val="-3"/>
            </w:rPr>
          </w:rPrChange>
        </w:rPr>
        <w:t xml:space="preserve"> </w:t>
      </w:r>
      <w:r>
        <w:t>tab, column 9.</w:t>
      </w:r>
      <w:ins w:id="5627" w:author="2023 Revisions to CCBHC Cost Report Instructions" w:date="2023-12-07T15:54:00Z">
        <w:r w:rsidR="00E23327">
          <w:t xml:space="preserve">  </w:t>
        </w:r>
      </w:ins>
    </w:p>
    <w:p w14:paraId="45E4F377" w14:textId="7C73B667" w:rsidR="0059672E" w:rsidRDefault="0050054D">
      <w:pPr>
        <w:pStyle w:val="Hangingtext"/>
        <w:pPrChange w:id="5628" w:author="2023 Revisions to CCBHC Cost Report Instructions" w:date="2023-12-07T15:54:00Z">
          <w:pPr>
            <w:pStyle w:val="BodyText"/>
            <w:tabs>
              <w:tab w:val="left" w:pos="1640"/>
            </w:tabs>
            <w:spacing w:line="247" w:lineRule="auto"/>
            <w:ind w:left="1640" w:right="136" w:hanging="1441"/>
          </w:pPr>
        </w:pPrChange>
      </w:pPr>
      <w:r>
        <w:rPr>
          <w:b/>
        </w:rPr>
        <w:t>Column 4:</w:t>
      </w:r>
      <w:ins w:id="5629" w:author="2023 Revisions to CCBHC Cost Report Instructions" w:date="2023-12-07T15:54:00Z">
        <w:r w:rsidR="00E23327">
          <w:t xml:space="preserve"> </w:t>
        </w:r>
      </w:ins>
      <w:r>
        <w:rPr>
          <w:rPrChange w:id="5630" w:author="2023 Revisions to CCBHC Cost Report Instructions" w:date="2023-12-07T15:54:00Z">
            <w:rPr>
              <w:b/>
            </w:rPr>
          </w:rPrChange>
        </w:rPr>
        <w:tab/>
      </w:r>
      <w:r>
        <w:t>“Average</w:t>
      </w:r>
      <w:r>
        <w:rPr>
          <w:rPrChange w:id="5631" w:author="2023 Revisions to CCBHC Cost Report Instructions" w:date="2023-12-07T15:54:00Z">
            <w:rPr>
              <w:spacing w:val="-4"/>
            </w:rPr>
          </w:rPrChange>
        </w:rPr>
        <w:t xml:space="preserve"> </w:t>
      </w:r>
      <w:r>
        <w:t>cost</w:t>
      </w:r>
      <w:r>
        <w:rPr>
          <w:rPrChange w:id="5632" w:author="2023 Revisions to CCBHC Cost Report Instructions" w:date="2023-12-07T15:54:00Z">
            <w:rPr>
              <w:spacing w:val="-3"/>
            </w:rPr>
          </w:rPrChange>
        </w:rPr>
        <w:t xml:space="preserve"> </w:t>
      </w:r>
      <w:r>
        <w:t>per</w:t>
      </w:r>
      <w:r>
        <w:rPr>
          <w:rPrChange w:id="5633" w:author="2023 Revisions to CCBHC Cost Report Instructions" w:date="2023-12-07T15:54:00Z">
            <w:rPr>
              <w:spacing w:val="-4"/>
            </w:rPr>
          </w:rPrChange>
        </w:rPr>
        <w:t xml:space="preserve"> </w:t>
      </w:r>
      <w:r>
        <w:t>service</w:t>
      </w:r>
      <w:r>
        <w:rPr>
          <w:rPrChange w:id="5634" w:author="2023 Revisions to CCBHC Cost Report Instructions" w:date="2023-12-07T15:54:00Z">
            <w:rPr>
              <w:spacing w:val="-3"/>
            </w:rPr>
          </w:rPrChange>
        </w:rPr>
        <w:t xml:space="preserve"> </w:t>
      </w:r>
      <w:r>
        <w:t>by</w:t>
      </w:r>
      <w:r>
        <w:rPr>
          <w:rPrChange w:id="5635" w:author="2023 Revisions to CCBHC Cost Report Instructions" w:date="2023-12-07T15:54:00Z">
            <w:rPr>
              <w:spacing w:val="-4"/>
            </w:rPr>
          </w:rPrChange>
        </w:rPr>
        <w:t xml:space="preserve"> </w:t>
      </w:r>
      <w:r>
        <w:t>position,”</w:t>
      </w:r>
      <w:r>
        <w:rPr>
          <w:rPrChange w:id="5636" w:author="2023 Revisions to CCBHC Cost Report Instructions" w:date="2023-12-07T15:54:00Z">
            <w:rPr>
              <w:spacing w:val="-4"/>
            </w:rPr>
          </w:rPrChange>
        </w:rPr>
        <w:t xml:space="preserve"> </w:t>
      </w:r>
      <w:r>
        <w:t>which</w:t>
      </w:r>
      <w:r>
        <w:rPr>
          <w:rPrChange w:id="5637" w:author="2023 Revisions to CCBHC Cost Report Instructions" w:date="2023-12-07T15:54:00Z">
            <w:rPr>
              <w:spacing w:val="-3"/>
            </w:rPr>
          </w:rPrChange>
        </w:rPr>
        <w:t xml:space="preserve"> </w:t>
      </w:r>
      <w:r>
        <w:t>is</w:t>
      </w:r>
      <w:r>
        <w:rPr>
          <w:rPrChange w:id="5638" w:author="2023 Revisions to CCBHC Cost Report Instructions" w:date="2023-12-07T15:54:00Z">
            <w:rPr>
              <w:spacing w:val="-2"/>
            </w:rPr>
          </w:rPrChange>
        </w:rPr>
        <w:t xml:space="preserve"> </w:t>
      </w:r>
      <w:r>
        <w:t>calculated</w:t>
      </w:r>
      <w:r>
        <w:rPr>
          <w:rPrChange w:id="5639" w:author="2023 Revisions to CCBHC Cost Report Instructions" w:date="2023-12-07T15:54:00Z">
            <w:rPr>
              <w:spacing w:val="-3"/>
            </w:rPr>
          </w:rPrChange>
        </w:rPr>
        <w:t xml:space="preserve"> </w:t>
      </w:r>
      <w:r>
        <w:t>by</w:t>
      </w:r>
      <w:r>
        <w:rPr>
          <w:rPrChange w:id="5640" w:author="2023 Revisions to CCBHC Cost Report Instructions" w:date="2023-12-07T15:54:00Z">
            <w:rPr>
              <w:spacing w:val="-4"/>
            </w:rPr>
          </w:rPrChange>
        </w:rPr>
        <w:t xml:space="preserve"> </w:t>
      </w:r>
      <w:r>
        <w:t>taking</w:t>
      </w:r>
      <w:r>
        <w:rPr>
          <w:rPrChange w:id="5641" w:author="2023 Revisions to CCBHC Cost Report Instructions" w:date="2023-12-07T15:54:00Z">
            <w:rPr>
              <w:spacing w:val="-3"/>
            </w:rPr>
          </w:rPrChange>
        </w:rPr>
        <w:t xml:space="preserve"> </w:t>
      </w:r>
      <w:r>
        <w:t>the</w:t>
      </w:r>
      <w:r>
        <w:rPr>
          <w:rPrChange w:id="5642" w:author="2023 Revisions to CCBHC Cost Report Instructions" w:date="2023-12-07T15:54:00Z">
            <w:rPr>
              <w:spacing w:val="-3"/>
            </w:rPr>
          </w:rPrChange>
        </w:rPr>
        <w:t xml:space="preserve"> </w:t>
      </w:r>
      <w:r>
        <w:t>net</w:t>
      </w:r>
      <w:r>
        <w:rPr>
          <w:rPrChange w:id="5643" w:author="2023 Revisions to CCBHC Cost Report Instructions" w:date="2023-12-07T15:54:00Z">
            <w:rPr>
              <w:spacing w:val="-1"/>
            </w:rPr>
          </w:rPrChange>
        </w:rPr>
        <w:t xml:space="preserve"> </w:t>
      </w:r>
      <w:r>
        <w:t>cost</w:t>
      </w:r>
      <w:r>
        <w:rPr>
          <w:rPrChange w:id="5644" w:author="2023 Revisions to CCBHC Cost Report Instructions" w:date="2023-12-07T15:54:00Z">
            <w:rPr>
              <w:spacing w:val="-4"/>
            </w:rPr>
          </w:rPrChange>
        </w:rPr>
        <w:t xml:space="preserve"> </w:t>
      </w:r>
      <w:r>
        <w:t>from column 3, and dividing it by the number of services provided as listed in column 2, is automatically populated on this line.</w:t>
      </w:r>
      <w:ins w:id="5645" w:author="2023 Revisions to CCBHC Cost Report Instructions" w:date="2023-12-07T15:54:00Z">
        <w:r w:rsidR="00E23327">
          <w:t xml:space="preserve"> </w:t>
        </w:r>
      </w:ins>
    </w:p>
    <w:p w14:paraId="7B5CF4F1" w14:textId="7E2975CA" w:rsidR="0059672E" w:rsidRPr="00D20756" w:rsidRDefault="0050054D">
      <w:pPr>
        <w:pStyle w:val="Heading3"/>
        <w:pPrChange w:id="5646" w:author="2023 Revisions to CCBHC Cost Report Instructions" w:date="2023-12-07T15:54:00Z">
          <w:pPr>
            <w:spacing w:before="180"/>
            <w:ind w:left="200"/>
          </w:pPr>
        </w:pPrChange>
      </w:pPr>
      <w:bookmarkStart w:id="5647" w:name="_bookmark37"/>
      <w:bookmarkStart w:id="5648" w:name="_Toc147503631"/>
      <w:bookmarkStart w:id="5649" w:name="_Toc148441578"/>
      <w:bookmarkEnd w:id="5647"/>
      <w:r w:rsidRPr="00D20756">
        <w:t>Line</w:t>
      </w:r>
      <w:r>
        <w:rPr>
          <w:rPrChange w:id="5650" w:author="2023 Revisions to CCBHC Cost Report Instructions" w:date="2023-12-07T15:54:00Z">
            <w:rPr>
              <w:spacing w:val="-1"/>
            </w:rPr>
          </w:rPrChange>
        </w:rPr>
        <w:t xml:space="preserve"> </w:t>
      </w:r>
      <w:r>
        <w:rPr>
          <w:rPrChange w:id="5651" w:author="2023 Revisions to CCBHC Cost Report Instructions" w:date="2023-12-07T15:54:00Z">
            <w:rPr>
              <w:spacing w:val="-2"/>
            </w:rPr>
          </w:rPrChange>
        </w:rPr>
        <w:t>Descriptions</w:t>
      </w:r>
      <w:bookmarkEnd w:id="5648"/>
      <w:bookmarkEnd w:id="5649"/>
      <w:ins w:id="5652" w:author="2023 Revisions to CCBHC Cost Report Instructions" w:date="2023-12-07T15:54:00Z">
        <w:r w:rsidR="00025E08">
          <w:t xml:space="preserve"> </w:t>
        </w:r>
      </w:ins>
    </w:p>
    <w:p w14:paraId="382DC427" w14:textId="77777777" w:rsidR="0059672E" w:rsidRDefault="0059672E">
      <w:pPr>
        <w:pStyle w:val="BodyText"/>
        <w:spacing w:before="3"/>
        <w:rPr>
          <w:del w:id="5653" w:author="2023 Revisions to CCBHC Cost Report Instructions" w:date="2023-12-07T15:54:00Z"/>
          <w:b/>
          <w:i/>
          <w:sz w:val="21"/>
        </w:rPr>
      </w:pPr>
    </w:p>
    <w:p w14:paraId="4ECAD6B9" w14:textId="1798C7A3" w:rsidR="0059672E" w:rsidRDefault="0050054D">
      <w:pPr>
        <w:pStyle w:val="Heading4"/>
        <w:ind w:left="-5"/>
        <w:pPrChange w:id="5654" w:author="2023 Revisions to CCBHC Cost Report Instructions" w:date="2023-12-07T15:54:00Z">
          <w:pPr>
            <w:pStyle w:val="Heading3"/>
          </w:pPr>
        </w:pPrChange>
      </w:pPr>
      <w:r>
        <w:t>PART</w:t>
      </w:r>
      <w:r>
        <w:rPr>
          <w:rPrChange w:id="5655" w:author="2023 Revisions to CCBHC Cost Report Instructions" w:date="2023-12-07T15:54:00Z">
            <w:rPr>
              <w:i/>
              <w:spacing w:val="-7"/>
            </w:rPr>
          </w:rPrChange>
        </w:rPr>
        <w:t xml:space="preserve"> </w:t>
      </w:r>
      <w:r>
        <w:t>1A:</w:t>
      </w:r>
      <w:r>
        <w:rPr>
          <w:rPrChange w:id="5656" w:author="2023 Revisions to CCBHC Cost Report Instructions" w:date="2023-12-07T15:54:00Z">
            <w:rPr>
              <w:i/>
              <w:spacing w:val="-2"/>
            </w:rPr>
          </w:rPrChange>
        </w:rPr>
        <w:t xml:space="preserve"> </w:t>
      </w:r>
      <w:r>
        <w:t>CCBHC</w:t>
      </w:r>
      <w:r>
        <w:rPr>
          <w:rPrChange w:id="5657" w:author="2023 Revisions to CCBHC Cost Report Instructions" w:date="2023-12-07T15:54:00Z">
            <w:rPr>
              <w:i/>
              <w:spacing w:val="-4"/>
            </w:rPr>
          </w:rPrChange>
        </w:rPr>
        <w:t xml:space="preserve"> </w:t>
      </w:r>
      <w:r>
        <w:t>STAFF</w:t>
      </w:r>
      <w:r>
        <w:rPr>
          <w:rPrChange w:id="5658" w:author="2023 Revisions to CCBHC Cost Report Instructions" w:date="2023-12-07T15:54:00Z">
            <w:rPr>
              <w:i/>
              <w:spacing w:val="-4"/>
            </w:rPr>
          </w:rPrChange>
        </w:rPr>
        <w:t xml:space="preserve"> </w:t>
      </w:r>
      <w:r>
        <w:rPr>
          <w:rPrChange w:id="5659" w:author="2023 Revisions to CCBHC Cost Report Instructions" w:date="2023-12-07T15:54:00Z">
            <w:rPr>
              <w:i/>
              <w:spacing w:val="-2"/>
            </w:rPr>
          </w:rPrChange>
        </w:rPr>
        <w:t>SERVICES</w:t>
      </w:r>
      <w:ins w:id="5660" w:author="2023 Revisions to CCBHC Cost Report Instructions" w:date="2023-12-07T15:54:00Z">
        <w:r w:rsidR="00025E08">
          <w:t xml:space="preserve"> </w:t>
        </w:r>
      </w:ins>
    </w:p>
    <w:p w14:paraId="569C46C8" w14:textId="77777777" w:rsidR="0059672E" w:rsidRDefault="0050054D">
      <w:pPr>
        <w:pStyle w:val="BodyText"/>
        <w:spacing w:before="126" w:line="249" w:lineRule="auto"/>
        <w:ind w:left="1496" w:hanging="1297"/>
        <w:rPr>
          <w:del w:id="5661" w:author="2023 Revisions to CCBHC Cost Report Instructions" w:date="2023-12-07T15:54:00Z"/>
        </w:rPr>
      </w:pPr>
      <w:del w:id="5662" w:author="2023 Revisions to CCBHC Cost Report Instructions" w:date="2023-12-07T15:54:00Z">
        <w:r>
          <w:rPr>
            <w:b/>
          </w:rPr>
          <w:delText>Lines</w:delText>
        </w:r>
        <w:r>
          <w:rPr>
            <w:b/>
            <w:spacing w:val="-2"/>
          </w:rPr>
          <w:delText xml:space="preserve"> </w:delText>
        </w:r>
        <w:r>
          <w:rPr>
            <w:b/>
          </w:rPr>
          <w:delText>1–16:</w:delText>
        </w:r>
        <w:r>
          <w:rPr>
            <w:b/>
            <w:spacing w:val="32"/>
          </w:rPr>
          <w:delText xml:space="preserve"> </w:delText>
        </w:r>
        <w:r>
          <w:delText>Enter</w:delText>
        </w:r>
        <w:r>
          <w:rPr>
            <w:spacing w:val="-3"/>
          </w:rPr>
          <w:delText xml:space="preserve"> </w:delText>
        </w:r>
        <w:r>
          <w:delText>the</w:delText>
        </w:r>
        <w:r>
          <w:rPr>
            <w:spacing w:val="-4"/>
          </w:rPr>
          <w:delText xml:space="preserve"> </w:delText>
        </w:r>
        <w:r>
          <w:delText>number of FTEs</w:delText>
        </w:r>
        <w:r>
          <w:rPr>
            <w:spacing w:val="-1"/>
          </w:rPr>
          <w:delText xml:space="preserve"> </w:delText>
        </w:r>
        <w:r>
          <w:delText>and</w:delText>
        </w:r>
        <w:r>
          <w:rPr>
            <w:spacing w:val="-2"/>
          </w:rPr>
          <w:delText xml:space="preserve"> </w:delText>
        </w:r>
        <w:r>
          <w:delText>services</w:delText>
        </w:r>
        <w:r>
          <w:rPr>
            <w:spacing w:val="-1"/>
          </w:rPr>
          <w:delText xml:space="preserve"> </w:delText>
        </w:r>
        <w:r>
          <w:delText>provided</w:delText>
        </w:r>
        <w:r>
          <w:rPr>
            <w:spacing w:val="-2"/>
          </w:rPr>
          <w:delText xml:space="preserve"> </w:delText>
        </w:r>
        <w:r>
          <w:delText>by</w:delText>
        </w:r>
        <w:r>
          <w:rPr>
            <w:spacing w:val="-4"/>
          </w:rPr>
          <w:delText xml:space="preserve"> </w:delText>
        </w:r>
        <w:r>
          <w:delText>the</w:delText>
        </w:r>
        <w:r>
          <w:rPr>
            <w:spacing w:val="-2"/>
          </w:rPr>
          <w:delText xml:space="preserve"> </w:delText>
        </w:r>
        <w:r>
          <w:delText>health</w:delText>
        </w:r>
        <w:r>
          <w:rPr>
            <w:spacing w:val="-4"/>
          </w:rPr>
          <w:delText xml:space="preserve"> </w:delText>
        </w:r>
        <w:r>
          <w:delText>care</w:delText>
        </w:r>
        <w:r>
          <w:rPr>
            <w:spacing w:val="-4"/>
          </w:rPr>
          <w:delText xml:space="preserve"> </w:delText>
        </w:r>
        <w:r>
          <w:delText>staff on</w:delText>
        </w:r>
        <w:r>
          <w:rPr>
            <w:spacing w:val="-2"/>
          </w:rPr>
          <w:delText xml:space="preserve"> </w:delText>
        </w:r>
        <w:r>
          <w:delText>the appropriate line by type of staff in columns 1 and 2, as described above.</w:delText>
        </w:r>
      </w:del>
    </w:p>
    <w:p w14:paraId="44543CC0" w14:textId="77777777" w:rsidR="0059672E" w:rsidRDefault="0050054D">
      <w:pPr>
        <w:pStyle w:val="BodyText"/>
        <w:tabs>
          <w:tab w:val="left" w:pos="1496"/>
        </w:tabs>
        <w:spacing w:before="115" w:line="247" w:lineRule="auto"/>
        <w:ind w:left="1496" w:right="292" w:hanging="1297"/>
        <w:rPr>
          <w:del w:id="5663" w:author="2023 Revisions to CCBHC Cost Report Instructions" w:date="2023-12-07T15:54:00Z"/>
        </w:rPr>
      </w:pPr>
      <w:del w:id="5664" w:author="2023 Revisions to CCBHC Cost Report Instructions" w:date="2023-12-07T15:54:00Z">
        <w:r>
          <w:rPr>
            <w:b/>
          </w:rPr>
          <w:delText>Line 17:</w:delText>
        </w:r>
        <w:r>
          <w:rPr>
            <w:b/>
          </w:rPr>
          <w:tab/>
        </w:r>
        <w:r>
          <w:delText>Enter</w:delText>
        </w:r>
        <w:r>
          <w:rPr>
            <w:spacing w:val="-1"/>
          </w:rPr>
          <w:delText xml:space="preserve"> </w:delText>
        </w:r>
        <w:r>
          <w:delText>a</w:delText>
        </w:r>
        <w:r>
          <w:rPr>
            <w:spacing w:val="-5"/>
          </w:rPr>
          <w:delText xml:space="preserve"> </w:delText>
        </w:r>
        <w:r>
          <w:delText>subtotal</w:delText>
        </w:r>
        <w:r>
          <w:rPr>
            <w:spacing w:val="-3"/>
          </w:rPr>
          <w:delText xml:space="preserve"> </w:delText>
        </w:r>
        <w:r>
          <w:delText>of</w:delText>
        </w:r>
        <w:r>
          <w:rPr>
            <w:spacing w:val="-4"/>
          </w:rPr>
          <w:delText xml:space="preserve"> </w:delText>
        </w:r>
        <w:r>
          <w:delText>the</w:delText>
        </w:r>
        <w:r>
          <w:rPr>
            <w:spacing w:val="-5"/>
          </w:rPr>
          <w:delText xml:space="preserve"> </w:delText>
        </w:r>
        <w:r>
          <w:delText>number</w:delText>
        </w:r>
        <w:r>
          <w:rPr>
            <w:spacing w:val="-4"/>
          </w:rPr>
          <w:delText xml:space="preserve"> </w:delText>
        </w:r>
        <w:r>
          <w:delText>of</w:delText>
        </w:r>
        <w:r>
          <w:rPr>
            <w:spacing w:val="-1"/>
          </w:rPr>
          <w:delText xml:space="preserve"> </w:delText>
        </w:r>
        <w:r>
          <w:delText>FTEs</w:delText>
        </w:r>
        <w:r>
          <w:rPr>
            <w:spacing w:val="-2"/>
          </w:rPr>
          <w:delText xml:space="preserve"> </w:delText>
        </w:r>
        <w:r>
          <w:delText>and</w:delText>
        </w:r>
        <w:r>
          <w:rPr>
            <w:spacing w:val="-5"/>
          </w:rPr>
          <w:delText xml:space="preserve"> </w:delText>
        </w:r>
        <w:r>
          <w:delText>services</w:delText>
        </w:r>
        <w:r>
          <w:rPr>
            <w:spacing w:val="-5"/>
          </w:rPr>
          <w:delText xml:space="preserve"> </w:delText>
        </w:r>
        <w:r>
          <w:delText>for</w:delText>
        </w:r>
        <w:r>
          <w:rPr>
            <w:spacing w:val="-1"/>
          </w:rPr>
          <w:delText xml:space="preserve"> </w:delText>
        </w:r>
        <w:r>
          <w:delText>all</w:delText>
        </w:r>
        <w:r>
          <w:rPr>
            <w:spacing w:val="-3"/>
          </w:rPr>
          <w:delText xml:space="preserve"> </w:delText>
        </w:r>
        <w:r>
          <w:delText>other</w:delText>
        </w:r>
        <w:r>
          <w:rPr>
            <w:spacing w:val="-4"/>
          </w:rPr>
          <w:delText xml:space="preserve"> </w:delText>
        </w:r>
        <w:r>
          <w:delText>appropriate</w:delText>
        </w:r>
        <w:r>
          <w:rPr>
            <w:spacing w:val="-3"/>
          </w:rPr>
          <w:delText xml:space="preserve"> </w:delText>
        </w:r>
        <w:r>
          <w:delText>staff</w:delText>
        </w:r>
        <w:r>
          <w:rPr>
            <w:spacing w:val="-1"/>
          </w:rPr>
          <w:delText xml:space="preserve"> </w:delText>
        </w:r>
        <w:r>
          <w:delText>not listed on lines 1–16, and specify details in the Comments tab.</w:delText>
        </w:r>
      </w:del>
    </w:p>
    <w:p w14:paraId="6EAB6046" w14:textId="77777777" w:rsidR="0059672E" w:rsidRDefault="0050054D">
      <w:pPr>
        <w:pStyle w:val="BodyText"/>
        <w:tabs>
          <w:tab w:val="left" w:pos="1496"/>
        </w:tabs>
        <w:spacing w:before="119" w:line="247" w:lineRule="auto"/>
        <w:ind w:left="1496" w:right="645" w:hanging="1297"/>
        <w:rPr>
          <w:del w:id="5665" w:author="2023 Revisions to CCBHC Cost Report Instructions" w:date="2023-12-07T15:54:00Z"/>
        </w:rPr>
      </w:pPr>
      <w:del w:id="5666" w:author="2023 Revisions to CCBHC Cost Report Instructions" w:date="2023-12-07T15:54:00Z">
        <w:r>
          <w:rPr>
            <w:b/>
          </w:rPr>
          <w:delText>Line 18:</w:delText>
        </w:r>
        <w:r>
          <w:rPr>
            <w:b/>
          </w:rPr>
          <w:tab/>
        </w:r>
        <w:r>
          <w:delText>“Subtotal</w:delText>
        </w:r>
        <w:r>
          <w:rPr>
            <w:spacing w:val="-6"/>
          </w:rPr>
          <w:delText xml:space="preserve"> </w:delText>
        </w:r>
        <w:r>
          <w:delText>staff</w:delText>
        </w:r>
        <w:r>
          <w:rPr>
            <w:spacing w:val="-4"/>
          </w:rPr>
          <w:delText xml:space="preserve"> </w:delText>
        </w:r>
        <w:r>
          <w:delText>services,”</w:delText>
        </w:r>
        <w:r>
          <w:rPr>
            <w:spacing w:val="-4"/>
          </w:rPr>
          <w:delText xml:space="preserve"> </w:delText>
        </w:r>
        <w:r>
          <w:delText>which</w:delText>
        </w:r>
        <w:r>
          <w:rPr>
            <w:spacing w:val="-3"/>
          </w:rPr>
          <w:delText xml:space="preserve"> </w:delText>
        </w:r>
        <w:r>
          <w:delText>is</w:delText>
        </w:r>
        <w:r>
          <w:rPr>
            <w:spacing w:val="-2"/>
          </w:rPr>
          <w:delText xml:space="preserve"> </w:delText>
        </w:r>
        <w:r>
          <w:delText>calculated</w:delText>
        </w:r>
        <w:r>
          <w:rPr>
            <w:spacing w:val="-3"/>
          </w:rPr>
          <w:delText xml:space="preserve"> </w:delText>
        </w:r>
        <w:r>
          <w:delText>by</w:delText>
        </w:r>
        <w:r>
          <w:rPr>
            <w:spacing w:val="-5"/>
          </w:rPr>
          <w:delText xml:space="preserve"> </w:delText>
        </w:r>
        <w:r>
          <w:delText>adding</w:delText>
        </w:r>
        <w:r>
          <w:rPr>
            <w:spacing w:val="-2"/>
          </w:rPr>
          <w:delText xml:space="preserve"> </w:delText>
        </w:r>
        <w:r>
          <w:delText>the</w:delText>
        </w:r>
        <w:r>
          <w:rPr>
            <w:spacing w:val="-3"/>
          </w:rPr>
          <w:delText xml:space="preserve"> </w:delText>
        </w:r>
        <w:r>
          <w:delText>amounts</w:delText>
        </w:r>
        <w:r>
          <w:rPr>
            <w:spacing w:val="-2"/>
          </w:rPr>
          <w:delText xml:space="preserve"> </w:delText>
        </w:r>
        <w:r>
          <w:delText>on</w:delText>
        </w:r>
        <w:r>
          <w:rPr>
            <w:spacing w:val="-5"/>
          </w:rPr>
          <w:delText xml:space="preserve"> </w:delText>
        </w:r>
        <w:r>
          <w:delText>lines</w:delText>
        </w:r>
        <w:r>
          <w:rPr>
            <w:spacing w:val="-2"/>
          </w:rPr>
          <w:delText xml:space="preserve"> </w:delText>
        </w:r>
        <w:r>
          <w:delText>1–17 above, is automatically populated on this line.</w:delText>
        </w:r>
      </w:del>
    </w:p>
    <w:p w14:paraId="3F99450E" w14:textId="77777777" w:rsidR="0059672E" w:rsidRDefault="0059672E">
      <w:pPr>
        <w:pStyle w:val="BodyText"/>
        <w:spacing w:before="7"/>
        <w:rPr>
          <w:del w:id="5667" w:author="2023 Revisions to CCBHC Cost Report Instructions" w:date="2023-12-07T15:54:00Z"/>
          <w:sz w:val="20"/>
        </w:rPr>
      </w:pPr>
    </w:p>
    <w:p w14:paraId="75FB0C04" w14:textId="77777777" w:rsidR="0059672E" w:rsidRDefault="0050054D">
      <w:pPr>
        <w:pStyle w:val="Heading3"/>
        <w:spacing w:before="1"/>
        <w:rPr>
          <w:del w:id="5668" w:author="2023 Revisions to CCBHC Cost Report Instructions" w:date="2023-12-07T15:54:00Z"/>
        </w:rPr>
      </w:pPr>
      <w:del w:id="5669" w:author="2023 Revisions to CCBHC Cost Report Instructions" w:date="2023-12-07T15:54:00Z">
        <w:r>
          <w:delText>PART</w:delText>
        </w:r>
        <w:r>
          <w:rPr>
            <w:spacing w:val="-7"/>
          </w:rPr>
          <w:delText xml:space="preserve"> </w:delText>
        </w:r>
        <w:r>
          <w:delText>1B:</w:delText>
        </w:r>
        <w:r>
          <w:rPr>
            <w:spacing w:val="-4"/>
          </w:rPr>
          <w:delText xml:space="preserve"> </w:delText>
        </w:r>
        <w:r>
          <w:delText>CCBHC</w:delText>
        </w:r>
        <w:r>
          <w:rPr>
            <w:spacing w:val="-5"/>
          </w:rPr>
          <w:delText xml:space="preserve"> </w:delText>
        </w:r>
        <w:r>
          <w:delText>SERVICES</w:delText>
        </w:r>
        <w:r>
          <w:rPr>
            <w:spacing w:val="-5"/>
          </w:rPr>
          <w:delText xml:space="preserve"> </w:delText>
        </w:r>
        <w:r>
          <w:delText>UNDER</w:delText>
        </w:r>
        <w:r>
          <w:rPr>
            <w:spacing w:val="-3"/>
          </w:rPr>
          <w:delText xml:space="preserve"> </w:delText>
        </w:r>
        <w:r>
          <w:rPr>
            <w:spacing w:val="-2"/>
          </w:rPr>
          <w:delText>AGREEMENT</w:delText>
        </w:r>
      </w:del>
    </w:p>
    <w:p w14:paraId="3B08DECE" w14:textId="77777777" w:rsidR="0059672E" w:rsidRDefault="0050054D">
      <w:pPr>
        <w:pStyle w:val="BodyText"/>
        <w:tabs>
          <w:tab w:val="left" w:pos="1496"/>
        </w:tabs>
        <w:spacing w:before="128"/>
        <w:ind w:left="200"/>
        <w:rPr>
          <w:del w:id="5670" w:author="2023 Revisions to CCBHC Cost Report Instructions" w:date="2023-12-07T15:54:00Z"/>
        </w:rPr>
      </w:pPr>
      <w:del w:id="5671" w:author="2023 Revisions to CCBHC Cost Report Instructions" w:date="2023-12-07T15:54:00Z">
        <w:r>
          <w:rPr>
            <w:b/>
          </w:rPr>
          <w:delText>Line</w:delText>
        </w:r>
        <w:r>
          <w:rPr>
            <w:b/>
            <w:spacing w:val="-1"/>
          </w:rPr>
          <w:delText xml:space="preserve"> </w:delText>
        </w:r>
        <w:r>
          <w:rPr>
            <w:b/>
            <w:spacing w:val="-5"/>
          </w:rPr>
          <w:delText>19:</w:delText>
        </w:r>
        <w:r>
          <w:rPr>
            <w:b/>
          </w:rPr>
          <w:tab/>
        </w:r>
        <w:r>
          <w:delText>Enter</w:delText>
        </w:r>
        <w:r>
          <w:rPr>
            <w:spacing w:val="-5"/>
          </w:rPr>
          <w:delText xml:space="preserve"> </w:delText>
        </w:r>
        <w:r>
          <w:delText>the</w:delText>
        </w:r>
        <w:r>
          <w:rPr>
            <w:spacing w:val="-6"/>
          </w:rPr>
          <w:delText xml:space="preserve"> </w:delText>
        </w:r>
        <w:r>
          <w:delText>CCBHC</w:delText>
        </w:r>
        <w:r>
          <w:rPr>
            <w:spacing w:val="-3"/>
          </w:rPr>
          <w:delText xml:space="preserve"> </w:delText>
        </w:r>
        <w:r>
          <w:delText>services</w:delText>
        </w:r>
        <w:r>
          <w:rPr>
            <w:spacing w:val="-3"/>
          </w:rPr>
          <w:delText xml:space="preserve"> </w:delText>
        </w:r>
        <w:r>
          <w:delText>provided</w:delText>
        </w:r>
        <w:r>
          <w:rPr>
            <w:spacing w:val="-5"/>
          </w:rPr>
          <w:delText xml:space="preserve"> </w:delText>
        </w:r>
        <w:r>
          <w:delText>from</w:delText>
        </w:r>
        <w:r>
          <w:rPr>
            <w:spacing w:val="-5"/>
          </w:rPr>
          <w:delText xml:space="preserve"> </w:delText>
        </w:r>
        <w:r>
          <w:delText>the</w:delText>
        </w:r>
        <w:r>
          <w:rPr>
            <w:spacing w:val="-5"/>
          </w:rPr>
          <w:delText xml:space="preserve"> </w:delText>
        </w:r>
        <w:r>
          <w:rPr>
            <w:spacing w:val="-4"/>
          </w:rPr>
          <w:delText>DCO.</w:delText>
        </w:r>
      </w:del>
    </w:p>
    <w:p w14:paraId="5E58474C" w14:textId="77777777" w:rsidR="0059672E" w:rsidRDefault="0050054D">
      <w:pPr>
        <w:pStyle w:val="BodyText"/>
        <w:tabs>
          <w:tab w:val="left" w:pos="1496"/>
        </w:tabs>
        <w:spacing w:before="126"/>
        <w:ind w:left="200"/>
        <w:rPr>
          <w:del w:id="5672" w:author="2023 Revisions to CCBHC Cost Report Instructions" w:date="2023-12-07T15:54:00Z"/>
        </w:rPr>
      </w:pPr>
      <w:del w:id="5673" w:author="2023 Revisions to CCBHC Cost Report Instructions" w:date="2023-12-07T15:54:00Z">
        <w:r>
          <w:rPr>
            <w:b/>
          </w:rPr>
          <w:delText>Line</w:delText>
        </w:r>
        <w:r>
          <w:rPr>
            <w:b/>
            <w:spacing w:val="-1"/>
          </w:rPr>
          <w:delText xml:space="preserve"> </w:delText>
        </w:r>
        <w:r>
          <w:rPr>
            <w:b/>
            <w:spacing w:val="-5"/>
          </w:rPr>
          <w:delText>20:</w:delText>
        </w:r>
        <w:r>
          <w:rPr>
            <w:b/>
          </w:rPr>
          <w:tab/>
        </w:r>
        <w:r>
          <w:delText>Enter</w:delText>
        </w:r>
        <w:r>
          <w:rPr>
            <w:spacing w:val="-4"/>
          </w:rPr>
          <w:delText xml:space="preserve"> </w:delText>
        </w:r>
        <w:r>
          <w:delText>a</w:delText>
        </w:r>
        <w:r>
          <w:rPr>
            <w:spacing w:val="-6"/>
          </w:rPr>
          <w:delText xml:space="preserve"> </w:delText>
        </w:r>
        <w:r>
          <w:delText>subtotal</w:delText>
        </w:r>
        <w:r>
          <w:rPr>
            <w:spacing w:val="-3"/>
          </w:rPr>
          <w:delText xml:space="preserve"> </w:delText>
        </w:r>
        <w:r>
          <w:delText>of</w:delText>
        </w:r>
        <w:r>
          <w:rPr>
            <w:spacing w:val="-5"/>
          </w:rPr>
          <w:delText xml:space="preserve"> </w:delText>
        </w:r>
        <w:r>
          <w:delText>all</w:delText>
        </w:r>
        <w:r>
          <w:rPr>
            <w:spacing w:val="-3"/>
          </w:rPr>
          <w:delText xml:space="preserve"> </w:delText>
        </w:r>
        <w:r>
          <w:delText>other</w:delText>
        </w:r>
        <w:r>
          <w:rPr>
            <w:spacing w:val="-2"/>
          </w:rPr>
          <w:delText xml:space="preserve"> </w:delText>
        </w:r>
        <w:r>
          <w:delText>CCBHC</w:delText>
        </w:r>
        <w:r>
          <w:rPr>
            <w:spacing w:val="-3"/>
          </w:rPr>
          <w:delText xml:space="preserve"> </w:delText>
        </w:r>
        <w:r>
          <w:delText>services,</w:delText>
        </w:r>
        <w:r>
          <w:rPr>
            <w:spacing w:val="-2"/>
          </w:rPr>
          <w:delText xml:space="preserve"> </w:delText>
        </w:r>
        <w:r>
          <w:delText>and</w:delText>
        </w:r>
        <w:r>
          <w:rPr>
            <w:spacing w:val="-5"/>
          </w:rPr>
          <w:delText xml:space="preserve"> </w:delText>
        </w:r>
        <w:r>
          <w:delText>specify</w:delText>
        </w:r>
        <w:r>
          <w:rPr>
            <w:spacing w:val="-6"/>
          </w:rPr>
          <w:delText xml:space="preserve"> </w:delText>
        </w:r>
        <w:r>
          <w:delText>details</w:delText>
        </w:r>
        <w:r>
          <w:rPr>
            <w:spacing w:val="-2"/>
          </w:rPr>
          <w:delText xml:space="preserve"> </w:delText>
        </w:r>
        <w:r>
          <w:delText>in</w:delText>
        </w:r>
        <w:r>
          <w:rPr>
            <w:spacing w:val="-6"/>
          </w:rPr>
          <w:delText xml:space="preserve"> </w:delText>
        </w:r>
        <w:r>
          <w:delText>the</w:delText>
        </w:r>
        <w:r>
          <w:rPr>
            <w:spacing w:val="-5"/>
          </w:rPr>
          <w:delText xml:space="preserve"> </w:delText>
        </w:r>
        <w:r>
          <w:delText>Comments</w:delText>
        </w:r>
        <w:r>
          <w:rPr>
            <w:spacing w:val="-5"/>
          </w:rPr>
          <w:delText xml:space="preserve"> </w:delText>
        </w:r>
        <w:r>
          <w:rPr>
            <w:spacing w:val="-4"/>
          </w:rPr>
          <w:delText>tab.</w:delText>
        </w:r>
      </w:del>
    </w:p>
    <w:p w14:paraId="7BB40CDE" w14:textId="77777777" w:rsidR="0059672E" w:rsidRDefault="0050054D">
      <w:pPr>
        <w:pStyle w:val="BodyText"/>
        <w:tabs>
          <w:tab w:val="left" w:pos="1496"/>
        </w:tabs>
        <w:spacing w:before="126" w:line="249" w:lineRule="auto"/>
        <w:ind w:left="1496" w:right="389" w:hanging="1297"/>
        <w:rPr>
          <w:del w:id="5674" w:author="2023 Revisions to CCBHC Cost Report Instructions" w:date="2023-12-07T15:54:00Z"/>
        </w:rPr>
      </w:pPr>
      <w:del w:id="5675" w:author="2023 Revisions to CCBHC Cost Report Instructions" w:date="2023-12-07T15:54:00Z">
        <w:r>
          <w:rPr>
            <w:b/>
          </w:rPr>
          <w:delText>Line 21:</w:delText>
        </w:r>
        <w:r>
          <w:rPr>
            <w:b/>
          </w:rPr>
          <w:tab/>
        </w:r>
        <w:r>
          <w:delText>“Subtotal</w:delText>
        </w:r>
        <w:r>
          <w:rPr>
            <w:spacing w:val="-6"/>
          </w:rPr>
          <w:delText xml:space="preserve"> </w:delText>
        </w:r>
        <w:r>
          <w:delText>of</w:delText>
        </w:r>
        <w:r>
          <w:rPr>
            <w:spacing w:val="-1"/>
          </w:rPr>
          <w:delText xml:space="preserve"> </w:delText>
        </w:r>
        <w:r>
          <w:delText>services</w:delText>
        </w:r>
        <w:r>
          <w:rPr>
            <w:spacing w:val="-2"/>
          </w:rPr>
          <w:delText xml:space="preserve"> </w:delText>
        </w:r>
        <w:r>
          <w:delText>under</w:delText>
        </w:r>
        <w:r>
          <w:rPr>
            <w:spacing w:val="-1"/>
          </w:rPr>
          <w:delText xml:space="preserve"> </w:delText>
        </w:r>
        <w:r>
          <w:delText>agreement”</w:delText>
        </w:r>
        <w:r>
          <w:rPr>
            <w:spacing w:val="-4"/>
          </w:rPr>
          <w:delText xml:space="preserve"> </w:delText>
        </w:r>
        <w:r>
          <w:delText>is</w:delText>
        </w:r>
        <w:r>
          <w:rPr>
            <w:spacing w:val="-2"/>
          </w:rPr>
          <w:delText xml:space="preserve"> </w:delText>
        </w:r>
        <w:r>
          <w:delText>automatically</w:delText>
        </w:r>
        <w:r>
          <w:rPr>
            <w:spacing w:val="-5"/>
          </w:rPr>
          <w:delText xml:space="preserve"> </w:delText>
        </w:r>
        <w:r>
          <w:delText>populated</w:delText>
        </w:r>
        <w:r>
          <w:rPr>
            <w:spacing w:val="-5"/>
          </w:rPr>
          <w:delText xml:space="preserve"> </w:delText>
        </w:r>
        <w:r>
          <w:delText>from</w:delText>
        </w:r>
        <w:r>
          <w:rPr>
            <w:spacing w:val="-4"/>
          </w:rPr>
          <w:delText xml:space="preserve"> </w:delText>
        </w:r>
        <w:r>
          <w:delText>the</w:delText>
        </w:r>
        <w:r>
          <w:rPr>
            <w:spacing w:val="-5"/>
          </w:rPr>
          <w:delText xml:space="preserve"> </w:delText>
        </w:r>
        <w:r>
          <w:delText xml:space="preserve">amounts on lines 19 through 20 </w:delText>
        </w:r>
        <w:r>
          <w:delText>above.</w:delText>
        </w:r>
      </w:del>
    </w:p>
    <w:p w14:paraId="455E8DD2" w14:textId="77777777" w:rsidR="0059672E" w:rsidRDefault="0050054D">
      <w:pPr>
        <w:pStyle w:val="BodyText"/>
        <w:tabs>
          <w:tab w:val="left" w:pos="1496"/>
        </w:tabs>
        <w:spacing w:before="115" w:line="247" w:lineRule="auto"/>
        <w:ind w:left="1496" w:right="324" w:hanging="1297"/>
        <w:rPr>
          <w:del w:id="5676" w:author="2023 Revisions to CCBHC Cost Report Instructions" w:date="2023-12-07T15:54:00Z"/>
        </w:rPr>
      </w:pPr>
      <w:del w:id="5677" w:author="2023 Revisions to CCBHC Cost Report Instructions" w:date="2023-12-07T15:54:00Z">
        <w:r>
          <w:rPr>
            <w:b/>
          </w:rPr>
          <w:delText>Line 22:</w:delText>
        </w:r>
        <w:r>
          <w:rPr>
            <w:b/>
          </w:rPr>
          <w:tab/>
        </w:r>
        <w:r>
          <w:delText>“Total</w:delText>
        </w:r>
        <w:r>
          <w:rPr>
            <w:spacing w:val="-3"/>
          </w:rPr>
          <w:delText xml:space="preserve"> </w:delText>
        </w:r>
        <w:r>
          <w:delText>services”</w:delText>
        </w:r>
        <w:r>
          <w:rPr>
            <w:spacing w:val="-1"/>
          </w:rPr>
          <w:delText xml:space="preserve"> </w:delText>
        </w:r>
        <w:r>
          <w:delText>is</w:delText>
        </w:r>
        <w:r>
          <w:rPr>
            <w:spacing w:val="-2"/>
          </w:rPr>
          <w:delText xml:space="preserve"> </w:delText>
        </w:r>
        <w:r>
          <w:delText>automatically</w:delText>
        </w:r>
        <w:r>
          <w:rPr>
            <w:spacing w:val="-5"/>
          </w:rPr>
          <w:delText xml:space="preserve"> </w:delText>
        </w:r>
        <w:r>
          <w:delText>populated</w:delText>
        </w:r>
        <w:r>
          <w:rPr>
            <w:spacing w:val="-3"/>
          </w:rPr>
          <w:delText xml:space="preserve"> </w:delText>
        </w:r>
        <w:r>
          <w:delText>by</w:delText>
        </w:r>
        <w:r>
          <w:rPr>
            <w:spacing w:val="-5"/>
          </w:rPr>
          <w:delText xml:space="preserve"> </w:delText>
        </w:r>
        <w:r>
          <w:delText>adding</w:delText>
        </w:r>
        <w:r>
          <w:rPr>
            <w:spacing w:val="-3"/>
          </w:rPr>
          <w:delText xml:space="preserve"> </w:delText>
        </w:r>
        <w:r>
          <w:delText>the</w:delText>
        </w:r>
        <w:r>
          <w:rPr>
            <w:spacing w:val="-3"/>
          </w:rPr>
          <w:delText xml:space="preserve"> </w:delText>
        </w:r>
        <w:r>
          <w:delText>amounts</w:delText>
        </w:r>
        <w:r>
          <w:rPr>
            <w:spacing w:val="-2"/>
          </w:rPr>
          <w:delText xml:space="preserve"> </w:delText>
        </w:r>
        <w:r>
          <w:delText>on</w:delText>
        </w:r>
        <w:r>
          <w:rPr>
            <w:spacing w:val="-5"/>
          </w:rPr>
          <w:delText xml:space="preserve"> </w:delText>
        </w:r>
        <w:r>
          <w:delText>lines</w:delText>
        </w:r>
        <w:r>
          <w:rPr>
            <w:spacing w:val="-5"/>
          </w:rPr>
          <w:delText xml:space="preserve"> </w:delText>
        </w:r>
        <w:r>
          <w:delText>18</w:delText>
        </w:r>
        <w:r>
          <w:rPr>
            <w:spacing w:val="-3"/>
          </w:rPr>
          <w:delText xml:space="preserve"> </w:delText>
        </w:r>
        <w:r>
          <w:delText>and</w:delText>
        </w:r>
        <w:r>
          <w:rPr>
            <w:spacing w:val="-3"/>
          </w:rPr>
          <w:delText xml:space="preserve"> </w:delText>
        </w:r>
        <w:r>
          <w:delText xml:space="preserve">21 </w:delText>
        </w:r>
        <w:r>
          <w:rPr>
            <w:spacing w:val="-2"/>
          </w:rPr>
          <w:delText>above.</w:delText>
        </w:r>
      </w:del>
    </w:p>
    <w:p w14:paraId="57737DCA" w14:textId="77777777" w:rsidR="0059672E" w:rsidRDefault="0050054D">
      <w:pPr>
        <w:pStyle w:val="BodyText"/>
        <w:tabs>
          <w:tab w:val="left" w:pos="1552"/>
        </w:tabs>
        <w:spacing w:line="247" w:lineRule="auto"/>
        <w:ind w:left="1552" w:right="292" w:hanging="1352"/>
        <w:rPr>
          <w:del w:id="5678" w:author="2023 Revisions to CCBHC Cost Report Instructions" w:date="2023-12-07T15:54:00Z"/>
        </w:rPr>
      </w:pPr>
      <w:del w:id="5679" w:author="2023 Revisions to CCBHC Cost Report Instructions" w:date="2023-12-07T15:54:00Z">
        <w:r>
          <w:rPr>
            <w:b/>
          </w:rPr>
          <w:delText>Line 23:</w:delText>
        </w:r>
        <w:r>
          <w:rPr>
            <w:b/>
          </w:rPr>
          <w:tab/>
        </w:r>
        <w:r>
          <w:delText>Line 23 automatically populates the number of sites included in the cost report from question</w:delText>
        </w:r>
        <w:r>
          <w:rPr>
            <w:spacing w:val="-2"/>
          </w:rPr>
          <w:delText xml:space="preserve"> </w:delText>
        </w:r>
        <w:r>
          <w:delText>18</w:delText>
        </w:r>
        <w:r>
          <w:rPr>
            <w:spacing w:val="-3"/>
          </w:rPr>
          <w:delText xml:space="preserve"> </w:delText>
        </w:r>
        <w:r>
          <w:delText>in</w:delText>
        </w:r>
        <w:r>
          <w:rPr>
            <w:spacing w:val="-4"/>
          </w:rPr>
          <w:delText xml:space="preserve"> </w:delText>
        </w:r>
        <w:r>
          <w:delText>the</w:delText>
        </w:r>
        <w:r>
          <w:rPr>
            <w:spacing w:val="-4"/>
          </w:rPr>
          <w:delText xml:space="preserve"> </w:delText>
        </w:r>
        <w:r>
          <w:delText>Provider</w:delText>
        </w:r>
        <w:r>
          <w:rPr>
            <w:spacing w:val="-3"/>
          </w:rPr>
          <w:delText xml:space="preserve"> </w:delText>
        </w:r>
        <w:r>
          <w:delText>Information</w:delText>
        </w:r>
        <w:r>
          <w:rPr>
            <w:spacing w:val="-2"/>
          </w:rPr>
          <w:delText xml:space="preserve"> </w:delText>
        </w:r>
        <w:r>
          <w:delText>tab.</w:delText>
        </w:r>
        <w:r>
          <w:rPr>
            <w:spacing w:val="40"/>
          </w:rPr>
          <w:delText xml:space="preserve"> </w:delText>
        </w:r>
        <w:r>
          <w:delText>For</w:delText>
        </w:r>
        <w:r>
          <w:rPr>
            <w:spacing w:val="-1"/>
          </w:rPr>
          <w:delText xml:space="preserve"> </w:delText>
        </w:r>
        <w:r>
          <w:delText>each</w:delText>
        </w:r>
        <w:r>
          <w:rPr>
            <w:spacing w:val="-2"/>
          </w:rPr>
          <w:delText xml:space="preserve"> </w:delText>
        </w:r>
        <w:r>
          <w:delText>site,</w:delText>
        </w:r>
        <w:r>
          <w:rPr>
            <w:spacing w:val="-1"/>
          </w:rPr>
          <w:delText xml:space="preserve"> </w:delText>
        </w:r>
        <w:r>
          <w:delText>copy</w:delText>
        </w:r>
        <w:r>
          <w:rPr>
            <w:spacing w:val="-4"/>
          </w:rPr>
          <w:delText xml:space="preserve"> </w:delText>
        </w:r>
        <w:r>
          <w:delText>and</w:delText>
        </w:r>
        <w:r>
          <w:rPr>
            <w:spacing w:val="-4"/>
          </w:rPr>
          <w:delText xml:space="preserve"> </w:delText>
        </w:r>
        <w:r>
          <w:delText>complete</w:delText>
        </w:r>
        <w:r>
          <w:rPr>
            <w:spacing w:val="-2"/>
          </w:rPr>
          <w:delText xml:space="preserve"> </w:delText>
        </w:r>
        <w:r>
          <w:delText>Part</w:delText>
        </w:r>
        <w:r>
          <w:rPr>
            <w:spacing w:val="-3"/>
          </w:rPr>
          <w:delText xml:space="preserve"> </w:delText>
        </w:r>
        <w:r>
          <w:delText xml:space="preserve">2 </w:delText>
        </w:r>
        <w:r>
          <w:rPr>
            <w:spacing w:val="-2"/>
          </w:rPr>
          <w:delText>below.</w:delText>
        </w:r>
      </w:del>
    </w:p>
    <w:p w14:paraId="04AD99AF" w14:textId="77777777" w:rsidR="0059672E" w:rsidRDefault="0059672E">
      <w:pPr>
        <w:spacing w:line="247" w:lineRule="auto"/>
        <w:rPr>
          <w:del w:id="5680" w:author="2023 Revisions to CCBHC Cost Report Instructions" w:date="2023-12-07T15:54:00Z"/>
        </w:rPr>
        <w:sectPr w:rsidR="0059672E">
          <w:pgSz w:w="12240" w:h="15840"/>
          <w:pgMar w:top="1340" w:right="940" w:bottom="620" w:left="1240" w:header="542" w:footer="432" w:gutter="0"/>
          <w:cols w:space="720"/>
        </w:sectPr>
      </w:pPr>
    </w:p>
    <w:p w14:paraId="12ED8640" w14:textId="77777777" w:rsidR="0059672E" w:rsidRDefault="0050054D">
      <w:pPr>
        <w:pStyle w:val="Heading4"/>
        <w:spacing w:before="146"/>
        <w:rPr>
          <w:del w:id="5681" w:author="2023 Revisions to CCBHC Cost Report Instructions" w:date="2023-12-07T15:54:00Z"/>
        </w:rPr>
      </w:pPr>
      <w:bookmarkStart w:id="5682" w:name="PART_2_–_SERVICES_PROVIDED_BY_SITE"/>
      <w:bookmarkStart w:id="5683" w:name="_bookmark38"/>
      <w:bookmarkEnd w:id="5682"/>
      <w:bookmarkEnd w:id="5683"/>
      <w:moveFromRangeStart w:id="5684" w:author="2023 Revisions to CCBHC Cost Report Instructions" w:date="2023-12-07T15:54:00Z" w:name="move152856916"/>
      <w:moveFrom w:id="5685" w:author="2023 Revisions to CCBHC Cost Report Instructions" w:date="2023-12-07T15:54:00Z">
        <w:r>
          <w:rPr>
            <w:i/>
          </w:rPr>
          <w:t>PART</w:t>
        </w:r>
        <w:r>
          <w:rPr>
            <w:b w:val="0"/>
            <w:rPrChange w:id="5686" w:author="2023 Revisions to CCBHC Cost Report Instructions" w:date="2023-12-07T15:54:00Z">
              <w:rPr>
                <w:b w:val="0"/>
                <w:spacing w:val="-4"/>
              </w:rPr>
            </w:rPrChange>
          </w:rPr>
          <w:t xml:space="preserve"> </w:t>
        </w:r>
        <w:r>
          <w:rPr>
            <w:i/>
          </w:rPr>
          <w:t>2</w:t>
        </w:r>
        <w:r>
          <w:rPr>
            <w:b w:val="0"/>
            <w:rPrChange w:id="5687" w:author="2023 Revisions to CCBHC Cost Report Instructions" w:date="2023-12-07T15:54:00Z">
              <w:rPr>
                <w:b w:val="0"/>
                <w:spacing w:val="-4"/>
              </w:rPr>
            </w:rPrChange>
          </w:rPr>
          <w:t xml:space="preserve"> </w:t>
        </w:r>
        <w:r>
          <w:rPr>
            <w:i/>
          </w:rPr>
          <w:t>–</w:t>
        </w:r>
        <w:r>
          <w:rPr>
            <w:b w:val="0"/>
            <w:rPrChange w:id="5688" w:author="2023 Revisions to CCBHC Cost Report Instructions" w:date="2023-12-07T15:54:00Z">
              <w:rPr>
                <w:b w:val="0"/>
                <w:spacing w:val="-3"/>
              </w:rPr>
            </w:rPrChange>
          </w:rPr>
          <w:t xml:space="preserve"> </w:t>
        </w:r>
        <w:r>
          <w:rPr>
            <w:i/>
          </w:rPr>
          <w:t>SERVICES</w:t>
        </w:r>
        <w:r>
          <w:rPr>
            <w:b w:val="0"/>
            <w:rPrChange w:id="5689" w:author="2023 Revisions to CCBHC Cost Report Instructions" w:date="2023-12-07T15:54:00Z">
              <w:rPr>
                <w:b w:val="0"/>
                <w:spacing w:val="-4"/>
              </w:rPr>
            </w:rPrChange>
          </w:rPr>
          <w:t xml:space="preserve"> </w:t>
        </w:r>
        <w:r>
          <w:rPr>
            <w:i/>
          </w:rPr>
          <w:t>PROVIDED</w:t>
        </w:r>
        <w:r>
          <w:rPr>
            <w:b w:val="0"/>
            <w:rPrChange w:id="5690" w:author="2023 Revisions to CCBHC Cost Report Instructions" w:date="2023-12-07T15:54:00Z">
              <w:rPr>
                <w:b w:val="0"/>
                <w:spacing w:val="-4"/>
              </w:rPr>
            </w:rPrChange>
          </w:rPr>
          <w:t xml:space="preserve"> </w:t>
        </w:r>
        <w:r>
          <w:rPr>
            <w:i/>
          </w:rPr>
          <w:t>BY</w:t>
        </w:r>
        <w:r>
          <w:rPr>
            <w:b w:val="0"/>
            <w:rPrChange w:id="5691" w:author="2023 Revisions to CCBHC Cost Report Instructions" w:date="2023-12-07T15:54:00Z">
              <w:rPr>
                <w:b w:val="0"/>
                <w:spacing w:val="-3"/>
              </w:rPr>
            </w:rPrChange>
          </w:rPr>
          <w:t xml:space="preserve"> </w:t>
        </w:r>
        <w:r>
          <w:rPr>
            <w:b w:val="0"/>
            <w:rPrChange w:id="5692" w:author="2023 Revisions to CCBHC Cost Report Instructions" w:date="2023-12-07T15:54:00Z">
              <w:rPr>
                <w:b w:val="0"/>
                <w:spacing w:val="-4"/>
              </w:rPr>
            </w:rPrChange>
          </w:rPr>
          <w:t>SITE</w:t>
        </w:r>
      </w:moveFrom>
      <w:moveFromRangeEnd w:id="5684"/>
    </w:p>
    <w:p w14:paraId="3D43F727" w14:textId="77777777" w:rsidR="0059672E" w:rsidRDefault="0050054D">
      <w:pPr>
        <w:pStyle w:val="Heading5"/>
        <w:spacing w:before="147"/>
        <w:rPr>
          <w:del w:id="5693" w:author="2023 Revisions to CCBHC Cost Report Instructions" w:date="2023-12-07T15:54:00Z"/>
        </w:rPr>
      </w:pPr>
      <w:bookmarkStart w:id="5694" w:name="_bookmark39"/>
      <w:bookmarkEnd w:id="5694"/>
      <w:del w:id="5695" w:author="2023 Revisions to CCBHC Cost Report Instructions" w:date="2023-12-07T15:54:00Z">
        <w:r>
          <w:delText>Column</w:delText>
        </w:r>
        <w:r>
          <w:rPr>
            <w:spacing w:val="-3"/>
          </w:rPr>
          <w:delText xml:space="preserve"> </w:delText>
        </w:r>
        <w:r>
          <w:rPr>
            <w:spacing w:val="-2"/>
          </w:rPr>
          <w:delText>Descriptions</w:delText>
        </w:r>
      </w:del>
    </w:p>
    <w:p w14:paraId="736D6BF5" w14:textId="77777777" w:rsidR="0059672E" w:rsidRDefault="0050054D">
      <w:pPr>
        <w:pStyle w:val="BodyText"/>
        <w:tabs>
          <w:tab w:val="left" w:pos="1639"/>
        </w:tabs>
        <w:spacing w:before="83" w:line="249" w:lineRule="auto"/>
        <w:ind w:left="1640" w:right="324" w:hanging="1441"/>
        <w:rPr>
          <w:del w:id="5696" w:author="2023 Revisions to CCBHC Cost Report Instructions" w:date="2023-12-07T15:54:00Z"/>
        </w:rPr>
      </w:pPr>
      <w:del w:id="5697" w:author="2023 Revisions to CCBHC Cost Report Instructions" w:date="2023-12-07T15:54:00Z">
        <w:r>
          <w:rPr>
            <w:b/>
          </w:rPr>
          <w:delText>Column 1</w:delText>
        </w:r>
        <w:r>
          <w:delText>:</w:delText>
        </w:r>
        <w:r>
          <w:tab/>
          <w:delText>Enter</w:delText>
        </w:r>
        <w:r>
          <w:rPr>
            <w:spacing w:val="-5"/>
          </w:rPr>
          <w:delText xml:space="preserve"> </w:delText>
        </w:r>
        <w:r>
          <w:delText>the</w:delText>
        </w:r>
        <w:r>
          <w:rPr>
            <w:spacing w:val="-6"/>
          </w:rPr>
          <w:delText xml:space="preserve"> </w:delText>
        </w:r>
        <w:r>
          <w:delText>number</w:delText>
        </w:r>
        <w:r>
          <w:rPr>
            <w:spacing w:val="-2"/>
          </w:rPr>
          <w:delText xml:space="preserve"> </w:delText>
        </w:r>
        <w:r>
          <w:delText>of</w:delText>
        </w:r>
        <w:r>
          <w:rPr>
            <w:spacing w:val="-2"/>
          </w:rPr>
          <w:delText xml:space="preserve"> </w:delText>
        </w:r>
        <w:r>
          <w:delText>FTEs</w:delText>
        </w:r>
        <w:r>
          <w:rPr>
            <w:spacing w:val="-6"/>
          </w:rPr>
          <w:delText xml:space="preserve"> </w:delText>
        </w:r>
        <w:r>
          <w:delText>for</w:delText>
        </w:r>
        <w:r>
          <w:rPr>
            <w:spacing w:val="-2"/>
          </w:rPr>
          <w:delText xml:space="preserve"> </w:delText>
        </w:r>
        <w:r>
          <w:delText>each</w:delText>
        </w:r>
        <w:r>
          <w:rPr>
            <w:spacing w:val="-6"/>
          </w:rPr>
          <w:delText xml:space="preserve"> </w:delText>
        </w:r>
        <w:r>
          <w:delText>expense</w:delText>
        </w:r>
        <w:r>
          <w:rPr>
            <w:spacing w:val="-4"/>
          </w:rPr>
          <w:delText xml:space="preserve"> </w:delText>
        </w:r>
        <w:r>
          <w:delText>category</w:delText>
        </w:r>
        <w:r>
          <w:rPr>
            <w:spacing w:val="-6"/>
          </w:rPr>
          <w:delText xml:space="preserve"> </w:delText>
        </w:r>
        <w:r>
          <w:delText>position</w:delText>
        </w:r>
        <w:r>
          <w:rPr>
            <w:spacing w:val="-4"/>
          </w:rPr>
          <w:delText xml:space="preserve"> </w:delText>
        </w:r>
        <w:r>
          <w:delText>listed,</w:delText>
        </w:r>
        <w:r>
          <w:rPr>
            <w:spacing w:val="-4"/>
          </w:rPr>
          <w:delText xml:space="preserve"> </w:delText>
        </w:r>
        <w:r>
          <w:delText>corresponding to the expenses listed in Trial Balance tab.</w:delText>
        </w:r>
      </w:del>
    </w:p>
    <w:p w14:paraId="47D37935" w14:textId="77777777" w:rsidR="0059672E" w:rsidRDefault="0050054D">
      <w:pPr>
        <w:pStyle w:val="BodyText"/>
        <w:tabs>
          <w:tab w:val="left" w:pos="1639"/>
        </w:tabs>
        <w:spacing w:before="115" w:line="247" w:lineRule="auto"/>
        <w:ind w:left="1640" w:right="701" w:hanging="1441"/>
        <w:rPr>
          <w:del w:id="5698" w:author="2023 Revisions to CCBHC Cost Report Instructions" w:date="2023-12-07T15:54:00Z"/>
        </w:rPr>
      </w:pPr>
      <w:del w:id="5699" w:author="2023 Revisions to CCBHC Cost Report Instructions" w:date="2023-12-07T15:54:00Z">
        <w:r>
          <w:rPr>
            <w:b/>
          </w:rPr>
          <w:delText>Column 2:</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number</w:delText>
        </w:r>
        <w:r>
          <w:rPr>
            <w:spacing w:val="-1"/>
          </w:rPr>
          <w:delText xml:space="preserve"> </w:delText>
        </w:r>
        <w:r>
          <w:delText>of</w:delText>
        </w:r>
        <w:r>
          <w:rPr>
            <w:spacing w:val="-3"/>
          </w:rPr>
          <w:delText xml:space="preserve"> </w:delText>
        </w:r>
        <w:r>
          <w:delText>services</w:delText>
        </w:r>
        <w:r>
          <w:rPr>
            <w:spacing w:val="-2"/>
          </w:rPr>
          <w:delText xml:space="preserve"> </w:delText>
        </w:r>
        <w:r>
          <w:delText>provided</w:delText>
        </w:r>
        <w:r>
          <w:rPr>
            <w:spacing w:val="-5"/>
          </w:rPr>
          <w:delText xml:space="preserve"> </w:delText>
        </w:r>
        <w:r>
          <w:delText>for</w:delText>
        </w:r>
        <w:r>
          <w:rPr>
            <w:spacing w:val="-1"/>
          </w:rPr>
          <w:delText xml:space="preserve"> </w:delText>
        </w:r>
        <w:r>
          <w:delText>CCBHC</w:delText>
        </w:r>
        <w:r>
          <w:rPr>
            <w:spacing w:val="-3"/>
          </w:rPr>
          <w:delText xml:space="preserve"> </w:delText>
        </w:r>
        <w:r>
          <w:delText>services</w:delText>
        </w:r>
        <w:r>
          <w:rPr>
            <w:spacing w:val="-5"/>
          </w:rPr>
          <w:delText xml:space="preserve"> </w:delText>
        </w:r>
        <w:r>
          <w:delText>furnished</w:delText>
        </w:r>
        <w:r>
          <w:rPr>
            <w:spacing w:val="-3"/>
          </w:rPr>
          <w:delText xml:space="preserve"> </w:delText>
        </w:r>
        <w:r>
          <w:delText>to</w:delText>
        </w:r>
        <w:r>
          <w:rPr>
            <w:spacing w:val="-5"/>
          </w:rPr>
          <w:delText xml:space="preserve"> </w:delText>
        </w:r>
        <w:r>
          <w:delText>all patients for each staff.</w:delText>
        </w:r>
      </w:del>
    </w:p>
    <w:p w14:paraId="16DDD2FA" w14:textId="77777777" w:rsidR="0059672E" w:rsidRDefault="0050054D">
      <w:pPr>
        <w:spacing w:before="182"/>
        <w:ind w:left="200"/>
        <w:rPr>
          <w:del w:id="5700" w:author="2023 Revisions to CCBHC Cost Report Instructions" w:date="2023-12-07T15:54:00Z"/>
          <w:b/>
          <w:i/>
        </w:rPr>
      </w:pPr>
      <w:bookmarkStart w:id="5701" w:name="_bookmark40"/>
      <w:bookmarkEnd w:id="5701"/>
      <w:del w:id="5702" w:author="2023 Revisions to CCBHC Cost Report Instructions" w:date="2023-12-07T15:54:00Z">
        <w:r>
          <w:rPr>
            <w:b/>
            <w:i/>
          </w:rPr>
          <w:delText>Line</w:delText>
        </w:r>
        <w:r>
          <w:rPr>
            <w:b/>
            <w:i/>
            <w:spacing w:val="-1"/>
          </w:rPr>
          <w:delText xml:space="preserve"> </w:delText>
        </w:r>
        <w:r>
          <w:rPr>
            <w:b/>
            <w:i/>
            <w:spacing w:val="-2"/>
          </w:rPr>
          <w:delText>Descriptions</w:delText>
        </w:r>
      </w:del>
    </w:p>
    <w:p w14:paraId="56F389CD" w14:textId="77777777" w:rsidR="0059672E" w:rsidRDefault="0059672E">
      <w:pPr>
        <w:pStyle w:val="Heading3"/>
        <w:rPr>
          <w:moveFrom w:id="5703" w:author="2023 Revisions to CCBHC Cost Report Instructions" w:date="2023-12-07T15:54:00Z"/>
          <w:b w:val="0"/>
          <w:i w:val="0"/>
          <w:rPrChange w:id="5704" w:author="2023 Revisions to CCBHC Cost Report Instructions" w:date="2023-12-07T15:54:00Z">
            <w:rPr>
              <w:moveFrom w:id="5705" w:author="2023 Revisions to CCBHC Cost Report Instructions" w:date="2023-12-07T15:54:00Z"/>
              <w:b/>
              <w:i/>
              <w:sz w:val="21"/>
            </w:rPr>
          </w:rPrChange>
        </w:rPr>
        <w:pPrChange w:id="5706" w:author="2023 Revisions to CCBHC Cost Report Instructions" w:date="2023-12-07T15:54:00Z">
          <w:pPr>
            <w:pStyle w:val="BodyText"/>
            <w:spacing w:before="3"/>
          </w:pPr>
        </w:pPrChange>
      </w:pPr>
      <w:moveFromRangeStart w:id="5707" w:author="2023 Revisions to CCBHC Cost Report Instructions" w:date="2023-12-07T15:54:00Z" w:name="move152856917"/>
    </w:p>
    <w:p w14:paraId="57FA542A" w14:textId="77777777" w:rsidR="0059672E" w:rsidRDefault="0050054D">
      <w:pPr>
        <w:pStyle w:val="Heading3"/>
        <w:rPr>
          <w:del w:id="5708" w:author="2023 Revisions to CCBHC Cost Report Instructions" w:date="2023-12-07T15:54:00Z"/>
        </w:rPr>
      </w:pPr>
      <w:moveFrom w:id="5709" w:author="2023 Revisions to CCBHC Cost Report Instructions" w:date="2023-12-07T15:54:00Z">
        <w:r>
          <w:t>PART</w:t>
        </w:r>
        <w:r>
          <w:rPr>
            <w:b w:val="0"/>
            <w:i w:val="0"/>
            <w:rPrChange w:id="5710" w:author="2023 Revisions to CCBHC Cost Report Instructions" w:date="2023-12-07T15:54:00Z">
              <w:rPr>
                <w:b w:val="0"/>
                <w:i/>
                <w:spacing w:val="-7"/>
              </w:rPr>
            </w:rPrChange>
          </w:rPr>
          <w:t xml:space="preserve"> </w:t>
        </w:r>
        <w:r>
          <w:t>2A:</w:t>
        </w:r>
        <w:r>
          <w:rPr>
            <w:b w:val="0"/>
            <w:i w:val="0"/>
            <w:rPrChange w:id="5711" w:author="2023 Revisions to CCBHC Cost Report Instructions" w:date="2023-12-07T15:54:00Z">
              <w:rPr>
                <w:b w:val="0"/>
                <w:i/>
                <w:spacing w:val="-2"/>
              </w:rPr>
            </w:rPrChange>
          </w:rPr>
          <w:t xml:space="preserve"> </w:t>
        </w:r>
        <w:r>
          <w:t>CCBHC</w:t>
        </w:r>
        <w:r>
          <w:rPr>
            <w:b w:val="0"/>
            <w:i w:val="0"/>
            <w:rPrChange w:id="5712" w:author="2023 Revisions to CCBHC Cost Report Instructions" w:date="2023-12-07T15:54:00Z">
              <w:rPr>
                <w:b w:val="0"/>
                <w:i/>
                <w:spacing w:val="-4"/>
              </w:rPr>
            </w:rPrChange>
          </w:rPr>
          <w:t xml:space="preserve"> </w:t>
        </w:r>
        <w:r>
          <w:t>STAFF</w:t>
        </w:r>
        <w:r>
          <w:rPr>
            <w:b w:val="0"/>
            <w:i w:val="0"/>
            <w:rPrChange w:id="5713" w:author="2023 Revisions to CCBHC Cost Report Instructions" w:date="2023-12-07T15:54:00Z">
              <w:rPr>
                <w:b w:val="0"/>
                <w:i/>
                <w:spacing w:val="-5"/>
              </w:rPr>
            </w:rPrChange>
          </w:rPr>
          <w:t xml:space="preserve"> </w:t>
        </w:r>
        <w:r>
          <w:t>SERVICES</w:t>
        </w:r>
        <w:r>
          <w:rPr>
            <w:b w:val="0"/>
            <w:i w:val="0"/>
            <w:rPrChange w:id="5714" w:author="2023 Revisions to CCBHC Cost Report Instructions" w:date="2023-12-07T15:54:00Z">
              <w:rPr>
                <w:b w:val="0"/>
                <w:i/>
                <w:spacing w:val="-4"/>
              </w:rPr>
            </w:rPrChange>
          </w:rPr>
          <w:t xml:space="preserve"> </w:t>
        </w:r>
        <w:r>
          <w:t>BY</w:t>
        </w:r>
        <w:r>
          <w:rPr>
            <w:b w:val="0"/>
            <w:i w:val="0"/>
            <w:rPrChange w:id="5715" w:author="2023 Revisions to CCBHC Cost Report Instructions" w:date="2023-12-07T15:54:00Z">
              <w:rPr>
                <w:b w:val="0"/>
                <w:i/>
                <w:spacing w:val="-4"/>
              </w:rPr>
            </w:rPrChange>
          </w:rPr>
          <w:t xml:space="preserve"> SITE</w:t>
        </w:r>
      </w:moveFrom>
      <w:moveFromRangeEnd w:id="5707"/>
    </w:p>
    <w:p w14:paraId="397BAF2B" w14:textId="5B2F786D" w:rsidR="0059672E" w:rsidRDefault="0050054D">
      <w:pPr>
        <w:pStyle w:val="Hangingtext"/>
        <w:pPrChange w:id="5716" w:author="2023 Revisions to CCBHC Cost Report Instructions" w:date="2023-12-07T15:54:00Z">
          <w:pPr>
            <w:pStyle w:val="BodyText"/>
            <w:tabs>
              <w:tab w:val="left" w:pos="1639"/>
            </w:tabs>
            <w:spacing w:before="126"/>
            <w:ind w:left="1640" w:right="721" w:hanging="1441"/>
          </w:pPr>
        </w:pPrChange>
      </w:pPr>
      <w:r>
        <w:rPr>
          <w:b/>
        </w:rPr>
        <w:t>Lines 1–16:</w:t>
      </w:r>
      <w:r>
        <w:rPr>
          <w:rPrChange w:id="5717" w:author="2023 Revisions to CCBHC Cost Report Instructions" w:date="2023-12-07T15:54:00Z">
            <w:rPr>
              <w:b/>
            </w:rPr>
          </w:rPrChange>
        </w:rPr>
        <w:tab/>
      </w:r>
      <w:r>
        <w:t>Enter</w:t>
      </w:r>
      <w:r>
        <w:rPr>
          <w:rPrChange w:id="5718" w:author="2023 Revisions to CCBHC Cost Report Instructions" w:date="2023-12-07T15:54:00Z">
            <w:rPr>
              <w:spacing w:val="-4"/>
            </w:rPr>
          </w:rPrChange>
        </w:rPr>
        <w:t xml:space="preserve"> </w:t>
      </w:r>
      <w:r>
        <w:t>the</w:t>
      </w:r>
      <w:r>
        <w:rPr>
          <w:rPrChange w:id="5719" w:author="2023 Revisions to CCBHC Cost Report Instructions" w:date="2023-12-07T15:54:00Z">
            <w:rPr>
              <w:spacing w:val="-5"/>
            </w:rPr>
          </w:rPrChange>
        </w:rPr>
        <w:t xml:space="preserve"> </w:t>
      </w:r>
      <w:r>
        <w:t>number</w:t>
      </w:r>
      <w:r>
        <w:rPr>
          <w:rPrChange w:id="5720" w:author="2023 Revisions to CCBHC Cost Report Instructions" w:date="2023-12-07T15:54:00Z">
            <w:rPr>
              <w:spacing w:val="-1"/>
            </w:rPr>
          </w:rPrChange>
        </w:rPr>
        <w:t xml:space="preserve"> </w:t>
      </w:r>
      <w:r>
        <w:t>of</w:t>
      </w:r>
      <w:r>
        <w:rPr>
          <w:rPrChange w:id="5721" w:author="2023 Revisions to CCBHC Cost Report Instructions" w:date="2023-12-07T15:54:00Z">
            <w:rPr>
              <w:spacing w:val="-1"/>
            </w:rPr>
          </w:rPrChange>
        </w:rPr>
        <w:t xml:space="preserve"> </w:t>
      </w:r>
      <w:r>
        <w:t>FTEs</w:t>
      </w:r>
      <w:r>
        <w:rPr>
          <w:rPrChange w:id="5722" w:author="2023 Revisions to CCBHC Cost Report Instructions" w:date="2023-12-07T15:54:00Z">
            <w:rPr>
              <w:spacing w:val="-2"/>
            </w:rPr>
          </w:rPrChange>
        </w:rPr>
        <w:t xml:space="preserve"> </w:t>
      </w:r>
      <w:r>
        <w:t>and</w:t>
      </w:r>
      <w:r>
        <w:rPr>
          <w:rPrChange w:id="5723" w:author="2023 Revisions to CCBHC Cost Report Instructions" w:date="2023-12-07T15:54:00Z">
            <w:rPr>
              <w:spacing w:val="-3"/>
            </w:rPr>
          </w:rPrChange>
        </w:rPr>
        <w:t xml:space="preserve"> </w:t>
      </w:r>
      <w:r>
        <w:t>services</w:t>
      </w:r>
      <w:r>
        <w:rPr>
          <w:rPrChange w:id="5724" w:author="2023 Revisions to CCBHC Cost Report Instructions" w:date="2023-12-07T15:54:00Z">
            <w:rPr>
              <w:spacing w:val="-2"/>
            </w:rPr>
          </w:rPrChange>
        </w:rPr>
        <w:t xml:space="preserve"> </w:t>
      </w:r>
      <w:r>
        <w:t>provided</w:t>
      </w:r>
      <w:r>
        <w:rPr>
          <w:rPrChange w:id="5725" w:author="2023 Revisions to CCBHC Cost Report Instructions" w:date="2023-12-07T15:54:00Z">
            <w:rPr>
              <w:spacing w:val="-3"/>
            </w:rPr>
          </w:rPrChange>
        </w:rPr>
        <w:t xml:space="preserve"> </w:t>
      </w:r>
      <w:r>
        <w:t>by</w:t>
      </w:r>
      <w:r>
        <w:rPr>
          <w:rPrChange w:id="5726" w:author="2023 Revisions to CCBHC Cost Report Instructions" w:date="2023-12-07T15:54:00Z">
            <w:rPr>
              <w:spacing w:val="-5"/>
            </w:rPr>
          </w:rPrChange>
        </w:rPr>
        <w:t xml:space="preserve"> </w:t>
      </w:r>
      <w:r>
        <w:t>the</w:t>
      </w:r>
      <w:r>
        <w:rPr>
          <w:rPrChange w:id="5727" w:author="2023 Revisions to CCBHC Cost Report Instructions" w:date="2023-12-07T15:54:00Z">
            <w:rPr>
              <w:spacing w:val="-3"/>
            </w:rPr>
          </w:rPrChange>
        </w:rPr>
        <w:t xml:space="preserve"> </w:t>
      </w:r>
      <w:r>
        <w:t>health</w:t>
      </w:r>
      <w:r>
        <w:rPr>
          <w:rPrChange w:id="5728" w:author="2023 Revisions to CCBHC Cost Report Instructions" w:date="2023-12-07T15:54:00Z">
            <w:rPr>
              <w:spacing w:val="-5"/>
            </w:rPr>
          </w:rPrChange>
        </w:rPr>
        <w:t xml:space="preserve"> </w:t>
      </w:r>
      <w:r>
        <w:t>care</w:t>
      </w:r>
      <w:r>
        <w:rPr>
          <w:rPrChange w:id="5729" w:author="2023 Revisions to CCBHC Cost Report Instructions" w:date="2023-12-07T15:54:00Z">
            <w:rPr>
              <w:spacing w:val="-5"/>
            </w:rPr>
          </w:rPrChange>
        </w:rPr>
        <w:t xml:space="preserve"> </w:t>
      </w:r>
      <w:r>
        <w:t>staff</w:t>
      </w:r>
      <w:r>
        <w:rPr>
          <w:rPrChange w:id="5730" w:author="2023 Revisions to CCBHC Cost Report Instructions" w:date="2023-12-07T15:54:00Z">
            <w:rPr>
              <w:spacing w:val="-1"/>
            </w:rPr>
          </w:rPrChange>
        </w:rPr>
        <w:t xml:space="preserve"> </w:t>
      </w:r>
      <w:r>
        <w:t>on</w:t>
      </w:r>
      <w:r>
        <w:rPr>
          <w:rPrChange w:id="5731" w:author="2023 Revisions to CCBHC Cost Report Instructions" w:date="2023-12-07T15:54:00Z">
            <w:rPr>
              <w:spacing w:val="-3"/>
            </w:rPr>
          </w:rPrChange>
        </w:rPr>
        <w:t xml:space="preserve"> </w:t>
      </w:r>
      <w:r>
        <w:t>the appropriate line by type of staff in columns 1 and 2, as described above.</w:t>
      </w:r>
      <w:ins w:id="5732" w:author="2023 Revisions to CCBHC Cost Report Instructions" w:date="2023-12-07T15:54:00Z">
        <w:r w:rsidR="00025E08">
          <w:t xml:space="preserve">   </w:t>
        </w:r>
      </w:ins>
    </w:p>
    <w:p w14:paraId="58FBCB47" w14:textId="79631942" w:rsidR="0059672E" w:rsidRDefault="0050054D">
      <w:pPr>
        <w:pStyle w:val="Hangingtext"/>
        <w:pPrChange w:id="5733" w:author="2023 Revisions to CCBHC Cost Report Instructions" w:date="2023-12-07T15:54:00Z">
          <w:pPr>
            <w:pStyle w:val="BodyText"/>
            <w:tabs>
              <w:tab w:val="left" w:pos="1639"/>
            </w:tabs>
            <w:spacing w:before="115" w:line="247" w:lineRule="auto"/>
            <w:ind w:left="1640" w:right="151" w:hanging="1441"/>
          </w:pPr>
        </w:pPrChange>
      </w:pPr>
      <w:r>
        <w:rPr>
          <w:b/>
        </w:rPr>
        <w:t>Line 17:</w:t>
      </w:r>
      <w:ins w:id="5734" w:author="2023 Revisions to CCBHC Cost Report Instructions" w:date="2023-12-07T15:54:00Z">
        <w:r w:rsidR="00025E08">
          <w:t xml:space="preserve"> </w:t>
        </w:r>
      </w:ins>
      <w:r>
        <w:rPr>
          <w:rPrChange w:id="5735" w:author="2023 Revisions to CCBHC Cost Report Instructions" w:date="2023-12-07T15:54:00Z">
            <w:rPr>
              <w:b/>
            </w:rPr>
          </w:rPrChange>
        </w:rPr>
        <w:tab/>
      </w:r>
      <w:r>
        <w:t>Enter</w:t>
      </w:r>
      <w:r>
        <w:rPr>
          <w:rPrChange w:id="5736" w:author="2023 Revisions to CCBHC Cost Report Instructions" w:date="2023-12-07T15:54:00Z">
            <w:rPr>
              <w:spacing w:val="-1"/>
            </w:rPr>
          </w:rPrChange>
        </w:rPr>
        <w:t xml:space="preserve"> </w:t>
      </w:r>
      <w:r>
        <w:t>a</w:t>
      </w:r>
      <w:r>
        <w:rPr>
          <w:rPrChange w:id="5737" w:author="2023 Revisions to CCBHC Cost Report Instructions" w:date="2023-12-07T15:54:00Z">
            <w:rPr>
              <w:spacing w:val="-5"/>
            </w:rPr>
          </w:rPrChange>
        </w:rPr>
        <w:t xml:space="preserve"> </w:t>
      </w:r>
      <w:r>
        <w:t>subtotal</w:t>
      </w:r>
      <w:r>
        <w:rPr>
          <w:rPrChange w:id="5738" w:author="2023 Revisions to CCBHC Cost Report Instructions" w:date="2023-12-07T15:54:00Z">
            <w:rPr>
              <w:spacing w:val="-3"/>
            </w:rPr>
          </w:rPrChange>
        </w:rPr>
        <w:t xml:space="preserve"> </w:t>
      </w:r>
      <w:r>
        <w:t>of</w:t>
      </w:r>
      <w:r>
        <w:rPr>
          <w:rPrChange w:id="5739" w:author="2023 Revisions to CCBHC Cost Report Instructions" w:date="2023-12-07T15:54:00Z">
            <w:rPr>
              <w:spacing w:val="-4"/>
            </w:rPr>
          </w:rPrChange>
        </w:rPr>
        <w:t xml:space="preserve"> </w:t>
      </w:r>
      <w:r>
        <w:t>the</w:t>
      </w:r>
      <w:r>
        <w:rPr>
          <w:rPrChange w:id="5740" w:author="2023 Revisions to CCBHC Cost Report Instructions" w:date="2023-12-07T15:54:00Z">
            <w:rPr>
              <w:spacing w:val="-5"/>
            </w:rPr>
          </w:rPrChange>
        </w:rPr>
        <w:t xml:space="preserve"> </w:t>
      </w:r>
      <w:r>
        <w:t>number</w:t>
      </w:r>
      <w:r>
        <w:rPr>
          <w:rPrChange w:id="5741" w:author="2023 Revisions to CCBHC Cost Report Instructions" w:date="2023-12-07T15:54:00Z">
            <w:rPr>
              <w:spacing w:val="-4"/>
            </w:rPr>
          </w:rPrChange>
        </w:rPr>
        <w:t xml:space="preserve"> </w:t>
      </w:r>
      <w:r>
        <w:t>of</w:t>
      </w:r>
      <w:r>
        <w:rPr>
          <w:rPrChange w:id="5742" w:author="2023 Revisions to CCBHC Cost Report Instructions" w:date="2023-12-07T15:54:00Z">
            <w:rPr>
              <w:spacing w:val="-1"/>
            </w:rPr>
          </w:rPrChange>
        </w:rPr>
        <w:t xml:space="preserve"> </w:t>
      </w:r>
      <w:r>
        <w:t>FTEs</w:t>
      </w:r>
      <w:r>
        <w:rPr>
          <w:rPrChange w:id="5743" w:author="2023 Revisions to CCBHC Cost Report Instructions" w:date="2023-12-07T15:54:00Z">
            <w:rPr>
              <w:spacing w:val="-2"/>
            </w:rPr>
          </w:rPrChange>
        </w:rPr>
        <w:t xml:space="preserve"> </w:t>
      </w:r>
      <w:r>
        <w:t>and</w:t>
      </w:r>
      <w:r>
        <w:rPr>
          <w:rPrChange w:id="5744" w:author="2023 Revisions to CCBHC Cost Report Instructions" w:date="2023-12-07T15:54:00Z">
            <w:rPr>
              <w:spacing w:val="-5"/>
            </w:rPr>
          </w:rPrChange>
        </w:rPr>
        <w:t xml:space="preserve"> </w:t>
      </w:r>
      <w:r>
        <w:t>services</w:t>
      </w:r>
      <w:r>
        <w:rPr>
          <w:rPrChange w:id="5745" w:author="2023 Revisions to CCBHC Cost Report Instructions" w:date="2023-12-07T15:54:00Z">
            <w:rPr>
              <w:spacing w:val="-5"/>
            </w:rPr>
          </w:rPrChange>
        </w:rPr>
        <w:t xml:space="preserve"> </w:t>
      </w:r>
      <w:r>
        <w:t>for</w:t>
      </w:r>
      <w:r>
        <w:rPr>
          <w:rPrChange w:id="5746" w:author="2023 Revisions to CCBHC Cost Report Instructions" w:date="2023-12-07T15:54:00Z">
            <w:rPr>
              <w:spacing w:val="-1"/>
            </w:rPr>
          </w:rPrChange>
        </w:rPr>
        <w:t xml:space="preserve"> </w:t>
      </w:r>
      <w:r>
        <w:t>all</w:t>
      </w:r>
      <w:r>
        <w:rPr>
          <w:rPrChange w:id="5747" w:author="2023 Revisions to CCBHC Cost Report Instructions" w:date="2023-12-07T15:54:00Z">
            <w:rPr>
              <w:spacing w:val="-3"/>
            </w:rPr>
          </w:rPrChange>
        </w:rPr>
        <w:t xml:space="preserve"> </w:t>
      </w:r>
      <w:r>
        <w:t>other</w:t>
      </w:r>
      <w:r>
        <w:rPr>
          <w:rPrChange w:id="5748" w:author="2023 Revisions to CCBHC Cost Report Instructions" w:date="2023-12-07T15:54:00Z">
            <w:rPr>
              <w:spacing w:val="-4"/>
            </w:rPr>
          </w:rPrChange>
        </w:rPr>
        <w:t xml:space="preserve"> </w:t>
      </w:r>
      <w:r>
        <w:t>appropriate</w:t>
      </w:r>
      <w:r>
        <w:rPr>
          <w:rPrChange w:id="5749" w:author="2023 Revisions to CCBHC Cost Report Instructions" w:date="2023-12-07T15:54:00Z">
            <w:rPr>
              <w:spacing w:val="-3"/>
            </w:rPr>
          </w:rPrChange>
        </w:rPr>
        <w:t xml:space="preserve"> </w:t>
      </w:r>
      <w:r>
        <w:t>staff</w:t>
      </w:r>
      <w:r>
        <w:rPr>
          <w:rPrChange w:id="5750" w:author="2023 Revisions to CCBHC Cost Report Instructions" w:date="2023-12-07T15:54:00Z">
            <w:rPr>
              <w:spacing w:val="-1"/>
            </w:rPr>
          </w:rPrChange>
        </w:rPr>
        <w:t xml:space="preserve"> </w:t>
      </w:r>
      <w:r>
        <w:t>not listed on lines 1–16, and specify details in the Comments tab.</w:t>
      </w:r>
      <w:ins w:id="5751" w:author="2023 Revisions to CCBHC Cost Report Instructions" w:date="2023-12-07T15:54:00Z">
        <w:r w:rsidR="00025E08">
          <w:t xml:space="preserve"> </w:t>
        </w:r>
      </w:ins>
    </w:p>
    <w:p w14:paraId="4EB247A5" w14:textId="73CE7614" w:rsidR="0059672E" w:rsidRDefault="0050054D">
      <w:pPr>
        <w:pStyle w:val="Hangingtext"/>
        <w:pPrChange w:id="5752" w:author="2023 Revisions to CCBHC Cost Report Instructions" w:date="2023-12-07T15:54:00Z">
          <w:pPr>
            <w:pStyle w:val="BodyText"/>
            <w:tabs>
              <w:tab w:val="left" w:pos="1640"/>
            </w:tabs>
            <w:spacing w:before="119" w:line="247" w:lineRule="auto"/>
            <w:ind w:left="1640" w:right="502" w:hanging="1441"/>
          </w:pPr>
        </w:pPrChange>
      </w:pPr>
      <w:r>
        <w:rPr>
          <w:b/>
        </w:rPr>
        <w:t>Line 18:</w:t>
      </w:r>
      <w:ins w:id="5753" w:author="2023 Revisions to CCBHC Cost Report Instructions" w:date="2023-12-07T15:54:00Z">
        <w:r w:rsidR="00025E08">
          <w:t xml:space="preserve"> </w:t>
        </w:r>
      </w:ins>
      <w:r>
        <w:rPr>
          <w:rPrChange w:id="5754" w:author="2023 Revisions to CCBHC Cost Report Instructions" w:date="2023-12-07T15:54:00Z">
            <w:rPr>
              <w:b/>
            </w:rPr>
          </w:rPrChange>
        </w:rPr>
        <w:tab/>
      </w:r>
      <w:r>
        <w:t>“Subtotal</w:t>
      </w:r>
      <w:r>
        <w:rPr>
          <w:rPrChange w:id="5755" w:author="2023 Revisions to CCBHC Cost Report Instructions" w:date="2023-12-07T15:54:00Z">
            <w:rPr>
              <w:spacing w:val="-6"/>
            </w:rPr>
          </w:rPrChange>
        </w:rPr>
        <w:t xml:space="preserve"> </w:t>
      </w:r>
      <w:r>
        <w:t>staff</w:t>
      </w:r>
      <w:r>
        <w:rPr>
          <w:rPrChange w:id="5756" w:author="2023 Revisions to CCBHC Cost Report Instructions" w:date="2023-12-07T15:54:00Z">
            <w:rPr>
              <w:spacing w:val="-4"/>
            </w:rPr>
          </w:rPrChange>
        </w:rPr>
        <w:t xml:space="preserve"> </w:t>
      </w:r>
      <w:r>
        <w:t>services,”</w:t>
      </w:r>
      <w:r>
        <w:rPr>
          <w:rPrChange w:id="5757" w:author="2023 Revisions to CCBHC Cost Report Instructions" w:date="2023-12-07T15:54:00Z">
            <w:rPr>
              <w:spacing w:val="-4"/>
            </w:rPr>
          </w:rPrChange>
        </w:rPr>
        <w:t xml:space="preserve"> </w:t>
      </w:r>
      <w:r>
        <w:t>which</w:t>
      </w:r>
      <w:r>
        <w:rPr>
          <w:rPrChange w:id="5758" w:author="2023 Revisions to CCBHC Cost Report Instructions" w:date="2023-12-07T15:54:00Z">
            <w:rPr>
              <w:spacing w:val="-3"/>
            </w:rPr>
          </w:rPrChange>
        </w:rPr>
        <w:t xml:space="preserve"> </w:t>
      </w:r>
      <w:r>
        <w:t>is</w:t>
      </w:r>
      <w:r>
        <w:rPr>
          <w:rPrChange w:id="5759" w:author="2023 Revisions to CCBHC Cost Report Instructions" w:date="2023-12-07T15:54:00Z">
            <w:rPr>
              <w:spacing w:val="-2"/>
            </w:rPr>
          </w:rPrChange>
        </w:rPr>
        <w:t xml:space="preserve"> </w:t>
      </w:r>
      <w:r>
        <w:t>calculated</w:t>
      </w:r>
      <w:r>
        <w:rPr>
          <w:rPrChange w:id="5760" w:author="2023 Revisions to CCBHC Cost Report Instructions" w:date="2023-12-07T15:54:00Z">
            <w:rPr>
              <w:spacing w:val="-3"/>
            </w:rPr>
          </w:rPrChange>
        </w:rPr>
        <w:t xml:space="preserve"> </w:t>
      </w:r>
      <w:r>
        <w:t>by</w:t>
      </w:r>
      <w:r>
        <w:rPr>
          <w:rPrChange w:id="5761" w:author="2023 Revisions to CCBHC Cost Report Instructions" w:date="2023-12-07T15:54:00Z">
            <w:rPr>
              <w:spacing w:val="-5"/>
            </w:rPr>
          </w:rPrChange>
        </w:rPr>
        <w:t xml:space="preserve"> </w:t>
      </w:r>
      <w:r>
        <w:t>adding</w:t>
      </w:r>
      <w:r>
        <w:rPr>
          <w:rPrChange w:id="5762" w:author="2023 Revisions to CCBHC Cost Report Instructions" w:date="2023-12-07T15:54:00Z">
            <w:rPr>
              <w:spacing w:val="-2"/>
            </w:rPr>
          </w:rPrChange>
        </w:rPr>
        <w:t xml:space="preserve"> </w:t>
      </w:r>
      <w:r>
        <w:t>the</w:t>
      </w:r>
      <w:r>
        <w:rPr>
          <w:rPrChange w:id="5763" w:author="2023 Revisions to CCBHC Cost Report Instructions" w:date="2023-12-07T15:54:00Z">
            <w:rPr>
              <w:spacing w:val="-3"/>
            </w:rPr>
          </w:rPrChange>
        </w:rPr>
        <w:t xml:space="preserve"> </w:t>
      </w:r>
      <w:r>
        <w:t>amounts</w:t>
      </w:r>
      <w:r>
        <w:rPr>
          <w:rPrChange w:id="5764" w:author="2023 Revisions to CCBHC Cost Report Instructions" w:date="2023-12-07T15:54:00Z">
            <w:rPr>
              <w:spacing w:val="-2"/>
            </w:rPr>
          </w:rPrChange>
        </w:rPr>
        <w:t xml:space="preserve"> </w:t>
      </w:r>
      <w:r>
        <w:t>on</w:t>
      </w:r>
      <w:r>
        <w:rPr>
          <w:rPrChange w:id="5765" w:author="2023 Revisions to CCBHC Cost Report Instructions" w:date="2023-12-07T15:54:00Z">
            <w:rPr>
              <w:spacing w:val="-5"/>
            </w:rPr>
          </w:rPrChange>
        </w:rPr>
        <w:t xml:space="preserve"> </w:t>
      </w:r>
      <w:r>
        <w:t>lines</w:t>
      </w:r>
      <w:r>
        <w:rPr>
          <w:rPrChange w:id="5766" w:author="2023 Revisions to CCBHC Cost Report Instructions" w:date="2023-12-07T15:54:00Z">
            <w:rPr>
              <w:spacing w:val="-2"/>
            </w:rPr>
          </w:rPrChange>
        </w:rPr>
        <w:t xml:space="preserve"> </w:t>
      </w:r>
      <w:r>
        <w:t>1–17 above, is automatically populated on this line.</w:t>
      </w:r>
      <w:ins w:id="5767" w:author="2023 Revisions to CCBHC Cost Report Instructions" w:date="2023-12-07T15:54:00Z">
        <w:r w:rsidR="00025E08">
          <w:t xml:space="preserve"> </w:t>
        </w:r>
      </w:ins>
    </w:p>
    <w:p w14:paraId="28737184" w14:textId="77777777" w:rsidR="0059672E" w:rsidRDefault="0059672E">
      <w:pPr>
        <w:pStyle w:val="BodyText"/>
        <w:spacing w:before="7"/>
        <w:rPr>
          <w:del w:id="5768" w:author="2023 Revisions to CCBHC Cost Report Instructions" w:date="2023-12-07T15:54:00Z"/>
          <w:sz w:val="20"/>
        </w:rPr>
      </w:pPr>
    </w:p>
    <w:p w14:paraId="6FD68FFE" w14:textId="5294D1B4" w:rsidR="0059672E" w:rsidRDefault="0050054D">
      <w:pPr>
        <w:pStyle w:val="Heading4"/>
        <w:pPrChange w:id="5769" w:author="2023 Revisions to CCBHC Cost Report Instructions" w:date="2023-12-07T15:54:00Z">
          <w:pPr>
            <w:pStyle w:val="Heading3"/>
            <w:spacing w:before="1"/>
          </w:pPr>
        </w:pPrChange>
      </w:pPr>
      <w:r>
        <w:t>PART</w:t>
      </w:r>
      <w:r>
        <w:rPr>
          <w:rPrChange w:id="5770" w:author="2023 Revisions to CCBHC Cost Report Instructions" w:date="2023-12-07T15:54:00Z">
            <w:rPr>
              <w:i/>
              <w:spacing w:val="-10"/>
            </w:rPr>
          </w:rPrChange>
        </w:rPr>
        <w:t xml:space="preserve"> </w:t>
      </w:r>
      <w:ins w:id="5771" w:author="2023 Revisions to CCBHC Cost Report Instructions" w:date="2023-12-07T15:54:00Z">
        <w:r w:rsidR="00025E08">
          <w:t>1B</w:t>
        </w:r>
      </w:ins>
      <w:del w:id="5772" w:author="2023 Revisions to CCBHC Cost Report Instructions" w:date="2023-12-07T15:54:00Z">
        <w:r>
          <w:delText>2B</w:delText>
        </w:r>
      </w:del>
      <w:r>
        <w:t>:</w:t>
      </w:r>
      <w:r>
        <w:rPr>
          <w:rPrChange w:id="5773" w:author="2023 Revisions to CCBHC Cost Report Instructions" w:date="2023-12-07T15:54:00Z">
            <w:rPr>
              <w:i/>
              <w:spacing w:val="-3"/>
            </w:rPr>
          </w:rPrChange>
        </w:rPr>
        <w:t xml:space="preserve"> </w:t>
      </w:r>
      <w:r>
        <w:t>CCBHC</w:t>
      </w:r>
      <w:r>
        <w:rPr>
          <w:rPrChange w:id="5774" w:author="2023 Revisions to CCBHC Cost Report Instructions" w:date="2023-12-07T15:54:00Z">
            <w:rPr>
              <w:i/>
              <w:spacing w:val="-6"/>
            </w:rPr>
          </w:rPrChange>
        </w:rPr>
        <w:t xml:space="preserve"> </w:t>
      </w:r>
      <w:r>
        <w:t>SERVICES</w:t>
      </w:r>
      <w:r>
        <w:rPr>
          <w:rPrChange w:id="5775" w:author="2023 Revisions to CCBHC Cost Report Instructions" w:date="2023-12-07T15:54:00Z">
            <w:rPr>
              <w:i/>
              <w:spacing w:val="-5"/>
            </w:rPr>
          </w:rPrChange>
        </w:rPr>
        <w:t xml:space="preserve"> </w:t>
      </w:r>
      <w:r>
        <w:t>UNDER</w:t>
      </w:r>
      <w:r>
        <w:rPr>
          <w:rPrChange w:id="5776" w:author="2023 Revisions to CCBHC Cost Report Instructions" w:date="2023-12-07T15:54:00Z">
            <w:rPr>
              <w:i/>
              <w:spacing w:val="-4"/>
            </w:rPr>
          </w:rPrChange>
        </w:rPr>
        <w:t xml:space="preserve"> </w:t>
      </w:r>
      <w:r>
        <w:t>AGREEMENT</w:t>
      </w:r>
      <w:r>
        <w:rPr>
          <w:rPrChange w:id="5777" w:author="2023 Revisions to CCBHC Cost Report Instructions" w:date="2023-12-07T15:54:00Z">
            <w:rPr>
              <w:i/>
              <w:spacing w:val="-7"/>
            </w:rPr>
          </w:rPrChange>
        </w:rPr>
        <w:t xml:space="preserve"> </w:t>
      </w:r>
      <w:del w:id="5778" w:author="2023 Revisions to CCBHC Cost Report Instructions" w:date="2023-12-07T15:54:00Z">
        <w:r>
          <w:delText>BY</w:delText>
        </w:r>
        <w:r>
          <w:rPr>
            <w:spacing w:val="-5"/>
          </w:rPr>
          <w:delText xml:space="preserve"> </w:delText>
        </w:r>
        <w:r>
          <w:rPr>
            <w:spacing w:val="-4"/>
          </w:rPr>
          <w:delText>SITE</w:delText>
        </w:r>
      </w:del>
    </w:p>
    <w:p w14:paraId="155F0893" w14:textId="0796D701" w:rsidR="0059672E" w:rsidRDefault="0050054D">
      <w:pPr>
        <w:pStyle w:val="Hangingtext"/>
        <w:pPrChange w:id="5779" w:author="2023 Revisions to CCBHC Cost Report Instructions" w:date="2023-12-07T15:54:00Z">
          <w:pPr>
            <w:pStyle w:val="BodyText"/>
            <w:tabs>
              <w:tab w:val="left" w:pos="1640"/>
            </w:tabs>
            <w:spacing w:before="128"/>
            <w:ind w:left="200"/>
          </w:pPr>
        </w:pPrChange>
      </w:pPr>
      <w:r>
        <w:rPr>
          <w:b/>
        </w:rPr>
        <w:t>Line</w:t>
      </w:r>
      <w:r>
        <w:rPr>
          <w:b/>
          <w:rPrChange w:id="5780" w:author="2023 Revisions to CCBHC Cost Report Instructions" w:date="2023-12-07T15:54:00Z">
            <w:rPr>
              <w:b/>
              <w:spacing w:val="-1"/>
            </w:rPr>
          </w:rPrChange>
        </w:rPr>
        <w:t xml:space="preserve"> </w:t>
      </w:r>
      <w:r>
        <w:rPr>
          <w:b/>
          <w:rPrChange w:id="5781" w:author="2023 Revisions to CCBHC Cost Report Instructions" w:date="2023-12-07T15:54:00Z">
            <w:rPr>
              <w:b/>
              <w:spacing w:val="-5"/>
            </w:rPr>
          </w:rPrChange>
        </w:rPr>
        <w:t>19:</w:t>
      </w:r>
      <w:ins w:id="5782" w:author="2023 Revisions to CCBHC Cost Report Instructions" w:date="2023-12-07T15:54:00Z">
        <w:r w:rsidR="00E23327">
          <w:t xml:space="preserve"> </w:t>
        </w:r>
      </w:ins>
      <w:r>
        <w:rPr>
          <w:rPrChange w:id="5783" w:author="2023 Revisions to CCBHC Cost Report Instructions" w:date="2023-12-07T15:54:00Z">
            <w:rPr>
              <w:b/>
            </w:rPr>
          </w:rPrChange>
        </w:rPr>
        <w:tab/>
      </w:r>
      <w:r>
        <w:t>Enter</w:t>
      </w:r>
      <w:r>
        <w:rPr>
          <w:rPrChange w:id="5784" w:author="2023 Revisions to CCBHC Cost Report Instructions" w:date="2023-12-07T15:54:00Z">
            <w:rPr>
              <w:spacing w:val="-5"/>
            </w:rPr>
          </w:rPrChange>
        </w:rPr>
        <w:t xml:space="preserve"> </w:t>
      </w:r>
      <w:r>
        <w:t>the</w:t>
      </w:r>
      <w:r>
        <w:rPr>
          <w:rPrChange w:id="5785" w:author="2023 Revisions to CCBHC Cost Report Instructions" w:date="2023-12-07T15:54:00Z">
            <w:rPr>
              <w:spacing w:val="-6"/>
            </w:rPr>
          </w:rPrChange>
        </w:rPr>
        <w:t xml:space="preserve"> </w:t>
      </w:r>
      <w:del w:id="5786" w:author="2023 Revisions to CCBHC Cost Report Instructions" w:date="2023-12-07T15:54:00Z">
        <w:r>
          <w:delText>units</w:delText>
        </w:r>
        <w:r>
          <w:rPr>
            <w:spacing w:val="-2"/>
          </w:rPr>
          <w:delText xml:space="preserve"> </w:delText>
        </w:r>
        <w:r>
          <w:delText>of</w:delText>
        </w:r>
        <w:r>
          <w:rPr>
            <w:spacing w:val="-2"/>
          </w:rPr>
          <w:delText xml:space="preserve"> </w:delText>
        </w:r>
      </w:del>
      <w:r>
        <w:t>CCBHC</w:t>
      </w:r>
      <w:r>
        <w:rPr>
          <w:rPrChange w:id="5787" w:author="2023 Revisions to CCBHC Cost Report Instructions" w:date="2023-12-07T15:54:00Z">
            <w:rPr>
              <w:spacing w:val="-4"/>
            </w:rPr>
          </w:rPrChange>
        </w:rPr>
        <w:t xml:space="preserve"> </w:t>
      </w:r>
      <w:r>
        <w:t>services</w:t>
      </w:r>
      <w:r>
        <w:rPr>
          <w:rPrChange w:id="5788" w:author="2023 Revisions to CCBHC Cost Report Instructions" w:date="2023-12-07T15:54:00Z">
            <w:rPr>
              <w:spacing w:val="-3"/>
            </w:rPr>
          </w:rPrChange>
        </w:rPr>
        <w:t xml:space="preserve"> </w:t>
      </w:r>
      <w:r>
        <w:t>provided</w:t>
      </w:r>
      <w:r>
        <w:rPr>
          <w:rPrChange w:id="5789" w:author="2023 Revisions to CCBHC Cost Report Instructions" w:date="2023-12-07T15:54:00Z">
            <w:rPr>
              <w:spacing w:val="-5"/>
            </w:rPr>
          </w:rPrChange>
        </w:rPr>
        <w:t xml:space="preserve"> </w:t>
      </w:r>
      <w:r>
        <w:t>from</w:t>
      </w:r>
      <w:r>
        <w:rPr>
          <w:rPrChange w:id="5790" w:author="2023 Revisions to CCBHC Cost Report Instructions" w:date="2023-12-07T15:54:00Z">
            <w:rPr>
              <w:spacing w:val="-5"/>
            </w:rPr>
          </w:rPrChange>
        </w:rPr>
        <w:t xml:space="preserve"> </w:t>
      </w:r>
      <w:r>
        <w:t>the</w:t>
      </w:r>
      <w:r>
        <w:rPr>
          <w:rPrChange w:id="5791" w:author="2023 Revisions to CCBHC Cost Report Instructions" w:date="2023-12-07T15:54:00Z">
            <w:rPr>
              <w:spacing w:val="-5"/>
            </w:rPr>
          </w:rPrChange>
        </w:rPr>
        <w:t xml:space="preserve"> </w:t>
      </w:r>
      <w:r>
        <w:rPr>
          <w:rPrChange w:id="5792" w:author="2023 Revisions to CCBHC Cost Report Instructions" w:date="2023-12-07T15:54:00Z">
            <w:rPr>
              <w:spacing w:val="-4"/>
            </w:rPr>
          </w:rPrChange>
        </w:rPr>
        <w:t>DCO.</w:t>
      </w:r>
      <w:ins w:id="5793" w:author="2023 Revisions to CCBHC Cost Report Instructions" w:date="2023-12-07T15:54:00Z">
        <w:r w:rsidR="00E23327">
          <w:t xml:space="preserve"> </w:t>
        </w:r>
      </w:ins>
    </w:p>
    <w:p w14:paraId="79D8A845" w14:textId="49EBC386" w:rsidR="0059672E" w:rsidRDefault="0050054D">
      <w:pPr>
        <w:pStyle w:val="Hangingtext"/>
        <w:pPrChange w:id="5794" w:author="2023 Revisions to CCBHC Cost Report Instructions" w:date="2023-12-07T15:54:00Z">
          <w:pPr>
            <w:pStyle w:val="BodyText"/>
            <w:tabs>
              <w:tab w:val="left" w:pos="1640"/>
            </w:tabs>
            <w:spacing w:before="126"/>
            <w:ind w:left="200"/>
          </w:pPr>
        </w:pPrChange>
      </w:pPr>
      <w:r>
        <w:rPr>
          <w:b/>
        </w:rPr>
        <w:t>Line</w:t>
      </w:r>
      <w:r>
        <w:rPr>
          <w:b/>
          <w:rPrChange w:id="5795" w:author="2023 Revisions to CCBHC Cost Report Instructions" w:date="2023-12-07T15:54:00Z">
            <w:rPr>
              <w:b/>
              <w:spacing w:val="-1"/>
            </w:rPr>
          </w:rPrChange>
        </w:rPr>
        <w:t xml:space="preserve"> </w:t>
      </w:r>
      <w:r>
        <w:rPr>
          <w:b/>
          <w:rPrChange w:id="5796" w:author="2023 Revisions to CCBHC Cost Report Instructions" w:date="2023-12-07T15:54:00Z">
            <w:rPr>
              <w:b/>
              <w:spacing w:val="-5"/>
            </w:rPr>
          </w:rPrChange>
        </w:rPr>
        <w:t>20:</w:t>
      </w:r>
      <w:ins w:id="5797" w:author="2023 Revisions to CCBHC Cost Report Instructions" w:date="2023-12-07T15:54:00Z">
        <w:r w:rsidR="00E23327">
          <w:t xml:space="preserve"> </w:t>
        </w:r>
      </w:ins>
      <w:r>
        <w:rPr>
          <w:rPrChange w:id="5798" w:author="2023 Revisions to CCBHC Cost Report Instructions" w:date="2023-12-07T15:54:00Z">
            <w:rPr>
              <w:b/>
            </w:rPr>
          </w:rPrChange>
        </w:rPr>
        <w:tab/>
      </w:r>
      <w:r>
        <w:t>Enter</w:t>
      </w:r>
      <w:r>
        <w:rPr>
          <w:rPrChange w:id="5799" w:author="2023 Revisions to CCBHC Cost Report Instructions" w:date="2023-12-07T15:54:00Z">
            <w:rPr>
              <w:spacing w:val="-4"/>
            </w:rPr>
          </w:rPrChange>
        </w:rPr>
        <w:t xml:space="preserve"> </w:t>
      </w:r>
      <w:r>
        <w:t>a</w:t>
      </w:r>
      <w:r>
        <w:rPr>
          <w:rPrChange w:id="5800" w:author="2023 Revisions to CCBHC Cost Report Instructions" w:date="2023-12-07T15:54:00Z">
            <w:rPr>
              <w:spacing w:val="-6"/>
            </w:rPr>
          </w:rPrChange>
        </w:rPr>
        <w:t xml:space="preserve"> </w:t>
      </w:r>
      <w:r>
        <w:t>subtotal</w:t>
      </w:r>
      <w:r>
        <w:rPr>
          <w:rPrChange w:id="5801" w:author="2023 Revisions to CCBHC Cost Report Instructions" w:date="2023-12-07T15:54:00Z">
            <w:rPr>
              <w:spacing w:val="-3"/>
            </w:rPr>
          </w:rPrChange>
        </w:rPr>
        <w:t xml:space="preserve"> </w:t>
      </w:r>
      <w:r>
        <w:t>of</w:t>
      </w:r>
      <w:r>
        <w:rPr>
          <w:rPrChange w:id="5802" w:author="2023 Revisions to CCBHC Cost Report Instructions" w:date="2023-12-07T15:54:00Z">
            <w:rPr>
              <w:spacing w:val="-5"/>
            </w:rPr>
          </w:rPrChange>
        </w:rPr>
        <w:t xml:space="preserve"> </w:t>
      </w:r>
      <w:r>
        <w:t>all</w:t>
      </w:r>
      <w:r>
        <w:rPr>
          <w:rPrChange w:id="5803" w:author="2023 Revisions to CCBHC Cost Report Instructions" w:date="2023-12-07T15:54:00Z">
            <w:rPr>
              <w:spacing w:val="-4"/>
            </w:rPr>
          </w:rPrChange>
        </w:rPr>
        <w:t xml:space="preserve"> </w:t>
      </w:r>
      <w:r>
        <w:t>other</w:t>
      </w:r>
      <w:r>
        <w:rPr>
          <w:rPrChange w:id="5804" w:author="2023 Revisions to CCBHC Cost Report Instructions" w:date="2023-12-07T15:54:00Z">
            <w:rPr>
              <w:spacing w:val="-1"/>
            </w:rPr>
          </w:rPrChange>
        </w:rPr>
        <w:t xml:space="preserve"> </w:t>
      </w:r>
      <w:ins w:id="5805" w:author="2023 Revisions to CCBHC Cost Report Instructions" w:date="2023-12-07T15:54:00Z">
        <w:r w:rsidR="00E23327">
          <w:t xml:space="preserve">CCBHC </w:t>
        </w:r>
      </w:ins>
      <w:r>
        <w:t>services,</w:t>
      </w:r>
      <w:r>
        <w:rPr>
          <w:rPrChange w:id="5806" w:author="2023 Revisions to CCBHC Cost Report Instructions" w:date="2023-12-07T15:54:00Z">
            <w:rPr>
              <w:spacing w:val="-2"/>
            </w:rPr>
          </w:rPrChange>
        </w:rPr>
        <w:t xml:space="preserve"> </w:t>
      </w:r>
      <w:r>
        <w:t>and</w:t>
      </w:r>
      <w:r>
        <w:rPr>
          <w:rPrChange w:id="5807" w:author="2023 Revisions to CCBHC Cost Report Instructions" w:date="2023-12-07T15:54:00Z">
            <w:rPr>
              <w:spacing w:val="-6"/>
            </w:rPr>
          </w:rPrChange>
        </w:rPr>
        <w:t xml:space="preserve"> </w:t>
      </w:r>
      <w:r>
        <w:t>specify</w:t>
      </w:r>
      <w:r>
        <w:rPr>
          <w:rPrChange w:id="5808" w:author="2023 Revisions to CCBHC Cost Report Instructions" w:date="2023-12-07T15:54:00Z">
            <w:rPr>
              <w:spacing w:val="-7"/>
            </w:rPr>
          </w:rPrChange>
        </w:rPr>
        <w:t xml:space="preserve"> </w:t>
      </w:r>
      <w:r>
        <w:t>details</w:t>
      </w:r>
      <w:r>
        <w:rPr>
          <w:rPrChange w:id="5809" w:author="2023 Revisions to CCBHC Cost Report Instructions" w:date="2023-12-07T15:54:00Z">
            <w:rPr>
              <w:spacing w:val="-3"/>
            </w:rPr>
          </w:rPrChange>
        </w:rPr>
        <w:t xml:space="preserve"> </w:t>
      </w:r>
      <w:r>
        <w:t>in</w:t>
      </w:r>
      <w:r>
        <w:rPr>
          <w:rPrChange w:id="5810" w:author="2023 Revisions to CCBHC Cost Report Instructions" w:date="2023-12-07T15:54:00Z">
            <w:rPr>
              <w:spacing w:val="-3"/>
            </w:rPr>
          </w:rPrChange>
        </w:rPr>
        <w:t xml:space="preserve"> </w:t>
      </w:r>
      <w:r>
        <w:t>the</w:t>
      </w:r>
      <w:r>
        <w:rPr>
          <w:rPrChange w:id="5811" w:author="2023 Revisions to CCBHC Cost Report Instructions" w:date="2023-12-07T15:54:00Z">
            <w:rPr>
              <w:spacing w:val="-6"/>
            </w:rPr>
          </w:rPrChange>
        </w:rPr>
        <w:t xml:space="preserve"> </w:t>
      </w:r>
      <w:r>
        <w:t>Comments</w:t>
      </w:r>
      <w:r>
        <w:rPr>
          <w:rPrChange w:id="5812" w:author="2023 Revisions to CCBHC Cost Report Instructions" w:date="2023-12-07T15:54:00Z">
            <w:rPr>
              <w:spacing w:val="-5"/>
            </w:rPr>
          </w:rPrChange>
        </w:rPr>
        <w:t xml:space="preserve"> </w:t>
      </w:r>
      <w:r>
        <w:rPr>
          <w:rPrChange w:id="5813" w:author="2023 Revisions to CCBHC Cost Report Instructions" w:date="2023-12-07T15:54:00Z">
            <w:rPr>
              <w:spacing w:val="-4"/>
            </w:rPr>
          </w:rPrChange>
        </w:rPr>
        <w:t>tab.</w:t>
      </w:r>
      <w:ins w:id="5814" w:author="2023 Revisions to CCBHC Cost Report Instructions" w:date="2023-12-07T15:54:00Z">
        <w:r w:rsidR="00E23327">
          <w:t xml:space="preserve"> </w:t>
        </w:r>
      </w:ins>
    </w:p>
    <w:p w14:paraId="07BC5A1A" w14:textId="720AD3A1" w:rsidR="0059672E" w:rsidRDefault="0050054D">
      <w:pPr>
        <w:pStyle w:val="Hangingtext"/>
        <w:pPrChange w:id="5815" w:author="2023 Revisions to CCBHC Cost Report Instructions" w:date="2023-12-07T15:54:00Z">
          <w:pPr>
            <w:pStyle w:val="BodyText"/>
            <w:tabs>
              <w:tab w:val="left" w:pos="1640"/>
            </w:tabs>
            <w:spacing w:before="126"/>
            <w:ind w:left="1640" w:right="246" w:hanging="1441"/>
          </w:pPr>
        </w:pPrChange>
      </w:pPr>
      <w:r>
        <w:rPr>
          <w:b/>
        </w:rPr>
        <w:t>Line 21:</w:t>
      </w:r>
      <w:ins w:id="5816" w:author="2023 Revisions to CCBHC Cost Report Instructions" w:date="2023-12-07T15:54:00Z">
        <w:r w:rsidR="00E23327">
          <w:t xml:space="preserve"> </w:t>
        </w:r>
      </w:ins>
      <w:r>
        <w:rPr>
          <w:rPrChange w:id="5817" w:author="2023 Revisions to CCBHC Cost Report Instructions" w:date="2023-12-07T15:54:00Z">
            <w:rPr>
              <w:b/>
            </w:rPr>
          </w:rPrChange>
        </w:rPr>
        <w:tab/>
      </w:r>
      <w:r>
        <w:t>“Subtotal</w:t>
      </w:r>
      <w:r>
        <w:rPr>
          <w:rPrChange w:id="5818" w:author="2023 Revisions to CCBHC Cost Report Instructions" w:date="2023-12-07T15:54:00Z">
            <w:rPr>
              <w:spacing w:val="-6"/>
            </w:rPr>
          </w:rPrChange>
        </w:rPr>
        <w:t xml:space="preserve"> </w:t>
      </w:r>
      <w:r>
        <w:t>of</w:t>
      </w:r>
      <w:r>
        <w:rPr>
          <w:rPrChange w:id="5819" w:author="2023 Revisions to CCBHC Cost Report Instructions" w:date="2023-12-07T15:54:00Z">
            <w:rPr>
              <w:spacing w:val="-2"/>
            </w:rPr>
          </w:rPrChange>
        </w:rPr>
        <w:t xml:space="preserve"> </w:t>
      </w:r>
      <w:r>
        <w:t>services</w:t>
      </w:r>
      <w:r>
        <w:rPr>
          <w:rPrChange w:id="5820" w:author="2023 Revisions to CCBHC Cost Report Instructions" w:date="2023-12-07T15:54:00Z">
            <w:rPr>
              <w:spacing w:val="-3"/>
            </w:rPr>
          </w:rPrChange>
        </w:rPr>
        <w:t xml:space="preserve"> </w:t>
      </w:r>
      <w:r>
        <w:t>under</w:t>
      </w:r>
      <w:r>
        <w:rPr>
          <w:rPrChange w:id="5821" w:author="2023 Revisions to CCBHC Cost Report Instructions" w:date="2023-12-07T15:54:00Z">
            <w:rPr>
              <w:spacing w:val="-2"/>
            </w:rPr>
          </w:rPrChange>
        </w:rPr>
        <w:t xml:space="preserve"> </w:t>
      </w:r>
      <w:r>
        <w:t>agreement”</w:t>
      </w:r>
      <w:r>
        <w:rPr>
          <w:rPrChange w:id="5822" w:author="2023 Revisions to CCBHC Cost Report Instructions" w:date="2023-12-07T15:54:00Z">
            <w:rPr>
              <w:spacing w:val="-4"/>
            </w:rPr>
          </w:rPrChange>
        </w:rPr>
        <w:t xml:space="preserve"> </w:t>
      </w:r>
      <w:r>
        <w:t>is</w:t>
      </w:r>
      <w:r>
        <w:rPr>
          <w:rPrChange w:id="5823" w:author="2023 Revisions to CCBHC Cost Report Instructions" w:date="2023-12-07T15:54:00Z">
            <w:rPr>
              <w:spacing w:val="-3"/>
            </w:rPr>
          </w:rPrChange>
        </w:rPr>
        <w:t xml:space="preserve"> </w:t>
      </w:r>
      <w:r>
        <w:t>automatically</w:t>
      </w:r>
      <w:r>
        <w:rPr>
          <w:rPrChange w:id="5824" w:author="2023 Revisions to CCBHC Cost Report Instructions" w:date="2023-12-07T15:54:00Z">
            <w:rPr>
              <w:spacing w:val="-5"/>
            </w:rPr>
          </w:rPrChange>
        </w:rPr>
        <w:t xml:space="preserve"> </w:t>
      </w:r>
      <w:r>
        <w:t>populated</w:t>
      </w:r>
      <w:r>
        <w:rPr>
          <w:rPrChange w:id="5825" w:author="2023 Revisions to CCBHC Cost Report Instructions" w:date="2023-12-07T15:54:00Z">
            <w:rPr>
              <w:spacing w:val="-5"/>
            </w:rPr>
          </w:rPrChange>
        </w:rPr>
        <w:t xml:space="preserve"> </w:t>
      </w:r>
      <w:r>
        <w:t>from</w:t>
      </w:r>
      <w:r>
        <w:rPr>
          <w:rPrChange w:id="5826" w:author="2023 Revisions to CCBHC Cost Report Instructions" w:date="2023-12-07T15:54:00Z">
            <w:rPr>
              <w:spacing w:val="-4"/>
            </w:rPr>
          </w:rPrChange>
        </w:rPr>
        <w:t xml:space="preserve"> </w:t>
      </w:r>
      <w:r>
        <w:t>the</w:t>
      </w:r>
      <w:r>
        <w:rPr>
          <w:rPrChange w:id="5827" w:author="2023 Revisions to CCBHC Cost Report Instructions" w:date="2023-12-07T15:54:00Z">
            <w:rPr>
              <w:spacing w:val="-5"/>
            </w:rPr>
          </w:rPrChange>
        </w:rPr>
        <w:t xml:space="preserve"> </w:t>
      </w:r>
      <w:r>
        <w:t>amounts on lines 19 through 20 above.</w:t>
      </w:r>
      <w:ins w:id="5828" w:author="2023 Revisions to CCBHC Cost Report Instructions" w:date="2023-12-07T15:54:00Z">
        <w:r w:rsidR="00E23327">
          <w:t xml:space="preserve">  </w:t>
        </w:r>
      </w:ins>
    </w:p>
    <w:p w14:paraId="5FD954CF" w14:textId="6D65FD2B" w:rsidR="0059672E" w:rsidRDefault="0050054D">
      <w:pPr>
        <w:pStyle w:val="Hangingtext"/>
        <w:pPrChange w:id="5829" w:author="2023 Revisions to CCBHC Cost Report Instructions" w:date="2023-12-07T15:54:00Z">
          <w:pPr>
            <w:pStyle w:val="BodyText"/>
            <w:tabs>
              <w:tab w:val="left" w:pos="1640"/>
            </w:tabs>
            <w:spacing w:before="115" w:line="247" w:lineRule="auto"/>
            <w:ind w:left="1640" w:right="174" w:hanging="1441"/>
          </w:pPr>
        </w:pPrChange>
      </w:pPr>
      <w:r>
        <w:rPr>
          <w:b/>
        </w:rPr>
        <w:t>Line 22:</w:t>
      </w:r>
      <w:ins w:id="5830" w:author="2023 Revisions to CCBHC Cost Report Instructions" w:date="2023-12-07T15:54:00Z">
        <w:r w:rsidR="00E23327">
          <w:t xml:space="preserve"> </w:t>
        </w:r>
      </w:ins>
      <w:r>
        <w:rPr>
          <w:rPrChange w:id="5831" w:author="2023 Revisions to CCBHC Cost Report Instructions" w:date="2023-12-07T15:54:00Z">
            <w:rPr>
              <w:b/>
            </w:rPr>
          </w:rPrChange>
        </w:rPr>
        <w:tab/>
      </w:r>
      <w:r>
        <w:t>“Total</w:t>
      </w:r>
      <w:r>
        <w:rPr>
          <w:rPrChange w:id="5832" w:author="2023 Revisions to CCBHC Cost Report Instructions" w:date="2023-12-07T15:54:00Z">
            <w:rPr>
              <w:spacing w:val="-3"/>
            </w:rPr>
          </w:rPrChange>
        </w:rPr>
        <w:t xml:space="preserve"> </w:t>
      </w:r>
      <w:r>
        <w:t>services”</w:t>
      </w:r>
      <w:r>
        <w:rPr>
          <w:rPrChange w:id="5833" w:author="2023 Revisions to CCBHC Cost Report Instructions" w:date="2023-12-07T15:54:00Z">
            <w:rPr>
              <w:spacing w:val="-1"/>
            </w:rPr>
          </w:rPrChange>
        </w:rPr>
        <w:t xml:space="preserve"> </w:t>
      </w:r>
      <w:r>
        <w:t>is</w:t>
      </w:r>
      <w:r>
        <w:rPr>
          <w:rPrChange w:id="5834" w:author="2023 Revisions to CCBHC Cost Report Instructions" w:date="2023-12-07T15:54:00Z">
            <w:rPr>
              <w:spacing w:val="-2"/>
            </w:rPr>
          </w:rPrChange>
        </w:rPr>
        <w:t xml:space="preserve"> </w:t>
      </w:r>
      <w:r>
        <w:t>automatically</w:t>
      </w:r>
      <w:r>
        <w:rPr>
          <w:rPrChange w:id="5835" w:author="2023 Revisions to CCBHC Cost Report Instructions" w:date="2023-12-07T15:54:00Z">
            <w:rPr>
              <w:spacing w:val="-5"/>
            </w:rPr>
          </w:rPrChange>
        </w:rPr>
        <w:t xml:space="preserve"> </w:t>
      </w:r>
      <w:r>
        <w:t>populated</w:t>
      </w:r>
      <w:r>
        <w:rPr>
          <w:rPrChange w:id="5836" w:author="2023 Revisions to CCBHC Cost Report Instructions" w:date="2023-12-07T15:54:00Z">
            <w:rPr>
              <w:spacing w:val="-3"/>
            </w:rPr>
          </w:rPrChange>
        </w:rPr>
        <w:t xml:space="preserve"> </w:t>
      </w:r>
      <w:r>
        <w:t>by</w:t>
      </w:r>
      <w:r>
        <w:rPr>
          <w:rPrChange w:id="5837" w:author="2023 Revisions to CCBHC Cost Report Instructions" w:date="2023-12-07T15:54:00Z">
            <w:rPr>
              <w:spacing w:val="-5"/>
            </w:rPr>
          </w:rPrChange>
        </w:rPr>
        <w:t xml:space="preserve"> </w:t>
      </w:r>
      <w:r>
        <w:t>adding</w:t>
      </w:r>
      <w:r>
        <w:rPr>
          <w:rPrChange w:id="5838" w:author="2023 Revisions to CCBHC Cost Report Instructions" w:date="2023-12-07T15:54:00Z">
            <w:rPr>
              <w:spacing w:val="-3"/>
            </w:rPr>
          </w:rPrChange>
        </w:rPr>
        <w:t xml:space="preserve"> </w:t>
      </w:r>
      <w:r>
        <w:t>the</w:t>
      </w:r>
      <w:r>
        <w:rPr>
          <w:rPrChange w:id="5839" w:author="2023 Revisions to CCBHC Cost Report Instructions" w:date="2023-12-07T15:54:00Z">
            <w:rPr>
              <w:spacing w:val="-3"/>
            </w:rPr>
          </w:rPrChange>
        </w:rPr>
        <w:t xml:space="preserve"> </w:t>
      </w:r>
      <w:r>
        <w:t>amounts</w:t>
      </w:r>
      <w:r>
        <w:rPr>
          <w:rPrChange w:id="5840" w:author="2023 Revisions to CCBHC Cost Report Instructions" w:date="2023-12-07T15:54:00Z">
            <w:rPr>
              <w:spacing w:val="-2"/>
            </w:rPr>
          </w:rPrChange>
        </w:rPr>
        <w:t xml:space="preserve"> </w:t>
      </w:r>
      <w:r>
        <w:t>on</w:t>
      </w:r>
      <w:r>
        <w:rPr>
          <w:rPrChange w:id="5841" w:author="2023 Revisions to CCBHC Cost Report Instructions" w:date="2023-12-07T15:54:00Z">
            <w:rPr>
              <w:spacing w:val="-5"/>
            </w:rPr>
          </w:rPrChange>
        </w:rPr>
        <w:t xml:space="preserve"> </w:t>
      </w:r>
      <w:r>
        <w:t>lines</w:t>
      </w:r>
      <w:r>
        <w:rPr>
          <w:rPrChange w:id="5842" w:author="2023 Revisions to CCBHC Cost Report Instructions" w:date="2023-12-07T15:54:00Z">
            <w:rPr>
              <w:spacing w:val="-5"/>
            </w:rPr>
          </w:rPrChange>
        </w:rPr>
        <w:t xml:space="preserve"> </w:t>
      </w:r>
      <w:r>
        <w:t>18</w:t>
      </w:r>
      <w:r>
        <w:rPr>
          <w:rPrChange w:id="5843" w:author="2023 Revisions to CCBHC Cost Report Instructions" w:date="2023-12-07T15:54:00Z">
            <w:rPr>
              <w:spacing w:val="-3"/>
            </w:rPr>
          </w:rPrChange>
        </w:rPr>
        <w:t xml:space="preserve"> </w:t>
      </w:r>
      <w:r>
        <w:t>and</w:t>
      </w:r>
      <w:r>
        <w:rPr>
          <w:rPrChange w:id="5844" w:author="2023 Revisions to CCBHC Cost Report Instructions" w:date="2023-12-07T15:54:00Z">
            <w:rPr>
              <w:spacing w:val="-3"/>
            </w:rPr>
          </w:rPrChange>
        </w:rPr>
        <w:t xml:space="preserve"> </w:t>
      </w:r>
      <w:r>
        <w:t xml:space="preserve">21 </w:t>
      </w:r>
      <w:r>
        <w:rPr>
          <w:rPrChange w:id="5845" w:author="2023 Revisions to CCBHC Cost Report Instructions" w:date="2023-12-07T15:54:00Z">
            <w:rPr>
              <w:spacing w:val="-2"/>
            </w:rPr>
          </w:rPrChange>
        </w:rPr>
        <w:t>above.</w:t>
      </w:r>
      <w:ins w:id="5846" w:author="2023 Revisions to CCBHC Cost Report Instructions" w:date="2023-12-07T15:54:00Z">
        <w:r w:rsidR="00E23327">
          <w:t xml:space="preserve">  </w:t>
        </w:r>
      </w:ins>
    </w:p>
    <w:p w14:paraId="7CAE55CD" w14:textId="77777777" w:rsidR="00E23327" w:rsidRDefault="00E23327" w:rsidP="00E23327">
      <w:pPr>
        <w:pStyle w:val="Hangingtext"/>
        <w:rPr>
          <w:ins w:id="5847" w:author="2023 Revisions to CCBHC Cost Report Instructions" w:date="2023-12-07T15:54:00Z"/>
        </w:rPr>
      </w:pPr>
      <w:ins w:id="5848" w:author="2023 Revisions to CCBHC Cost Report Instructions" w:date="2023-12-07T15:54:00Z">
        <w:r>
          <w:rPr>
            <w:b/>
          </w:rPr>
          <w:t>Line 23:</w:t>
        </w:r>
        <w:r>
          <w:t xml:space="preserve"> </w:t>
        </w:r>
        <w:r>
          <w:tab/>
          <w:t xml:space="preserve">Line 23 automatically populates the number of sites included in the cost report from question 18 in the Provider Information tab.  For each site, copy and complete Part 2 below. </w:t>
        </w:r>
      </w:ins>
    </w:p>
    <w:p w14:paraId="2F6E30AE" w14:textId="77777777" w:rsidR="00942D5E" w:rsidRDefault="0050054D" w:rsidP="00057F7B">
      <w:pPr>
        <w:pStyle w:val="Heading2"/>
        <w:rPr>
          <w:ins w:id="5849" w:author="2023 Revisions to CCBHC Cost Report Instructions" w:date="2023-12-07T15:54:00Z"/>
        </w:rPr>
      </w:pPr>
      <w:bookmarkStart w:id="5850" w:name="_Toc147503632"/>
      <w:bookmarkStart w:id="5851" w:name="_Toc148441579"/>
      <w:moveToRangeStart w:id="5852" w:author="2023 Revisions to CCBHC Cost Report Instructions" w:date="2023-12-07T15:54:00Z" w:name="move152856916"/>
      <w:moveTo w:id="5853" w:author="2023 Revisions to CCBHC Cost Report Instructions" w:date="2023-12-07T15:54:00Z">
        <w:r>
          <w:t>PART</w:t>
        </w:r>
        <w:r>
          <w:rPr>
            <w:rPrChange w:id="5854" w:author="2023 Revisions to CCBHC Cost Report Instructions" w:date="2023-12-07T15:54:00Z">
              <w:rPr>
                <w:spacing w:val="-4"/>
              </w:rPr>
            </w:rPrChange>
          </w:rPr>
          <w:t xml:space="preserve"> </w:t>
        </w:r>
        <w:r>
          <w:t>2</w:t>
        </w:r>
        <w:r>
          <w:rPr>
            <w:rPrChange w:id="5855" w:author="2023 Revisions to CCBHC Cost Report Instructions" w:date="2023-12-07T15:54:00Z">
              <w:rPr>
                <w:spacing w:val="-4"/>
              </w:rPr>
            </w:rPrChange>
          </w:rPr>
          <w:t xml:space="preserve"> </w:t>
        </w:r>
        <w:r>
          <w:t>–</w:t>
        </w:r>
        <w:r>
          <w:rPr>
            <w:rPrChange w:id="5856" w:author="2023 Revisions to CCBHC Cost Report Instructions" w:date="2023-12-07T15:54:00Z">
              <w:rPr>
                <w:spacing w:val="-3"/>
              </w:rPr>
            </w:rPrChange>
          </w:rPr>
          <w:t xml:space="preserve"> </w:t>
        </w:r>
        <w:r>
          <w:t>SERVICES</w:t>
        </w:r>
        <w:r>
          <w:rPr>
            <w:rPrChange w:id="5857" w:author="2023 Revisions to CCBHC Cost Report Instructions" w:date="2023-12-07T15:54:00Z">
              <w:rPr>
                <w:spacing w:val="-4"/>
              </w:rPr>
            </w:rPrChange>
          </w:rPr>
          <w:t xml:space="preserve"> </w:t>
        </w:r>
        <w:r>
          <w:t>PROVIDED</w:t>
        </w:r>
        <w:r>
          <w:rPr>
            <w:rPrChange w:id="5858" w:author="2023 Revisions to CCBHC Cost Report Instructions" w:date="2023-12-07T15:54:00Z">
              <w:rPr>
                <w:spacing w:val="-4"/>
              </w:rPr>
            </w:rPrChange>
          </w:rPr>
          <w:t xml:space="preserve"> </w:t>
        </w:r>
        <w:r>
          <w:t>BY</w:t>
        </w:r>
        <w:r>
          <w:rPr>
            <w:rPrChange w:id="5859" w:author="2023 Revisions to CCBHC Cost Report Instructions" w:date="2023-12-07T15:54:00Z">
              <w:rPr>
                <w:spacing w:val="-3"/>
              </w:rPr>
            </w:rPrChange>
          </w:rPr>
          <w:t xml:space="preserve"> </w:t>
        </w:r>
        <w:r>
          <w:rPr>
            <w:rPrChange w:id="5860" w:author="2023 Revisions to CCBHC Cost Report Instructions" w:date="2023-12-07T15:54:00Z">
              <w:rPr>
                <w:spacing w:val="-4"/>
              </w:rPr>
            </w:rPrChange>
          </w:rPr>
          <w:t>SITE</w:t>
        </w:r>
      </w:moveTo>
      <w:bookmarkEnd w:id="5850"/>
      <w:bookmarkEnd w:id="5851"/>
      <w:moveToRangeEnd w:id="5852"/>
      <w:ins w:id="5861" w:author="2023 Revisions to CCBHC Cost Report Instructions" w:date="2023-12-07T15:54:00Z">
        <w:r w:rsidR="00025E08">
          <w:t xml:space="preserve"> </w:t>
        </w:r>
      </w:ins>
    </w:p>
    <w:p w14:paraId="314E3CFB" w14:textId="77777777" w:rsidR="00942D5E" w:rsidRDefault="00025E08" w:rsidP="00B6750E">
      <w:pPr>
        <w:pStyle w:val="Heading3"/>
        <w:rPr>
          <w:ins w:id="5862" w:author="2023 Revisions to CCBHC Cost Report Instructions" w:date="2023-12-07T15:54:00Z"/>
        </w:rPr>
      </w:pPr>
      <w:bookmarkStart w:id="5863" w:name="_Toc147503633"/>
      <w:bookmarkStart w:id="5864" w:name="_Toc148441580"/>
      <w:ins w:id="5865" w:author="2023 Revisions to CCBHC Cost Report Instructions" w:date="2023-12-07T15:54:00Z">
        <w:r>
          <w:t>Column Descriptions</w:t>
        </w:r>
        <w:bookmarkEnd w:id="5863"/>
        <w:bookmarkEnd w:id="5864"/>
        <w:r>
          <w:t xml:space="preserve"> </w:t>
        </w:r>
      </w:ins>
    </w:p>
    <w:p w14:paraId="218644C0" w14:textId="77777777" w:rsidR="00942D5E" w:rsidRDefault="00025E08" w:rsidP="00E23327">
      <w:pPr>
        <w:pStyle w:val="Hangingtext"/>
        <w:rPr>
          <w:ins w:id="5866" w:author="2023 Revisions to CCBHC Cost Report Instructions" w:date="2023-12-07T15:54:00Z"/>
        </w:rPr>
      </w:pPr>
      <w:ins w:id="5867" w:author="2023 Revisions to CCBHC Cost Report Instructions" w:date="2023-12-07T15:54:00Z">
        <w:r>
          <w:rPr>
            <w:b/>
          </w:rPr>
          <w:t>Column 1</w:t>
        </w:r>
        <w:r>
          <w:t xml:space="preserve">: </w:t>
        </w:r>
        <w:r>
          <w:tab/>
          <w:t xml:space="preserve">Enter the number of FTEs for each expense category position listed, corresponding to the expenses listed in Trial Balance tab. </w:t>
        </w:r>
      </w:ins>
    </w:p>
    <w:p w14:paraId="37082BE1" w14:textId="77777777" w:rsidR="00942D5E" w:rsidRDefault="00025E08" w:rsidP="00E23327">
      <w:pPr>
        <w:pStyle w:val="Hangingtext"/>
        <w:rPr>
          <w:ins w:id="5868" w:author="2023 Revisions to CCBHC Cost Report Instructions" w:date="2023-12-07T15:54:00Z"/>
        </w:rPr>
      </w:pPr>
      <w:ins w:id="5869" w:author="2023 Revisions to CCBHC Cost Report Instructions" w:date="2023-12-07T15:54:00Z">
        <w:r>
          <w:rPr>
            <w:b/>
          </w:rPr>
          <w:t>Column 2:</w:t>
        </w:r>
        <w:r>
          <w:t xml:space="preserve"> </w:t>
        </w:r>
        <w:r>
          <w:tab/>
          <w:t xml:space="preserve">Enter the total number of services provided for CCBHC services furnished to all patients for each staff. </w:t>
        </w:r>
      </w:ins>
    </w:p>
    <w:p w14:paraId="427C4D96" w14:textId="77777777" w:rsidR="0059672E" w:rsidRDefault="00025E08">
      <w:pPr>
        <w:pStyle w:val="Heading3"/>
        <w:rPr>
          <w:moveTo w:id="5870" w:author="2023 Revisions to CCBHC Cost Report Instructions" w:date="2023-12-07T15:54:00Z"/>
          <w:b w:val="0"/>
          <w:i w:val="0"/>
          <w:rPrChange w:id="5871" w:author="2023 Revisions to CCBHC Cost Report Instructions" w:date="2023-12-07T15:54:00Z">
            <w:rPr>
              <w:moveTo w:id="5872" w:author="2023 Revisions to CCBHC Cost Report Instructions" w:date="2023-12-07T15:54:00Z"/>
              <w:b/>
              <w:i/>
              <w:sz w:val="21"/>
            </w:rPr>
          </w:rPrChange>
        </w:rPr>
        <w:pPrChange w:id="5873" w:author="2023 Revisions to CCBHC Cost Report Instructions" w:date="2023-12-07T15:54:00Z">
          <w:pPr>
            <w:pStyle w:val="BodyText"/>
            <w:spacing w:before="3"/>
          </w:pPr>
        </w:pPrChange>
      </w:pPr>
      <w:bookmarkStart w:id="5874" w:name="_Toc147503634"/>
      <w:bookmarkStart w:id="5875" w:name="_Toc148441581"/>
      <w:ins w:id="5876" w:author="2023 Revisions to CCBHC Cost Report Instructions" w:date="2023-12-07T15:54:00Z">
        <w:r>
          <w:t>Line Descriptions</w:t>
        </w:r>
        <w:bookmarkEnd w:id="5874"/>
        <w:bookmarkEnd w:id="5875"/>
        <w:r>
          <w:t xml:space="preserve"> </w:t>
        </w:r>
      </w:ins>
      <w:moveToRangeStart w:id="5877" w:author="2023 Revisions to CCBHC Cost Report Instructions" w:date="2023-12-07T15:54:00Z" w:name="move152856917"/>
    </w:p>
    <w:p w14:paraId="20E40709" w14:textId="77777777" w:rsidR="00942D5E" w:rsidRDefault="0050054D" w:rsidP="00A03AF3">
      <w:pPr>
        <w:pStyle w:val="Heading4"/>
        <w:rPr>
          <w:ins w:id="5878" w:author="2023 Revisions to CCBHC Cost Report Instructions" w:date="2023-12-07T15:54:00Z"/>
        </w:rPr>
      </w:pPr>
      <w:moveTo w:id="5879" w:author="2023 Revisions to CCBHC Cost Report Instructions" w:date="2023-12-07T15:54:00Z">
        <w:r>
          <w:t>PART</w:t>
        </w:r>
        <w:r>
          <w:rPr>
            <w:rPrChange w:id="5880" w:author="2023 Revisions to CCBHC Cost Report Instructions" w:date="2023-12-07T15:54:00Z">
              <w:rPr>
                <w:spacing w:val="-7"/>
              </w:rPr>
            </w:rPrChange>
          </w:rPr>
          <w:t xml:space="preserve"> </w:t>
        </w:r>
        <w:r>
          <w:t>2A:</w:t>
        </w:r>
        <w:r>
          <w:rPr>
            <w:rPrChange w:id="5881" w:author="2023 Revisions to CCBHC Cost Report Instructions" w:date="2023-12-07T15:54:00Z">
              <w:rPr>
                <w:spacing w:val="-2"/>
              </w:rPr>
            </w:rPrChange>
          </w:rPr>
          <w:t xml:space="preserve"> </w:t>
        </w:r>
        <w:r>
          <w:t>CCBHC</w:t>
        </w:r>
        <w:r>
          <w:rPr>
            <w:rPrChange w:id="5882" w:author="2023 Revisions to CCBHC Cost Report Instructions" w:date="2023-12-07T15:54:00Z">
              <w:rPr>
                <w:spacing w:val="-4"/>
              </w:rPr>
            </w:rPrChange>
          </w:rPr>
          <w:t xml:space="preserve"> </w:t>
        </w:r>
        <w:r>
          <w:t>STAFF</w:t>
        </w:r>
        <w:r>
          <w:rPr>
            <w:rPrChange w:id="5883" w:author="2023 Revisions to CCBHC Cost Report Instructions" w:date="2023-12-07T15:54:00Z">
              <w:rPr>
                <w:spacing w:val="-5"/>
              </w:rPr>
            </w:rPrChange>
          </w:rPr>
          <w:t xml:space="preserve"> </w:t>
        </w:r>
        <w:r>
          <w:t>SERVICES</w:t>
        </w:r>
        <w:r>
          <w:rPr>
            <w:rPrChange w:id="5884" w:author="2023 Revisions to CCBHC Cost Report Instructions" w:date="2023-12-07T15:54:00Z">
              <w:rPr>
                <w:spacing w:val="-4"/>
              </w:rPr>
            </w:rPrChange>
          </w:rPr>
          <w:t xml:space="preserve"> </w:t>
        </w:r>
        <w:r>
          <w:t>BY</w:t>
        </w:r>
        <w:r>
          <w:rPr>
            <w:rPrChange w:id="5885" w:author="2023 Revisions to CCBHC Cost Report Instructions" w:date="2023-12-07T15:54:00Z">
              <w:rPr>
                <w:spacing w:val="-4"/>
              </w:rPr>
            </w:rPrChange>
          </w:rPr>
          <w:t xml:space="preserve"> SITE</w:t>
        </w:r>
      </w:moveTo>
      <w:moveToRangeEnd w:id="5877"/>
      <w:ins w:id="5886" w:author="2023 Revisions to CCBHC Cost Report Instructions" w:date="2023-12-07T15:54:00Z">
        <w:r w:rsidR="00025E08">
          <w:t xml:space="preserve"> </w:t>
        </w:r>
      </w:ins>
    </w:p>
    <w:p w14:paraId="66EEAD2C" w14:textId="77777777" w:rsidR="00942D5E" w:rsidRDefault="00025E08" w:rsidP="00E23327">
      <w:pPr>
        <w:pStyle w:val="Hangingtext"/>
        <w:rPr>
          <w:ins w:id="5887" w:author="2023 Revisions to CCBHC Cost Report Instructions" w:date="2023-12-07T15:54:00Z"/>
        </w:rPr>
      </w:pPr>
      <w:ins w:id="5888" w:author="2023 Revisions to CCBHC Cost Report Instructions" w:date="2023-12-07T15:54:00Z">
        <w:r>
          <w:rPr>
            <w:b/>
          </w:rPr>
          <w:t>Lines 1–16:</w:t>
        </w:r>
        <w:r w:rsidR="00A03AF3">
          <w:rPr>
            <w:b/>
          </w:rPr>
          <w:tab/>
        </w:r>
        <w:r>
          <w:t xml:space="preserve">Enter the number of FTEs and services provided by the health care staff on the appropriate line by type of staff in columns 1 and 2, as described above.   </w:t>
        </w:r>
      </w:ins>
    </w:p>
    <w:p w14:paraId="6D766712" w14:textId="77777777" w:rsidR="00E23327" w:rsidRDefault="00E23327" w:rsidP="00E23327">
      <w:pPr>
        <w:pStyle w:val="Hangingtext"/>
        <w:rPr>
          <w:ins w:id="5889" w:author="2023 Revisions to CCBHC Cost Report Instructions" w:date="2023-12-07T15:54:00Z"/>
        </w:rPr>
      </w:pPr>
      <w:ins w:id="5890" w:author="2023 Revisions to CCBHC Cost Report Instructions" w:date="2023-12-07T15:54:00Z">
        <w:r>
          <w:rPr>
            <w:b/>
          </w:rPr>
          <w:t>Line 17:</w:t>
        </w:r>
        <w:r>
          <w:t xml:space="preserve"> </w:t>
        </w:r>
        <w:r>
          <w:tab/>
          <w:t xml:space="preserve">Enter a subtotal of the number of FTEs and services for all other appropriate staff not listed on lines 1–16, and specify details in the Comments tab. </w:t>
        </w:r>
      </w:ins>
    </w:p>
    <w:p w14:paraId="725D0191" w14:textId="77777777" w:rsidR="00E23327" w:rsidRDefault="00E23327" w:rsidP="00E23327">
      <w:pPr>
        <w:pStyle w:val="Hangingtext"/>
        <w:rPr>
          <w:ins w:id="5891" w:author="2023 Revisions to CCBHC Cost Report Instructions" w:date="2023-12-07T15:54:00Z"/>
        </w:rPr>
      </w:pPr>
      <w:ins w:id="5892" w:author="2023 Revisions to CCBHC Cost Report Instructions" w:date="2023-12-07T15:54:00Z">
        <w:r>
          <w:rPr>
            <w:b/>
          </w:rPr>
          <w:t>Line 18:</w:t>
        </w:r>
        <w:r>
          <w:t xml:space="preserve"> </w:t>
        </w:r>
        <w:r>
          <w:tab/>
          <w:t xml:space="preserve">“Subtotal staff services,” which is calculated by adding the amounts on lines 1–17 above, is automatically populated on this line. </w:t>
        </w:r>
      </w:ins>
    </w:p>
    <w:p w14:paraId="75120465" w14:textId="77777777" w:rsidR="00942D5E" w:rsidRDefault="00025E08" w:rsidP="00A03AF3">
      <w:pPr>
        <w:pStyle w:val="Heading4"/>
        <w:spacing w:before="120" w:after="120"/>
        <w:ind w:left="14" w:hanging="14"/>
        <w:rPr>
          <w:ins w:id="5893" w:author="2023 Revisions to CCBHC Cost Report Instructions" w:date="2023-12-07T15:54:00Z"/>
        </w:rPr>
      </w:pPr>
      <w:ins w:id="5894" w:author="2023 Revisions to CCBHC Cost Report Instructions" w:date="2023-12-07T15:54:00Z">
        <w:r>
          <w:t xml:space="preserve">PART 2B: CCBHC SERVICES UNDER AGREEMENT BY SITE </w:t>
        </w:r>
      </w:ins>
    </w:p>
    <w:p w14:paraId="4F3F861C" w14:textId="77777777" w:rsidR="00E23327" w:rsidRDefault="00E23327" w:rsidP="00E23327">
      <w:pPr>
        <w:pStyle w:val="Hangingtext"/>
        <w:rPr>
          <w:ins w:id="5895" w:author="2023 Revisions to CCBHC Cost Report Instructions" w:date="2023-12-07T15:54:00Z"/>
        </w:rPr>
      </w:pPr>
      <w:ins w:id="5896" w:author="2023 Revisions to CCBHC Cost Report Instructions" w:date="2023-12-07T15:54:00Z">
        <w:r>
          <w:rPr>
            <w:b/>
          </w:rPr>
          <w:t>Line 19:</w:t>
        </w:r>
        <w:r>
          <w:t xml:space="preserve"> </w:t>
        </w:r>
        <w:r>
          <w:tab/>
          <w:t xml:space="preserve">Enter the units of CCBHC services provided from the DCO. </w:t>
        </w:r>
      </w:ins>
    </w:p>
    <w:p w14:paraId="5308BDE8" w14:textId="77777777" w:rsidR="00E23327" w:rsidRDefault="00E23327" w:rsidP="00E23327">
      <w:pPr>
        <w:pStyle w:val="Hangingtext"/>
        <w:rPr>
          <w:ins w:id="5897" w:author="2023 Revisions to CCBHC Cost Report Instructions" w:date="2023-12-07T15:54:00Z"/>
        </w:rPr>
      </w:pPr>
      <w:ins w:id="5898" w:author="2023 Revisions to CCBHC Cost Report Instructions" w:date="2023-12-07T15:54:00Z">
        <w:r>
          <w:rPr>
            <w:b/>
          </w:rPr>
          <w:t>Line 20:</w:t>
        </w:r>
        <w:r>
          <w:t xml:space="preserve"> </w:t>
        </w:r>
        <w:r>
          <w:tab/>
          <w:t xml:space="preserve">Enter a subtotal of all other services, and specify details in the Comments tab. </w:t>
        </w:r>
      </w:ins>
    </w:p>
    <w:p w14:paraId="116A500A" w14:textId="77777777" w:rsidR="00E23327" w:rsidRDefault="00E23327" w:rsidP="00E23327">
      <w:pPr>
        <w:pStyle w:val="Hangingtext"/>
        <w:rPr>
          <w:ins w:id="5899" w:author="2023 Revisions to CCBHC Cost Report Instructions" w:date="2023-12-07T15:54:00Z"/>
        </w:rPr>
      </w:pPr>
      <w:ins w:id="5900" w:author="2023 Revisions to CCBHC Cost Report Instructions" w:date="2023-12-07T15:54:00Z">
        <w:r>
          <w:rPr>
            <w:b/>
          </w:rPr>
          <w:t>Line 21:</w:t>
        </w:r>
        <w:r>
          <w:t xml:space="preserve"> </w:t>
        </w:r>
        <w:r>
          <w:tab/>
          <w:t xml:space="preserve">“Subtotal of services under agreement” is automatically populated from the amounts on lines 19 through 20 above.  </w:t>
        </w:r>
      </w:ins>
    </w:p>
    <w:p w14:paraId="368D528B" w14:textId="77777777" w:rsidR="00E23327" w:rsidRDefault="00E23327" w:rsidP="00E23327">
      <w:pPr>
        <w:pStyle w:val="Hangingtext"/>
        <w:rPr>
          <w:ins w:id="5901" w:author="2023 Revisions to CCBHC Cost Report Instructions" w:date="2023-12-07T15:54:00Z"/>
        </w:rPr>
      </w:pPr>
      <w:ins w:id="5902" w:author="2023 Revisions to CCBHC Cost Report Instructions" w:date="2023-12-07T15:54:00Z">
        <w:r>
          <w:rPr>
            <w:b/>
          </w:rPr>
          <w:t>Line 22:</w:t>
        </w:r>
        <w:r>
          <w:t xml:space="preserve"> </w:t>
        </w:r>
        <w:r>
          <w:tab/>
          <w:t xml:space="preserve">“Total services” is automatically populated by adding the amounts on lines 18 and 21 above.  </w:t>
        </w:r>
      </w:ins>
    </w:p>
    <w:p w14:paraId="2F978056" w14:textId="3AB0530D" w:rsidR="0059672E" w:rsidRDefault="0050054D">
      <w:pPr>
        <w:pStyle w:val="BodyText"/>
        <w:pPrChange w:id="5903" w:author="2023 Revisions to CCBHC Cost Report Instructions" w:date="2023-12-07T15:54:00Z">
          <w:pPr>
            <w:pStyle w:val="BodyText"/>
            <w:spacing w:before="122" w:line="244" w:lineRule="auto"/>
            <w:ind w:left="200"/>
          </w:pPr>
        </w:pPrChange>
      </w:pPr>
      <w:r>
        <w:t>Complete Part 2 for each satellite site.</w:t>
      </w:r>
      <w:ins w:id="5904" w:author="2023 Revisions to CCBHC Cost Report Instructions" w:date="2023-12-07T15:54:00Z">
        <w:r w:rsidR="00025E08">
          <w:t xml:space="preserve"> </w:t>
        </w:r>
      </w:ins>
      <w:r>
        <w:rPr>
          <w:rPrChange w:id="5905" w:author="2023 Revisions to CCBHC Cost Report Instructions" w:date="2023-12-07T15:54:00Z">
            <w:rPr>
              <w:spacing w:val="40"/>
            </w:rPr>
          </w:rPrChange>
        </w:rPr>
        <w:t xml:space="preserve"> </w:t>
      </w:r>
      <w:r>
        <w:t>When more than one satellite site exists, create a new tab within</w:t>
      </w:r>
      <w:r>
        <w:rPr>
          <w:rPrChange w:id="5906" w:author="2023 Revisions to CCBHC Cost Report Instructions" w:date="2023-12-07T15:54:00Z">
            <w:rPr>
              <w:spacing w:val="-3"/>
            </w:rPr>
          </w:rPrChange>
        </w:rPr>
        <w:t xml:space="preserve"> </w:t>
      </w:r>
      <w:r>
        <w:t>the</w:t>
      </w:r>
      <w:r>
        <w:rPr>
          <w:rPrChange w:id="5907" w:author="2023 Revisions to CCBHC Cost Report Instructions" w:date="2023-12-07T15:54:00Z">
            <w:rPr>
              <w:spacing w:val="-3"/>
            </w:rPr>
          </w:rPrChange>
        </w:rPr>
        <w:t xml:space="preserve"> </w:t>
      </w:r>
      <w:r>
        <w:t>workbook labeled</w:t>
      </w:r>
      <w:r>
        <w:rPr>
          <w:rPrChange w:id="5908" w:author="2023 Revisions to CCBHC Cost Report Instructions" w:date="2023-12-07T15:54:00Z">
            <w:rPr>
              <w:spacing w:val="-3"/>
            </w:rPr>
          </w:rPrChange>
        </w:rPr>
        <w:t xml:space="preserve"> </w:t>
      </w:r>
      <w:r>
        <w:t>“Services</w:t>
      </w:r>
      <w:r>
        <w:rPr>
          <w:rPrChange w:id="5909" w:author="2023 Revisions to CCBHC Cost Report Instructions" w:date="2023-12-07T15:54:00Z">
            <w:rPr>
              <w:spacing w:val="-2"/>
            </w:rPr>
          </w:rPrChange>
        </w:rPr>
        <w:t xml:space="preserve"> </w:t>
      </w:r>
      <w:r>
        <w:t>Provided</w:t>
      </w:r>
      <w:r>
        <w:rPr>
          <w:rPrChange w:id="5910" w:author="2023 Revisions to CCBHC Cost Report Instructions" w:date="2023-12-07T15:54:00Z">
            <w:rPr>
              <w:spacing w:val="-2"/>
            </w:rPr>
          </w:rPrChange>
        </w:rPr>
        <w:t xml:space="preserve"> </w:t>
      </w:r>
      <w:r>
        <w:t>Cont.”.</w:t>
      </w:r>
      <w:r>
        <w:rPr>
          <w:rPrChange w:id="5911" w:author="2023 Revisions to CCBHC Cost Report Instructions" w:date="2023-12-07T15:54:00Z">
            <w:rPr>
              <w:spacing w:val="40"/>
            </w:rPr>
          </w:rPrChange>
        </w:rPr>
        <w:t xml:space="preserve"> </w:t>
      </w:r>
      <w:ins w:id="5912" w:author="2023 Revisions to CCBHC Cost Report Instructions" w:date="2023-12-07T15:54:00Z">
        <w:r w:rsidR="00025E08">
          <w:t xml:space="preserve"> </w:t>
        </w:r>
      </w:ins>
      <w:r>
        <w:t>For</w:t>
      </w:r>
      <w:r>
        <w:rPr>
          <w:rPrChange w:id="5913" w:author="2023 Revisions to CCBHC Cost Report Instructions" w:date="2023-12-07T15:54:00Z">
            <w:rPr>
              <w:spacing w:val="-1"/>
            </w:rPr>
          </w:rPrChange>
        </w:rPr>
        <w:t xml:space="preserve"> </w:t>
      </w:r>
      <w:r>
        <w:t>each</w:t>
      </w:r>
      <w:r>
        <w:rPr>
          <w:rPrChange w:id="5914" w:author="2023 Revisions to CCBHC Cost Report Instructions" w:date="2023-12-07T15:54:00Z">
            <w:rPr>
              <w:spacing w:val="-5"/>
            </w:rPr>
          </w:rPrChange>
        </w:rPr>
        <w:t xml:space="preserve"> </w:t>
      </w:r>
      <w:r>
        <w:t>satellite</w:t>
      </w:r>
      <w:r>
        <w:rPr>
          <w:rPrChange w:id="5915" w:author="2023 Revisions to CCBHC Cost Report Instructions" w:date="2023-12-07T15:54:00Z">
            <w:rPr>
              <w:spacing w:val="-5"/>
            </w:rPr>
          </w:rPrChange>
        </w:rPr>
        <w:t xml:space="preserve"> </w:t>
      </w:r>
      <w:r>
        <w:t>site</w:t>
      </w:r>
      <w:r>
        <w:rPr>
          <w:rPrChange w:id="5916" w:author="2023 Revisions to CCBHC Cost Report Instructions" w:date="2023-12-07T15:54:00Z">
            <w:rPr>
              <w:spacing w:val="-3"/>
            </w:rPr>
          </w:rPrChange>
        </w:rPr>
        <w:t xml:space="preserve"> </w:t>
      </w:r>
      <w:r>
        <w:t>copy</w:t>
      </w:r>
      <w:r>
        <w:rPr>
          <w:rPrChange w:id="5917" w:author="2023 Revisions to CCBHC Cost Report Instructions" w:date="2023-12-07T15:54:00Z">
            <w:rPr>
              <w:spacing w:val="-5"/>
            </w:rPr>
          </w:rPrChange>
        </w:rPr>
        <w:t xml:space="preserve"> </w:t>
      </w:r>
      <w:r>
        <w:t>and</w:t>
      </w:r>
      <w:r>
        <w:rPr>
          <w:rPrChange w:id="5918" w:author="2023 Revisions to CCBHC Cost Report Instructions" w:date="2023-12-07T15:54:00Z">
            <w:rPr>
              <w:spacing w:val="-3"/>
            </w:rPr>
          </w:rPrChange>
        </w:rPr>
        <w:t xml:space="preserve"> </w:t>
      </w:r>
      <w:r>
        <w:t>paste</w:t>
      </w:r>
      <w:r>
        <w:rPr>
          <w:rPrChange w:id="5919" w:author="2023 Revisions to CCBHC Cost Report Instructions" w:date="2023-12-07T15:54:00Z">
            <w:rPr>
              <w:spacing w:val="-5"/>
            </w:rPr>
          </w:rPrChange>
        </w:rPr>
        <w:t xml:space="preserve"> </w:t>
      </w:r>
      <w:r>
        <w:t>all</w:t>
      </w:r>
      <w:r>
        <w:rPr>
          <w:rPrChange w:id="5920" w:author="2023 Revisions to CCBHC Cost Report Instructions" w:date="2023-12-07T15:54:00Z">
            <w:rPr>
              <w:spacing w:val="-3"/>
            </w:rPr>
          </w:rPrChange>
        </w:rPr>
        <w:t xml:space="preserve"> </w:t>
      </w:r>
      <w:r>
        <w:t>of Part 2 into the new tab and complete the form.</w:t>
      </w:r>
      <w:ins w:id="5921" w:author="2023 Revisions to CCBHC Cost Report Instructions" w:date="2023-12-07T15:54:00Z">
        <w:r w:rsidR="00025E08">
          <w:t xml:space="preserve"> </w:t>
        </w:r>
        <w:r w:rsidR="00145E2D" w:rsidRPr="00A03AF3">
          <w:br w:type="page"/>
        </w:r>
      </w:ins>
    </w:p>
    <w:p w14:paraId="622335BD" w14:textId="77777777" w:rsidR="0059672E" w:rsidRDefault="0059672E">
      <w:pPr>
        <w:spacing w:line="244" w:lineRule="auto"/>
        <w:rPr>
          <w:del w:id="5922" w:author="2023 Revisions to CCBHC Cost Report Instructions" w:date="2023-12-07T15:54:00Z"/>
        </w:rPr>
        <w:sectPr w:rsidR="0059672E">
          <w:pgSz w:w="12240" w:h="15840"/>
          <w:pgMar w:top="1340" w:right="940" w:bottom="620" w:left="1240" w:header="542" w:footer="432" w:gutter="0"/>
          <w:cols w:space="720"/>
        </w:sectPr>
      </w:pPr>
    </w:p>
    <w:p w14:paraId="7BD16CF9" w14:textId="196EFB5B" w:rsidR="0059672E" w:rsidRPr="00D20756" w:rsidRDefault="0050054D">
      <w:pPr>
        <w:spacing w:after="0" w:line="259" w:lineRule="auto"/>
        <w:ind w:left="-5" w:right="0"/>
        <w:pPrChange w:id="5923" w:author="2023 Revisions to CCBHC Cost Report Instructions" w:date="2023-12-07T15:54:00Z">
          <w:pPr>
            <w:pStyle w:val="Heading1"/>
            <w:tabs>
              <w:tab w:val="left" w:pos="9948"/>
            </w:tabs>
          </w:pPr>
        </w:pPrChange>
      </w:pPr>
      <w:r>
        <w:rPr>
          <w:sz w:val="72"/>
          <w:rPrChange w:id="5924" w:author="2023 Revisions to CCBHC Cost Report Instructions" w:date="2023-12-07T15:54:00Z">
            <w:rPr>
              <w:spacing w:val="-5"/>
              <w:sz w:val="36"/>
            </w:rPr>
          </w:rPrChange>
        </w:rPr>
        <w:t>1</w:t>
      </w:r>
      <w:ins w:id="5925" w:author="2023 Revisions to CCBHC Cost Report Instructions" w:date="2023-12-07T15:54:00Z">
        <w:r w:rsidR="00145E2D">
          <w:rPr>
            <w:sz w:val="72"/>
          </w:rPr>
          <w:t>5</w:t>
        </w:r>
      </w:ins>
      <w:del w:id="5926" w:author="2023 Revisions to CCBHC Cost Report Instructions" w:date="2023-12-07T15:54:00Z">
        <w:r>
          <w:rPr>
            <w:spacing w:val="-5"/>
            <w:u w:val="single"/>
          </w:rPr>
          <w:delText>2</w:delText>
        </w:r>
        <w:r>
          <w:rPr>
            <w:u w:val="single"/>
          </w:rPr>
          <w:tab/>
        </w:r>
      </w:del>
    </w:p>
    <w:p w14:paraId="2C4E7A14" w14:textId="51AD9F89" w:rsidR="0059672E" w:rsidRPr="00145E2D" w:rsidRDefault="0050054D">
      <w:pPr>
        <w:pStyle w:val="Heading1"/>
        <w:rPr>
          <w:rStyle w:val="Heading1Char"/>
          <w:rPrChange w:id="5927" w:author="2023 Revisions to CCBHC Cost Report Instructions" w:date="2023-12-07T15:54:00Z">
            <w:rPr/>
          </w:rPrChange>
        </w:rPr>
        <w:pPrChange w:id="5928" w:author="2023 Revisions to CCBHC Cost Report Instructions" w:date="2023-12-07T15:54:00Z">
          <w:pPr>
            <w:pStyle w:val="Heading2"/>
          </w:pPr>
        </w:pPrChange>
      </w:pPr>
      <w:bookmarkStart w:id="5929" w:name="Comments_Tab"/>
      <w:bookmarkStart w:id="5930" w:name="_bookmark41"/>
      <w:bookmarkStart w:id="5931" w:name="_Toc148441582"/>
      <w:bookmarkEnd w:id="5929"/>
      <w:bookmarkEnd w:id="5930"/>
      <w:r w:rsidRPr="00145E2D">
        <w:rPr>
          <w:rStyle w:val="Heading1Char"/>
          <w:rPrChange w:id="5932" w:author="2023 Revisions to CCBHC Cost Report Instructions" w:date="2023-12-07T15:54:00Z">
            <w:rPr>
              <w:b/>
              <w:i/>
              <w:sz w:val="28"/>
            </w:rPr>
          </w:rPrChange>
        </w:rPr>
        <w:t>Comments</w:t>
      </w:r>
      <w:r w:rsidRPr="00145E2D">
        <w:rPr>
          <w:rStyle w:val="Heading1Char"/>
          <w:rPrChange w:id="5933" w:author="2023 Revisions to CCBHC Cost Report Instructions" w:date="2023-12-07T15:54:00Z">
            <w:rPr>
              <w:b/>
              <w:i/>
              <w:spacing w:val="-9"/>
              <w:sz w:val="28"/>
            </w:rPr>
          </w:rPrChange>
        </w:rPr>
        <w:t xml:space="preserve"> </w:t>
      </w:r>
      <w:r w:rsidRPr="00145E2D">
        <w:rPr>
          <w:rStyle w:val="Heading1Char"/>
          <w:rPrChange w:id="5934" w:author="2023 Revisions to CCBHC Cost Report Instructions" w:date="2023-12-07T15:54:00Z">
            <w:rPr>
              <w:b/>
              <w:i/>
              <w:spacing w:val="-5"/>
              <w:sz w:val="28"/>
            </w:rPr>
          </w:rPrChange>
        </w:rPr>
        <w:t>Tab</w:t>
      </w:r>
      <w:bookmarkEnd w:id="5931"/>
      <w:ins w:id="5935" w:author="2023 Revisions to CCBHC Cost Report Instructions" w:date="2023-12-07T15:54:00Z">
        <w:r w:rsidR="00025E08" w:rsidRPr="00145E2D">
          <w:rPr>
            <w:rStyle w:val="Heading1Char"/>
          </w:rPr>
          <w:t xml:space="preserve"> </w:t>
        </w:r>
      </w:ins>
    </w:p>
    <w:p w14:paraId="59AE2136" w14:textId="05F86516" w:rsidR="0059672E" w:rsidRDefault="0050054D">
      <w:pPr>
        <w:pStyle w:val="BodyText"/>
        <w:pPrChange w:id="5936" w:author="2023 Revisions to CCBHC Cost Report Instructions" w:date="2023-12-07T15:54:00Z">
          <w:pPr>
            <w:pStyle w:val="BodyText"/>
            <w:spacing w:before="128" w:line="247" w:lineRule="auto"/>
            <w:ind w:left="200" w:hanging="1"/>
          </w:pPr>
        </w:pPrChange>
      </w:pPr>
      <w:r>
        <w:t>Use this worksheet to explain any considerations (such as cost anomalies or explanations for deviations</w:t>
      </w:r>
      <w:r>
        <w:rPr>
          <w:rPrChange w:id="5937" w:author="2023 Revisions to CCBHC Cost Report Instructions" w:date="2023-12-07T15:54:00Z">
            <w:rPr>
              <w:spacing w:val="-2"/>
            </w:rPr>
          </w:rPrChange>
        </w:rPr>
        <w:t xml:space="preserve"> </w:t>
      </w:r>
      <w:r>
        <w:t>from</w:t>
      </w:r>
      <w:r>
        <w:rPr>
          <w:rPrChange w:id="5938" w:author="2023 Revisions to CCBHC Cost Report Instructions" w:date="2023-12-07T15:54:00Z">
            <w:rPr>
              <w:spacing w:val="-4"/>
            </w:rPr>
          </w:rPrChange>
        </w:rPr>
        <w:t xml:space="preserve"> </w:t>
      </w:r>
      <w:r>
        <w:t>accrual</w:t>
      </w:r>
      <w:r>
        <w:rPr>
          <w:rPrChange w:id="5939" w:author="2023 Revisions to CCBHC Cost Report Instructions" w:date="2023-12-07T15:54:00Z">
            <w:rPr>
              <w:spacing w:val="-3"/>
            </w:rPr>
          </w:rPrChange>
        </w:rPr>
        <w:t xml:space="preserve"> </w:t>
      </w:r>
      <w:r>
        <w:t>accounting principles)</w:t>
      </w:r>
      <w:r>
        <w:rPr>
          <w:rPrChange w:id="5940" w:author="2023 Revisions to CCBHC Cost Report Instructions" w:date="2023-12-07T15:54:00Z">
            <w:rPr>
              <w:spacing w:val="-1"/>
            </w:rPr>
          </w:rPrChange>
        </w:rPr>
        <w:t xml:space="preserve"> </w:t>
      </w:r>
      <w:r>
        <w:t>to</w:t>
      </w:r>
      <w:r>
        <w:rPr>
          <w:rPrChange w:id="5941" w:author="2023 Revisions to CCBHC Cost Report Instructions" w:date="2023-12-07T15:54:00Z">
            <w:rPr>
              <w:spacing w:val="-5"/>
            </w:rPr>
          </w:rPrChange>
        </w:rPr>
        <w:t xml:space="preserve"> </w:t>
      </w:r>
      <w:r>
        <w:t>inform</w:t>
      </w:r>
      <w:r>
        <w:rPr>
          <w:rPrChange w:id="5942" w:author="2023 Revisions to CCBHC Cost Report Instructions" w:date="2023-12-07T15:54:00Z">
            <w:rPr>
              <w:spacing w:val="-4"/>
            </w:rPr>
          </w:rPrChange>
        </w:rPr>
        <w:t xml:space="preserve"> </w:t>
      </w:r>
      <w:r>
        <w:t>further</w:t>
      </w:r>
      <w:r>
        <w:rPr>
          <w:rPrChange w:id="5943" w:author="2023 Revisions to CCBHC Cost Report Instructions" w:date="2023-12-07T15:54:00Z">
            <w:rPr>
              <w:spacing w:val="-4"/>
            </w:rPr>
          </w:rPrChange>
        </w:rPr>
        <w:t xml:space="preserve"> </w:t>
      </w:r>
      <w:r>
        <w:t>the</w:t>
      </w:r>
      <w:r>
        <w:rPr>
          <w:rPrChange w:id="5944" w:author="2023 Revisions to CCBHC Cost Report Instructions" w:date="2023-12-07T15:54:00Z">
            <w:rPr>
              <w:spacing w:val="-7"/>
            </w:rPr>
          </w:rPrChange>
        </w:rPr>
        <w:t xml:space="preserve"> </w:t>
      </w:r>
      <w:r>
        <w:t>justification</w:t>
      </w:r>
      <w:r>
        <w:rPr>
          <w:rPrChange w:id="5945" w:author="2023 Revisions to CCBHC Cost Report Instructions" w:date="2023-12-07T15:54:00Z">
            <w:rPr>
              <w:spacing w:val="-3"/>
            </w:rPr>
          </w:rPrChange>
        </w:rPr>
        <w:t xml:space="preserve"> </w:t>
      </w:r>
      <w:r>
        <w:t>of</w:t>
      </w:r>
      <w:r>
        <w:rPr>
          <w:rPrChange w:id="5946" w:author="2023 Revisions to CCBHC Cost Report Instructions" w:date="2023-12-07T15:54:00Z">
            <w:rPr>
              <w:spacing w:val="-1"/>
            </w:rPr>
          </w:rPrChange>
        </w:rPr>
        <w:t xml:space="preserve"> </w:t>
      </w:r>
      <w:r>
        <w:t>expenses</w:t>
      </w:r>
      <w:r>
        <w:rPr>
          <w:rPrChange w:id="5947" w:author="2023 Revisions to CCBHC Cost Report Instructions" w:date="2023-12-07T15:54:00Z">
            <w:rPr>
              <w:spacing w:val="-2"/>
            </w:rPr>
          </w:rPrChange>
        </w:rPr>
        <w:t xml:space="preserve"> </w:t>
      </w:r>
      <w:r>
        <w:t>used</w:t>
      </w:r>
      <w:r>
        <w:rPr>
          <w:rPrChange w:id="5948" w:author="2023 Revisions to CCBHC Cost Report Instructions" w:date="2023-12-07T15:54:00Z">
            <w:rPr>
              <w:spacing w:val="-5"/>
            </w:rPr>
          </w:rPrChange>
        </w:rPr>
        <w:t xml:space="preserve"> </w:t>
      </w:r>
      <w:r>
        <w:t>to determine the payment rate.</w:t>
      </w:r>
      <w:ins w:id="5949" w:author="2023 Revisions to CCBHC Cost Report Instructions" w:date="2023-12-07T15:54:00Z">
        <w:r w:rsidR="00025E08">
          <w:t xml:space="preserve"> </w:t>
        </w:r>
      </w:ins>
    </w:p>
    <w:p w14:paraId="083D0D8E" w14:textId="77777777" w:rsidR="0059672E" w:rsidRDefault="0059672E">
      <w:pPr>
        <w:spacing w:line="247" w:lineRule="auto"/>
        <w:rPr>
          <w:del w:id="5950" w:author="2023 Revisions to CCBHC Cost Report Instructions" w:date="2023-12-07T15:54:00Z"/>
        </w:rPr>
        <w:sectPr w:rsidR="0059672E">
          <w:pgSz w:w="12240" w:h="15840"/>
          <w:pgMar w:top="1340" w:right="940" w:bottom="620" w:left="1240" w:header="542" w:footer="432" w:gutter="0"/>
          <w:cols w:space="720"/>
        </w:sectPr>
      </w:pPr>
    </w:p>
    <w:p w14:paraId="293DBA82" w14:textId="254ABF4E" w:rsidR="0059672E" w:rsidRPr="00D20756" w:rsidRDefault="0050054D">
      <w:pPr>
        <w:spacing w:after="0" w:line="259" w:lineRule="auto"/>
        <w:ind w:left="-5" w:right="0"/>
        <w:pPrChange w:id="5951" w:author="2023 Revisions to CCBHC Cost Report Instructions" w:date="2023-12-07T15:54:00Z">
          <w:pPr>
            <w:pStyle w:val="Heading1"/>
            <w:tabs>
              <w:tab w:val="left" w:pos="9948"/>
            </w:tabs>
          </w:pPr>
        </w:pPrChange>
      </w:pPr>
      <w:r>
        <w:rPr>
          <w:sz w:val="72"/>
          <w:rPrChange w:id="5952" w:author="2023 Revisions to CCBHC Cost Report Instructions" w:date="2023-12-07T15:54:00Z">
            <w:rPr>
              <w:spacing w:val="-5"/>
              <w:sz w:val="36"/>
            </w:rPr>
          </w:rPrChange>
        </w:rPr>
        <w:t>1</w:t>
      </w:r>
      <w:ins w:id="5953" w:author="2023 Revisions to CCBHC Cost Report Instructions" w:date="2023-12-07T15:54:00Z">
        <w:r w:rsidR="001363E8">
          <w:rPr>
            <w:sz w:val="72"/>
          </w:rPr>
          <w:t>6</w:t>
        </w:r>
      </w:ins>
      <w:del w:id="5954" w:author="2023 Revisions to CCBHC Cost Report Instructions" w:date="2023-12-07T15:54:00Z">
        <w:r>
          <w:rPr>
            <w:spacing w:val="-5"/>
            <w:u w:val="single"/>
          </w:rPr>
          <w:delText>3</w:delText>
        </w:r>
        <w:r>
          <w:rPr>
            <w:u w:val="single"/>
          </w:rPr>
          <w:tab/>
        </w:r>
      </w:del>
    </w:p>
    <w:p w14:paraId="4028D05D" w14:textId="3F99E3A9" w:rsidR="0059672E" w:rsidRDefault="0050054D">
      <w:pPr>
        <w:pStyle w:val="Heading1"/>
        <w:pPrChange w:id="5955" w:author="2023 Revisions to CCBHC Cost Report Instructions" w:date="2023-12-07T15:54:00Z">
          <w:pPr>
            <w:pStyle w:val="Heading2"/>
          </w:pPr>
        </w:pPrChange>
      </w:pPr>
      <w:bookmarkStart w:id="5956" w:name="CC_PPS-1_Rate_Tab"/>
      <w:bookmarkStart w:id="5957" w:name="_bookmark42"/>
      <w:bookmarkStart w:id="5958" w:name="_Toc147503635"/>
      <w:bookmarkStart w:id="5959" w:name="_Toc148441583"/>
      <w:bookmarkEnd w:id="5956"/>
      <w:bookmarkEnd w:id="5957"/>
      <w:r>
        <w:t>CC</w:t>
      </w:r>
      <w:r>
        <w:rPr>
          <w:rPrChange w:id="5960" w:author="2023 Revisions to CCBHC Cost Report Instructions" w:date="2023-12-07T15:54:00Z">
            <w:rPr>
              <w:b/>
              <w:i/>
              <w:spacing w:val="-5"/>
              <w:sz w:val="28"/>
            </w:rPr>
          </w:rPrChange>
        </w:rPr>
        <w:t xml:space="preserve"> </w:t>
      </w:r>
      <w:r>
        <w:t>PPS-1</w:t>
      </w:r>
      <w:r>
        <w:rPr>
          <w:rPrChange w:id="5961" w:author="2023 Revisions to CCBHC Cost Report Instructions" w:date="2023-12-07T15:54:00Z">
            <w:rPr>
              <w:b/>
              <w:i/>
              <w:spacing w:val="-5"/>
              <w:sz w:val="28"/>
            </w:rPr>
          </w:rPrChange>
        </w:rPr>
        <w:t xml:space="preserve"> </w:t>
      </w:r>
      <w:r>
        <w:t>Rate</w:t>
      </w:r>
      <w:r>
        <w:rPr>
          <w:rPrChange w:id="5962" w:author="2023 Revisions to CCBHC Cost Report Instructions" w:date="2023-12-07T15:54:00Z">
            <w:rPr>
              <w:b/>
              <w:i/>
              <w:spacing w:val="-5"/>
              <w:sz w:val="28"/>
            </w:rPr>
          </w:rPrChange>
        </w:rPr>
        <w:t xml:space="preserve"> </w:t>
      </w:r>
      <w:r w:rsidRPr="009A1A3E">
        <w:rPr>
          <w:rPrChange w:id="5963" w:author="2023 Revisions to CCBHC Cost Report Instructions" w:date="2023-12-07T15:54:00Z">
            <w:rPr>
              <w:b/>
              <w:i/>
              <w:spacing w:val="-5"/>
              <w:sz w:val="28"/>
            </w:rPr>
          </w:rPrChange>
        </w:rPr>
        <w:t>Tab</w:t>
      </w:r>
      <w:bookmarkEnd w:id="5958"/>
      <w:bookmarkEnd w:id="5959"/>
      <w:ins w:id="5964" w:author="2023 Revisions to CCBHC Cost Report Instructions" w:date="2023-12-07T15:54:00Z">
        <w:r w:rsidR="00025E08">
          <w:t xml:space="preserve"> </w:t>
        </w:r>
      </w:ins>
    </w:p>
    <w:p w14:paraId="78CE5008" w14:textId="0DBF9973" w:rsidR="0059672E" w:rsidRDefault="0050054D">
      <w:pPr>
        <w:pStyle w:val="BodyText"/>
        <w:pPrChange w:id="5965" w:author="2023 Revisions to CCBHC Cost Report Instructions" w:date="2023-12-07T15:54:00Z">
          <w:pPr>
            <w:pStyle w:val="BodyText"/>
            <w:spacing w:before="128" w:line="247" w:lineRule="auto"/>
            <w:ind w:left="200"/>
          </w:pPr>
        </w:pPrChange>
      </w:pPr>
      <w:r>
        <w:t>Use</w:t>
      </w:r>
      <w:r>
        <w:rPr>
          <w:rPrChange w:id="5966" w:author="2023 Revisions to CCBHC Cost Report Instructions" w:date="2023-12-07T15:54:00Z">
            <w:rPr>
              <w:spacing w:val="-1"/>
            </w:rPr>
          </w:rPrChange>
        </w:rPr>
        <w:t xml:space="preserve"> </w:t>
      </w:r>
      <w:r>
        <w:t>the</w:t>
      </w:r>
      <w:r>
        <w:rPr>
          <w:rPrChange w:id="5967" w:author="2023 Revisions to CCBHC Cost Report Instructions" w:date="2023-12-07T15:54:00Z">
            <w:rPr>
              <w:spacing w:val="-3"/>
            </w:rPr>
          </w:rPrChange>
        </w:rPr>
        <w:t xml:space="preserve"> </w:t>
      </w:r>
      <w:r>
        <w:t>CC</w:t>
      </w:r>
      <w:r>
        <w:rPr>
          <w:rPrChange w:id="5968" w:author="2023 Revisions to CCBHC Cost Report Instructions" w:date="2023-12-07T15:54:00Z">
            <w:rPr>
              <w:spacing w:val="-1"/>
            </w:rPr>
          </w:rPrChange>
        </w:rPr>
        <w:t xml:space="preserve"> </w:t>
      </w:r>
      <w:r>
        <w:t>PPS-1</w:t>
      </w:r>
      <w:r>
        <w:rPr>
          <w:rPrChange w:id="5969" w:author="2023 Revisions to CCBHC Cost Report Instructions" w:date="2023-12-07T15:54:00Z">
            <w:rPr>
              <w:spacing w:val="-1"/>
            </w:rPr>
          </w:rPrChange>
        </w:rPr>
        <w:t xml:space="preserve"> </w:t>
      </w:r>
      <w:r>
        <w:t>Rate</w:t>
      </w:r>
      <w:r>
        <w:rPr>
          <w:rPrChange w:id="5970" w:author="2023 Revisions to CCBHC Cost Report Instructions" w:date="2023-12-07T15:54:00Z">
            <w:rPr>
              <w:spacing w:val="-3"/>
            </w:rPr>
          </w:rPrChange>
        </w:rPr>
        <w:t xml:space="preserve"> </w:t>
      </w:r>
      <w:r>
        <w:t>tab</w:t>
      </w:r>
      <w:r>
        <w:rPr>
          <w:rPrChange w:id="5971" w:author="2023 Revisions to CCBHC Cost Report Instructions" w:date="2023-12-07T15:54:00Z">
            <w:rPr>
              <w:spacing w:val="-3"/>
            </w:rPr>
          </w:rPrChange>
        </w:rPr>
        <w:t xml:space="preserve"> </w:t>
      </w:r>
      <w:r>
        <w:t>to</w:t>
      </w:r>
      <w:r>
        <w:rPr>
          <w:rPrChange w:id="5972" w:author="2023 Revisions to CCBHC Cost Report Instructions" w:date="2023-12-07T15:54:00Z">
            <w:rPr>
              <w:spacing w:val="-1"/>
            </w:rPr>
          </w:rPrChange>
        </w:rPr>
        <w:t xml:space="preserve"> </w:t>
      </w:r>
      <w:r>
        <w:t>calculate</w:t>
      </w:r>
      <w:r>
        <w:rPr>
          <w:rPrChange w:id="5973" w:author="2023 Revisions to CCBHC Cost Report Instructions" w:date="2023-12-07T15:54:00Z">
            <w:rPr>
              <w:spacing w:val="-2"/>
            </w:rPr>
          </w:rPrChange>
        </w:rPr>
        <w:t xml:space="preserve"> </w:t>
      </w:r>
      <w:r>
        <w:t>the</w:t>
      </w:r>
      <w:r>
        <w:rPr>
          <w:rPrChange w:id="5974" w:author="2023 Revisions to CCBHC Cost Report Instructions" w:date="2023-12-07T15:54:00Z">
            <w:rPr>
              <w:spacing w:val="-3"/>
            </w:rPr>
          </w:rPrChange>
        </w:rPr>
        <w:t xml:space="preserve"> </w:t>
      </w:r>
      <w:r>
        <w:t>daily</w:t>
      </w:r>
      <w:r>
        <w:rPr>
          <w:rPrChange w:id="5975" w:author="2023 Revisions to CCBHC Cost Report Instructions" w:date="2023-12-07T15:54:00Z">
            <w:rPr>
              <w:spacing w:val="-3"/>
            </w:rPr>
          </w:rPrChange>
        </w:rPr>
        <w:t xml:space="preserve"> </w:t>
      </w:r>
      <w:r>
        <w:t>rate</w:t>
      </w:r>
      <w:r>
        <w:rPr>
          <w:rPrChange w:id="5976" w:author="2023 Revisions to CCBHC Cost Report Instructions" w:date="2023-12-07T15:54:00Z">
            <w:rPr>
              <w:spacing w:val="-3"/>
            </w:rPr>
          </w:rPrChange>
        </w:rPr>
        <w:t xml:space="preserve"> </w:t>
      </w:r>
      <w:r>
        <w:t>to</w:t>
      </w:r>
      <w:r>
        <w:rPr>
          <w:rPrChange w:id="5977" w:author="2023 Revisions to CCBHC Cost Report Instructions" w:date="2023-12-07T15:54:00Z">
            <w:rPr>
              <w:spacing w:val="-3"/>
            </w:rPr>
          </w:rPrChange>
        </w:rPr>
        <w:t xml:space="preserve"> </w:t>
      </w:r>
      <w:r>
        <w:t>be</w:t>
      </w:r>
      <w:r>
        <w:rPr>
          <w:rPrChange w:id="5978" w:author="2023 Revisions to CCBHC Cost Report Instructions" w:date="2023-12-07T15:54:00Z">
            <w:rPr>
              <w:spacing w:val="-3"/>
            </w:rPr>
          </w:rPrChange>
        </w:rPr>
        <w:t xml:space="preserve"> </w:t>
      </w:r>
      <w:r>
        <w:t>finalized by</w:t>
      </w:r>
      <w:r>
        <w:rPr>
          <w:rPrChange w:id="5979" w:author="2023 Revisions to CCBHC Cost Report Instructions" w:date="2023-12-07T15:54:00Z">
            <w:rPr>
              <w:spacing w:val="-3"/>
            </w:rPr>
          </w:rPrChange>
        </w:rPr>
        <w:t xml:space="preserve"> </w:t>
      </w:r>
      <w:r>
        <w:t>the</w:t>
      </w:r>
      <w:r>
        <w:rPr>
          <w:rPrChange w:id="5980" w:author="2023 Revisions to CCBHC Cost Report Instructions" w:date="2023-12-07T15:54:00Z">
            <w:rPr>
              <w:spacing w:val="-1"/>
            </w:rPr>
          </w:rPrChange>
        </w:rPr>
        <w:t xml:space="preserve"> </w:t>
      </w:r>
      <w:r>
        <w:t>state.</w:t>
      </w:r>
      <w:r>
        <w:rPr>
          <w:rPrChange w:id="5981" w:author="2023 Revisions to CCBHC Cost Report Instructions" w:date="2023-12-07T15:54:00Z">
            <w:rPr>
              <w:spacing w:val="-4"/>
            </w:rPr>
          </w:rPrChange>
        </w:rPr>
        <w:t xml:space="preserve"> </w:t>
      </w:r>
      <w:r>
        <w:t>The</w:t>
      </w:r>
      <w:r>
        <w:rPr>
          <w:rPrChange w:id="5982" w:author="2023 Revisions to CCBHC Cost Report Instructions" w:date="2023-12-07T15:54:00Z">
            <w:rPr>
              <w:spacing w:val="-1"/>
            </w:rPr>
          </w:rPrChange>
        </w:rPr>
        <w:t xml:space="preserve"> </w:t>
      </w:r>
      <w:r>
        <w:t>daily</w:t>
      </w:r>
      <w:r>
        <w:rPr>
          <w:rPrChange w:id="5983" w:author="2023 Revisions to CCBHC Cost Report Instructions" w:date="2023-12-07T15:54:00Z">
            <w:rPr>
              <w:spacing w:val="-3"/>
            </w:rPr>
          </w:rPrChange>
        </w:rPr>
        <w:t xml:space="preserve"> </w:t>
      </w:r>
      <w:r>
        <w:t>rate</w:t>
      </w:r>
      <w:r>
        <w:rPr>
          <w:rPrChange w:id="5984" w:author="2023 Revisions to CCBHC Cost Report Instructions" w:date="2023-12-07T15:54:00Z">
            <w:rPr>
              <w:spacing w:val="-3"/>
            </w:rPr>
          </w:rPrChange>
        </w:rPr>
        <w:t xml:space="preserve"> </w:t>
      </w:r>
      <w:r>
        <w:t xml:space="preserve">is based on the expected costs of all </w:t>
      </w:r>
      <w:r>
        <w:t>demonstration services irrespective of payer.</w:t>
      </w:r>
      <w:ins w:id="5985" w:author="2023 Revisions to CCBHC Cost Report Instructions" w:date="2023-12-07T15:54:00Z">
        <w:r w:rsidR="00025E08">
          <w:t xml:space="preserve">  </w:t>
        </w:r>
      </w:ins>
    </w:p>
    <w:p w14:paraId="1DE1315A" w14:textId="0A6E7618" w:rsidR="0059672E" w:rsidRDefault="0050054D">
      <w:pPr>
        <w:pStyle w:val="Heading2"/>
        <w:pPrChange w:id="5986" w:author="2023 Revisions to CCBHC Cost Report Instructions" w:date="2023-12-07T15:54:00Z">
          <w:pPr>
            <w:pStyle w:val="Heading4"/>
            <w:spacing w:before="180"/>
          </w:pPr>
        </w:pPrChange>
      </w:pPr>
      <w:bookmarkStart w:id="5987" w:name="PART_1_–_DETERMINATION_OF_TOTAL_ALLOWABL"/>
      <w:bookmarkStart w:id="5988" w:name="_bookmark43"/>
      <w:bookmarkStart w:id="5989" w:name="_Toc147503636"/>
      <w:bookmarkStart w:id="5990" w:name="_Toc148441584"/>
      <w:bookmarkEnd w:id="5987"/>
      <w:bookmarkEnd w:id="5988"/>
      <w:r>
        <w:t>PART</w:t>
      </w:r>
      <w:r>
        <w:rPr>
          <w:rPrChange w:id="5991" w:author="2023 Revisions to CCBHC Cost Report Instructions" w:date="2023-12-07T15:54:00Z">
            <w:rPr>
              <w:i w:val="0"/>
              <w:spacing w:val="-7"/>
            </w:rPr>
          </w:rPrChange>
        </w:rPr>
        <w:t xml:space="preserve"> </w:t>
      </w:r>
      <w:r>
        <w:t>1</w:t>
      </w:r>
      <w:r>
        <w:rPr>
          <w:rPrChange w:id="5992" w:author="2023 Revisions to CCBHC Cost Report Instructions" w:date="2023-12-07T15:54:00Z">
            <w:rPr>
              <w:i w:val="0"/>
              <w:spacing w:val="-4"/>
            </w:rPr>
          </w:rPrChange>
        </w:rPr>
        <w:t xml:space="preserve"> </w:t>
      </w:r>
      <w:r>
        <w:t>–</w:t>
      </w:r>
      <w:r>
        <w:rPr>
          <w:rPrChange w:id="5993" w:author="2023 Revisions to CCBHC Cost Report Instructions" w:date="2023-12-07T15:54:00Z">
            <w:rPr>
              <w:i w:val="0"/>
              <w:spacing w:val="-5"/>
            </w:rPr>
          </w:rPrChange>
        </w:rPr>
        <w:t xml:space="preserve"> </w:t>
      </w:r>
      <w:r>
        <w:t>DETERMINATION</w:t>
      </w:r>
      <w:r>
        <w:rPr>
          <w:rPrChange w:id="5994" w:author="2023 Revisions to CCBHC Cost Report Instructions" w:date="2023-12-07T15:54:00Z">
            <w:rPr>
              <w:i w:val="0"/>
              <w:spacing w:val="-6"/>
            </w:rPr>
          </w:rPrChange>
        </w:rPr>
        <w:t xml:space="preserve"> </w:t>
      </w:r>
      <w:r>
        <w:t>OF</w:t>
      </w:r>
      <w:r>
        <w:rPr>
          <w:rPrChange w:id="5995" w:author="2023 Revisions to CCBHC Cost Report Instructions" w:date="2023-12-07T15:54:00Z">
            <w:rPr>
              <w:i w:val="0"/>
              <w:spacing w:val="-6"/>
            </w:rPr>
          </w:rPrChange>
        </w:rPr>
        <w:t xml:space="preserve"> </w:t>
      </w:r>
      <w:r>
        <w:t>TOTAL</w:t>
      </w:r>
      <w:r>
        <w:rPr>
          <w:rPrChange w:id="5996" w:author="2023 Revisions to CCBHC Cost Report Instructions" w:date="2023-12-07T15:54:00Z">
            <w:rPr>
              <w:i w:val="0"/>
              <w:spacing w:val="-6"/>
            </w:rPr>
          </w:rPrChange>
        </w:rPr>
        <w:t xml:space="preserve"> </w:t>
      </w:r>
      <w:r>
        <w:t>ALLOWABLE</w:t>
      </w:r>
      <w:r>
        <w:rPr>
          <w:rPrChange w:id="5997" w:author="2023 Revisions to CCBHC Cost Report Instructions" w:date="2023-12-07T15:54:00Z">
            <w:rPr>
              <w:i w:val="0"/>
              <w:spacing w:val="-5"/>
            </w:rPr>
          </w:rPrChange>
        </w:rPr>
        <w:t xml:space="preserve"> </w:t>
      </w:r>
      <w:r>
        <w:t>COST</w:t>
      </w:r>
      <w:r>
        <w:rPr>
          <w:rPrChange w:id="5998" w:author="2023 Revisions to CCBHC Cost Report Instructions" w:date="2023-12-07T15:54:00Z">
            <w:rPr>
              <w:i w:val="0"/>
              <w:spacing w:val="-4"/>
            </w:rPr>
          </w:rPrChange>
        </w:rPr>
        <w:t xml:space="preserve"> </w:t>
      </w:r>
      <w:r>
        <w:t>APPLICABLE</w:t>
      </w:r>
      <w:r>
        <w:rPr>
          <w:rPrChange w:id="5999" w:author="2023 Revisions to CCBHC Cost Report Instructions" w:date="2023-12-07T15:54:00Z">
            <w:rPr>
              <w:i w:val="0"/>
              <w:spacing w:val="-5"/>
            </w:rPr>
          </w:rPrChange>
        </w:rPr>
        <w:t xml:space="preserve"> </w:t>
      </w:r>
      <w:r>
        <w:t>TO</w:t>
      </w:r>
      <w:r>
        <w:rPr>
          <w:rPrChange w:id="6000" w:author="2023 Revisions to CCBHC Cost Report Instructions" w:date="2023-12-07T15:54:00Z">
            <w:rPr>
              <w:i w:val="0"/>
              <w:spacing w:val="-2"/>
            </w:rPr>
          </w:rPrChange>
        </w:rPr>
        <w:t xml:space="preserve"> </w:t>
      </w:r>
      <w:r>
        <w:t>THE</w:t>
      </w:r>
      <w:r>
        <w:rPr>
          <w:rPrChange w:id="6001" w:author="2023 Revisions to CCBHC Cost Report Instructions" w:date="2023-12-07T15:54:00Z">
            <w:rPr>
              <w:i w:val="0"/>
              <w:spacing w:val="-4"/>
            </w:rPr>
          </w:rPrChange>
        </w:rPr>
        <w:t xml:space="preserve"> </w:t>
      </w:r>
      <w:r w:rsidRPr="00A03AF3">
        <w:rPr>
          <w:rPrChange w:id="6002" w:author="2023 Revisions to CCBHC Cost Report Instructions" w:date="2023-12-07T15:54:00Z">
            <w:rPr>
              <w:i w:val="0"/>
              <w:spacing w:val="-2"/>
            </w:rPr>
          </w:rPrChange>
        </w:rPr>
        <w:t>CCBHC</w:t>
      </w:r>
      <w:bookmarkEnd w:id="5989"/>
      <w:bookmarkEnd w:id="5990"/>
      <w:ins w:id="6003" w:author="2023 Revisions to CCBHC Cost Report Instructions" w:date="2023-12-07T15:54:00Z">
        <w:r w:rsidR="00025E08">
          <w:t xml:space="preserve"> </w:t>
        </w:r>
      </w:ins>
    </w:p>
    <w:p w14:paraId="632F19A4" w14:textId="25C13393" w:rsidR="0059672E" w:rsidRDefault="0050054D">
      <w:pPr>
        <w:pStyle w:val="BodyText"/>
        <w:pPrChange w:id="6004" w:author="2023 Revisions to CCBHC Cost Report Instructions" w:date="2023-12-07T15:54:00Z">
          <w:pPr>
            <w:pStyle w:val="BodyText"/>
            <w:spacing w:before="87" w:line="244" w:lineRule="auto"/>
            <w:ind w:left="199"/>
          </w:pPr>
        </w:pPrChange>
      </w:pPr>
      <w:r>
        <w:t>If the suggested order of completion described in Table 2: Recommended Order is followed, the information</w:t>
      </w:r>
      <w:r>
        <w:rPr>
          <w:rPrChange w:id="6005" w:author="2023 Revisions to CCBHC Cost Report Instructions" w:date="2023-12-07T15:54:00Z">
            <w:rPr>
              <w:spacing w:val="-1"/>
            </w:rPr>
          </w:rPrChange>
        </w:rPr>
        <w:t xml:space="preserve"> </w:t>
      </w:r>
      <w:r>
        <w:t>on</w:t>
      </w:r>
      <w:r>
        <w:rPr>
          <w:rPrChange w:id="6006" w:author="2023 Revisions to CCBHC Cost Report Instructions" w:date="2023-12-07T15:54:00Z">
            <w:rPr>
              <w:spacing w:val="-4"/>
            </w:rPr>
          </w:rPrChange>
        </w:rPr>
        <w:t xml:space="preserve"> </w:t>
      </w:r>
      <w:r>
        <w:t>lines</w:t>
      </w:r>
      <w:r>
        <w:rPr>
          <w:rPrChange w:id="6007" w:author="2023 Revisions to CCBHC Cost Report Instructions" w:date="2023-12-07T15:54:00Z">
            <w:rPr>
              <w:spacing w:val="-1"/>
            </w:rPr>
          </w:rPrChange>
        </w:rPr>
        <w:t xml:space="preserve"> </w:t>
      </w:r>
      <w:r>
        <w:t>1–3</w:t>
      </w:r>
      <w:r>
        <w:rPr>
          <w:rPrChange w:id="6008" w:author="2023 Revisions to CCBHC Cost Report Instructions" w:date="2023-12-07T15:54:00Z">
            <w:rPr>
              <w:spacing w:val="-4"/>
            </w:rPr>
          </w:rPrChange>
        </w:rPr>
        <w:t xml:space="preserve"> </w:t>
      </w:r>
      <w:r>
        <w:t>will</w:t>
      </w:r>
      <w:r>
        <w:rPr>
          <w:rPrChange w:id="6009" w:author="2023 Revisions to CCBHC Cost Report Instructions" w:date="2023-12-07T15:54:00Z">
            <w:rPr>
              <w:spacing w:val="-2"/>
            </w:rPr>
          </w:rPrChange>
        </w:rPr>
        <w:t xml:space="preserve"> </w:t>
      </w:r>
      <w:r>
        <w:t>be</w:t>
      </w:r>
      <w:r>
        <w:rPr>
          <w:rPrChange w:id="6010" w:author="2023 Revisions to CCBHC Cost Report Instructions" w:date="2023-12-07T15:54:00Z">
            <w:rPr>
              <w:spacing w:val="-2"/>
            </w:rPr>
          </w:rPrChange>
        </w:rPr>
        <w:t xml:space="preserve"> </w:t>
      </w:r>
      <w:ins w:id="6011" w:author="2023 Revisions to CCBHC Cost Report Instructions" w:date="2023-12-07T15:54:00Z">
        <w:r w:rsidR="00E83771">
          <w:t>auto populated</w:t>
        </w:r>
      </w:ins>
      <w:del w:id="6012" w:author="2023 Revisions to CCBHC Cost Report Instructions" w:date="2023-12-07T15:54:00Z">
        <w:r>
          <w:delText>autopopulated</w:delText>
        </w:r>
      </w:del>
      <w:r>
        <w:rPr>
          <w:rPrChange w:id="6013" w:author="2023 Revisions to CCBHC Cost Report Instructions" w:date="2023-12-07T15:54:00Z">
            <w:rPr>
              <w:spacing w:val="-4"/>
            </w:rPr>
          </w:rPrChange>
        </w:rPr>
        <w:t xml:space="preserve"> </w:t>
      </w:r>
      <w:r>
        <w:t>from data</w:t>
      </w:r>
      <w:r>
        <w:rPr>
          <w:rPrChange w:id="6014" w:author="2023 Revisions to CCBHC Cost Report Instructions" w:date="2023-12-07T15:54:00Z">
            <w:rPr>
              <w:spacing w:val="-2"/>
            </w:rPr>
          </w:rPrChange>
        </w:rPr>
        <w:t xml:space="preserve"> </w:t>
      </w:r>
      <w:r>
        <w:t>entered</w:t>
      </w:r>
      <w:r>
        <w:rPr>
          <w:rPrChange w:id="6015" w:author="2023 Revisions to CCBHC Cost Report Instructions" w:date="2023-12-07T15:54:00Z">
            <w:rPr>
              <w:spacing w:val="-6"/>
            </w:rPr>
          </w:rPrChange>
        </w:rPr>
        <w:t xml:space="preserve"> </w:t>
      </w:r>
      <w:r>
        <w:t>from other areas</w:t>
      </w:r>
      <w:r>
        <w:rPr>
          <w:rPrChange w:id="6016" w:author="2023 Revisions to CCBHC Cost Report Instructions" w:date="2023-12-07T15:54:00Z">
            <w:rPr>
              <w:spacing w:val="-1"/>
            </w:rPr>
          </w:rPrChange>
        </w:rPr>
        <w:t xml:space="preserve"> </w:t>
      </w:r>
      <w:r>
        <w:t>of</w:t>
      </w:r>
      <w:r>
        <w:rPr>
          <w:rPrChange w:id="6017" w:author="2023 Revisions to CCBHC Cost Report Instructions" w:date="2023-12-07T15:54:00Z">
            <w:rPr>
              <w:spacing w:val="-3"/>
            </w:rPr>
          </w:rPrChange>
        </w:rPr>
        <w:t xml:space="preserve"> </w:t>
      </w:r>
      <w:r>
        <w:t>the</w:t>
      </w:r>
      <w:r>
        <w:rPr>
          <w:rPrChange w:id="6018" w:author="2023 Revisions to CCBHC Cost Report Instructions" w:date="2023-12-07T15:54:00Z">
            <w:rPr>
              <w:spacing w:val="-4"/>
            </w:rPr>
          </w:rPrChange>
        </w:rPr>
        <w:t xml:space="preserve"> </w:t>
      </w:r>
      <w:r>
        <w:t>cost</w:t>
      </w:r>
      <w:r>
        <w:rPr>
          <w:rPrChange w:id="6019" w:author="2023 Revisions to CCBHC Cost Report Instructions" w:date="2023-12-07T15:54:00Z">
            <w:rPr>
              <w:spacing w:val="-2"/>
            </w:rPr>
          </w:rPrChange>
        </w:rPr>
        <w:t xml:space="preserve"> </w:t>
      </w:r>
      <w:r>
        <w:t>report and does not need to be re-entered here.</w:t>
      </w:r>
      <w:ins w:id="6020" w:author="2023 Revisions to CCBHC Cost Report Instructions" w:date="2023-12-07T15:54:00Z">
        <w:r w:rsidR="00025E08">
          <w:t xml:space="preserve"> </w:t>
        </w:r>
      </w:ins>
    </w:p>
    <w:p w14:paraId="20F7A184" w14:textId="77777777" w:rsidR="0059672E" w:rsidRDefault="0059672E">
      <w:pPr>
        <w:pStyle w:val="BodyText"/>
        <w:spacing w:before="2"/>
        <w:rPr>
          <w:del w:id="6021" w:author="2023 Revisions to CCBHC Cost Report Instructions" w:date="2023-12-07T15:54:00Z"/>
          <w:sz w:val="21"/>
        </w:rPr>
      </w:pPr>
    </w:p>
    <w:p w14:paraId="56FBFEDF" w14:textId="7FE4628B" w:rsidR="0059672E" w:rsidRDefault="0050054D">
      <w:pPr>
        <w:pStyle w:val="Hangingtext"/>
        <w:pPrChange w:id="6022" w:author="2023 Revisions to CCBHC Cost Report Instructions" w:date="2023-12-07T15:54:00Z">
          <w:pPr>
            <w:pStyle w:val="BodyText"/>
            <w:tabs>
              <w:tab w:val="left" w:pos="1639"/>
            </w:tabs>
            <w:spacing w:line="247" w:lineRule="auto"/>
            <w:ind w:left="1640" w:right="698" w:hanging="1441"/>
          </w:pPr>
        </w:pPrChange>
      </w:pPr>
      <w:r>
        <w:rPr>
          <w:b/>
        </w:rPr>
        <w:t>Line 1:</w:t>
      </w:r>
      <w:r>
        <w:rPr>
          <w:b/>
        </w:rPr>
        <w:tab/>
      </w:r>
      <w:r>
        <w:t>“Total</w:t>
      </w:r>
      <w:r>
        <w:rPr>
          <w:rPrChange w:id="6023" w:author="2023 Revisions to CCBHC Cost Report Instructions" w:date="2023-12-07T15:54:00Z">
            <w:rPr>
              <w:spacing w:val="-2"/>
            </w:rPr>
          </w:rPrChange>
        </w:rPr>
        <w:t xml:space="preserve"> </w:t>
      </w:r>
      <w:r>
        <w:t>direct</w:t>
      </w:r>
      <w:r>
        <w:rPr>
          <w:rPrChange w:id="6024" w:author="2023 Revisions to CCBHC Cost Report Instructions" w:date="2023-12-07T15:54:00Z">
            <w:rPr>
              <w:spacing w:val="-2"/>
            </w:rPr>
          </w:rPrChange>
        </w:rPr>
        <w:t xml:space="preserve"> </w:t>
      </w:r>
      <w:r>
        <w:t>CCBHC</w:t>
      </w:r>
      <w:r>
        <w:rPr>
          <w:rPrChange w:id="6025" w:author="2023 Revisions to CCBHC Cost Report Instructions" w:date="2023-12-07T15:54:00Z">
            <w:rPr>
              <w:spacing w:val="-2"/>
            </w:rPr>
          </w:rPrChange>
        </w:rPr>
        <w:t xml:space="preserve"> </w:t>
      </w:r>
      <w:r>
        <w:t>costs”</w:t>
      </w:r>
      <w:r>
        <w:rPr>
          <w:rPrChange w:id="6026" w:author="2023 Revisions to CCBHC Cost Report Instructions" w:date="2023-12-07T15:54:00Z">
            <w:rPr>
              <w:spacing w:val="-3"/>
            </w:rPr>
          </w:rPrChange>
        </w:rPr>
        <w:t xml:space="preserve"> </w:t>
      </w:r>
      <w:r>
        <w:t>is</w:t>
      </w:r>
      <w:r>
        <w:rPr>
          <w:rPrChange w:id="6027" w:author="2023 Revisions to CCBHC Cost Report Instructions" w:date="2023-12-07T15:54:00Z">
            <w:rPr>
              <w:spacing w:val="-1"/>
            </w:rPr>
          </w:rPrChange>
        </w:rPr>
        <w:t xml:space="preserve"> </w:t>
      </w:r>
      <w:r>
        <w:t>automatically</w:t>
      </w:r>
      <w:r>
        <w:rPr>
          <w:rPrChange w:id="6028" w:author="2023 Revisions to CCBHC Cost Report Instructions" w:date="2023-12-07T15:54:00Z">
            <w:rPr>
              <w:spacing w:val="-3"/>
            </w:rPr>
          </w:rPrChange>
        </w:rPr>
        <w:t xml:space="preserve"> </w:t>
      </w:r>
      <w:r>
        <w:t>populated</w:t>
      </w:r>
      <w:r>
        <w:rPr>
          <w:rPrChange w:id="6029" w:author="2023 Revisions to CCBHC Cost Report Instructions" w:date="2023-12-07T15:54:00Z">
            <w:rPr>
              <w:spacing w:val="-1"/>
            </w:rPr>
          </w:rPrChange>
        </w:rPr>
        <w:t xml:space="preserve"> </w:t>
      </w:r>
      <w:r>
        <w:t>on</w:t>
      </w:r>
      <w:r>
        <w:rPr>
          <w:rPrChange w:id="6030" w:author="2023 Revisions to CCBHC Cost Report Instructions" w:date="2023-12-07T15:54:00Z">
            <w:rPr>
              <w:spacing w:val="-4"/>
            </w:rPr>
          </w:rPrChange>
        </w:rPr>
        <w:t xml:space="preserve"> </w:t>
      </w:r>
      <w:r>
        <w:t>this</w:t>
      </w:r>
      <w:r>
        <w:rPr>
          <w:rPrChange w:id="6031" w:author="2023 Revisions to CCBHC Cost Report Instructions" w:date="2023-12-07T15:54:00Z">
            <w:rPr>
              <w:spacing w:val="-4"/>
            </w:rPr>
          </w:rPrChange>
        </w:rPr>
        <w:t xml:space="preserve"> </w:t>
      </w:r>
      <w:r>
        <w:t>line</w:t>
      </w:r>
      <w:r>
        <w:rPr>
          <w:rPrChange w:id="6032" w:author="2023 Revisions to CCBHC Cost Report Instructions" w:date="2023-12-07T15:54:00Z">
            <w:rPr>
              <w:spacing w:val="-4"/>
            </w:rPr>
          </w:rPrChange>
        </w:rPr>
        <w:t xml:space="preserve"> </w:t>
      </w:r>
      <w:r>
        <w:t>from</w:t>
      </w:r>
      <w:r>
        <w:rPr>
          <w:rPrChange w:id="6033" w:author="2023 Revisions to CCBHC Cost Report Instructions" w:date="2023-12-07T15:54:00Z">
            <w:rPr>
              <w:spacing w:val="-3"/>
            </w:rPr>
          </w:rPrChange>
        </w:rPr>
        <w:t xml:space="preserve"> </w:t>
      </w:r>
      <w:r>
        <w:t>the</w:t>
      </w:r>
      <w:r>
        <w:rPr>
          <w:rPrChange w:id="6034" w:author="2023 Revisions to CCBHC Cost Report Instructions" w:date="2023-12-07T15:54:00Z">
            <w:rPr>
              <w:spacing w:val="-6"/>
            </w:rPr>
          </w:rPrChange>
        </w:rPr>
        <w:t xml:space="preserve"> </w:t>
      </w:r>
      <w:r>
        <w:t>Trial Balance tab, line 29, column 9.</w:t>
      </w:r>
      <w:ins w:id="6035" w:author="2023 Revisions to CCBHC Cost Report Instructions" w:date="2023-12-07T15:54:00Z">
        <w:r w:rsidR="00E23327">
          <w:t xml:space="preserve">  </w:t>
        </w:r>
      </w:ins>
    </w:p>
    <w:p w14:paraId="1C6D9A83" w14:textId="77777777" w:rsidR="0059672E" w:rsidRDefault="0050054D">
      <w:pPr>
        <w:pStyle w:val="Hangingtext"/>
        <w:pPrChange w:id="6036" w:author="2023 Revisions to CCBHC Cost Report Instructions" w:date="2023-12-07T15:54:00Z">
          <w:pPr>
            <w:pStyle w:val="BodyText"/>
            <w:tabs>
              <w:tab w:val="left" w:pos="1640"/>
            </w:tabs>
            <w:spacing w:before="118"/>
            <w:ind w:left="1640" w:right="370" w:hanging="1441"/>
          </w:pPr>
        </w:pPrChange>
      </w:pPr>
      <w:r>
        <w:rPr>
          <w:b/>
        </w:rPr>
        <w:t>Line 2:</w:t>
      </w:r>
      <w:r>
        <w:rPr>
          <w:b/>
        </w:rPr>
        <w:tab/>
      </w:r>
      <w:r>
        <w:t>“Indirect</w:t>
      </w:r>
      <w:r>
        <w:rPr>
          <w:rPrChange w:id="6037" w:author="2023 Revisions to CCBHC Cost Report Instructions" w:date="2023-12-07T15:54:00Z">
            <w:rPr>
              <w:spacing w:val="-4"/>
            </w:rPr>
          </w:rPrChange>
        </w:rPr>
        <w:t xml:space="preserve"> </w:t>
      </w:r>
      <w:r>
        <w:t>costs</w:t>
      </w:r>
      <w:r>
        <w:rPr>
          <w:rPrChange w:id="6038" w:author="2023 Revisions to CCBHC Cost Report Instructions" w:date="2023-12-07T15:54:00Z">
            <w:rPr>
              <w:spacing w:val="-5"/>
            </w:rPr>
          </w:rPrChange>
        </w:rPr>
        <w:t xml:space="preserve"> </w:t>
      </w:r>
      <w:r>
        <w:t>allocated</w:t>
      </w:r>
      <w:r>
        <w:rPr>
          <w:rPrChange w:id="6039" w:author="2023 Revisions to CCBHC Cost Report Instructions" w:date="2023-12-07T15:54:00Z">
            <w:rPr>
              <w:spacing w:val="-5"/>
            </w:rPr>
          </w:rPrChange>
        </w:rPr>
        <w:t xml:space="preserve"> </w:t>
      </w:r>
      <w:r>
        <w:t>to</w:t>
      </w:r>
      <w:r>
        <w:rPr>
          <w:rPrChange w:id="6040" w:author="2023 Revisions to CCBHC Cost Report Instructions" w:date="2023-12-07T15:54:00Z">
            <w:rPr>
              <w:spacing w:val="-4"/>
            </w:rPr>
          </w:rPrChange>
        </w:rPr>
        <w:t xml:space="preserve"> </w:t>
      </w:r>
      <w:r>
        <w:t>CCBHC</w:t>
      </w:r>
      <w:r>
        <w:rPr>
          <w:rPrChange w:id="6041" w:author="2023 Revisions to CCBHC Cost Report Instructions" w:date="2023-12-07T15:54:00Z">
            <w:rPr>
              <w:spacing w:val="-4"/>
            </w:rPr>
          </w:rPrChange>
        </w:rPr>
        <w:t xml:space="preserve"> </w:t>
      </w:r>
      <w:r>
        <w:t>services”</w:t>
      </w:r>
      <w:r>
        <w:rPr>
          <w:rPrChange w:id="6042" w:author="2023 Revisions to CCBHC Cost Report Instructions" w:date="2023-12-07T15:54:00Z">
            <w:rPr>
              <w:spacing w:val="-2"/>
            </w:rPr>
          </w:rPrChange>
        </w:rPr>
        <w:t xml:space="preserve"> </w:t>
      </w:r>
      <w:r>
        <w:t>is</w:t>
      </w:r>
      <w:r>
        <w:rPr>
          <w:rPrChange w:id="6043" w:author="2023 Revisions to CCBHC Cost Report Instructions" w:date="2023-12-07T15:54:00Z">
            <w:rPr>
              <w:spacing w:val="-3"/>
            </w:rPr>
          </w:rPrChange>
        </w:rPr>
        <w:t xml:space="preserve"> </w:t>
      </w:r>
      <w:r>
        <w:t>automatically</w:t>
      </w:r>
      <w:r>
        <w:rPr>
          <w:rPrChange w:id="6044" w:author="2023 Revisions to CCBHC Cost Report Instructions" w:date="2023-12-07T15:54:00Z">
            <w:rPr>
              <w:spacing w:val="-4"/>
            </w:rPr>
          </w:rPrChange>
        </w:rPr>
        <w:t xml:space="preserve"> </w:t>
      </w:r>
      <w:r>
        <w:t>populated</w:t>
      </w:r>
      <w:r>
        <w:rPr>
          <w:rPrChange w:id="6045" w:author="2023 Revisions to CCBHC Cost Report Instructions" w:date="2023-12-07T15:54:00Z">
            <w:rPr>
              <w:spacing w:val="-3"/>
            </w:rPr>
          </w:rPrChange>
        </w:rPr>
        <w:t xml:space="preserve"> </w:t>
      </w:r>
      <w:r>
        <w:t>on</w:t>
      </w:r>
      <w:r>
        <w:rPr>
          <w:rPrChange w:id="6046" w:author="2023 Revisions to CCBHC Cost Report Instructions" w:date="2023-12-07T15:54:00Z">
            <w:rPr>
              <w:spacing w:val="-5"/>
            </w:rPr>
          </w:rPrChange>
        </w:rPr>
        <w:t xml:space="preserve"> </w:t>
      </w:r>
      <w:r>
        <w:t>this</w:t>
      </w:r>
      <w:r>
        <w:rPr>
          <w:rPrChange w:id="6047" w:author="2023 Revisions to CCBHC Cost Report Instructions" w:date="2023-12-07T15:54:00Z">
            <w:rPr>
              <w:spacing w:val="-3"/>
            </w:rPr>
          </w:rPrChange>
        </w:rPr>
        <w:t xml:space="preserve"> </w:t>
      </w:r>
      <w:r>
        <w:t>line from the Indirect Cost Allocation tab, line 16.</w:t>
      </w:r>
    </w:p>
    <w:p w14:paraId="33CD63D7" w14:textId="77A56E05" w:rsidR="0059672E" w:rsidRDefault="0050054D">
      <w:pPr>
        <w:pStyle w:val="Hangingtext"/>
        <w:pPrChange w:id="6048" w:author="2023 Revisions to CCBHC Cost Report Instructions" w:date="2023-12-07T15:54:00Z">
          <w:pPr>
            <w:pStyle w:val="BodyText"/>
            <w:tabs>
              <w:tab w:val="left" w:pos="1640"/>
            </w:tabs>
            <w:spacing w:before="115" w:line="247" w:lineRule="auto"/>
            <w:ind w:left="1640" w:right="163" w:hanging="1441"/>
          </w:pPr>
        </w:pPrChange>
      </w:pPr>
      <w:r>
        <w:rPr>
          <w:b/>
        </w:rPr>
        <w:t>Line 3:</w:t>
      </w:r>
      <w:ins w:id="6049" w:author="2023 Revisions to CCBHC Cost Report Instructions" w:date="2023-12-07T15:54:00Z">
        <w:r w:rsidR="00E23327">
          <w:t xml:space="preserve"> </w:t>
        </w:r>
        <w:r w:rsidR="00E23327">
          <w:tab/>
        </w:r>
      </w:ins>
      <w:r>
        <w:rPr>
          <w:b/>
        </w:rPr>
        <w:tab/>
      </w:r>
      <w:r>
        <w:t>“Total</w:t>
      </w:r>
      <w:r>
        <w:rPr>
          <w:rPrChange w:id="6050" w:author="2023 Revisions to CCBHC Cost Report Instructions" w:date="2023-12-07T15:54:00Z">
            <w:rPr>
              <w:spacing w:val="-3"/>
            </w:rPr>
          </w:rPrChange>
        </w:rPr>
        <w:t xml:space="preserve"> </w:t>
      </w:r>
      <w:r>
        <w:t>allowable</w:t>
      </w:r>
      <w:r>
        <w:rPr>
          <w:rPrChange w:id="6051" w:author="2023 Revisions to CCBHC Cost Report Instructions" w:date="2023-12-07T15:54:00Z">
            <w:rPr>
              <w:spacing w:val="-3"/>
            </w:rPr>
          </w:rPrChange>
        </w:rPr>
        <w:t xml:space="preserve"> </w:t>
      </w:r>
      <w:r>
        <w:t>CCBHC</w:t>
      </w:r>
      <w:r>
        <w:rPr>
          <w:rPrChange w:id="6052" w:author="2023 Revisions to CCBHC Cost Report Instructions" w:date="2023-12-07T15:54:00Z">
            <w:rPr>
              <w:spacing w:val="-1"/>
            </w:rPr>
          </w:rPrChange>
        </w:rPr>
        <w:t xml:space="preserve"> </w:t>
      </w:r>
      <w:r>
        <w:t>costs,”</w:t>
      </w:r>
      <w:r>
        <w:rPr>
          <w:rPrChange w:id="6053" w:author="2023 Revisions to CCBHC Cost Report Instructions" w:date="2023-12-07T15:54:00Z">
            <w:rPr>
              <w:spacing w:val="-4"/>
            </w:rPr>
          </w:rPrChange>
        </w:rPr>
        <w:t xml:space="preserve"> </w:t>
      </w:r>
      <w:r>
        <w:t>which</w:t>
      </w:r>
      <w:r>
        <w:rPr>
          <w:rPrChange w:id="6054" w:author="2023 Revisions to CCBHC Cost Report Instructions" w:date="2023-12-07T15:54:00Z">
            <w:rPr>
              <w:spacing w:val="-3"/>
            </w:rPr>
          </w:rPrChange>
        </w:rPr>
        <w:t xml:space="preserve"> </w:t>
      </w:r>
      <w:r>
        <w:t>is</w:t>
      </w:r>
      <w:r>
        <w:rPr>
          <w:rPrChange w:id="6055" w:author="2023 Revisions to CCBHC Cost Report Instructions" w:date="2023-12-07T15:54:00Z">
            <w:rPr>
              <w:spacing w:val="-2"/>
            </w:rPr>
          </w:rPrChange>
        </w:rPr>
        <w:t xml:space="preserve"> </w:t>
      </w:r>
      <w:r>
        <w:t>calculated</w:t>
      </w:r>
      <w:r>
        <w:rPr>
          <w:rPrChange w:id="6056" w:author="2023 Revisions to CCBHC Cost Report Instructions" w:date="2023-12-07T15:54:00Z">
            <w:rPr>
              <w:spacing w:val="-3"/>
            </w:rPr>
          </w:rPrChange>
        </w:rPr>
        <w:t xml:space="preserve"> </w:t>
      </w:r>
      <w:r>
        <w:t>by</w:t>
      </w:r>
      <w:r>
        <w:rPr>
          <w:rPrChange w:id="6057" w:author="2023 Revisions to CCBHC Cost Report Instructions" w:date="2023-12-07T15:54:00Z">
            <w:rPr>
              <w:spacing w:val="-5"/>
            </w:rPr>
          </w:rPrChange>
        </w:rPr>
        <w:t xml:space="preserve"> </w:t>
      </w:r>
      <w:r>
        <w:t>adding lines</w:t>
      </w:r>
      <w:r>
        <w:rPr>
          <w:rPrChange w:id="6058" w:author="2023 Revisions to CCBHC Cost Report Instructions" w:date="2023-12-07T15:54:00Z">
            <w:rPr>
              <w:spacing w:val="-2"/>
            </w:rPr>
          </w:rPrChange>
        </w:rPr>
        <w:t xml:space="preserve"> </w:t>
      </w:r>
      <w:r>
        <w:t>1</w:t>
      </w:r>
      <w:r>
        <w:rPr>
          <w:rPrChange w:id="6059" w:author="2023 Revisions to CCBHC Cost Report Instructions" w:date="2023-12-07T15:54:00Z">
            <w:rPr>
              <w:spacing w:val="-5"/>
            </w:rPr>
          </w:rPrChange>
        </w:rPr>
        <w:t xml:space="preserve"> </w:t>
      </w:r>
      <w:r>
        <w:t>and</w:t>
      </w:r>
      <w:r>
        <w:rPr>
          <w:rPrChange w:id="6060" w:author="2023 Revisions to CCBHC Cost Report Instructions" w:date="2023-12-07T15:54:00Z">
            <w:rPr>
              <w:spacing w:val="-5"/>
            </w:rPr>
          </w:rPrChange>
        </w:rPr>
        <w:t xml:space="preserve"> </w:t>
      </w:r>
      <w:r>
        <w:t>2</w:t>
      </w:r>
      <w:r>
        <w:rPr>
          <w:rPrChange w:id="6061" w:author="2023 Revisions to CCBHC Cost Report Instructions" w:date="2023-12-07T15:54:00Z">
            <w:rPr>
              <w:spacing w:val="-5"/>
            </w:rPr>
          </w:rPrChange>
        </w:rPr>
        <w:t xml:space="preserve"> </w:t>
      </w:r>
      <w:r>
        <w:t>above,</w:t>
      </w:r>
      <w:r>
        <w:rPr>
          <w:rPrChange w:id="6062" w:author="2023 Revisions to CCBHC Cost Report Instructions" w:date="2023-12-07T15:54:00Z">
            <w:rPr>
              <w:spacing w:val="-1"/>
            </w:rPr>
          </w:rPrChange>
        </w:rPr>
        <w:t xml:space="preserve"> </w:t>
      </w:r>
      <w:r>
        <w:t>is automatically populated on this line.</w:t>
      </w:r>
    </w:p>
    <w:p w14:paraId="697BF72F" w14:textId="77777777" w:rsidR="0059672E" w:rsidRDefault="0059672E">
      <w:pPr>
        <w:pStyle w:val="BodyText"/>
        <w:spacing w:before="2"/>
        <w:rPr>
          <w:del w:id="6063" w:author="2023 Revisions to CCBHC Cost Report Instructions" w:date="2023-12-07T15:54:00Z"/>
          <w:sz w:val="26"/>
        </w:rPr>
      </w:pPr>
    </w:p>
    <w:p w14:paraId="53C6BC3C" w14:textId="77777777" w:rsidR="0059672E" w:rsidRDefault="0050054D">
      <w:pPr>
        <w:pStyle w:val="Heading2"/>
        <w:pPrChange w:id="6064" w:author="2023 Revisions to CCBHC Cost Report Instructions" w:date="2023-12-07T15:54:00Z">
          <w:pPr>
            <w:pStyle w:val="Heading4"/>
            <w:spacing w:before="1"/>
          </w:pPr>
        </w:pPrChange>
      </w:pPr>
      <w:bookmarkStart w:id="6065" w:name="PART_2_–_DETERMINATION_OF_CC_PPS-1_RATE"/>
      <w:bookmarkStart w:id="6066" w:name="_bookmark44"/>
      <w:bookmarkStart w:id="6067" w:name="_Toc148441585"/>
      <w:bookmarkEnd w:id="6065"/>
      <w:bookmarkEnd w:id="6066"/>
      <w:r>
        <w:t>PART</w:t>
      </w:r>
      <w:r>
        <w:rPr>
          <w:rPrChange w:id="6068" w:author="2023 Revisions to CCBHC Cost Report Instructions" w:date="2023-12-07T15:54:00Z">
            <w:rPr>
              <w:i w:val="0"/>
              <w:spacing w:val="-3"/>
            </w:rPr>
          </w:rPrChange>
        </w:rPr>
        <w:t xml:space="preserve"> </w:t>
      </w:r>
      <w:r w:rsidRPr="00D20756">
        <w:t>2</w:t>
      </w:r>
      <w:r>
        <w:rPr>
          <w:rPrChange w:id="6069" w:author="2023 Revisions to CCBHC Cost Report Instructions" w:date="2023-12-07T15:54:00Z">
            <w:rPr>
              <w:i w:val="0"/>
              <w:spacing w:val="-3"/>
            </w:rPr>
          </w:rPrChange>
        </w:rPr>
        <w:t xml:space="preserve"> </w:t>
      </w:r>
      <w:r w:rsidRPr="00D20756">
        <w:t>–</w:t>
      </w:r>
      <w:r>
        <w:rPr>
          <w:rPrChange w:id="6070" w:author="2023 Revisions to CCBHC Cost Report Instructions" w:date="2023-12-07T15:54:00Z">
            <w:rPr>
              <w:i w:val="0"/>
              <w:spacing w:val="-3"/>
            </w:rPr>
          </w:rPrChange>
        </w:rPr>
        <w:t xml:space="preserve"> </w:t>
      </w:r>
      <w:r w:rsidRPr="00D20756">
        <w:t>DETERMINATION</w:t>
      </w:r>
      <w:r>
        <w:rPr>
          <w:rPrChange w:id="6071" w:author="2023 Revisions to CCBHC Cost Report Instructions" w:date="2023-12-07T15:54:00Z">
            <w:rPr>
              <w:i w:val="0"/>
              <w:spacing w:val="-6"/>
            </w:rPr>
          </w:rPrChange>
        </w:rPr>
        <w:t xml:space="preserve"> </w:t>
      </w:r>
      <w:r w:rsidRPr="00D20756">
        <w:t>OF</w:t>
      </w:r>
      <w:r>
        <w:rPr>
          <w:rPrChange w:id="6072" w:author="2023 Revisions to CCBHC Cost Report Instructions" w:date="2023-12-07T15:54:00Z">
            <w:rPr>
              <w:i w:val="0"/>
              <w:spacing w:val="-5"/>
            </w:rPr>
          </w:rPrChange>
        </w:rPr>
        <w:t xml:space="preserve"> </w:t>
      </w:r>
      <w:r w:rsidRPr="00D20756">
        <w:t>CC</w:t>
      </w:r>
      <w:r>
        <w:rPr>
          <w:rPrChange w:id="6073" w:author="2023 Revisions to CCBHC Cost Report Instructions" w:date="2023-12-07T15:54:00Z">
            <w:rPr>
              <w:i w:val="0"/>
              <w:spacing w:val="-3"/>
            </w:rPr>
          </w:rPrChange>
        </w:rPr>
        <w:t xml:space="preserve"> </w:t>
      </w:r>
      <w:r w:rsidRPr="00D20756">
        <w:t>PPS-1</w:t>
      </w:r>
      <w:r>
        <w:rPr>
          <w:rPrChange w:id="6074" w:author="2023 Revisions to CCBHC Cost Report Instructions" w:date="2023-12-07T15:54:00Z">
            <w:rPr>
              <w:i w:val="0"/>
              <w:spacing w:val="-2"/>
            </w:rPr>
          </w:rPrChange>
        </w:rPr>
        <w:t xml:space="preserve"> </w:t>
      </w:r>
      <w:r>
        <w:rPr>
          <w:rPrChange w:id="6075" w:author="2023 Revisions to CCBHC Cost Report Instructions" w:date="2023-12-07T15:54:00Z">
            <w:rPr>
              <w:i w:val="0"/>
              <w:spacing w:val="-4"/>
            </w:rPr>
          </w:rPrChange>
        </w:rPr>
        <w:t>RATE</w:t>
      </w:r>
      <w:bookmarkEnd w:id="6067"/>
    </w:p>
    <w:p w14:paraId="0A3034CC" w14:textId="77777777" w:rsidR="0059672E" w:rsidRDefault="0050054D">
      <w:pPr>
        <w:pStyle w:val="BodyText"/>
        <w:tabs>
          <w:tab w:val="left" w:pos="1640"/>
        </w:tabs>
        <w:spacing w:before="83" w:line="247" w:lineRule="auto"/>
        <w:ind w:left="1640" w:right="592" w:hanging="1441"/>
        <w:rPr>
          <w:del w:id="6076" w:author="2023 Revisions to CCBHC Cost Report Instructions" w:date="2023-12-07T15:54:00Z"/>
          <w:b/>
        </w:rPr>
      </w:pPr>
      <w:del w:id="6077" w:author="2023 Revisions to CCBHC Cost Report Instructions" w:date="2023-12-07T15:54:00Z">
        <w:r>
          <w:rPr>
            <w:b/>
          </w:rPr>
          <w:delText>Line 4:</w:delText>
        </w:r>
        <w:r>
          <w:rPr>
            <w:b/>
          </w:rPr>
          <w:tab/>
        </w:r>
        <w:r>
          <w:delText>“Total</w:delText>
        </w:r>
        <w:r>
          <w:rPr>
            <w:spacing w:val="-4"/>
          </w:rPr>
          <w:delText xml:space="preserve"> </w:delText>
        </w:r>
        <w:r>
          <w:delText>allowable</w:delText>
        </w:r>
        <w:r>
          <w:rPr>
            <w:spacing w:val="-4"/>
          </w:rPr>
          <w:delText xml:space="preserve"> </w:delText>
        </w:r>
        <w:r>
          <w:delText>CCBHC</w:delText>
        </w:r>
        <w:r>
          <w:rPr>
            <w:spacing w:val="-2"/>
          </w:rPr>
          <w:delText xml:space="preserve"> </w:delText>
        </w:r>
        <w:r>
          <w:delText>costs”</w:delText>
        </w:r>
        <w:r>
          <w:rPr>
            <w:spacing w:val="-2"/>
          </w:rPr>
          <w:delText xml:space="preserve"> </w:delText>
        </w:r>
        <w:r>
          <w:delText>is</w:delText>
        </w:r>
        <w:r>
          <w:rPr>
            <w:spacing w:val="-3"/>
          </w:rPr>
          <w:delText xml:space="preserve"> </w:delText>
        </w:r>
        <w:r>
          <w:delText>automatically</w:delText>
        </w:r>
        <w:r>
          <w:rPr>
            <w:spacing w:val="-5"/>
          </w:rPr>
          <w:delText xml:space="preserve"> </w:delText>
        </w:r>
        <w:r>
          <w:delText>populated</w:delText>
        </w:r>
        <w:r>
          <w:rPr>
            <w:spacing w:val="-3"/>
          </w:rPr>
          <w:delText xml:space="preserve"> </w:delText>
        </w:r>
        <w:r>
          <w:delText>on</w:delText>
        </w:r>
        <w:r>
          <w:rPr>
            <w:spacing w:val="-5"/>
          </w:rPr>
          <w:delText xml:space="preserve"> </w:delText>
        </w:r>
        <w:r>
          <w:delText>this</w:delText>
        </w:r>
        <w:r>
          <w:rPr>
            <w:spacing w:val="-3"/>
          </w:rPr>
          <w:delText xml:space="preserve"> </w:delText>
        </w:r>
        <w:r>
          <w:delText>line</w:delText>
        </w:r>
        <w:r>
          <w:rPr>
            <w:spacing w:val="-5"/>
          </w:rPr>
          <w:delText xml:space="preserve"> </w:delText>
        </w:r>
        <w:r>
          <w:delText>from</w:delText>
        </w:r>
        <w:r>
          <w:rPr>
            <w:spacing w:val="-2"/>
          </w:rPr>
          <w:delText xml:space="preserve"> </w:delText>
        </w:r>
        <w:r>
          <w:delText>line</w:delText>
        </w:r>
        <w:r>
          <w:rPr>
            <w:spacing w:val="-3"/>
          </w:rPr>
          <w:delText xml:space="preserve"> </w:delText>
        </w:r>
        <w:r>
          <w:delText xml:space="preserve">3 </w:delText>
        </w:r>
        <w:r>
          <w:rPr>
            <w:spacing w:val="-2"/>
          </w:rPr>
          <w:delText>above</w:delText>
        </w:r>
        <w:r>
          <w:rPr>
            <w:b/>
            <w:spacing w:val="-2"/>
          </w:rPr>
          <w:delText>.</w:delText>
        </w:r>
      </w:del>
    </w:p>
    <w:p w14:paraId="76663845" w14:textId="77777777" w:rsidR="0059672E" w:rsidRDefault="0050054D">
      <w:pPr>
        <w:pStyle w:val="BodyText"/>
        <w:tabs>
          <w:tab w:val="left" w:pos="1640"/>
        </w:tabs>
        <w:spacing w:before="119" w:line="247" w:lineRule="auto"/>
        <w:ind w:left="1640" w:right="246" w:hanging="1440"/>
        <w:rPr>
          <w:del w:id="6078" w:author="2023 Revisions to CCBHC Cost Report Instructions" w:date="2023-12-07T15:54:00Z"/>
        </w:rPr>
      </w:pPr>
      <w:del w:id="6079" w:author="2023 Revisions to CCBHC Cost Report Instructions" w:date="2023-12-07T15:54:00Z">
        <w:r>
          <w:rPr>
            <w:b/>
          </w:rPr>
          <w:delText>Line 5:</w:delText>
        </w:r>
        <w:r>
          <w:rPr>
            <w:b/>
          </w:rPr>
          <w:tab/>
        </w:r>
        <w:r>
          <w:delText>“Total</w:delText>
        </w:r>
        <w:r>
          <w:rPr>
            <w:spacing w:val="-3"/>
          </w:rPr>
          <w:delText xml:space="preserve"> </w:delText>
        </w:r>
        <w:r>
          <w:delText>CCBHC</w:delText>
        </w:r>
        <w:r>
          <w:rPr>
            <w:spacing w:val="-3"/>
          </w:rPr>
          <w:delText xml:space="preserve"> </w:delText>
        </w:r>
        <w:r>
          <w:delText>visits”</w:delText>
        </w:r>
        <w:r>
          <w:rPr>
            <w:spacing w:val="-1"/>
          </w:rPr>
          <w:delText xml:space="preserve"> </w:delText>
        </w:r>
        <w:r>
          <w:delText>is</w:delText>
        </w:r>
        <w:r>
          <w:rPr>
            <w:spacing w:val="-2"/>
          </w:rPr>
          <w:delText xml:space="preserve"> </w:delText>
        </w:r>
        <w:r>
          <w:delText>automatically</w:delText>
        </w:r>
        <w:r>
          <w:rPr>
            <w:spacing w:val="-4"/>
          </w:rPr>
          <w:delText xml:space="preserve"> </w:delText>
        </w:r>
        <w:r>
          <w:delText>populated</w:delText>
        </w:r>
        <w:r>
          <w:rPr>
            <w:spacing w:val="-2"/>
          </w:rPr>
          <w:delText xml:space="preserve"> </w:delText>
        </w:r>
        <w:r>
          <w:delText>on</w:delText>
        </w:r>
        <w:r>
          <w:rPr>
            <w:spacing w:val="-3"/>
          </w:rPr>
          <w:delText xml:space="preserve"> </w:delText>
        </w:r>
        <w:r>
          <w:delText>this</w:delText>
        </w:r>
        <w:r>
          <w:rPr>
            <w:spacing w:val="-2"/>
          </w:rPr>
          <w:delText xml:space="preserve"> </w:delText>
        </w:r>
        <w:r>
          <w:delText>line</w:delText>
        </w:r>
        <w:r>
          <w:rPr>
            <w:spacing w:val="-5"/>
          </w:rPr>
          <w:delText xml:space="preserve"> </w:delText>
        </w:r>
        <w:r>
          <w:delText>from</w:delText>
        </w:r>
        <w:r>
          <w:rPr>
            <w:spacing w:val="-4"/>
          </w:rPr>
          <w:delText xml:space="preserve"> </w:delText>
        </w:r>
        <w:r>
          <w:delText>the</w:delText>
        </w:r>
        <w:r>
          <w:rPr>
            <w:spacing w:val="-5"/>
          </w:rPr>
          <w:delText xml:space="preserve"> </w:delText>
        </w:r>
        <w:r>
          <w:delText>Daily</w:delText>
        </w:r>
        <w:r>
          <w:rPr>
            <w:spacing w:val="-2"/>
          </w:rPr>
          <w:delText xml:space="preserve"> </w:delText>
        </w:r>
        <w:r>
          <w:delText>Visits</w:delText>
        </w:r>
        <w:r>
          <w:rPr>
            <w:spacing w:val="-2"/>
          </w:rPr>
          <w:delText xml:space="preserve"> </w:delText>
        </w:r>
        <w:r>
          <w:delText xml:space="preserve">tab, line 4, </w:delText>
        </w:r>
        <w:r>
          <w:delText>column 1.</w:delText>
        </w:r>
        <w:r>
          <w:rPr>
            <w:spacing w:val="40"/>
          </w:rPr>
          <w:delText xml:space="preserve"> </w:delText>
        </w:r>
        <w:r>
          <w:delText>The total CCBHC visits number should include visits from all patients for CCBHC services, not just Medicaid visits.</w:delText>
        </w:r>
      </w:del>
    </w:p>
    <w:p w14:paraId="4A8997D1" w14:textId="77777777" w:rsidR="0059672E" w:rsidRDefault="0059672E">
      <w:pPr>
        <w:pStyle w:val="Hangingtext"/>
        <w:rPr>
          <w:moveFrom w:id="6080" w:author="2023 Revisions to CCBHC Cost Report Instructions" w:date="2023-12-07T15:54:00Z"/>
          <w:rPrChange w:id="6081" w:author="2023 Revisions to CCBHC Cost Report Instructions" w:date="2023-12-07T15:54:00Z">
            <w:rPr>
              <w:moveFrom w:id="6082" w:author="2023 Revisions to CCBHC Cost Report Instructions" w:date="2023-12-07T15:54:00Z"/>
              <w:sz w:val="20"/>
            </w:rPr>
          </w:rPrChange>
        </w:rPr>
        <w:pPrChange w:id="6083" w:author="2023 Revisions to CCBHC Cost Report Instructions" w:date="2023-12-07T15:54:00Z">
          <w:pPr>
            <w:pStyle w:val="BodyText"/>
            <w:spacing w:before="9"/>
          </w:pPr>
        </w:pPrChange>
      </w:pPr>
      <w:moveFromRangeStart w:id="6084" w:author="2023 Revisions to CCBHC Cost Report Instructions" w:date="2023-12-07T15:54:00Z" w:name="move152856913"/>
    </w:p>
    <w:p w14:paraId="1B92045F" w14:textId="77777777" w:rsidR="0059672E" w:rsidRDefault="0050054D">
      <w:pPr>
        <w:pStyle w:val="BodyText"/>
        <w:tabs>
          <w:tab w:val="left" w:pos="1639"/>
        </w:tabs>
        <w:spacing w:line="247" w:lineRule="auto"/>
        <w:ind w:left="1640" w:right="265" w:hanging="1440"/>
        <w:rPr>
          <w:del w:id="6085" w:author="2023 Revisions to CCBHC Cost Report Instructions" w:date="2023-12-07T15:54:00Z"/>
        </w:rPr>
      </w:pPr>
      <w:moveFrom w:id="6086" w:author="2023 Revisions to CCBHC Cost Report Instructions" w:date="2023-12-07T15:54:00Z">
        <w:r>
          <w:rPr>
            <w:b/>
          </w:rPr>
          <w:t xml:space="preserve">Line </w:t>
        </w:r>
      </w:moveFrom>
      <w:moveFromRangeEnd w:id="6084"/>
      <w:del w:id="6087" w:author="2023 Revisions to CCBHC Cost Report Instructions" w:date="2023-12-07T15:54:00Z">
        <w:r>
          <w:rPr>
            <w:b/>
          </w:rPr>
          <w:delText>6:</w:delText>
        </w:r>
        <w:r>
          <w:rPr>
            <w:b/>
          </w:rPr>
          <w:tab/>
        </w:r>
        <w:r>
          <w:delText>“Unadjusted</w:delText>
        </w:r>
        <w:r>
          <w:rPr>
            <w:spacing w:val="-4"/>
          </w:rPr>
          <w:delText xml:space="preserve"> </w:delText>
        </w:r>
        <w:r>
          <w:delText>PPS</w:delText>
        </w:r>
        <w:r>
          <w:rPr>
            <w:spacing w:val="-6"/>
          </w:rPr>
          <w:delText xml:space="preserve"> </w:delText>
        </w:r>
        <w:r>
          <w:delText>rate”</w:delText>
        </w:r>
        <w:r>
          <w:rPr>
            <w:spacing w:val="-4"/>
          </w:rPr>
          <w:delText xml:space="preserve"> </w:delText>
        </w:r>
        <w:r>
          <w:delText>(the</w:delText>
        </w:r>
        <w:r>
          <w:rPr>
            <w:spacing w:val="-4"/>
          </w:rPr>
          <w:delText xml:space="preserve"> </w:delText>
        </w:r>
        <w:r>
          <w:delText>total</w:delText>
        </w:r>
        <w:r>
          <w:rPr>
            <w:spacing w:val="-4"/>
          </w:rPr>
          <w:delText xml:space="preserve"> </w:delText>
        </w:r>
        <w:r>
          <w:delText>allowable</w:delText>
        </w:r>
        <w:r>
          <w:rPr>
            <w:spacing w:val="-4"/>
          </w:rPr>
          <w:delText xml:space="preserve"> </w:delText>
        </w:r>
        <w:r>
          <w:delText>cost</w:delText>
        </w:r>
        <w:r>
          <w:rPr>
            <w:spacing w:val="-2"/>
          </w:rPr>
          <w:delText xml:space="preserve"> </w:delText>
        </w:r>
        <w:r>
          <w:delText>per</w:delText>
        </w:r>
        <w:r>
          <w:rPr>
            <w:spacing w:val="-2"/>
          </w:rPr>
          <w:delText xml:space="preserve"> </w:delText>
        </w:r>
        <w:r>
          <w:delText>visit</w:delText>
        </w:r>
        <w:r>
          <w:rPr>
            <w:spacing w:val="-2"/>
          </w:rPr>
          <w:delText xml:space="preserve"> </w:delText>
        </w:r>
        <w:r>
          <w:delText>during</w:delText>
        </w:r>
        <w:r>
          <w:rPr>
            <w:spacing w:val="-4"/>
          </w:rPr>
          <w:delText xml:space="preserve"> </w:delText>
        </w:r>
        <w:r>
          <w:delText>the</w:delText>
        </w:r>
        <w:r>
          <w:rPr>
            <w:spacing w:val="-6"/>
          </w:rPr>
          <w:delText xml:space="preserve"> </w:delText>
        </w:r>
        <w:r>
          <w:delText>reporting</w:delText>
        </w:r>
        <w:r>
          <w:rPr>
            <w:spacing w:val="-3"/>
          </w:rPr>
          <w:delText xml:space="preserve"> </w:delText>
        </w:r>
        <w:r>
          <w:delText xml:space="preserve">period), which is calculated by </w:delText>
        </w:r>
        <w:r>
          <w:delText>dividing line 4 by line 5 above, is automatically populated on this line.</w:delText>
        </w:r>
      </w:del>
    </w:p>
    <w:p w14:paraId="4BBE6303" w14:textId="77777777" w:rsidR="0059672E" w:rsidRPr="009A1A3E" w:rsidRDefault="0059672E">
      <w:pPr>
        <w:pStyle w:val="Hangingtext"/>
        <w:ind w:hanging="7"/>
        <w:rPr>
          <w:moveFrom w:id="6088" w:author="2023 Revisions to CCBHC Cost Report Instructions" w:date="2023-12-07T15:54:00Z"/>
          <w:rPrChange w:id="6089" w:author="2023 Revisions to CCBHC Cost Report Instructions" w:date="2023-12-07T15:54:00Z">
            <w:rPr>
              <w:moveFrom w:id="6090" w:author="2023 Revisions to CCBHC Cost Report Instructions" w:date="2023-12-07T15:54:00Z"/>
              <w:sz w:val="20"/>
            </w:rPr>
          </w:rPrChange>
        </w:rPr>
        <w:pPrChange w:id="6091" w:author="2023 Revisions to CCBHC Cost Report Instructions" w:date="2023-12-07T15:54:00Z">
          <w:pPr>
            <w:pStyle w:val="BodyText"/>
            <w:spacing w:before="8"/>
          </w:pPr>
        </w:pPrChange>
      </w:pPr>
      <w:moveFromRangeStart w:id="6092" w:author="2023 Revisions to CCBHC Cost Report Instructions" w:date="2023-12-07T15:54:00Z" w:name="move152856914"/>
    </w:p>
    <w:p w14:paraId="61E95443" w14:textId="77777777" w:rsidR="0059672E" w:rsidRDefault="0050054D">
      <w:pPr>
        <w:pStyle w:val="BodyText"/>
        <w:tabs>
          <w:tab w:val="left" w:pos="1640"/>
        </w:tabs>
        <w:spacing w:line="247" w:lineRule="auto"/>
        <w:ind w:left="1640" w:right="150" w:hanging="1440"/>
        <w:rPr>
          <w:del w:id="6093" w:author="2023 Revisions to CCBHC Cost Report Instructions" w:date="2023-12-07T15:54:00Z"/>
        </w:rPr>
      </w:pPr>
      <w:moveFrom w:id="6094" w:author="2023 Revisions to CCBHC Cost Report Instructions" w:date="2023-12-07T15:54:00Z">
        <w:r>
          <w:rPr>
            <w:rPrChange w:id="6095" w:author="2023 Revisions to CCBHC Cost Report Instructions" w:date="2023-12-07T15:54:00Z">
              <w:rPr>
                <w:b/>
              </w:rPr>
            </w:rPrChange>
          </w:rPr>
          <w:t xml:space="preserve">Line </w:t>
        </w:r>
      </w:moveFrom>
      <w:moveFromRangeEnd w:id="6092"/>
      <w:del w:id="6096" w:author="2023 Revisions to CCBHC Cost Report Instructions" w:date="2023-12-07T15:54:00Z">
        <w:r>
          <w:rPr>
            <w:b/>
          </w:rPr>
          <w:delText>7:</w:delText>
        </w:r>
        <w:r>
          <w:rPr>
            <w:b/>
          </w:rPr>
          <w:tab/>
        </w:r>
        <w:r>
          <w:delText>Enter the applicable Medicare Economic Index (MEI).</w:delText>
        </w:r>
      </w:del>
      <w:moveFromRangeStart w:id="6097" w:author="2023 Revisions to CCBHC Cost Report Instructions" w:date="2023-12-07T15:54:00Z" w:name="move152856918"/>
      <w:moveFrom w:id="6098" w:author="2023 Revisions to CCBHC Cost Report Instructions" w:date="2023-12-07T15:54:00Z">
        <w:r>
          <w:rPr>
            <w:rPrChange w:id="6099" w:author="2023 Revisions to CCBHC Cost Report Instructions" w:date="2023-12-07T15:54:00Z">
              <w:rPr>
                <w:spacing w:val="40"/>
              </w:rPr>
            </w:rPrChange>
          </w:rPr>
          <w:t xml:space="preserve"> </w:t>
        </w:r>
        <w:r>
          <w:t>The MEI should trend the costs</w:t>
        </w:r>
        <w:r>
          <w:rPr>
            <w:rPrChange w:id="6100" w:author="2023 Revisions to CCBHC Cost Report Instructions" w:date="2023-12-07T15:54:00Z">
              <w:rPr>
                <w:spacing w:val="-5"/>
              </w:rPr>
            </w:rPrChange>
          </w:rPr>
          <w:t xml:space="preserve"> </w:t>
        </w:r>
        <w:r>
          <w:t>from</w:t>
        </w:r>
        <w:r>
          <w:rPr>
            <w:rPrChange w:id="6101" w:author="2023 Revisions to CCBHC Cost Report Instructions" w:date="2023-12-07T15:54:00Z">
              <w:rPr>
                <w:spacing w:val="-3"/>
              </w:rPr>
            </w:rPrChange>
          </w:rPr>
          <w:t xml:space="preserve"> </w:t>
        </w:r>
        <w:r>
          <w:t>the</w:t>
        </w:r>
        <w:r>
          <w:rPr>
            <w:rPrChange w:id="6102" w:author="2023 Revisions to CCBHC Cost Report Instructions" w:date="2023-12-07T15:54:00Z">
              <w:rPr>
                <w:spacing w:val="-4"/>
              </w:rPr>
            </w:rPrChange>
          </w:rPr>
          <w:t xml:space="preserve"> </w:t>
        </w:r>
        <w:r>
          <w:t>midpoint</w:t>
        </w:r>
        <w:r>
          <w:rPr>
            <w:rPrChange w:id="6103" w:author="2023 Revisions to CCBHC Cost Report Instructions" w:date="2023-12-07T15:54:00Z">
              <w:rPr>
                <w:spacing w:val="-4"/>
              </w:rPr>
            </w:rPrChange>
          </w:rPr>
          <w:t xml:space="preserve"> </w:t>
        </w:r>
        <w:r>
          <w:t>of the</w:t>
        </w:r>
        <w:r>
          <w:rPr>
            <w:rPrChange w:id="6104" w:author="2023 Revisions to CCBHC Cost Report Instructions" w:date="2023-12-07T15:54:00Z">
              <w:rPr>
                <w:spacing w:val="-2"/>
              </w:rPr>
            </w:rPrChange>
          </w:rPr>
          <w:t xml:space="preserve"> </w:t>
        </w:r>
        <w:r>
          <w:t>cost</w:t>
        </w:r>
        <w:r>
          <w:rPr>
            <w:rPrChange w:id="6105" w:author="2023 Revisions to CCBHC Cost Report Instructions" w:date="2023-12-07T15:54:00Z">
              <w:rPr>
                <w:spacing w:val="-3"/>
              </w:rPr>
            </w:rPrChange>
          </w:rPr>
          <w:t xml:space="preserve"> </w:t>
        </w:r>
        <w:r>
          <w:t>period</w:t>
        </w:r>
        <w:r>
          <w:rPr>
            <w:rPrChange w:id="6106" w:author="2023 Revisions to CCBHC Cost Report Instructions" w:date="2023-12-07T15:54:00Z">
              <w:rPr>
                <w:spacing w:val="-4"/>
              </w:rPr>
            </w:rPrChange>
          </w:rPr>
          <w:t xml:space="preserve"> </w:t>
        </w:r>
        <w:r>
          <w:t>to</w:t>
        </w:r>
        <w:r>
          <w:rPr>
            <w:rPrChange w:id="6107" w:author="2023 Revisions to CCBHC Cost Report Instructions" w:date="2023-12-07T15:54:00Z">
              <w:rPr>
                <w:spacing w:val="-4"/>
              </w:rPr>
            </w:rPrChange>
          </w:rPr>
          <w:t xml:space="preserve"> </w:t>
        </w:r>
        <w:r>
          <w:t>the</w:t>
        </w:r>
        <w:r>
          <w:rPr>
            <w:rPrChange w:id="6108" w:author="2023 Revisions to CCBHC Cost Report Instructions" w:date="2023-12-07T15:54:00Z">
              <w:rPr>
                <w:spacing w:val="-4"/>
              </w:rPr>
            </w:rPrChange>
          </w:rPr>
          <w:t xml:space="preserve"> </w:t>
        </w:r>
        <w:r>
          <w:t>midpoint of</w:t>
        </w:r>
        <w:r>
          <w:rPr>
            <w:rPrChange w:id="6109" w:author="2023 Revisions to CCBHC Cost Report Instructions" w:date="2023-12-07T15:54:00Z">
              <w:rPr>
                <w:spacing w:val="-3"/>
              </w:rPr>
            </w:rPrChange>
          </w:rPr>
          <w:t xml:space="preserve"> </w:t>
        </w:r>
        <w:r>
          <w:t>the</w:t>
        </w:r>
        <w:r>
          <w:rPr>
            <w:rPrChange w:id="6110" w:author="2023 Revisions to CCBHC Cost Report Instructions" w:date="2023-12-07T15:54:00Z">
              <w:rPr>
                <w:spacing w:val="-4"/>
              </w:rPr>
            </w:rPrChange>
          </w:rPr>
          <w:t xml:space="preserve"> </w:t>
        </w:r>
        <w:r>
          <w:t>rate</w:t>
        </w:r>
        <w:r>
          <w:rPr>
            <w:rPrChange w:id="6111" w:author="2023 Revisions to CCBHC Cost Report Instructions" w:date="2023-12-07T15:54:00Z">
              <w:rPr>
                <w:spacing w:val="-4"/>
              </w:rPr>
            </w:rPrChange>
          </w:rPr>
          <w:t xml:space="preserve"> </w:t>
        </w:r>
        <w:r>
          <w:t>period.</w:t>
        </w:r>
        <w:r>
          <w:rPr>
            <w:rPrChange w:id="6112" w:author="2023 Revisions to CCBHC Cost Report Instructions" w:date="2023-12-07T15:54:00Z">
              <w:rPr>
                <w:spacing w:val="40"/>
              </w:rPr>
            </w:rPrChange>
          </w:rPr>
          <w:t xml:space="preserve"> </w:t>
        </w:r>
      </w:moveFrom>
      <w:moveFromRangeEnd w:id="6097"/>
      <w:del w:id="6113" w:author="2023 Revisions to CCBHC Cost Report Instructions" w:date="2023-12-07T15:54:00Z">
        <w:r>
          <w:delText>The</w:delText>
        </w:r>
        <w:r>
          <w:rPr>
            <w:spacing w:val="-2"/>
          </w:rPr>
          <w:delText xml:space="preserve"> </w:delText>
        </w:r>
        <w:r>
          <w:delText xml:space="preserve">MEI may be </w:delText>
        </w:r>
        <w:r>
          <w:delText>found here by downloading “actual regulation market basket updates” file</w:delText>
        </w:r>
        <w:r>
          <w:rPr>
            <w:spacing w:val="40"/>
          </w:rPr>
          <w:delText xml:space="preserve"> </w:delText>
        </w:r>
        <w:r>
          <w:delText xml:space="preserve">that provides applicable rates: </w:delText>
        </w:r>
        <w:r>
          <w:fldChar w:fldCharType="begin"/>
        </w:r>
        <w:r>
          <w:delInstrText>HYPERLINK "https://www.cms.gov/Research-Statistics-Data-and-Systems/Statistics-Trends-and-Reports/MedicareProgramRatesStats/MarketBasketData.html" \h</w:delInstrText>
        </w:r>
        <w:r>
          <w:fldChar w:fldCharType="separate"/>
        </w:r>
        <w:r>
          <w:rPr>
            <w:color w:val="0000FF"/>
            <w:u w:val="single" w:color="0000FF"/>
          </w:rPr>
          <w:delText>https://www.cms.gov/Research-Statistics-Data-and-</w:delText>
        </w:r>
        <w:r>
          <w:rPr>
            <w:color w:val="0000FF"/>
            <w:u w:val="single" w:color="0000FF"/>
          </w:rPr>
          <w:fldChar w:fldCharType="end"/>
        </w:r>
        <w:r>
          <w:rPr>
            <w:color w:val="0000FF"/>
          </w:rPr>
          <w:delText xml:space="preserve"> </w:delText>
        </w:r>
        <w:r>
          <w:fldChar w:fldCharType="begin"/>
        </w:r>
        <w:r>
          <w:delInstrText>HYPERLINK "https://www.cms.gov/Research-Statistics-Data-and-Systems/Statistics-Trends-and-Reports/MedicareProgramRatesStats/MarketBasketData.html" \h</w:delInstrText>
        </w:r>
        <w:r>
          <w:fldChar w:fldCharType="separate"/>
        </w:r>
        <w:r>
          <w:rPr>
            <w:color w:val="0000FF"/>
            <w:spacing w:val="-2"/>
            <w:u w:val="single" w:color="0000FF"/>
          </w:rPr>
          <w:delText>Systems/Statistics-Trends-and-</w:delText>
        </w:r>
        <w:r>
          <w:rPr>
            <w:color w:val="0000FF"/>
            <w:spacing w:val="-2"/>
            <w:u w:val="single" w:color="0000FF"/>
          </w:rPr>
          <w:fldChar w:fldCharType="end"/>
        </w:r>
        <w:r>
          <w:rPr>
            <w:color w:val="0000FF"/>
            <w:spacing w:val="-2"/>
          </w:rPr>
          <w:delText xml:space="preserve"> </w:delText>
        </w:r>
        <w:r>
          <w:fldChar w:fldCharType="begin"/>
        </w:r>
        <w:r>
          <w:delInstrText xml:space="preserve">HYPERLINK </w:delInstrText>
        </w:r>
        <w:r>
          <w:delInstrText>"https://www.cms.gov/Research-Statistics-Data-and-Systems/Statistics-Trends-and-Reports/MedicareProgramRatesStats/MarketBasketData.html" \h</w:delInstrText>
        </w:r>
        <w:r>
          <w:fldChar w:fldCharType="separate"/>
        </w:r>
        <w:r>
          <w:rPr>
            <w:color w:val="0000FF"/>
            <w:spacing w:val="-2"/>
            <w:u w:val="single" w:color="0000FF"/>
          </w:rPr>
          <w:delText>Reports/MedicareProgramRatesStats/MarketBasketData.html.</w:delText>
        </w:r>
        <w:r>
          <w:rPr>
            <w:color w:val="0000FF"/>
            <w:spacing w:val="-2"/>
            <w:u w:val="single" w:color="0000FF"/>
          </w:rPr>
          <w:fldChar w:fldCharType="end"/>
        </w:r>
      </w:del>
    </w:p>
    <w:p w14:paraId="4F5276F0" w14:textId="77777777" w:rsidR="0059672E" w:rsidRDefault="0059672E">
      <w:pPr>
        <w:spacing w:after="0" w:line="259" w:lineRule="auto"/>
        <w:ind w:left="-1440" w:right="25" w:firstLine="0"/>
        <w:rPr>
          <w:moveFrom w:id="6114" w:author="2023 Revisions to CCBHC Cost Report Instructions" w:date="2023-12-07T15:54:00Z"/>
          <w:rPrChange w:id="6115" w:author="2023 Revisions to CCBHC Cost Report Instructions" w:date="2023-12-07T15:54:00Z">
            <w:rPr>
              <w:moveFrom w:id="6116" w:author="2023 Revisions to CCBHC Cost Report Instructions" w:date="2023-12-07T15:54:00Z"/>
              <w:sz w:val="12"/>
            </w:rPr>
          </w:rPrChange>
        </w:rPr>
        <w:pPrChange w:id="6117" w:author="2023 Revisions to CCBHC Cost Report Instructions" w:date="2023-12-07T15:54:00Z">
          <w:pPr>
            <w:pStyle w:val="BodyText"/>
            <w:spacing w:before="5"/>
          </w:pPr>
        </w:pPrChange>
      </w:pPr>
      <w:moveFromRangeStart w:id="6118" w:author="2023 Revisions to CCBHC Cost Report Instructions" w:date="2023-12-07T15:54:00Z" w:name="move152856915"/>
    </w:p>
    <w:p w14:paraId="207ABC04" w14:textId="77777777" w:rsidR="00377564" w:rsidRDefault="0050054D">
      <w:pPr>
        <w:rPr>
          <w:ins w:id="6119" w:author="2023 Revisions to CCBHC Cost Report Instructions" w:date="2023-12-07T15:54:00Z"/>
        </w:rPr>
      </w:pPr>
      <w:moveFrom w:id="6120" w:author="2023 Revisions to CCBHC Cost Report Instructions" w:date="2023-12-07T15:54:00Z">
        <w:r>
          <w:rPr>
            <w:b/>
          </w:rPr>
          <w:t xml:space="preserve">Line </w:t>
        </w:r>
      </w:moveFrom>
      <w:moveFromRangeEnd w:id="6118"/>
      <w:ins w:id="6121" w:author="2023 Revisions to CCBHC Cost Report Instructions" w:date="2023-12-07T15:54:00Z">
        <w:r w:rsidR="00377564">
          <w:br w:type="page"/>
        </w:r>
      </w:ins>
    </w:p>
    <w:p w14:paraId="1F8BA538" w14:textId="77777777" w:rsidR="001363E8" w:rsidRDefault="001363E8" w:rsidP="001363E8">
      <w:pPr>
        <w:spacing w:after="0" w:line="259" w:lineRule="auto"/>
        <w:ind w:left="-5" w:right="0"/>
        <w:rPr>
          <w:ins w:id="6122" w:author="2023 Revisions to CCBHC Cost Report Instructions" w:date="2023-12-07T15:54:00Z"/>
        </w:rPr>
      </w:pPr>
      <w:ins w:id="6123" w:author="2023 Revisions to CCBHC Cost Report Instructions" w:date="2023-12-07T15:54:00Z">
        <w:r>
          <w:rPr>
            <w:sz w:val="72"/>
          </w:rPr>
          <w:t>17</w:t>
        </w:r>
      </w:ins>
    </w:p>
    <w:p w14:paraId="29A9C4E8" w14:textId="4B4E1EEC" w:rsidR="0059672E" w:rsidRDefault="0050054D">
      <w:pPr>
        <w:pStyle w:val="BodyText"/>
        <w:tabs>
          <w:tab w:val="left" w:pos="1639"/>
        </w:tabs>
        <w:spacing w:before="93" w:line="247" w:lineRule="auto"/>
        <w:ind w:left="1640" w:right="430" w:hanging="1441"/>
        <w:rPr>
          <w:del w:id="6124" w:author="2023 Revisions to CCBHC Cost Report Instructions" w:date="2023-12-07T15:54:00Z"/>
        </w:rPr>
      </w:pPr>
      <w:del w:id="6125" w:author="2023 Revisions to CCBHC Cost Report Instructions" w:date="2023-12-07T15:54:00Z">
        <w:r>
          <w:rPr>
            <w:b/>
          </w:rPr>
          <w:delText>8:</w:delText>
        </w:r>
        <w:r>
          <w:rPr>
            <w:b/>
          </w:rPr>
          <w:tab/>
        </w:r>
        <w:r>
          <w:delText>“CC</w:delText>
        </w:r>
        <w:r>
          <w:rPr>
            <w:spacing w:val="-3"/>
          </w:rPr>
          <w:delText xml:space="preserve"> </w:delText>
        </w:r>
        <w:r>
          <w:delText>PPS-1</w:delText>
        </w:r>
        <w:r>
          <w:rPr>
            <w:spacing w:val="-5"/>
          </w:rPr>
          <w:delText xml:space="preserve"> </w:delText>
        </w:r>
        <w:r>
          <w:delText>rate”</w:delText>
        </w:r>
        <w:r>
          <w:rPr>
            <w:spacing w:val="-4"/>
          </w:rPr>
          <w:delText xml:space="preserve"> </w:delText>
        </w:r>
        <w:r>
          <w:delText>for</w:delText>
        </w:r>
        <w:r>
          <w:rPr>
            <w:spacing w:val="-4"/>
          </w:rPr>
          <w:delText xml:space="preserve"> </w:delText>
        </w:r>
        <w:r>
          <w:delText>CCBHC</w:delText>
        </w:r>
        <w:r>
          <w:rPr>
            <w:spacing w:val="-3"/>
          </w:rPr>
          <w:delText xml:space="preserve"> </w:delText>
        </w:r>
        <w:r>
          <w:delText>services,</w:delText>
        </w:r>
        <w:r>
          <w:rPr>
            <w:spacing w:val="-1"/>
          </w:rPr>
          <w:delText xml:space="preserve"> </w:delText>
        </w:r>
        <w:r>
          <w:delText>which</w:delText>
        </w:r>
        <w:r>
          <w:rPr>
            <w:spacing w:val="-3"/>
          </w:rPr>
          <w:delText xml:space="preserve"> </w:delText>
        </w:r>
        <w:r>
          <w:delText>is</w:delText>
        </w:r>
        <w:r>
          <w:rPr>
            <w:spacing w:val="-2"/>
          </w:rPr>
          <w:delText xml:space="preserve"> </w:delText>
        </w:r>
        <w:r>
          <w:delText>calculated</w:delText>
        </w:r>
        <w:r>
          <w:rPr>
            <w:spacing w:val="-3"/>
          </w:rPr>
          <w:delText xml:space="preserve"> </w:delText>
        </w:r>
        <w:r>
          <w:delText>by</w:delText>
        </w:r>
        <w:r>
          <w:rPr>
            <w:spacing w:val="-5"/>
          </w:rPr>
          <w:delText xml:space="preserve"> </w:delText>
        </w:r>
        <w:r>
          <w:delText>adjusting</w:delText>
        </w:r>
        <w:r>
          <w:rPr>
            <w:spacing w:val="-3"/>
          </w:rPr>
          <w:delText xml:space="preserve"> </w:delText>
        </w:r>
        <w:r>
          <w:delText>the</w:delText>
        </w:r>
        <w:r>
          <w:rPr>
            <w:spacing w:val="-5"/>
          </w:rPr>
          <w:delText xml:space="preserve"> </w:delText>
        </w:r>
        <w:r>
          <w:delText>amount on line 6 by the MEI on line 7 above, is automatically populated on this line.</w:delText>
        </w:r>
      </w:del>
    </w:p>
    <w:p w14:paraId="70F3CB73" w14:textId="77777777" w:rsidR="0059672E" w:rsidRDefault="0059672E">
      <w:pPr>
        <w:spacing w:line="247" w:lineRule="auto"/>
        <w:rPr>
          <w:del w:id="6126" w:author="2023 Revisions to CCBHC Cost Report Instructions" w:date="2023-12-07T15:54:00Z"/>
        </w:rPr>
        <w:sectPr w:rsidR="0059672E">
          <w:pgSz w:w="12240" w:h="15840"/>
          <w:pgMar w:top="1340" w:right="940" w:bottom="620" w:left="1240" w:header="542" w:footer="432" w:gutter="0"/>
          <w:cols w:space="720"/>
        </w:sectPr>
      </w:pPr>
    </w:p>
    <w:p w14:paraId="53D0EC71" w14:textId="77777777" w:rsidR="0059672E" w:rsidRDefault="0050054D">
      <w:pPr>
        <w:pStyle w:val="Heading1"/>
        <w:tabs>
          <w:tab w:val="left" w:pos="9948"/>
        </w:tabs>
        <w:rPr>
          <w:del w:id="6127" w:author="2023 Revisions to CCBHC Cost Report Instructions" w:date="2023-12-07T15:54:00Z"/>
        </w:rPr>
      </w:pPr>
      <w:del w:id="6128" w:author="2023 Revisions to CCBHC Cost Report Instructions" w:date="2023-12-07T15:54:00Z">
        <w:r>
          <w:rPr>
            <w:spacing w:val="-5"/>
            <w:u w:val="single"/>
          </w:rPr>
          <w:delText>14</w:delText>
        </w:r>
        <w:r>
          <w:rPr>
            <w:u w:val="single"/>
          </w:rPr>
          <w:tab/>
        </w:r>
      </w:del>
    </w:p>
    <w:p w14:paraId="110B9A06" w14:textId="77777777" w:rsidR="0059672E" w:rsidRDefault="0050054D">
      <w:pPr>
        <w:pStyle w:val="Heading1"/>
        <w:pPrChange w:id="6129" w:author="2023 Revisions to CCBHC Cost Report Instructions" w:date="2023-12-07T15:54:00Z">
          <w:pPr>
            <w:pStyle w:val="Heading2"/>
          </w:pPr>
        </w:pPrChange>
      </w:pPr>
      <w:bookmarkStart w:id="6130" w:name="CC_PPS-2_Rate_Tab"/>
      <w:bookmarkStart w:id="6131" w:name="_bookmark45"/>
      <w:bookmarkStart w:id="6132" w:name="_Toc147503637"/>
      <w:bookmarkStart w:id="6133" w:name="_Toc148441586"/>
      <w:bookmarkEnd w:id="6130"/>
      <w:bookmarkEnd w:id="6131"/>
      <w:r>
        <w:t>CC</w:t>
      </w:r>
      <w:r>
        <w:rPr>
          <w:rPrChange w:id="6134" w:author="2023 Revisions to CCBHC Cost Report Instructions" w:date="2023-12-07T15:54:00Z">
            <w:rPr>
              <w:b/>
              <w:i/>
              <w:spacing w:val="-5"/>
              <w:sz w:val="28"/>
            </w:rPr>
          </w:rPrChange>
        </w:rPr>
        <w:t xml:space="preserve"> </w:t>
      </w:r>
      <w:r>
        <w:t>PPS-2</w:t>
      </w:r>
      <w:r>
        <w:rPr>
          <w:rPrChange w:id="6135" w:author="2023 Revisions to CCBHC Cost Report Instructions" w:date="2023-12-07T15:54:00Z">
            <w:rPr>
              <w:b/>
              <w:i/>
              <w:spacing w:val="-5"/>
              <w:sz w:val="28"/>
            </w:rPr>
          </w:rPrChange>
        </w:rPr>
        <w:t xml:space="preserve"> </w:t>
      </w:r>
      <w:r>
        <w:t>Rate</w:t>
      </w:r>
      <w:r>
        <w:rPr>
          <w:rPrChange w:id="6136" w:author="2023 Revisions to CCBHC Cost Report Instructions" w:date="2023-12-07T15:54:00Z">
            <w:rPr>
              <w:b/>
              <w:i/>
              <w:spacing w:val="-5"/>
              <w:sz w:val="28"/>
            </w:rPr>
          </w:rPrChange>
        </w:rPr>
        <w:t xml:space="preserve"> Tab</w:t>
      </w:r>
      <w:bookmarkEnd w:id="6132"/>
      <w:bookmarkEnd w:id="6133"/>
    </w:p>
    <w:p w14:paraId="05208C09" w14:textId="546E8980" w:rsidR="0059672E" w:rsidRDefault="0050054D">
      <w:pPr>
        <w:pStyle w:val="BodyText"/>
        <w:pPrChange w:id="6137" w:author="2023 Revisions to CCBHC Cost Report Instructions" w:date="2023-12-07T15:54:00Z">
          <w:pPr>
            <w:pStyle w:val="BodyText"/>
            <w:spacing w:before="128" w:line="247" w:lineRule="auto"/>
            <w:ind w:left="200" w:right="163" w:hanging="1"/>
          </w:pPr>
        </w:pPrChange>
      </w:pPr>
      <w:r>
        <w:t xml:space="preserve">Use the CC PPS-2 Rate tab to calculate a preliminary PPS rate </w:t>
      </w:r>
      <w:r>
        <w:t>based on costs for all CCBHC demonstration</w:t>
      </w:r>
      <w:r>
        <w:rPr>
          <w:rPrChange w:id="6138" w:author="2023 Revisions to CCBHC Cost Report Instructions" w:date="2023-12-07T15:54:00Z">
            <w:rPr>
              <w:spacing w:val="-5"/>
            </w:rPr>
          </w:rPrChange>
        </w:rPr>
        <w:t xml:space="preserve"> </w:t>
      </w:r>
      <w:r>
        <w:t>services</w:t>
      </w:r>
      <w:r>
        <w:rPr>
          <w:rPrChange w:id="6139" w:author="2023 Revisions to CCBHC Cost Report Instructions" w:date="2023-12-07T15:54:00Z">
            <w:rPr>
              <w:spacing w:val="-2"/>
            </w:rPr>
          </w:rPrChange>
        </w:rPr>
        <w:t xml:space="preserve"> </w:t>
      </w:r>
      <w:r>
        <w:t>provided</w:t>
      </w:r>
      <w:r>
        <w:rPr>
          <w:rPrChange w:id="6140" w:author="2023 Revisions to CCBHC Cost Report Instructions" w:date="2023-12-07T15:54:00Z">
            <w:rPr>
              <w:spacing w:val="-3"/>
            </w:rPr>
          </w:rPrChange>
        </w:rPr>
        <w:t xml:space="preserve"> </w:t>
      </w:r>
      <w:r>
        <w:t>to</w:t>
      </w:r>
      <w:r>
        <w:rPr>
          <w:rPrChange w:id="6141" w:author="2023 Revisions to CCBHC Cost Report Instructions" w:date="2023-12-07T15:54:00Z">
            <w:rPr>
              <w:spacing w:val="-3"/>
            </w:rPr>
          </w:rPrChange>
        </w:rPr>
        <w:t xml:space="preserve"> </w:t>
      </w:r>
      <w:r>
        <w:t>all</w:t>
      </w:r>
      <w:r>
        <w:rPr>
          <w:rPrChange w:id="6142" w:author="2023 Revisions to CCBHC Cost Report Instructions" w:date="2023-12-07T15:54:00Z">
            <w:rPr>
              <w:spacing w:val="-3"/>
            </w:rPr>
          </w:rPrChange>
        </w:rPr>
        <w:t xml:space="preserve"> </w:t>
      </w:r>
      <w:r>
        <w:t>CCBHC</w:t>
      </w:r>
      <w:r>
        <w:rPr>
          <w:rPrChange w:id="6143" w:author="2023 Revisions to CCBHC Cost Report Instructions" w:date="2023-12-07T15:54:00Z">
            <w:rPr>
              <w:spacing w:val="-3"/>
            </w:rPr>
          </w:rPrChange>
        </w:rPr>
        <w:t xml:space="preserve"> </w:t>
      </w:r>
      <w:r>
        <w:t>clinic</w:t>
      </w:r>
      <w:r>
        <w:rPr>
          <w:rPrChange w:id="6144" w:author="2023 Revisions to CCBHC Cost Report Instructions" w:date="2023-12-07T15:54:00Z">
            <w:rPr>
              <w:spacing w:val="-2"/>
            </w:rPr>
          </w:rPrChange>
        </w:rPr>
        <w:t xml:space="preserve"> </w:t>
      </w:r>
      <w:r>
        <w:t>users</w:t>
      </w:r>
      <w:r>
        <w:rPr>
          <w:rPrChange w:id="6145" w:author="2023 Revisions to CCBHC Cost Report Instructions" w:date="2023-12-07T15:54:00Z">
            <w:rPr>
              <w:spacing w:val="-5"/>
            </w:rPr>
          </w:rPrChange>
        </w:rPr>
        <w:t xml:space="preserve"> </w:t>
      </w:r>
      <w:r>
        <w:t>irrespective</w:t>
      </w:r>
      <w:r>
        <w:rPr>
          <w:rPrChange w:id="6146" w:author="2023 Revisions to CCBHC Cost Report Instructions" w:date="2023-12-07T15:54:00Z">
            <w:rPr>
              <w:spacing w:val="-3"/>
            </w:rPr>
          </w:rPrChange>
        </w:rPr>
        <w:t xml:space="preserve"> </w:t>
      </w:r>
      <w:r>
        <w:t>of</w:t>
      </w:r>
      <w:r>
        <w:rPr>
          <w:rPrChange w:id="6147" w:author="2023 Revisions to CCBHC Cost Report Instructions" w:date="2023-12-07T15:54:00Z">
            <w:rPr>
              <w:spacing w:val="-4"/>
            </w:rPr>
          </w:rPrChange>
        </w:rPr>
        <w:t xml:space="preserve"> </w:t>
      </w:r>
      <w:r>
        <w:t>payer.</w:t>
      </w:r>
      <w:r>
        <w:rPr>
          <w:rPrChange w:id="6148" w:author="2023 Revisions to CCBHC Cost Report Instructions" w:date="2023-12-07T15:54:00Z">
            <w:rPr>
              <w:spacing w:val="40"/>
            </w:rPr>
          </w:rPrChange>
        </w:rPr>
        <w:t xml:space="preserve"> </w:t>
      </w:r>
      <w:ins w:id="6149" w:author="2023 Revisions to CCBHC Cost Report Instructions" w:date="2023-12-07T15:54:00Z">
        <w:r w:rsidR="00025E08">
          <w:t xml:space="preserve"> </w:t>
        </w:r>
      </w:ins>
      <w:r>
        <w:t>The</w:t>
      </w:r>
      <w:r>
        <w:rPr>
          <w:rPrChange w:id="6150" w:author="2023 Revisions to CCBHC Cost Report Instructions" w:date="2023-12-07T15:54:00Z">
            <w:rPr>
              <w:spacing w:val="-5"/>
            </w:rPr>
          </w:rPrChange>
        </w:rPr>
        <w:t xml:space="preserve"> </w:t>
      </w:r>
      <w:r>
        <w:t>calculation</w:t>
      </w:r>
      <w:r>
        <w:rPr>
          <w:rPrChange w:id="6151" w:author="2023 Revisions to CCBHC Cost Report Instructions" w:date="2023-12-07T15:54:00Z">
            <w:rPr>
              <w:spacing w:val="-3"/>
            </w:rPr>
          </w:rPrChange>
        </w:rPr>
        <w:t xml:space="preserve"> </w:t>
      </w:r>
      <w:r>
        <w:t>of the PPS rate is preliminary and will be finalized by the state in accordance with the state’s policy concerning outlier payments.</w:t>
      </w:r>
      <w:ins w:id="6152" w:author="2023 Revisions to CCBHC Cost Report Instructions" w:date="2023-12-07T15:54:00Z">
        <w:r w:rsidR="00025E08">
          <w:t xml:space="preserve">   </w:t>
        </w:r>
      </w:ins>
    </w:p>
    <w:p w14:paraId="4CA8DD0E" w14:textId="5B43F376" w:rsidR="0059672E" w:rsidRDefault="0050054D">
      <w:pPr>
        <w:pStyle w:val="BodyText"/>
        <w:pPrChange w:id="6153" w:author="2023 Revisions to CCBHC Cost Report Instructions" w:date="2023-12-07T15:54:00Z">
          <w:pPr>
            <w:pStyle w:val="BodyText"/>
            <w:spacing w:before="119" w:line="247" w:lineRule="auto"/>
            <w:ind w:left="200" w:right="199"/>
          </w:pPr>
        </w:pPrChange>
      </w:pPr>
      <w:r>
        <w:t xml:space="preserve">Costs must be allocated to the standard and special populations identified in Section </w:t>
      </w:r>
      <w:ins w:id="6154" w:author="2023 Revisions to CCBHC Cost Report Instructions" w:date="2023-12-07T15:54:00Z">
        <w:r w:rsidR="007C3629">
          <w:t>11</w:t>
        </w:r>
      </w:ins>
      <w:del w:id="6155" w:author="2023 Revisions to CCBHC Cost Report Instructions" w:date="2023-12-07T15:54:00Z">
        <w:r>
          <w:delText>10</w:delText>
        </w:r>
      </w:del>
      <w:r>
        <w:t xml:space="preserve"> (Monthly Visits </w:t>
      </w:r>
      <w:ins w:id="6156" w:author="2023 Revisions to CCBHC Cost Report Instructions" w:date="2023-12-07T15:54:00Z">
        <w:r w:rsidR="00AB51CB">
          <w:t>CC PPS-2</w:t>
        </w:r>
        <w:r w:rsidR="00FE368F">
          <w:t xml:space="preserve"> </w:t>
        </w:r>
      </w:ins>
      <w:r>
        <w:t>tab) of this document.</w:t>
      </w:r>
      <w:ins w:id="6157" w:author="2023 Revisions to CCBHC Cost Report Instructions" w:date="2023-12-07T15:54:00Z">
        <w:r w:rsidR="00025E08">
          <w:t xml:space="preserve"> </w:t>
        </w:r>
      </w:ins>
      <w:r>
        <w:rPr>
          <w:rPrChange w:id="6158" w:author="2023 Revisions to CCBHC Cost Report Instructions" w:date="2023-12-07T15:54:00Z">
            <w:rPr>
              <w:spacing w:val="70"/>
            </w:rPr>
          </w:rPrChange>
        </w:rPr>
        <w:t xml:space="preserve"> </w:t>
      </w:r>
      <w:r>
        <w:t>One acceptable method of allocating cost by population is multiplying a cost-to-charge</w:t>
      </w:r>
      <w:r>
        <w:rPr>
          <w:rPrChange w:id="6159" w:author="2023 Revisions to CCBHC Cost Report Instructions" w:date="2023-12-07T15:54:00Z">
            <w:rPr>
              <w:spacing w:val="-1"/>
            </w:rPr>
          </w:rPrChange>
        </w:rPr>
        <w:t xml:space="preserve"> </w:t>
      </w:r>
      <w:r>
        <w:t>ratio by</w:t>
      </w:r>
      <w:r>
        <w:rPr>
          <w:rPrChange w:id="6160" w:author="2023 Revisions to CCBHC Cost Report Instructions" w:date="2023-12-07T15:54:00Z">
            <w:rPr>
              <w:spacing w:val="-3"/>
            </w:rPr>
          </w:rPrChange>
        </w:rPr>
        <w:t xml:space="preserve"> </w:t>
      </w:r>
      <w:r>
        <w:t>charges incurred</w:t>
      </w:r>
      <w:r>
        <w:rPr>
          <w:rPrChange w:id="6161" w:author="2023 Revisions to CCBHC Cost Report Instructions" w:date="2023-12-07T15:54:00Z">
            <w:rPr>
              <w:spacing w:val="-3"/>
            </w:rPr>
          </w:rPrChange>
        </w:rPr>
        <w:t xml:space="preserve"> </w:t>
      </w:r>
      <w:r>
        <w:t>for each population.</w:t>
      </w:r>
      <w:r>
        <w:rPr>
          <w:rPrChange w:id="6162" w:author="2023 Revisions to CCBHC Cost Report Instructions" w:date="2023-12-07T15:54:00Z">
            <w:rPr>
              <w:spacing w:val="40"/>
            </w:rPr>
          </w:rPrChange>
        </w:rPr>
        <w:t xml:space="preserve"> </w:t>
      </w:r>
      <w:ins w:id="6163" w:author="2023 Revisions to CCBHC Cost Report Instructions" w:date="2023-12-07T15:54:00Z">
        <w:r w:rsidR="00025E08">
          <w:t xml:space="preserve"> </w:t>
        </w:r>
      </w:ins>
      <w:r>
        <w:t>The</w:t>
      </w:r>
      <w:r>
        <w:rPr>
          <w:rPrChange w:id="6164" w:author="2023 Revisions to CCBHC Cost Report Instructions" w:date="2023-12-07T15:54:00Z">
            <w:rPr>
              <w:spacing w:val="-1"/>
            </w:rPr>
          </w:rPrChange>
        </w:rPr>
        <w:t xml:space="preserve"> </w:t>
      </w:r>
      <w:r>
        <w:t>cost-to-charge</w:t>
      </w:r>
      <w:r>
        <w:rPr>
          <w:rPrChange w:id="6165" w:author="2023 Revisions to CCBHC Cost Report Instructions" w:date="2023-12-07T15:54:00Z">
            <w:rPr>
              <w:spacing w:val="-1"/>
            </w:rPr>
          </w:rPrChange>
        </w:rPr>
        <w:t xml:space="preserve"> </w:t>
      </w:r>
      <w:r>
        <w:t>ratio represents total costs, including anticipated costs for all users regardless of payer divided by all charges for all users regardless of payer.</w:t>
      </w:r>
      <w:r>
        <w:rPr>
          <w:rPrChange w:id="6166" w:author="2023 Revisions to CCBHC Cost Report Instructions" w:date="2023-12-07T15:54:00Z">
            <w:rPr>
              <w:spacing w:val="40"/>
            </w:rPr>
          </w:rPrChange>
        </w:rPr>
        <w:t xml:space="preserve"> </w:t>
      </w:r>
      <w:ins w:id="6167" w:author="2023 Revisions to CCBHC Cost Report Instructions" w:date="2023-12-07T15:54:00Z">
        <w:r w:rsidR="00025E08">
          <w:t xml:space="preserve"> </w:t>
        </w:r>
      </w:ins>
      <w:r>
        <w:t>Each individual charge is multiplied by the ratio to estimate the cost of performing each</w:t>
      </w:r>
      <w:r>
        <w:rPr>
          <w:rPrChange w:id="6168" w:author="2023 Revisions to CCBHC Cost Report Instructions" w:date="2023-12-07T15:54:00Z">
            <w:rPr>
              <w:spacing w:val="-3"/>
            </w:rPr>
          </w:rPrChange>
        </w:rPr>
        <w:t xml:space="preserve"> </w:t>
      </w:r>
      <w:r>
        <w:t>service.</w:t>
      </w:r>
      <w:ins w:id="6169" w:author="2023 Revisions to CCBHC Cost Report Instructions" w:date="2023-12-07T15:54:00Z">
        <w:r w:rsidR="00025E08">
          <w:t xml:space="preserve"> </w:t>
        </w:r>
      </w:ins>
      <w:r>
        <w:rPr>
          <w:rPrChange w:id="6170" w:author="2023 Revisions to CCBHC Cost Report Instructions" w:date="2023-12-07T15:54:00Z">
            <w:rPr>
              <w:spacing w:val="40"/>
            </w:rPr>
          </w:rPrChange>
        </w:rPr>
        <w:t xml:space="preserve"> </w:t>
      </w:r>
      <w:r>
        <w:t>Those</w:t>
      </w:r>
      <w:r>
        <w:rPr>
          <w:rPrChange w:id="6171" w:author="2023 Revisions to CCBHC Cost Report Instructions" w:date="2023-12-07T15:54:00Z">
            <w:rPr>
              <w:spacing w:val="-5"/>
            </w:rPr>
          </w:rPrChange>
        </w:rPr>
        <w:t xml:space="preserve"> </w:t>
      </w:r>
      <w:r>
        <w:t>costs</w:t>
      </w:r>
      <w:r>
        <w:rPr>
          <w:rPrChange w:id="6172" w:author="2023 Revisions to CCBHC Cost Report Instructions" w:date="2023-12-07T15:54:00Z">
            <w:rPr>
              <w:spacing w:val="-5"/>
            </w:rPr>
          </w:rPrChange>
        </w:rPr>
        <w:t xml:space="preserve"> </w:t>
      </w:r>
      <w:r>
        <w:t>should</w:t>
      </w:r>
      <w:r>
        <w:rPr>
          <w:rPrChange w:id="6173" w:author="2023 Revisions to CCBHC Cost Report Instructions" w:date="2023-12-07T15:54:00Z">
            <w:rPr>
              <w:spacing w:val="-3"/>
            </w:rPr>
          </w:rPrChange>
        </w:rPr>
        <w:t xml:space="preserve"> </w:t>
      </w:r>
      <w:r>
        <w:t>be</w:t>
      </w:r>
      <w:r>
        <w:rPr>
          <w:rPrChange w:id="6174" w:author="2023 Revisions to CCBHC Cost Report Instructions" w:date="2023-12-07T15:54:00Z">
            <w:rPr>
              <w:spacing w:val="-5"/>
            </w:rPr>
          </w:rPrChange>
        </w:rPr>
        <w:t xml:space="preserve"> </w:t>
      </w:r>
      <w:r>
        <w:t>categorized</w:t>
      </w:r>
      <w:r>
        <w:rPr>
          <w:rPrChange w:id="6175" w:author="2023 Revisions to CCBHC Cost Report Instructions" w:date="2023-12-07T15:54:00Z">
            <w:rPr>
              <w:spacing w:val="-3"/>
            </w:rPr>
          </w:rPrChange>
        </w:rPr>
        <w:t xml:space="preserve"> </w:t>
      </w:r>
      <w:r>
        <w:t>by</w:t>
      </w:r>
      <w:r>
        <w:rPr>
          <w:rPrChange w:id="6176" w:author="2023 Revisions to CCBHC Cost Report Instructions" w:date="2023-12-07T15:54:00Z">
            <w:rPr>
              <w:spacing w:val="-5"/>
            </w:rPr>
          </w:rPrChange>
        </w:rPr>
        <w:t xml:space="preserve"> </w:t>
      </w:r>
      <w:r>
        <w:t>patient</w:t>
      </w:r>
      <w:r>
        <w:rPr>
          <w:rPrChange w:id="6177" w:author="2023 Revisions to CCBHC Cost Report Instructions" w:date="2023-12-07T15:54:00Z">
            <w:rPr>
              <w:spacing w:val="-3"/>
            </w:rPr>
          </w:rPrChange>
        </w:rPr>
        <w:t xml:space="preserve"> </w:t>
      </w:r>
      <w:r>
        <w:t>and</w:t>
      </w:r>
      <w:r>
        <w:rPr>
          <w:rPrChange w:id="6178" w:author="2023 Revisions to CCBHC Cost Report Instructions" w:date="2023-12-07T15:54:00Z">
            <w:rPr>
              <w:spacing w:val="-3"/>
            </w:rPr>
          </w:rPrChange>
        </w:rPr>
        <w:t xml:space="preserve"> </w:t>
      </w:r>
      <w:r>
        <w:t>evaluated</w:t>
      </w:r>
      <w:r>
        <w:rPr>
          <w:rPrChange w:id="6179" w:author="2023 Revisions to CCBHC Cost Report Instructions" w:date="2023-12-07T15:54:00Z">
            <w:rPr>
              <w:spacing w:val="-3"/>
            </w:rPr>
          </w:rPrChange>
        </w:rPr>
        <w:t xml:space="preserve"> </w:t>
      </w:r>
      <w:r>
        <w:t>to</w:t>
      </w:r>
      <w:r>
        <w:rPr>
          <w:rPrChange w:id="6180" w:author="2023 Revisions to CCBHC Cost Report Instructions" w:date="2023-12-07T15:54:00Z">
            <w:rPr>
              <w:spacing w:val="-5"/>
            </w:rPr>
          </w:rPrChange>
        </w:rPr>
        <w:t xml:space="preserve"> </w:t>
      </w:r>
      <w:r>
        <w:t>determine if costs exceed the outlier threshold.</w:t>
      </w:r>
      <w:ins w:id="6181" w:author="2023 Revisions to CCBHC Cost Report Instructions" w:date="2023-12-07T15:54:00Z">
        <w:r w:rsidR="00025E08">
          <w:t xml:space="preserve">   </w:t>
        </w:r>
      </w:ins>
    </w:p>
    <w:p w14:paraId="05354D3D" w14:textId="0B5F8BD7" w:rsidR="0059672E" w:rsidRDefault="0050054D">
      <w:pPr>
        <w:pStyle w:val="BodyText"/>
        <w:pPrChange w:id="6182" w:author="2023 Revisions to CCBHC Cost Report Instructions" w:date="2023-12-07T15:54:00Z">
          <w:pPr>
            <w:pStyle w:val="BodyText"/>
            <w:spacing w:before="116" w:line="247" w:lineRule="auto"/>
            <w:ind w:left="200" w:right="259"/>
          </w:pPr>
        </w:pPrChange>
      </w:pPr>
      <w:r>
        <w:t xml:space="preserve">The use of the cost-to-charge ratio requires uniform charges for comparable </w:t>
      </w:r>
      <w:r>
        <w:t>demonstration services.</w:t>
      </w:r>
      <w:r>
        <w:rPr>
          <w:rPrChange w:id="6183" w:author="2023 Revisions to CCBHC Cost Report Instructions" w:date="2023-12-07T15:54:00Z">
            <w:rPr>
              <w:spacing w:val="40"/>
            </w:rPr>
          </w:rPrChange>
        </w:rPr>
        <w:t xml:space="preserve"> </w:t>
      </w:r>
      <w:ins w:id="6184" w:author="2023 Revisions to CCBHC Cost Report Instructions" w:date="2023-12-07T15:54:00Z">
        <w:r w:rsidR="00025E08">
          <w:t xml:space="preserve"> </w:t>
        </w:r>
      </w:ins>
      <w:r>
        <w:t>The state may require an attestation that the CCBHC is using a uniform charges each time</w:t>
      </w:r>
      <w:r>
        <w:rPr>
          <w:rPrChange w:id="6185" w:author="2023 Revisions to CCBHC Cost Report Instructions" w:date="2023-12-07T15:54:00Z">
            <w:rPr>
              <w:spacing w:val="-1"/>
            </w:rPr>
          </w:rPrChange>
        </w:rPr>
        <w:t xml:space="preserve"> </w:t>
      </w:r>
      <w:r>
        <w:t>the</w:t>
      </w:r>
      <w:r>
        <w:rPr>
          <w:rPrChange w:id="6186" w:author="2023 Revisions to CCBHC Cost Report Instructions" w:date="2023-12-07T15:54:00Z">
            <w:rPr>
              <w:spacing w:val="-1"/>
            </w:rPr>
          </w:rPrChange>
        </w:rPr>
        <w:t xml:space="preserve"> </w:t>
      </w:r>
      <w:r>
        <w:t>service is provided during the</w:t>
      </w:r>
      <w:r>
        <w:rPr>
          <w:rPrChange w:id="6187" w:author="2023 Revisions to CCBHC Cost Report Instructions" w:date="2023-12-07T15:54:00Z">
            <w:rPr>
              <w:spacing w:val="-1"/>
            </w:rPr>
          </w:rPrChange>
        </w:rPr>
        <w:t xml:space="preserve"> </w:t>
      </w:r>
      <w:r>
        <w:t>month.</w:t>
      </w:r>
      <w:r>
        <w:rPr>
          <w:rPrChange w:id="6188" w:author="2023 Revisions to CCBHC Cost Report Instructions" w:date="2023-12-07T15:54:00Z">
            <w:rPr>
              <w:spacing w:val="40"/>
            </w:rPr>
          </w:rPrChange>
        </w:rPr>
        <w:t xml:space="preserve"> </w:t>
      </w:r>
      <w:ins w:id="6189" w:author="2023 Revisions to CCBHC Cost Report Instructions" w:date="2023-12-07T15:54:00Z">
        <w:r w:rsidR="00025E08">
          <w:t xml:space="preserve"> </w:t>
        </w:r>
      </w:ins>
      <w:r>
        <w:t>As</w:t>
      </w:r>
      <w:r>
        <w:rPr>
          <w:rPrChange w:id="6190" w:author="2023 Revisions to CCBHC Cost Report Instructions" w:date="2023-12-07T15:54:00Z">
            <w:rPr>
              <w:spacing w:val="-1"/>
            </w:rPr>
          </w:rPrChange>
        </w:rPr>
        <w:t xml:space="preserve"> </w:t>
      </w:r>
      <w:r>
        <w:t>a condition</w:t>
      </w:r>
      <w:r>
        <w:rPr>
          <w:rPrChange w:id="6191" w:author="2023 Revisions to CCBHC Cost Report Instructions" w:date="2023-12-07T15:54:00Z">
            <w:rPr>
              <w:spacing w:val="-1"/>
            </w:rPr>
          </w:rPrChange>
        </w:rPr>
        <w:t xml:space="preserve"> </w:t>
      </w:r>
      <w:r>
        <w:t>of participation in the</w:t>
      </w:r>
      <w:r>
        <w:rPr>
          <w:rPrChange w:id="6192" w:author="2023 Revisions to CCBHC Cost Report Instructions" w:date="2023-12-07T15:54:00Z">
            <w:rPr>
              <w:spacing w:val="-1"/>
            </w:rPr>
          </w:rPrChange>
        </w:rPr>
        <w:t xml:space="preserve"> </w:t>
      </w:r>
      <w:r>
        <w:t>demonstration program, CCBHCs must collect and report encounter, clinical outcome, and quality improvement data.</w:t>
      </w:r>
      <w:r>
        <w:rPr>
          <w:rPrChange w:id="6193" w:author="2023 Revisions to CCBHC Cost Report Instructions" w:date="2023-12-07T15:54:00Z">
            <w:rPr>
              <w:spacing w:val="40"/>
            </w:rPr>
          </w:rPrChange>
        </w:rPr>
        <w:t xml:space="preserve"> </w:t>
      </w:r>
      <w:ins w:id="6194" w:author="2023 Revisions to CCBHC Cost Report Instructions" w:date="2023-12-07T15:54:00Z">
        <w:r w:rsidR="00025E08">
          <w:t xml:space="preserve"> </w:t>
        </w:r>
      </w:ins>
      <w:r>
        <w:t>CCBHC consumer claim or encounter data must be linkable to the consumer’s pharmacy claims</w:t>
      </w:r>
      <w:r>
        <w:rPr>
          <w:rPrChange w:id="6195" w:author="2023 Revisions to CCBHC Cost Report Instructions" w:date="2023-12-07T15:54:00Z">
            <w:rPr>
              <w:spacing w:val="-2"/>
            </w:rPr>
          </w:rPrChange>
        </w:rPr>
        <w:t xml:space="preserve"> </w:t>
      </w:r>
      <w:r>
        <w:t>or</w:t>
      </w:r>
      <w:r>
        <w:rPr>
          <w:rPrChange w:id="6196" w:author="2023 Revisions to CCBHC Cost Report Instructions" w:date="2023-12-07T15:54:00Z">
            <w:rPr>
              <w:spacing w:val="-4"/>
            </w:rPr>
          </w:rPrChange>
        </w:rPr>
        <w:t xml:space="preserve"> </w:t>
      </w:r>
      <w:r>
        <w:t>utilization</w:t>
      </w:r>
      <w:r>
        <w:rPr>
          <w:rPrChange w:id="6197" w:author="2023 Revisions to CCBHC Cost Report Instructions" w:date="2023-12-07T15:54:00Z">
            <w:rPr>
              <w:spacing w:val="-3"/>
            </w:rPr>
          </w:rPrChange>
        </w:rPr>
        <w:t xml:space="preserve"> </w:t>
      </w:r>
      <w:r>
        <w:t>information,</w:t>
      </w:r>
      <w:r>
        <w:rPr>
          <w:rPrChange w:id="6198" w:author="2023 Revisions to CCBHC Cost Report Instructions" w:date="2023-12-07T15:54:00Z">
            <w:rPr>
              <w:spacing w:val="-4"/>
            </w:rPr>
          </w:rPrChange>
        </w:rPr>
        <w:t xml:space="preserve"> </w:t>
      </w:r>
      <w:r>
        <w:t>inpatient</w:t>
      </w:r>
      <w:r>
        <w:rPr>
          <w:rPrChange w:id="6199" w:author="2023 Revisions to CCBHC Cost Report Instructions" w:date="2023-12-07T15:54:00Z">
            <w:rPr>
              <w:spacing w:val="-3"/>
            </w:rPr>
          </w:rPrChange>
        </w:rPr>
        <w:t xml:space="preserve"> </w:t>
      </w:r>
      <w:r>
        <w:t>and</w:t>
      </w:r>
      <w:r>
        <w:rPr>
          <w:rPrChange w:id="6200" w:author="2023 Revisions to CCBHC Cost Report Instructions" w:date="2023-12-07T15:54:00Z">
            <w:rPr>
              <w:spacing w:val="-3"/>
            </w:rPr>
          </w:rPrChange>
        </w:rPr>
        <w:t xml:space="preserve"> </w:t>
      </w:r>
      <w:r>
        <w:t>outpatient</w:t>
      </w:r>
      <w:r>
        <w:rPr>
          <w:rPrChange w:id="6201" w:author="2023 Revisions to CCBHC Cost Report Instructions" w:date="2023-12-07T15:54:00Z">
            <w:rPr>
              <w:spacing w:val="-1"/>
            </w:rPr>
          </w:rPrChange>
        </w:rPr>
        <w:t xml:space="preserve"> </w:t>
      </w:r>
      <w:r>
        <w:t>claims,</w:t>
      </w:r>
      <w:r>
        <w:rPr>
          <w:rPrChange w:id="6202" w:author="2023 Revisions to CCBHC Cost Report Instructions" w:date="2023-12-07T15:54:00Z">
            <w:rPr>
              <w:spacing w:val="-4"/>
            </w:rPr>
          </w:rPrChange>
        </w:rPr>
        <w:t xml:space="preserve"> </w:t>
      </w:r>
      <w:r>
        <w:t>and</w:t>
      </w:r>
      <w:r>
        <w:rPr>
          <w:rPrChange w:id="6203" w:author="2023 Revisions to CCBHC Cost Report Instructions" w:date="2023-12-07T15:54:00Z">
            <w:rPr>
              <w:spacing w:val="-3"/>
            </w:rPr>
          </w:rPrChange>
        </w:rPr>
        <w:t xml:space="preserve"> </w:t>
      </w:r>
      <w:r>
        <w:t>any</w:t>
      </w:r>
      <w:r>
        <w:rPr>
          <w:rPrChange w:id="6204" w:author="2023 Revisions to CCBHC Cost Report Instructions" w:date="2023-12-07T15:54:00Z">
            <w:rPr>
              <w:spacing w:val="-5"/>
            </w:rPr>
          </w:rPrChange>
        </w:rPr>
        <w:t xml:space="preserve"> </w:t>
      </w:r>
      <w:r>
        <w:t>other</w:t>
      </w:r>
      <w:r>
        <w:rPr>
          <w:rPrChange w:id="6205" w:author="2023 Revisions to CCBHC Cost Report Instructions" w:date="2023-12-07T15:54:00Z">
            <w:rPr>
              <w:spacing w:val="-4"/>
            </w:rPr>
          </w:rPrChange>
        </w:rPr>
        <w:t xml:space="preserve"> </w:t>
      </w:r>
      <w:r>
        <w:t>claims</w:t>
      </w:r>
      <w:r>
        <w:rPr>
          <w:rPrChange w:id="6206" w:author="2023 Revisions to CCBHC Cost Report Instructions" w:date="2023-12-07T15:54:00Z">
            <w:rPr>
              <w:spacing w:val="-2"/>
            </w:rPr>
          </w:rPrChange>
        </w:rPr>
        <w:t xml:space="preserve"> </w:t>
      </w:r>
      <w:r>
        <w:t>or</w:t>
      </w:r>
      <w:r>
        <w:rPr>
          <w:rPrChange w:id="6207" w:author="2023 Revisions to CCBHC Cost Report Instructions" w:date="2023-12-07T15:54:00Z">
            <w:rPr>
              <w:spacing w:val="-1"/>
            </w:rPr>
          </w:rPrChange>
        </w:rPr>
        <w:t xml:space="preserve"> </w:t>
      </w:r>
      <w:r>
        <w:t xml:space="preserve">encounter data </w:t>
      </w:r>
      <w:r>
        <w:t>necessary to report the measures.</w:t>
      </w:r>
      <w:r>
        <w:rPr>
          <w:rPrChange w:id="6208" w:author="2023 Revisions to CCBHC Cost Report Instructions" w:date="2023-12-07T15:54:00Z">
            <w:rPr>
              <w:spacing w:val="40"/>
            </w:rPr>
          </w:rPrChange>
        </w:rPr>
        <w:t xml:space="preserve"> </w:t>
      </w:r>
      <w:ins w:id="6209" w:author="2023 Revisions to CCBHC Cost Report Instructions" w:date="2023-12-07T15:54:00Z">
        <w:r w:rsidR="00025E08">
          <w:t xml:space="preserve"> </w:t>
        </w:r>
      </w:ins>
      <w:r>
        <w:t>The CCBHC should be recording this information per CCBHC criteria 5.a.4.</w:t>
      </w:r>
      <w:ins w:id="6210" w:author="2023 Revisions to CCBHC Cost Report Instructions" w:date="2023-12-07T15:54:00Z">
        <w:r w:rsidR="00025E08">
          <w:t xml:space="preserve">   </w:t>
        </w:r>
      </w:ins>
    </w:p>
    <w:p w14:paraId="68E0C6E5" w14:textId="6B846E7A" w:rsidR="0059672E" w:rsidRDefault="0050054D">
      <w:pPr>
        <w:pStyle w:val="Heading2"/>
        <w:pPrChange w:id="6211" w:author="2023 Revisions to CCBHC Cost Report Instructions" w:date="2023-12-07T15:54:00Z">
          <w:pPr>
            <w:pStyle w:val="Heading4"/>
            <w:spacing w:before="176"/>
          </w:pPr>
        </w:pPrChange>
      </w:pPr>
      <w:bookmarkStart w:id="6212" w:name="PART_1_–_COST-TO-CHARGE_RATIO_ALLOCATION"/>
      <w:bookmarkStart w:id="6213" w:name="_bookmark46"/>
      <w:bookmarkStart w:id="6214" w:name="_Toc147503638"/>
      <w:bookmarkStart w:id="6215" w:name="_Toc148441587"/>
      <w:bookmarkEnd w:id="6212"/>
      <w:bookmarkEnd w:id="6213"/>
      <w:r>
        <w:t>PART</w:t>
      </w:r>
      <w:r>
        <w:rPr>
          <w:rPrChange w:id="6216" w:author="2023 Revisions to CCBHC Cost Report Instructions" w:date="2023-12-07T15:54:00Z">
            <w:rPr>
              <w:i w:val="0"/>
              <w:spacing w:val="-6"/>
            </w:rPr>
          </w:rPrChange>
        </w:rPr>
        <w:t xml:space="preserve"> </w:t>
      </w:r>
      <w:r>
        <w:t>1</w:t>
      </w:r>
      <w:r>
        <w:rPr>
          <w:rPrChange w:id="6217" w:author="2023 Revisions to CCBHC Cost Report Instructions" w:date="2023-12-07T15:54:00Z">
            <w:rPr>
              <w:i w:val="0"/>
              <w:spacing w:val="-5"/>
            </w:rPr>
          </w:rPrChange>
        </w:rPr>
        <w:t xml:space="preserve"> </w:t>
      </w:r>
      <w:r>
        <w:t>–</w:t>
      </w:r>
      <w:r>
        <w:rPr>
          <w:rPrChange w:id="6218" w:author="2023 Revisions to CCBHC Cost Report Instructions" w:date="2023-12-07T15:54:00Z">
            <w:rPr>
              <w:i w:val="0"/>
              <w:spacing w:val="-5"/>
            </w:rPr>
          </w:rPrChange>
        </w:rPr>
        <w:t xml:space="preserve"> </w:t>
      </w:r>
      <w:r>
        <w:t>COST-TO-CHARGE</w:t>
      </w:r>
      <w:r>
        <w:rPr>
          <w:rPrChange w:id="6219" w:author="2023 Revisions to CCBHC Cost Report Instructions" w:date="2023-12-07T15:54:00Z">
            <w:rPr>
              <w:i w:val="0"/>
              <w:spacing w:val="-5"/>
            </w:rPr>
          </w:rPrChange>
        </w:rPr>
        <w:t xml:space="preserve"> </w:t>
      </w:r>
      <w:r>
        <w:t>RATIO</w:t>
      </w:r>
      <w:r>
        <w:rPr>
          <w:rPrChange w:id="6220" w:author="2023 Revisions to CCBHC Cost Report Instructions" w:date="2023-12-07T15:54:00Z">
            <w:rPr>
              <w:i w:val="0"/>
              <w:spacing w:val="-5"/>
            </w:rPr>
          </w:rPrChange>
        </w:rPr>
        <w:t xml:space="preserve"> </w:t>
      </w:r>
      <w:r>
        <w:rPr>
          <w:rPrChange w:id="6221" w:author="2023 Revisions to CCBHC Cost Report Instructions" w:date="2023-12-07T15:54:00Z">
            <w:rPr>
              <w:i w:val="0"/>
              <w:spacing w:val="-2"/>
            </w:rPr>
          </w:rPrChange>
        </w:rPr>
        <w:t>ALLOCATION</w:t>
      </w:r>
      <w:bookmarkEnd w:id="6214"/>
      <w:bookmarkEnd w:id="6215"/>
      <w:ins w:id="6222" w:author="2023 Revisions to CCBHC Cost Report Instructions" w:date="2023-12-07T15:54:00Z">
        <w:r w:rsidR="00025E08">
          <w:t xml:space="preserve">  </w:t>
        </w:r>
      </w:ins>
    </w:p>
    <w:p w14:paraId="123B1FB4" w14:textId="528F2113" w:rsidR="0059672E" w:rsidRDefault="0050054D">
      <w:pPr>
        <w:pStyle w:val="Heading3"/>
        <w:pPrChange w:id="6223" w:author="2023 Revisions to CCBHC Cost Report Instructions" w:date="2023-12-07T15:54:00Z">
          <w:pPr>
            <w:pStyle w:val="Heading5"/>
            <w:spacing w:before="145"/>
          </w:pPr>
        </w:pPrChange>
      </w:pPr>
      <w:bookmarkStart w:id="6224" w:name="Column_Descriptions"/>
      <w:bookmarkStart w:id="6225" w:name="_bookmark47"/>
      <w:bookmarkStart w:id="6226" w:name="_Toc147503639"/>
      <w:bookmarkStart w:id="6227" w:name="_Toc148441588"/>
      <w:bookmarkEnd w:id="6224"/>
      <w:bookmarkEnd w:id="6225"/>
      <w:r>
        <w:t>Column</w:t>
      </w:r>
      <w:r>
        <w:rPr>
          <w:rPrChange w:id="6228" w:author="2023 Revisions to CCBHC Cost Report Instructions" w:date="2023-12-07T15:54:00Z">
            <w:rPr>
              <w:bCs w:val="0"/>
              <w:iCs w:val="0"/>
              <w:spacing w:val="-3"/>
            </w:rPr>
          </w:rPrChange>
        </w:rPr>
        <w:t xml:space="preserve"> </w:t>
      </w:r>
      <w:r w:rsidRPr="00A03AF3">
        <w:rPr>
          <w:rPrChange w:id="6229" w:author="2023 Revisions to CCBHC Cost Report Instructions" w:date="2023-12-07T15:54:00Z">
            <w:rPr>
              <w:bCs w:val="0"/>
              <w:iCs w:val="0"/>
              <w:spacing w:val="-2"/>
            </w:rPr>
          </w:rPrChange>
        </w:rPr>
        <w:t>Descriptions</w:t>
      </w:r>
      <w:bookmarkEnd w:id="6226"/>
      <w:bookmarkEnd w:id="6227"/>
      <w:ins w:id="6230" w:author="2023 Revisions to CCBHC Cost Report Instructions" w:date="2023-12-07T15:54:00Z">
        <w:r w:rsidR="00025E08">
          <w:t xml:space="preserve"> </w:t>
        </w:r>
      </w:ins>
    </w:p>
    <w:p w14:paraId="013BEE12" w14:textId="78A9D84F" w:rsidR="0059672E" w:rsidRDefault="0050054D">
      <w:pPr>
        <w:pStyle w:val="BodyText"/>
        <w:pPrChange w:id="6231" w:author="2023 Revisions to CCBHC Cost Report Instructions" w:date="2023-12-07T15:54:00Z">
          <w:pPr>
            <w:pStyle w:val="BodyText"/>
            <w:spacing w:before="88" w:line="247" w:lineRule="auto"/>
            <w:ind w:left="200" w:right="259"/>
          </w:pPr>
        </w:pPrChange>
      </w:pPr>
      <w:r>
        <w:t>The columns in this tab categorize costs using the cost-to-charge ratio according to (1) whether they are at, below, or above the monthly outlier threshold and (2) whether they were allocated to certain conditions or to the standard population.</w:t>
      </w:r>
      <w:r>
        <w:rPr>
          <w:rPrChange w:id="6232" w:author="2023 Revisions to CCBHC Cost Report Instructions" w:date="2023-12-07T15:54:00Z">
            <w:rPr>
              <w:spacing w:val="40"/>
            </w:rPr>
          </w:rPrChange>
        </w:rPr>
        <w:t xml:space="preserve"> </w:t>
      </w:r>
      <w:ins w:id="6233" w:author="2023 Revisions to CCBHC Cost Report Instructions" w:date="2023-12-07T15:54:00Z">
        <w:r w:rsidR="00025E08">
          <w:t xml:space="preserve"> </w:t>
        </w:r>
      </w:ins>
      <w:r>
        <w:t>Prior to completing the cost reports, the state should</w:t>
      </w:r>
      <w:r>
        <w:rPr>
          <w:rPrChange w:id="6234" w:author="2023 Revisions to CCBHC Cost Report Instructions" w:date="2023-12-07T15:54:00Z">
            <w:rPr>
              <w:spacing w:val="-3"/>
            </w:rPr>
          </w:rPrChange>
        </w:rPr>
        <w:t xml:space="preserve"> </w:t>
      </w:r>
      <w:r>
        <w:t>have</w:t>
      </w:r>
      <w:r>
        <w:rPr>
          <w:rPrChange w:id="6235" w:author="2023 Revisions to CCBHC Cost Report Instructions" w:date="2023-12-07T15:54:00Z">
            <w:rPr>
              <w:spacing w:val="-3"/>
            </w:rPr>
          </w:rPrChange>
        </w:rPr>
        <w:t xml:space="preserve"> </w:t>
      </w:r>
      <w:r>
        <w:t>specified</w:t>
      </w:r>
      <w:r>
        <w:rPr>
          <w:rPrChange w:id="6236" w:author="2023 Revisions to CCBHC Cost Report Instructions" w:date="2023-12-07T15:54:00Z">
            <w:rPr>
              <w:spacing w:val="-3"/>
            </w:rPr>
          </w:rPrChange>
        </w:rPr>
        <w:t xml:space="preserve"> </w:t>
      </w:r>
      <w:r>
        <w:t>the</w:t>
      </w:r>
      <w:r>
        <w:rPr>
          <w:rPrChange w:id="6237" w:author="2023 Revisions to CCBHC Cost Report Instructions" w:date="2023-12-07T15:54:00Z">
            <w:rPr>
              <w:spacing w:val="-3"/>
            </w:rPr>
          </w:rPrChange>
        </w:rPr>
        <w:t xml:space="preserve"> </w:t>
      </w:r>
      <w:r>
        <w:t>outlier</w:t>
      </w:r>
      <w:r>
        <w:rPr>
          <w:rPrChange w:id="6238" w:author="2023 Revisions to CCBHC Cost Report Instructions" w:date="2023-12-07T15:54:00Z">
            <w:rPr>
              <w:spacing w:val="-3"/>
            </w:rPr>
          </w:rPrChange>
        </w:rPr>
        <w:t xml:space="preserve"> </w:t>
      </w:r>
      <w:r>
        <w:t>threshold</w:t>
      </w:r>
      <w:r>
        <w:rPr>
          <w:rPrChange w:id="6239" w:author="2023 Revisions to CCBHC Cost Report Instructions" w:date="2023-12-07T15:54:00Z">
            <w:rPr>
              <w:spacing w:val="-3"/>
            </w:rPr>
          </w:rPrChange>
        </w:rPr>
        <w:t xml:space="preserve"> </w:t>
      </w:r>
      <w:r>
        <w:t>and</w:t>
      </w:r>
      <w:r>
        <w:rPr>
          <w:rPrChange w:id="6240" w:author="2023 Revisions to CCBHC Cost Report Instructions" w:date="2023-12-07T15:54:00Z">
            <w:rPr>
              <w:spacing w:val="-5"/>
            </w:rPr>
          </w:rPrChange>
        </w:rPr>
        <w:t xml:space="preserve"> </w:t>
      </w:r>
      <w:r>
        <w:t>the</w:t>
      </w:r>
      <w:r>
        <w:rPr>
          <w:rPrChange w:id="6241" w:author="2023 Revisions to CCBHC Cost Report Instructions" w:date="2023-12-07T15:54:00Z">
            <w:rPr>
              <w:spacing w:val="-3"/>
            </w:rPr>
          </w:rPrChange>
        </w:rPr>
        <w:t xml:space="preserve"> </w:t>
      </w:r>
      <w:r>
        <w:t>conditions.</w:t>
      </w:r>
      <w:r>
        <w:rPr>
          <w:rPrChange w:id="6242" w:author="2023 Revisions to CCBHC Cost Report Instructions" w:date="2023-12-07T15:54:00Z">
            <w:rPr>
              <w:spacing w:val="40"/>
            </w:rPr>
          </w:rPrChange>
        </w:rPr>
        <w:t xml:space="preserve"> </w:t>
      </w:r>
      <w:ins w:id="6243" w:author="2023 Revisions to CCBHC Cost Report Instructions" w:date="2023-12-07T15:54:00Z">
        <w:r w:rsidR="00025E08">
          <w:t xml:space="preserve"> </w:t>
        </w:r>
      </w:ins>
      <w:r>
        <w:t>Cost-to-charge</w:t>
      </w:r>
      <w:r>
        <w:rPr>
          <w:rPrChange w:id="6244" w:author="2023 Revisions to CCBHC Cost Report Instructions" w:date="2023-12-07T15:54:00Z">
            <w:rPr>
              <w:spacing w:val="-5"/>
            </w:rPr>
          </w:rPrChange>
        </w:rPr>
        <w:t xml:space="preserve"> </w:t>
      </w:r>
      <w:r>
        <w:t>ratios</w:t>
      </w:r>
      <w:r>
        <w:rPr>
          <w:rPrChange w:id="6245" w:author="2023 Revisions to CCBHC Cost Report Instructions" w:date="2023-12-07T15:54:00Z">
            <w:rPr>
              <w:spacing w:val="-2"/>
            </w:rPr>
          </w:rPrChange>
        </w:rPr>
        <w:t xml:space="preserve"> </w:t>
      </w:r>
      <w:r>
        <w:t>are</w:t>
      </w:r>
      <w:r>
        <w:rPr>
          <w:rPrChange w:id="6246" w:author="2023 Revisions to CCBHC Cost Report Instructions" w:date="2023-12-07T15:54:00Z">
            <w:rPr>
              <w:spacing w:val="-3"/>
            </w:rPr>
          </w:rPrChange>
        </w:rPr>
        <w:t xml:space="preserve"> </w:t>
      </w:r>
      <w:r>
        <w:t>applied</w:t>
      </w:r>
      <w:r>
        <w:rPr>
          <w:rPrChange w:id="6247" w:author="2023 Revisions to CCBHC Cost Report Instructions" w:date="2023-12-07T15:54:00Z">
            <w:rPr>
              <w:spacing w:val="-5"/>
            </w:rPr>
          </w:rPrChange>
        </w:rPr>
        <w:t xml:space="preserve"> </w:t>
      </w:r>
      <w:r>
        <w:t xml:space="preserve">to the covered charges for each case to determine whether the costs of the case exceed the outlier threshold. Each state will determine the cost thresholds for outlier payment, which will affect </w:t>
      </w:r>
      <w:r>
        <w:t>reporting of charge data.</w:t>
      </w:r>
      <w:ins w:id="6248" w:author="2023 Revisions to CCBHC Cost Report Instructions" w:date="2023-12-07T15:54:00Z">
        <w:r w:rsidR="00025E08">
          <w:t xml:space="preserve"> </w:t>
        </w:r>
      </w:ins>
    </w:p>
    <w:p w14:paraId="7328EC6C" w14:textId="77777777" w:rsidR="0059672E" w:rsidRDefault="0059672E">
      <w:pPr>
        <w:pStyle w:val="BodyText"/>
        <w:spacing w:before="3"/>
        <w:rPr>
          <w:del w:id="6249" w:author="2023 Revisions to CCBHC Cost Report Instructions" w:date="2023-12-07T15:54:00Z"/>
          <w:sz w:val="20"/>
        </w:rPr>
      </w:pPr>
    </w:p>
    <w:p w14:paraId="0402DACF" w14:textId="6B3C3790" w:rsidR="0059672E" w:rsidRDefault="0050054D">
      <w:pPr>
        <w:pStyle w:val="Hangingtext"/>
        <w:pPrChange w:id="6250" w:author="2023 Revisions to CCBHC Cost Report Instructions" w:date="2023-12-07T15:54:00Z">
          <w:pPr>
            <w:pStyle w:val="BodyText"/>
            <w:tabs>
              <w:tab w:val="left" w:pos="1731"/>
            </w:tabs>
            <w:ind w:left="1732" w:right="829" w:hanging="1532"/>
          </w:pPr>
        </w:pPrChange>
      </w:pPr>
      <w:r>
        <w:rPr>
          <w:b/>
        </w:rPr>
        <w:t>Column 1a:</w:t>
      </w:r>
      <w:ins w:id="6251" w:author="2023 Revisions to CCBHC Cost Report Instructions" w:date="2023-12-07T15:54:00Z">
        <w:r w:rsidR="00B86774">
          <w:t xml:space="preserve"> </w:t>
        </w:r>
      </w:ins>
      <w:r>
        <w:rPr>
          <w:rPrChange w:id="6252" w:author="2023 Revisions to CCBHC Cost Report Instructions" w:date="2023-12-07T15:54:00Z">
            <w:rPr>
              <w:b/>
            </w:rPr>
          </w:rPrChange>
        </w:rPr>
        <w:tab/>
      </w:r>
      <w:r>
        <w:t>Enter</w:t>
      </w:r>
      <w:r>
        <w:rPr>
          <w:rPrChange w:id="6253" w:author="2023 Revisions to CCBHC Cost Report Instructions" w:date="2023-12-07T15:54:00Z">
            <w:rPr>
              <w:spacing w:val="-4"/>
            </w:rPr>
          </w:rPrChange>
        </w:rPr>
        <w:t xml:space="preserve"> </w:t>
      </w:r>
      <w:r>
        <w:t>the</w:t>
      </w:r>
      <w:r>
        <w:rPr>
          <w:rPrChange w:id="6254" w:author="2023 Revisions to CCBHC Cost Report Instructions" w:date="2023-12-07T15:54:00Z">
            <w:rPr>
              <w:spacing w:val="-5"/>
            </w:rPr>
          </w:rPrChange>
        </w:rPr>
        <w:t xml:space="preserve"> </w:t>
      </w:r>
      <w:r>
        <w:t>total</w:t>
      </w:r>
      <w:r>
        <w:rPr>
          <w:rPrChange w:id="6255" w:author="2023 Revisions to CCBHC Cost Report Instructions" w:date="2023-12-07T15:54:00Z">
            <w:rPr>
              <w:spacing w:val="-3"/>
            </w:rPr>
          </w:rPrChange>
        </w:rPr>
        <w:t xml:space="preserve"> </w:t>
      </w:r>
      <w:r>
        <w:t>costs</w:t>
      </w:r>
      <w:r>
        <w:rPr>
          <w:rPrChange w:id="6256" w:author="2023 Revisions to CCBHC Cost Report Instructions" w:date="2023-12-07T15:54:00Z">
            <w:rPr>
              <w:spacing w:val="-2"/>
            </w:rPr>
          </w:rPrChange>
        </w:rPr>
        <w:t xml:space="preserve"> </w:t>
      </w:r>
      <w:r>
        <w:t>and</w:t>
      </w:r>
      <w:r>
        <w:rPr>
          <w:rPrChange w:id="6257" w:author="2023 Revisions to CCBHC Cost Report Instructions" w:date="2023-12-07T15:54:00Z">
            <w:rPr>
              <w:spacing w:val="-6"/>
            </w:rPr>
          </w:rPrChange>
        </w:rPr>
        <w:t xml:space="preserve"> </w:t>
      </w:r>
      <w:r>
        <w:t>charges</w:t>
      </w:r>
      <w:r>
        <w:rPr>
          <w:rPrChange w:id="6258" w:author="2023 Revisions to CCBHC Cost Report Instructions" w:date="2023-12-07T15:54:00Z">
            <w:rPr>
              <w:spacing w:val="-2"/>
            </w:rPr>
          </w:rPrChange>
        </w:rPr>
        <w:t xml:space="preserve"> </w:t>
      </w:r>
      <w:r>
        <w:t>at</w:t>
      </w:r>
      <w:r>
        <w:rPr>
          <w:rPrChange w:id="6259" w:author="2023 Revisions to CCBHC Cost Report Instructions" w:date="2023-12-07T15:54:00Z">
            <w:rPr>
              <w:spacing w:val="-1"/>
            </w:rPr>
          </w:rPrChange>
        </w:rPr>
        <w:t xml:space="preserve"> </w:t>
      </w:r>
      <w:r>
        <w:t>or</w:t>
      </w:r>
      <w:r>
        <w:rPr>
          <w:rPrChange w:id="6260" w:author="2023 Revisions to CCBHC Cost Report Instructions" w:date="2023-12-07T15:54:00Z">
            <w:rPr>
              <w:spacing w:val="-1"/>
            </w:rPr>
          </w:rPrChange>
        </w:rPr>
        <w:t xml:space="preserve"> </w:t>
      </w:r>
      <w:r>
        <w:t>below</w:t>
      </w:r>
      <w:r>
        <w:rPr>
          <w:rPrChange w:id="6261" w:author="2023 Revisions to CCBHC Cost Report Instructions" w:date="2023-12-07T15:54:00Z">
            <w:rPr>
              <w:spacing w:val="-5"/>
            </w:rPr>
          </w:rPrChange>
        </w:rPr>
        <w:t xml:space="preserve"> </w:t>
      </w:r>
      <w:r>
        <w:t>the</w:t>
      </w:r>
      <w:r>
        <w:rPr>
          <w:rPrChange w:id="6262" w:author="2023 Revisions to CCBHC Cost Report Instructions" w:date="2023-12-07T15:54:00Z">
            <w:rPr>
              <w:spacing w:val="-5"/>
            </w:rPr>
          </w:rPrChange>
        </w:rPr>
        <w:t xml:space="preserve"> </w:t>
      </w:r>
      <w:r>
        <w:t>monthly</w:t>
      </w:r>
      <w:r>
        <w:rPr>
          <w:rPrChange w:id="6263" w:author="2023 Revisions to CCBHC Cost Report Instructions" w:date="2023-12-07T15:54:00Z">
            <w:rPr>
              <w:spacing w:val="-4"/>
            </w:rPr>
          </w:rPrChange>
        </w:rPr>
        <w:t xml:space="preserve"> </w:t>
      </w:r>
      <w:r>
        <w:t>outlier</w:t>
      </w:r>
      <w:r>
        <w:rPr>
          <w:rPrChange w:id="6264" w:author="2023 Revisions to CCBHC Cost Report Instructions" w:date="2023-12-07T15:54:00Z">
            <w:rPr>
              <w:spacing w:val="-4"/>
            </w:rPr>
          </w:rPrChange>
        </w:rPr>
        <w:t xml:space="preserve"> </w:t>
      </w:r>
      <w:r>
        <w:t>threshold</w:t>
      </w:r>
      <w:r>
        <w:rPr>
          <w:rPrChange w:id="6265" w:author="2023 Revisions to CCBHC Cost Report Instructions" w:date="2023-12-07T15:54:00Z">
            <w:rPr>
              <w:spacing w:val="-5"/>
            </w:rPr>
          </w:rPrChange>
        </w:rPr>
        <w:t xml:space="preserve"> </w:t>
      </w:r>
      <w:r>
        <w:t>for patients without certain conditions.</w:t>
      </w:r>
      <w:ins w:id="6266" w:author="2023 Revisions to CCBHC Cost Report Instructions" w:date="2023-12-07T15:54:00Z">
        <w:r w:rsidR="00B86774">
          <w:t xml:space="preserve">  </w:t>
        </w:r>
      </w:ins>
    </w:p>
    <w:p w14:paraId="7C90E1AE" w14:textId="4814B214" w:rsidR="0059672E" w:rsidRDefault="0050054D">
      <w:pPr>
        <w:pStyle w:val="Hangingtext"/>
        <w:pPrChange w:id="6267" w:author="2023 Revisions to CCBHC Cost Report Instructions" w:date="2023-12-07T15:54:00Z">
          <w:pPr>
            <w:pStyle w:val="BodyText"/>
            <w:tabs>
              <w:tab w:val="left" w:pos="1732"/>
            </w:tabs>
            <w:spacing w:before="115" w:line="247" w:lineRule="auto"/>
            <w:ind w:left="1732" w:right="584" w:hanging="1532"/>
          </w:pPr>
        </w:pPrChange>
      </w:pPr>
      <w:r>
        <w:rPr>
          <w:b/>
        </w:rPr>
        <w:t>Column 1b:</w:t>
      </w:r>
      <w:ins w:id="6268" w:author="2023 Revisions to CCBHC Cost Report Instructions" w:date="2023-12-07T15:54:00Z">
        <w:r w:rsidR="00B86774">
          <w:t xml:space="preserve"> </w:t>
        </w:r>
      </w:ins>
      <w:r>
        <w:rPr>
          <w:rPrChange w:id="6269" w:author="2023 Revisions to CCBHC Cost Report Instructions" w:date="2023-12-07T15:54:00Z">
            <w:rPr>
              <w:b/>
            </w:rPr>
          </w:rPrChange>
        </w:rPr>
        <w:tab/>
      </w:r>
      <w:r>
        <w:t>Enter</w:t>
      </w:r>
      <w:r>
        <w:rPr>
          <w:rPrChange w:id="6270" w:author="2023 Revisions to CCBHC Cost Report Instructions" w:date="2023-12-07T15:54:00Z">
            <w:rPr>
              <w:spacing w:val="-4"/>
            </w:rPr>
          </w:rPrChange>
        </w:rPr>
        <w:t xml:space="preserve"> </w:t>
      </w:r>
      <w:r>
        <w:t>the</w:t>
      </w:r>
      <w:r>
        <w:rPr>
          <w:rPrChange w:id="6271" w:author="2023 Revisions to CCBHC Cost Report Instructions" w:date="2023-12-07T15:54:00Z">
            <w:rPr>
              <w:spacing w:val="-5"/>
            </w:rPr>
          </w:rPrChange>
        </w:rPr>
        <w:t xml:space="preserve"> </w:t>
      </w:r>
      <w:r>
        <w:t>total</w:t>
      </w:r>
      <w:r>
        <w:rPr>
          <w:rPrChange w:id="6272" w:author="2023 Revisions to CCBHC Cost Report Instructions" w:date="2023-12-07T15:54:00Z">
            <w:rPr>
              <w:spacing w:val="-3"/>
            </w:rPr>
          </w:rPrChange>
        </w:rPr>
        <w:t xml:space="preserve"> </w:t>
      </w:r>
      <w:r>
        <w:t>cost</w:t>
      </w:r>
      <w:r>
        <w:rPr>
          <w:rPrChange w:id="6273" w:author="2023 Revisions to CCBHC Cost Report Instructions" w:date="2023-12-07T15:54:00Z">
            <w:rPr>
              <w:spacing w:val="-1"/>
            </w:rPr>
          </w:rPrChange>
        </w:rPr>
        <w:t xml:space="preserve"> </w:t>
      </w:r>
      <w:r>
        <w:t>and</w:t>
      </w:r>
      <w:r>
        <w:rPr>
          <w:rPrChange w:id="6274" w:author="2023 Revisions to CCBHC Cost Report Instructions" w:date="2023-12-07T15:54:00Z">
            <w:rPr>
              <w:spacing w:val="-5"/>
            </w:rPr>
          </w:rPrChange>
        </w:rPr>
        <w:t xml:space="preserve"> </w:t>
      </w:r>
      <w:r>
        <w:t>charges</w:t>
      </w:r>
      <w:r>
        <w:rPr>
          <w:rPrChange w:id="6275" w:author="2023 Revisions to CCBHC Cost Report Instructions" w:date="2023-12-07T15:54:00Z">
            <w:rPr>
              <w:spacing w:val="-2"/>
            </w:rPr>
          </w:rPrChange>
        </w:rPr>
        <w:t xml:space="preserve"> </w:t>
      </w:r>
      <w:r>
        <w:t>above</w:t>
      </w:r>
      <w:r>
        <w:rPr>
          <w:rPrChange w:id="6276" w:author="2023 Revisions to CCBHC Cost Report Instructions" w:date="2023-12-07T15:54:00Z">
            <w:rPr>
              <w:spacing w:val="-5"/>
            </w:rPr>
          </w:rPrChange>
        </w:rPr>
        <w:t xml:space="preserve"> </w:t>
      </w:r>
      <w:r>
        <w:t>the</w:t>
      </w:r>
      <w:r>
        <w:rPr>
          <w:rPrChange w:id="6277" w:author="2023 Revisions to CCBHC Cost Report Instructions" w:date="2023-12-07T15:54:00Z">
            <w:rPr>
              <w:spacing w:val="-5"/>
            </w:rPr>
          </w:rPrChange>
        </w:rPr>
        <w:t xml:space="preserve"> </w:t>
      </w:r>
      <w:r>
        <w:t>monthly</w:t>
      </w:r>
      <w:r>
        <w:rPr>
          <w:rPrChange w:id="6278" w:author="2023 Revisions to CCBHC Cost Report Instructions" w:date="2023-12-07T15:54:00Z">
            <w:rPr>
              <w:spacing w:val="-4"/>
            </w:rPr>
          </w:rPrChange>
        </w:rPr>
        <w:t xml:space="preserve"> </w:t>
      </w:r>
      <w:r>
        <w:t>outlier</w:t>
      </w:r>
      <w:r>
        <w:rPr>
          <w:rPrChange w:id="6279" w:author="2023 Revisions to CCBHC Cost Report Instructions" w:date="2023-12-07T15:54:00Z">
            <w:rPr>
              <w:spacing w:val="-1"/>
            </w:rPr>
          </w:rPrChange>
        </w:rPr>
        <w:t xml:space="preserve"> </w:t>
      </w:r>
      <w:r>
        <w:t>threshold</w:t>
      </w:r>
      <w:r>
        <w:rPr>
          <w:rPrChange w:id="6280" w:author="2023 Revisions to CCBHC Cost Report Instructions" w:date="2023-12-07T15:54:00Z">
            <w:rPr>
              <w:spacing w:val="-5"/>
            </w:rPr>
          </w:rPrChange>
        </w:rPr>
        <w:t xml:space="preserve"> </w:t>
      </w:r>
      <w:r>
        <w:t>for</w:t>
      </w:r>
      <w:r>
        <w:rPr>
          <w:rPrChange w:id="6281" w:author="2023 Revisions to CCBHC Cost Report Instructions" w:date="2023-12-07T15:54:00Z">
            <w:rPr>
              <w:spacing w:val="-4"/>
            </w:rPr>
          </w:rPrChange>
        </w:rPr>
        <w:t xml:space="preserve"> </w:t>
      </w:r>
      <w:r>
        <w:t>patients without certain conditions.</w:t>
      </w:r>
      <w:ins w:id="6282" w:author="2023 Revisions to CCBHC Cost Report Instructions" w:date="2023-12-07T15:54:00Z">
        <w:r w:rsidR="00B86774">
          <w:t xml:space="preserve">  </w:t>
        </w:r>
      </w:ins>
    </w:p>
    <w:p w14:paraId="5D2ED00A" w14:textId="5D0079BD" w:rsidR="0059672E" w:rsidRDefault="00B86774">
      <w:pPr>
        <w:pStyle w:val="BodyText"/>
        <w:tabs>
          <w:tab w:val="left" w:pos="1731"/>
        </w:tabs>
        <w:spacing w:line="247" w:lineRule="auto"/>
        <w:ind w:left="1731" w:right="941" w:hanging="1532"/>
        <w:rPr>
          <w:del w:id="6283" w:author="2023 Revisions to CCBHC Cost Report Instructions" w:date="2023-12-07T15:54:00Z"/>
        </w:rPr>
      </w:pPr>
      <w:ins w:id="6284" w:author="2023 Revisions to CCBHC Cost Report Instructions" w:date="2023-12-07T15:54:00Z">
        <w:r>
          <w:rPr>
            <w:b/>
          </w:rPr>
          <w:t>Column 2a:</w:t>
        </w:r>
        <w:r>
          <w:t xml:space="preserve"> </w:t>
        </w:r>
      </w:ins>
      <w:del w:id="6285" w:author="2023 Revisions to CCBHC Cost Report Instructions" w:date="2023-12-07T15:54:00Z">
        <w:r>
          <w:rPr>
            <w:b/>
          </w:rPr>
          <w:delText>Column 2a:</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at</w:delText>
        </w:r>
        <w:r>
          <w:rPr>
            <w:spacing w:val="-1"/>
          </w:rPr>
          <w:delText xml:space="preserve"> </w:delText>
        </w:r>
        <w:r>
          <w:delText>or</w:delText>
        </w:r>
        <w:r>
          <w:rPr>
            <w:spacing w:val="-1"/>
          </w:rPr>
          <w:delText xml:space="preserve"> </w:delText>
        </w:r>
        <w:r>
          <w:delText>below</w:delText>
        </w:r>
        <w:r>
          <w:rPr>
            <w:spacing w:val="-6"/>
          </w:rPr>
          <w:delText xml:space="preserve"> </w:delText>
        </w:r>
        <w:r>
          <w:delText>the</w:delText>
        </w:r>
        <w:r>
          <w:rPr>
            <w:spacing w:val="-5"/>
          </w:rPr>
          <w:delText xml:space="preserve"> </w:delText>
        </w:r>
        <w:r>
          <w:delText>monthly</w:delText>
        </w:r>
        <w:r>
          <w:rPr>
            <w:spacing w:val="-4"/>
          </w:rPr>
          <w:delText xml:space="preserve"> </w:delText>
        </w:r>
        <w:r>
          <w:delText>outlier</w:delText>
        </w:r>
        <w:r>
          <w:rPr>
            <w:spacing w:val="-1"/>
          </w:rPr>
          <w:delText xml:space="preserve"> </w:delText>
        </w:r>
        <w:r>
          <w:delText>threshold</w:delText>
        </w:r>
        <w:r>
          <w:rPr>
            <w:spacing w:val="-5"/>
          </w:rPr>
          <w:delText xml:space="preserve"> </w:delText>
        </w:r>
        <w:r>
          <w:delText>for patients with Certain Conditions 1.</w:delText>
        </w:r>
      </w:del>
    </w:p>
    <w:p w14:paraId="67EFE4F9" w14:textId="77777777" w:rsidR="0059672E" w:rsidRDefault="0050054D">
      <w:pPr>
        <w:pStyle w:val="BodyText"/>
        <w:tabs>
          <w:tab w:val="left" w:pos="1732"/>
        </w:tabs>
        <w:spacing w:before="117" w:line="249" w:lineRule="auto"/>
        <w:ind w:left="1732" w:right="584" w:hanging="1532"/>
        <w:rPr>
          <w:del w:id="6286" w:author="2023 Revisions to CCBHC Cost Report Instructions" w:date="2023-12-07T15:54:00Z"/>
        </w:rPr>
      </w:pPr>
      <w:del w:id="6287" w:author="2023 Revisions to CCBHC Cost Report Instructions" w:date="2023-12-07T15:54:00Z">
        <w:r>
          <w:rPr>
            <w:b/>
          </w:rPr>
          <w:delText>Column 2b:</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above</w:delText>
        </w:r>
        <w:r>
          <w:rPr>
            <w:spacing w:val="-5"/>
          </w:rPr>
          <w:delText xml:space="preserve"> </w:delText>
        </w:r>
        <w:r>
          <w:delText>the</w:delText>
        </w:r>
        <w:r>
          <w:rPr>
            <w:spacing w:val="-5"/>
          </w:rPr>
          <w:delText xml:space="preserve"> </w:delText>
        </w:r>
        <w:r>
          <w:delText>monthly</w:delText>
        </w:r>
        <w:r>
          <w:rPr>
            <w:spacing w:val="-4"/>
          </w:rPr>
          <w:delText xml:space="preserve"> </w:delText>
        </w:r>
        <w:r>
          <w:delText>outlier</w:delText>
        </w:r>
        <w:r>
          <w:rPr>
            <w:spacing w:val="-1"/>
          </w:rPr>
          <w:delText xml:space="preserve"> </w:delText>
        </w:r>
        <w:r>
          <w:delText>threshold</w:delText>
        </w:r>
        <w:r>
          <w:rPr>
            <w:spacing w:val="-5"/>
          </w:rPr>
          <w:delText xml:space="preserve"> </w:delText>
        </w:r>
        <w:r>
          <w:delText>for</w:delText>
        </w:r>
        <w:r>
          <w:rPr>
            <w:spacing w:val="-4"/>
          </w:rPr>
          <w:delText xml:space="preserve"> </w:delText>
        </w:r>
        <w:r>
          <w:delText>patients with Certain Conditions 1.</w:delText>
        </w:r>
      </w:del>
    </w:p>
    <w:p w14:paraId="79302063" w14:textId="77777777" w:rsidR="0059672E" w:rsidRDefault="0050054D">
      <w:pPr>
        <w:pStyle w:val="BodyText"/>
        <w:tabs>
          <w:tab w:val="left" w:pos="1731"/>
        </w:tabs>
        <w:spacing w:before="115" w:line="247" w:lineRule="auto"/>
        <w:ind w:left="1731" w:right="941" w:hanging="1532"/>
        <w:rPr>
          <w:del w:id="6288" w:author="2023 Revisions to CCBHC Cost Report Instructions" w:date="2023-12-07T15:54:00Z"/>
        </w:rPr>
      </w:pPr>
      <w:del w:id="6289" w:author="2023 Revisions to CCBHC Cost Report Instructions" w:date="2023-12-07T15:54:00Z">
        <w:r>
          <w:rPr>
            <w:b/>
          </w:rPr>
          <w:delText>Column 3a:</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at</w:delText>
        </w:r>
        <w:r>
          <w:rPr>
            <w:spacing w:val="-1"/>
          </w:rPr>
          <w:delText xml:space="preserve"> </w:delText>
        </w:r>
        <w:r>
          <w:delText>or</w:delText>
        </w:r>
        <w:r>
          <w:rPr>
            <w:spacing w:val="-1"/>
          </w:rPr>
          <w:delText xml:space="preserve"> </w:delText>
        </w:r>
        <w:r>
          <w:delText>below</w:delText>
        </w:r>
        <w:r>
          <w:rPr>
            <w:spacing w:val="-6"/>
          </w:rPr>
          <w:delText xml:space="preserve"> </w:delText>
        </w:r>
        <w:r>
          <w:delText>the</w:delText>
        </w:r>
        <w:r>
          <w:rPr>
            <w:spacing w:val="-5"/>
          </w:rPr>
          <w:delText xml:space="preserve"> </w:delText>
        </w:r>
        <w:r>
          <w:delText>monthly</w:delText>
        </w:r>
        <w:r>
          <w:rPr>
            <w:spacing w:val="-4"/>
          </w:rPr>
          <w:delText xml:space="preserve"> </w:delText>
        </w:r>
        <w:r>
          <w:delText>outlier</w:delText>
        </w:r>
        <w:r>
          <w:rPr>
            <w:spacing w:val="-1"/>
          </w:rPr>
          <w:delText xml:space="preserve"> </w:delText>
        </w:r>
        <w:r>
          <w:delText>threshold</w:delText>
        </w:r>
        <w:r>
          <w:rPr>
            <w:spacing w:val="-5"/>
          </w:rPr>
          <w:delText xml:space="preserve"> </w:delText>
        </w:r>
        <w:r>
          <w:delText>for patients with Certain Conditions 2.</w:delText>
        </w:r>
      </w:del>
    </w:p>
    <w:p w14:paraId="46576070" w14:textId="77777777" w:rsidR="0059672E" w:rsidRDefault="0050054D">
      <w:pPr>
        <w:pStyle w:val="BodyText"/>
        <w:tabs>
          <w:tab w:val="left" w:pos="1731"/>
        </w:tabs>
        <w:spacing w:before="119" w:line="247" w:lineRule="auto"/>
        <w:ind w:left="1731" w:right="584" w:hanging="1532"/>
        <w:rPr>
          <w:del w:id="6290" w:author="2023 Revisions to CCBHC Cost Report Instructions" w:date="2023-12-07T15:54:00Z"/>
        </w:rPr>
      </w:pPr>
      <w:del w:id="6291" w:author="2023 Revisions to CCBHC Cost Report Instructions" w:date="2023-12-07T15:54:00Z">
        <w:r>
          <w:rPr>
            <w:b/>
          </w:rPr>
          <w:delText>Column 3b:</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above</w:delText>
        </w:r>
        <w:r>
          <w:rPr>
            <w:spacing w:val="-5"/>
          </w:rPr>
          <w:delText xml:space="preserve"> </w:delText>
        </w:r>
        <w:r>
          <w:delText>the</w:delText>
        </w:r>
        <w:r>
          <w:rPr>
            <w:spacing w:val="-5"/>
          </w:rPr>
          <w:delText xml:space="preserve"> </w:delText>
        </w:r>
        <w:r>
          <w:delText>monthly</w:delText>
        </w:r>
        <w:r>
          <w:rPr>
            <w:spacing w:val="-4"/>
          </w:rPr>
          <w:delText xml:space="preserve"> </w:delText>
        </w:r>
        <w:r>
          <w:delText>outlier</w:delText>
        </w:r>
        <w:r>
          <w:rPr>
            <w:spacing w:val="-1"/>
          </w:rPr>
          <w:delText xml:space="preserve"> </w:delText>
        </w:r>
        <w:r>
          <w:delText>threshold</w:delText>
        </w:r>
        <w:r>
          <w:rPr>
            <w:spacing w:val="-5"/>
          </w:rPr>
          <w:delText xml:space="preserve"> </w:delText>
        </w:r>
        <w:r>
          <w:delText>for</w:delText>
        </w:r>
        <w:r>
          <w:rPr>
            <w:spacing w:val="-4"/>
          </w:rPr>
          <w:delText xml:space="preserve"> </w:delText>
        </w:r>
        <w:r>
          <w:delText>patients with Certain Conditions 2.</w:delText>
        </w:r>
      </w:del>
    </w:p>
    <w:p w14:paraId="211B86E0" w14:textId="77777777" w:rsidR="0059672E" w:rsidRDefault="0059672E">
      <w:pPr>
        <w:spacing w:line="247" w:lineRule="auto"/>
        <w:rPr>
          <w:del w:id="6292" w:author="2023 Revisions to CCBHC Cost Report Instructions" w:date="2023-12-07T15:54:00Z"/>
        </w:rPr>
        <w:sectPr w:rsidR="0059672E">
          <w:pgSz w:w="12240" w:h="15840"/>
          <w:pgMar w:top="1340" w:right="940" w:bottom="620" w:left="1240" w:header="542" w:footer="432" w:gutter="0"/>
          <w:cols w:space="720"/>
        </w:sectPr>
      </w:pPr>
    </w:p>
    <w:p w14:paraId="3811FF37" w14:textId="764B3308" w:rsidR="0059672E" w:rsidRDefault="0050054D">
      <w:pPr>
        <w:pStyle w:val="Hangingtext"/>
        <w:pPrChange w:id="6293" w:author="2023 Revisions to CCBHC Cost Report Instructions" w:date="2023-12-07T15:54:00Z">
          <w:pPr>
            <w:pStyle w:val="BodyText"/>
            <w:tabs>
              <w:tab w:val="left" w:pos="1731"/>
            </w:tabs>
            <w:spacing w:before="83" w:line="247" w:lineRule="auto"/>
            <w:ind w:left="1731" w:right="941" w:hanging="1532"/>
          </w:pPr>
        </w:pPrChange>
      </w:pPr>
      <w:del w:id="6294" w:author="2023 Revisions to CCBHC Cost Report Instructions" w:date="2023-12-07T15:54:00Z">
        <w:r>
          <w:rPr>
            <w:b/>
          </w:rPr>
          <w:delText>Column 4a:</w:delText>
        </w:r>
      </w:del>
      <w:r>
        <w:rPr>
          <w:rPrChange w:id="6295" w:author="2023 Revisions to CCBHC Cost Report Instructions" w:date="2023-12-07T15:54:00Z">
            <w:rPr>
              <w:b/>
            </w:rPr>
          </w:rPrChange>
        </w:rPr>
        <w:tab/>
      </w:r>
      <w:r>
        <w:t>Enter</w:t>
      </w:r>
      <w:r>
        <w:rPr>
          <w:rPrChange w:id="6296" w:author="2023 Revisions to CCBHC Cost Report Instructions" w:date="2023-12-07T15:54:00Z">
            <w:rPr>
              <w:spacing w:val="-4"/>
            </w:rPr>
          </w:rPrChange>
        </w:rPr>
        <w:t xml:space="preserve"> </w:t>
      </w:r>
      <w:r>
        <w:t>the</w:t>
      </w:r>
      <w:r>
        <w:rPr>
          <w:rPrChange w:id="6297" w:author="2023 Revisions to CCBHC Cost Report Instructions" w:date="2023-12-07T15:54:00Z">
            <w:rPr>
              <w:spacing w:val="-5"/>
            </w:rPr>
          </w:rPrChange>
        </w:rPr>
        <w:t xml:space="preserve"> </w:t>
      </w:r>
      <w:r>
        <w:t>total</w:t>
      </w:r>
      <w:r>
        <w:rPr>
          <w:rPrChange w:id="6298" w:author="2023 Revisions to CCBHC Cost Report Instructions" w:date="2023-12-07T15:54:00Z">
            <w:rPr>
              <w:spacing w:val="-3"/>
            </w:rPr>
          </w:rPrChange>
        </w:rPr>
        <w:t xml:space="preserve"> </w:t>
      </w:r>
      <w:r>
        <w:t>cost</w:t>
      </w:r>
      <w:r>
        <w:rPr>
          <w:rPrChange w:id="6299" w:author="2023 Revisions to CCBHC Cost Report Instructions" w:date="2023-12-07T15:54:00Z">
            <w:rPr>
              <w:spacing w:val="-1"/>
            </w:rPr>
          </w:rPrChange>
        </w:rPr>
        <w:t xml:space="preserve"> </w:t>
      </w:r>
      <w:r>
        <w:t>and</w:t>
      </w:r>
      <w:r>
        <w:rPr>
          <w:rPrChange w:id="6300" w:author="2023 Revisions to CCBHC Cost Report Instructions" w:date="2023-12-07T15:54:00Z">
            <w:rPr>
              <w:spacing w:val="-5"/>
            </w:rPr>
          </w:rPrChange>
        </w:rPr>
        <w:t xml:space="preserve"> </w:t>
      </w:r>
      <w:r>
        <w:t>charges</w:t>
      </w:r>
      <w:r>
        <w:rPr>
          <w:rPrChange w:id="6301" w:author="2023 Revisions to CCBHC Cost Report Instructions" w:date="2023-12-07T15:54:00Z">
            <w:rPr>
              <w:spacing w:val="-2"/>
            </w:rPr>
          </w:rPrChange>
        </w:rPr>
        <w:t xml:space="preserve"> </w:t>
      </w:r>
      <w:r>
        <w:t>at</w:t>
      </w:r>
      <w:r>
        <w:rPr>
          <w:rPrChange w:id="6302" w:author="2023 Revisions to CCBHC Cost Report Instructions" w:date="2023-12-07T15:54:00Z">
            <w:rPr>
              <w:spacing w:val="-1"/>
            </w:rPr>
          </w:rPrChange>
        </w:rPr>
        <w:t xml:space="preserve"> </w:t>
      </w:r>
      <w:r>
        <w:t>or</w:t>
      </w:r>
      <w:r>
        <w:rPr>
          <w:rPrChange w:id="6303" w:author="2023 Revisions to CCBHC Cost Report Instructions" w:date="2023-12-07T15:54:00Z">
            <w:rPr>
              <w:spacing w:val="-1"/>
            </w:rPr>
          </w:rPrChange>
        </w:rPr>
        <w:t xml:space="preserve"> </w:t>
      </w:r>
      <w:r>
        <w:t>below</w:t>
      </w:r>
      <w:r>
        <w:rPr>
          <w:rPrChange w:id="6304" w:author="2023 Revisions to CCBHC Cost Report Instructions" w:date="2023-12-07T15:54:00Z">
            <w:rPr>
              <w:spacing w:val="-6"/>
            </w:rPr>
          </w:rPrChange>
        </w:rPr>
        <w:t xml:space="preserve"> </w:t>
      </w:r>
      <w:r>
        <w:t>the</w:t>
      </w:r>
      <w:r>
        <w:rPr>
          <w:rPrChange w:id="6305" w:author="2023 Revisions to CCBHC Cost Report Instructions" w:date="2023-12-07T15:54:00Z">
            <w:rPr>
              <w:spacing w:val="-5"/>
            </w:rPr>
          </w:rPrChange>
        </w:rPr>
        <w:t xml:space="preserve"> </w:t>
      </w:r>
      <w:r>
        <w:t>monthly</w:t>
      </w:r>
      <w:r>
        <w:rPr>
          <w:rPrChange w:id="6306" w:author="2023 Revisions to CCBHC Cost Report Instructions" w:date="2023-12-07T15:54:00Z">
            <w:rPr>
              <w:spacing w:val="-4"/>
            </w:rPr>
          </w:rPrChange>
        </w:rPr>
        <w:t xml:space="preserve"> </w:t>
      </w:r>
      <w:r>
        <w:t>outlier</w:t>
      </w:r>
      <w:r>
        <w:rPr>
          <w:rPrChange w:id="6307" w:author="2023 Revisions to CCBHC Cost Report Instructions" w:date="2023-12-07T15:54:00Z">
            <w:rPr>
              <w:spacing w:val="-1"/>
            </w:rPr>
          </w:rPrChange>
        </w:rPr>
        <w:t xml:space="preserve"> </w:t>
      </w:r>
      <w:r>
        <w:t>threshold</w:t>
      </w:r>
      <w:r>
        <w:rPr>
          <w:rPrChange w:id="6308" w:author="2023 Revisions to CCBHC Cost Report Instructions" w:date="2023-12-07T15:54:00Z">
            <w:rPr>
              <w:spacing w:val="-5"/>
            </w:rPr>
          </w:rPrChange>
        </w:rPr>
        <w:t xml:space="preserve"> </w:t>
      </w:r>
      <w:r>
        <w:t xml:space="preserve">for patients with Certain Conditions </w:t>
      </w:r>
      <w:ins w:id="6309" w:author="2023 Revisions to CCBHC Cost Report Instructions" w:date="2023-12-07T15:54:00Z">
        <w:r w:rsidR="00B86774">
          <w:t xml:space="preserve">1. </w:t>
        </w:r>
      </w:ins>
      <w:del w:id="6310" w:author="2023 Revisions to CCBHC Cost Report Instructions" w:date="2023-12-07T15:54:00Z">
        <w:r>
          <w:delText>3.</w:delText>
        </w:r>
      </w:del>
    </w:p>
    <w:p w14:paraId="2578B188" w14:textId="7812328B" w:rsidR="0059672E" w:rsidRDefault="0050054D">
      <w:pPr>
        <w:pStyle w:val="Hangingtext"/>
        <w:pPrChange w:id="6311" w:author="2023 Revisions to CCBHC Cost Report Instructions" w:date="2023-12-07T15:54:00Z">
          <w:pPr>
            <w:pStyle w:val="BodyText"/>
            <w:tabs>
              <w:tab w:val="left" w:pos="1731"/>
            </w:tabs>
            <w:spacing w:line="247" w:lineRule="auto"/>
            <w:ind w:left="1731" w:right="584" w:hanging="1532"/>
          </w:pPr>
        </w:pPrChange>
      </w:pPr>
      <w:r>
        <w:rPr>
          <w:b/>
        </w:rPr>
        <w:t xml:space="preserve">Column </w:t>
      </w:r>
      <w:ins w:id="6312" w:author="2023 Revisions to CCBHC Cost Report Instructions" w:date="2023-12-07T15:54:00Z">
        <w:r w:rsidR="00B86774">
          <w:rPr>
            <w:b/>
          </w:rPr>
          <w:t>2</w:t>
        </w:r>
      </w:ins>
      <w:del w:id="6313" w:author="2023 Revisions to CCBHC Cost Report Instructions" w:date="2023-12-07T15:54:00Z">
        <w:r>
          <w:rPr>
            <w:b/>
          </w:rPr>
          <w:delText>4</w:delText>
        </w:r>
      </w:del>
      <w:r>
        <w:rPr>
          <w:b/>
        </w:rPr>
        <w:t>b:</w:t>
      </w:r>
      <w:ins w:id="6314" w:author="2023 Revisions to CCBHC Cost Report Instructions" w:date="2023-12-07T15:54:00Z">
        <w:r w:rsidR="00B86774">
          <w:t xml:space="preserve"> </w:t>
        </w:r>
      </w:ins>
      <w:r>
        <w:rPr>
          <w:rPrChange w:id="6315" w:author="2023 Revisions to CCBHC Cost Report Instructions" w:date="2023-12-07T15:54:00Z">
            <w:rPr>
              <w:b/>
            </w:rPr>
          </w:rPrChange>
        </w:rPr>
        <w:tab/>
      </w:r>
      <w:r>
        <w:t>Enter</w:t>
      </w:r>
      <w:r>
        <w:rPr>
          <w:rPrChange w:id="6316" w:author="2023 Revisions to CCBHC Cost Report Instructions" w:date="2023-12-07T15:54:00Z">
            <w:rPr>
              <w:spacing w:val="-4"/>
            </w:rPr>
          </w:rPrChange>
        </w:rPr>
        <w:t xml:space="preserve"> </w:t>
      </w:r>
      <w:r>
        <w:t>the</w:t>
      </w:r>
      <w:r>
        <w:rPr>
          <w:rPrChange w:id="6317" w:author="2023 Revisions to CCBHC Cost Report Instructions" w:date="2023-12-07T15:54:00Z">
            <w:rPr>
              <w:spacing w:val="-5"/>
            </w:rPr>
          </w:rPrChange>
        </w:rPr>
        <w:t xml:space="preserve"> </w:t>
      </w:r>
      <w:r>
        <w:t>total</w:t>
      </w:r>
      <w:r>
        <w:rPr>
          <w:rPrChange w:id="6318" w:author="2023 Revisions to CCBHC Cost Report Instructions" w:date="2023-12-07T15:54:00Z">
            <w:rPr>
              <w:spacing w:val="-3"/>
            </w:rPr>
          </w:rPrChange>
        </w:rPr>
        <w:t xml:space="preserve"> </w:t>
      </w:r>
      <w:r>
        <w:t>cost</w:t>
      </w:r>
      <w:r>
        <w:rPr>
          <w:rPrChange w:id="6319" w:author="2023 Revisions to CCBHC Cost Report Instructions" w:date="2023-12-07T15:54:00Z">
            <w:rPr>
              <w:spacing w:val="-1"/>
            </w:rPr>
          </w:rPrChange>
        </w:rPr>
        <w:t xml:space="preserve"> </w:t>
      </w:r>
      <w:r>
        <w:t>and</w:t>
      </w:r>
      <w:r>
        <w:rPr>
          <w:rPrChange w:id="6320" w:author="2023 Revisions to CCBHC Cost Report Instructions" w:date="2023-12-07T15:54:00Z">
            <w:rPr>
              <w:spacing w:val="-5"/>
            </w:rPr>
          </w:rPrChange>
        </w:rPr>
        <w:t xml:space="preserve"> </w:t>
      </w:r>
      <w:r>
        <w:t>charges</w:t>
      </w:r>
      <w:r>
        <w:rPr>
          <w:rPrChange w:id="6321" w:author="2023 Revisions to CCBHC Cost Report Instructions" w:date="2023-12-07T15:54:00Z">
            <w:rPr>
              <w:spacing w:val="-2"/>
            </w:rPr>
          </w:rPrChange>
        </w:rPr>
        <w:t xml:space="preserve"> </w:t>
      </w:r>
      <w:r>
        <w:t>above</w:t>
      </w:r>
      <w:r>
        <w:rPr>
          <w:rPrChange w:id="6322" w:author="2023 Revisions to CCBHC Cost Report Instructions" w:date="2023-12-07T15:54:00Z">
            <w:rPr>
              <w:spacing w:val="-5"/>
            </w:rPr>
          </w:rPrChange>
        </w:rPr>
        <w:t xml:space="preserve"> </w:t>
      </w:r>
      <w:r>
        <w:t>the</w:t>
      </w:r>
      <w:r>
        <w:rPr>
          <w:rPrChange w:id="6323" w:author="2023 Revisions to CCBHC Cost Report Instructions" w:date="2023-12-07T15:54:00Z">
            <w:rPr>
              <w:spacing w:val="-5"/>
            </w:rPr>
          </w:rPrChange>
        </w:rPr>
        <w:t xml:space="preserve"> </w:t>
      </w:r>
      <w:r>
        <w:t>monthly</w:t>
      </w:r>
      <w:r>
        <w:rPr>
          <w:rPrChange w:id="6324" w:author="2023 Revisions to CCBHC Cost Report Instructions" w:date="2023-12-07T15:54:00Z">
            <w:rPr>
              <w:spacing w:val="-4"/>
            </w:rPr>
          </w:rPrChange>
        </w:rPr>
        <w:t xml:space="preserve"> </w:t>
      </w:r>
      <w:r>
        <w:t>outlier</w:t>
      </w:r>
      <w:r>
        <w:rPr>
          <w:rPrChange w:id="6325" w:author="2023 Revisions to CCBHC Cost Report Instructions" w:date="2023-12-07T15:54:00Z">
            <w:rPr>
              <w:spacing w:val="-1"/>
            </w:rPr>
          </w:rPrChange>
        </w:rPr>
        <w:t xml:space="preserve"> </w:t>
      </w:r>
      <w:r>
        <w:t>threshold</w:t>
      </w:r>
      <w:r>
        <w:rPr>
          <w:rPrChange w:id="6326" w:author="2023 Revisions to CCBHC Cost Report Instructions" w:date="2023-12-07T15:54:00Z">
            <w:rPr>
              <w:spacing w:val="-5"/>
            </w:rPr>
          </w:rPrChange>
        </w:rPr>
        <w:t xml:space="preserve"> </w:t>
      </w:r>
      <w:r>
        <w:t>for</w:t>
      </w:r>
      <w:r>
        <w:rPr>
          <w:rPrChange w:id="6327" w:author="2023 Revisions to CCBHC Cost Report Instructions" w:date="2023-12-07T15:54:00Z">
            <w:rPr>
              <w:spacing w:val="-4"/>
            </w:rPr>
          </w:rPrChange>
        </w:rPr>
        <w:t xml:space="preserve"> </w:t>
      </w:r>
      <w:r>
        <w:t xml:space="preserve">patients with Certain Conditions </w:t>
      </w:r>
      <w:ins w:id="6328" w:author="2023 Revisions to CCBHC Cost Report Instructions" w:date="2023-12-07T15:54:00Z">
        <w:r w:rsidR="00B86774">
          <w:t xml:space="preserve">1.  </w:t>
        </w:r>
      </w:ins>
      <w:del w:id="6329" w:author="2023 Revisions to CCBHC Cost Report Instructions" w:date="2023-12-07T15:54:00Z">
        <w:r>
          <w:delText>3.</w:delText>
        </w:r>
      </w:del>
    </w:p>
    <w:p w14:paraId="223F6C00" w14:textId="0968A59E" w:rsidR="0059672E" w:rsidRDefault="0050054D">
      <w:pPr>
        <w:pStyle w:val="Hangingtext"/>
        <w:pPrChange w:id="6330" w:author="2023 Revisions to CCBHC Cost Report Instructions" w:date="2023-12-07T15:54:00Z">
          <w:pPr>
            <w:pStyle w:val="BodyText"/>
            <w:tabs>
              <w:tab w:val="left" w:pos="1731"/>
            </w:tabs>
            <w:spacing w:before="117"/>
            <w:ind w:left="1731" w:right="941" w:hanging="1532"/>
          </w:pPr>
        </w:pPrChange>
      </w:pPr>
      <w:r>
        <w:rPr>
          <w:b/>
        </w:rPr>
        <w:t xml:space="preserve">Column </w:t>
      </w:r>
      <w:ins w:id="6331" w:author="2023 Revisions to CCBHC Cost Report Instructions" w:date="2023-12-07T15:54:00Z">
        <w:r w:rsidR="00B86774">
          <w:rPr>
            <w:b/>
          </w:rPr>
          <w:t>3</w:t>
        </w:r>
      </w:ins>
      <w:del w:id="6332" w:author="2023 Revisions to CCBHC Cost Report Instructions" w:date="2023-12-07T15:54:00Z">
        <w:r>
          <w:rPr>
            <w:b/>
          </w:rPr>
          <w:delText>5</w:delText>
        </w:r>
      </w:del>
      <w:r>
        <w:rPr>
          <w:b/>
        </w:rPr>
        <w:t>a:</w:t>
      </w:r>
      <w:ins w:id="6333" w:author="2023 Revisions to CCBHC Cost Report Instructions" w:date="2023-12-07T15:54:00Z">
        <w:r w:rsidR="00B86774">
          <w:t xml:space="preserve"> </w:t>
        </w:r>
      </w:ins>
      <w:r>
        <w:rPr>
          <w:rPrChange w:id="6334" w:author="2023 Revisions to CCBHC Cost Report Instructions" w:date="2023-12-07T15:54:00Z">
            <w:rPr>
              <w:b/>
            </w:rPr>
          </w:rPrChange>
        </w:rPr>
        <w:tab/>
      </w:r>
      <w:r>
        <w:t>Enter</w:t>
      </w:r>
      <w:r>
        <w:rPr>
          <w:rPrChange w:id="6335" w:author="2023 Revisions to CCBHC Cost Report Instructions" w:date="2023-12-07T15:54:00Z">
            <w:rPr>
              <w:spacing w:val="-4"/>
            </w:rPr>
          </w:rPrChange>
        </w:rPr>
        <w:t xml:space="preserve"> </w:t>
      </w:r>
      <w:r>
        <w:t>the</w:t>
      </w:r>
      <w:r>
        <w:rPr>
          <w:rPrChange w:id="6336" w:author="2023 Revisions to CCBHC Cost Report Instructions" w:date="2023-12-07T15:54:00Z">
            <w:rPr>
              <w:spacing w:val="-5"/>
            </w:rPr>
          </w:rPrChange>
        </w:rPr>
        <w:t xml:space="preserve"> </w:t>
      </w:r>
      <w:r>
        <w:t>total</w:t>
      </w:r>
      <w:r>
        <w:rPr>
          <w:rPrChange w:id="6337" w:author="2023 Revisions to CCBHC Cost Report Instructions" w:date="2023-12-07T15:54:00Z">
            <w:rPr>
              <w:spacing w:val="-3"/>
            </w:rPr>
          </w:rPrChange>
        </w:rPr>
        <w:t xml:space="preserve"> </w:t>
      </w:r>
      <w:r>
        <w:t>cost</w:t>
      </w:r>
      <w:r>
        <w:rPr>
          <w:rPrChange w:id="6338" w:author="2023 Revisions to CCBHC Cost Report Instructions" w:date="2023-12-07T15:54:00Z">
            <w:rPr>
              <w:spacing w:val="-1"/>
            </w:rPr>
          </w:rPrChange>
        </w:rPr>
        <w:t xml:space="preserve"> </w:t>
      </w:r>
      <w:r>
        <w:t>and</w:t>
      </w:r>
      <w:r>
        <w:rPr>
          <w:rPrChange w:id="6339" w:author="2023 Revisions to CCBHC Cost Report Instructions" w:date="2023-12-07T15:54:00Z">
            <w:rPr>
              <w:spacing w:val="-5"/>
            </w:rPr>
          </w:rPrChange>
        </w:rPr>
        <w:t xml:space="preserve"> </w:t>
      </w:r>
      <w:r>
        <w:t>charges</w:t>
      </w:r>
      <w:r>
        <w:rPr>
          <w:rPrChange w:id="6340" w:author="2023 Revisions to CCBHC Cost Report Instructions" w:date="2023-12-07T15:54:00Z">
            <w:rPr>
              <w:spacing w:val="-2"/>
            </w:rPr>
          </w:rPrChange>
        </w:rPr>
        <w:t xml:space="preserve"> </w:t>
      </w:r>
      <w:r>
        <w:t>at</w:t>
      </w:r>
      <w:r>
        <w:rPr>
          <w:rPrChange w:id="6341" w:author="2023 Revisions to CCBHC Cost Report Instructions" w:date="2023-12-07T15:54:00Z">
            <w:rPr>
              <w:spacing w:val="-1"/>
            </w:rPr>
          </w:rPrChange>
        </w:rPr>
        <w:t xml:space="preserve"> </w:t>
      </w:r>
      <w:r>
        <w:t>or</w:t>
      </w:r>
      <w:r>
        <w:rPr>
          <w:rPrChange w:id="6342" w:author="2023 Revisions to CCBHC Cost Report Instructions" w:date="2023-12-07T15:54:00Z">
            <w:rPr>
              <w:spacing w:val="-1"/>
            </w:rPr>
          </w:rPrChange>
        </w:rPr>
        <w:t xml:space="preserve"> </w:t>
      </w:r>
      <w:r>
        <w:t>below</w:t>
      </w:r>
      <w:r>
        <w:rPr>
          <w:rPrChange w:id="6343" w:author="2023 Revisions to CCBHC Cost Report Instructions" w:date="2023-12-07T15:54:00Z">
            <w:rPr>
              <w:spacing w:val="-6"/>
            </w:rPr>
          </w:rPrChange>
        </w:rPr>
        <w:t xml:space="preserve"> </w:t>
      </w:r>
      <w:r>
        <w:t>the</w:t>
      </w:r>
      <w:r>
        <w:rPr>
          <w:rPrChange w:id="6344" w:author="2023 Revisions to CCBHC Cost Report Instructions" w:date="2023-12-07T15:54:00Z">
            <w:rPr>
              <w:spacing w:val="-5"/>
            </w:rPr>
          </w:rPrChange>
        </w:rPr>
        <w:t xml:space="preserve"> </w:t>
      </w:r>
      <w:r>
        <w:t>monthly</w:t>
      </w:r>
      <w:r>
        <w:rPr>
          <w:rPrChange w:id="6345" w:author="2023 Revisions to CCBHC Cost Report Instructions" w:date="2023-12-07T15:54:00Z">
            <w:rPr>
              <w:spacing w:val="-4"/>
            </w:rPr>
          </w:rPrChange>
        </w:rPr>
        <w:t xml:space="preserve"> </w:t>
      </w:r>
      <w:r>
        <w:t>outlier</w:t>
      </w:r>
      <w:r>
        <w:rPr>
          <w:rPrChange w:id="6346" w:author="2023 Revisions to CCBHC Cost Report Instructions" w:date="2023-12-07T15:54:00Z">
            <w:rPr>
              <w:spacing w:val="-1"/>
            </w:rPr>
          </w:rPrChange>
        </w:rPr>
        <w:t xml:space="preserve"> </w:t>
      </w:r>
      <w:r>
        <w:t>threshold</w:t>
      </w:r>
      <w:r>
        <w:rPr>
          <w:rPrChange w:id="6347" w:author="2023 Revisions to CCBHC Cost Report Instructions" w:date="2023-12-07T15:54:00Z">
            <w:rPr>
              <w:spacing w:val="-5"/>
            </w:rPr>
          </w:rPrChange>
        </w:rPr>
        <w:t xml:space="preserve"> </w:t>
      </w:r>
      <w:r>
        <w:t xml:space="preserve">for patients with Certain Conditions </w:t>
      </w:r>
      <w:ins w:id="6348" w:author="2023 Revisions to CCBHC Cost Report Instructions" w:date="2023-12-07T15:54:00Z">
        <w:r w:rsidR="00B86774">
          <w:t xml:space="preserve">2.   </w:t>
        </w:r>
      </w:ins>
      <w:del w:id="6349" w:author="2023 Revisions to CCBHC Cost Report Instructions" w:date="2023-12-07T15:54:00Z">
        <w:r>
          <w:delText>4.</w:delText>
        </w:r>
      </w:del>
    </w:p>
    <w:p w14:paraId="761EFB50" w14:textId="00E6F8ED" w:rsidR="0059672E" w:rsidRDefault="0050054D">
      <w:pPr>
        <w:pStyle w:val="Hangingtext"/>
        <w:pPrChange w:id="6350" w:author="2023 Revisions to CCBHC Cost Report Instructions" w:date="2023-12-07T15:54:00Z">
          <w:pPr>
            <w:pStyle w:val="BodyText"/>
            <w:tabs>
              <w:tab w:val="left" w:pos="1731"/>
            </w:tabs>
            <w:spacing w:before="115" w:line="247" w:lineRule="auto"/>
            <w:ind w:left="1731" w:right="584" w:hanging="1532"/>
          </w:pPr>
        </w:pPrChange>
      </w:pPr>
      <w:r>
        <w:rPr>
          <w:b/>
        </w:rPr>
        <w:t xml:space="preserve">Column </w:t>
      </w:r>
      <w:ins w:id="6351" w:author="2023 Revisions to CCBHC Cost Report Instructions" w:date="2023-12-07T15:54:00Z">
        <w:r w:rsidR="00B86774">
          <w:rPr>
            <w:b/>
          </w:rPr>
          <w:t>3</w:t>
        </w:r>
      </w:ins>
      <w:del w:id="6352" w:author="2023 Revisions to CCBHC Cost Report Instructions" w:date="2023-12-07T15:54:00Z">
        <w:r>
          <w:rPr>
            <w:b/>
          </w:rPr>
          <w:delText>5</w:delText>
        </w:r>
      </w:del>
      <w:r>
        <w:rPr>
          <w:b/>
        </w:rPr>
        <w:t>b:</w:t>
      </w:r>
      <w:ins w:id="6353" w:author="2023 Revisions to CCBHC Cost Report Instructions" w:date="2023-12-07T15:54:00Z">
        <w:r w:rsidR="00B86774">
          <w:t xml:space="preserve"> </w:t>
        </w:r>
      </w:ins>
      <w:r>
        <w:rPr>
          <w:rPrChange w:id="6354" w:author="2023 Revisions to CCBHC Cost Report Instructions" w:date="2023-12-07T15:54:00Z">
            <w:rPr>
              <w:b/>
            </w:rPr>
          </w:rPrChange>
        </w:rPr>
        <w:tab/>
      </w:r>
      <w:r>
        <w:t>Enter</w:t>
      </w:r>
      <w:r>
        <w:rPr>
          <w:rPrChange w:id="6355" w:author="2023 Revisions to CCBHC Cost Report Instructions" w:date="2023-12-07T15:54:00Z">
            <w:rPr>
              <w:spacing w:val="-4"/>
            </w:rPr>
          </w:rPrChange>
        </w:rPr>
        <w:t xml:space="preserve"> </w:t>
      </w:r>
      <w:r>
        <w:t>the</w:t>
      </w:r>
      <w:r>
        <w:rPr>
          <w:rPrChange w:id="6356" w:author="2023 Revisions to CCBHC Cost Report Instructions" w:date="2023-12-07T15:54:00Z">
            <w:rPr>
              <w:spacing w:val="-5"/>
            </w:rPr>
          </w:rPrChange>
        </w:rPr>
        <w:t xml:space="preserve"> </w:t>
      </w:r>
      <w:r>
        <w:t>total</w:t>
      </w:r>
      <w:r>
        <w:rPr>
          <w:rPrChange w:id="6357" w:author="2023 Revisions to CCBHC Cost Report Instructions" w:date="2023-12-07T15:54:00Z">
            <w:rPr>
              <w:spacing w:val="-3"/>
            </w:rPr>
          </w:rPrChange>
        </w:rPr>
        <w:t xml:space="preserve"> </w:t>
      </w:r>
      <w:r>
        <w:t>cost</w:t>
      </w:r>
      <w:r>
        <w:rPr>
          <w:rPrChange w:id="6358" w:author="2023 Revisions to CCBHC Cost Report Instructions" w:date="2023-12-07T15:54:00Z">
            <w:rPr>
              <w:spacing w:val="-1"/>
            </w:rPr>
          </w:rPrChange>
        </w:rPr>
        <w:t xml:space="preserve"> </w:t>
      </w:r>
      <w:r>
        <w:t>and</w:t>
      </w:r>
      <w:r>
        <w:rPr>
          <w:rPrChange w:id="6359" w:author="2023 Revisions to CCBHC Cost Report Instructions" w:date="2023-12-07T15:54:00Z">
            <w:rPr>
              <w:spacing w:val="-5"/>
            </w:rPr>
          </w:rPrChange>
        </w:rPr>
        <w:t xml:space="preserve"> </w:t>
      </w:r>
      <w:r>
        <w:t>charges</w:t>
      </w:r>
      <w:r>
        <w:rPr>
          <w:rPrChange w:id="6360" w:author="2023 Revisions to CCBHC Cost Report Instructions" w:date="2023-12-07T15:54:00Z">
            <w:rPr>
              <w:spacing w:val="-2"/>
            </w:rPr>
          </w:rPrChange>
        </w:rPr>
        <w:t xml:space="preserve"> </w:t>
      </w:r>
      <w:r>
        <w:t>above</w:t>
      </w:r>
      <w:r>
        <w:rPr>
          <w:rPrChange w:id="6361" w:author="2023 Revisions to CCBHC Cost Report Instructions" w:date="2023-12-07T15:54:00Z">
            <w:rPr>
              <w:spacing w:val="-5"/>
            </w:rPr>
          </w:rPrChange>
        </w:rPr>
        <w:t xml:space="preserve"> </w:t>
      </w:r>
      <w:r>
        <w:t>the</w:t>
      </w:r>
      <w:r>
        <w:rPr>
          <w:rPrChange w:id="6362" w:author="2023 Revisions to CCBHC Cost Report Instructions" w:date="2023-12-07T15:54:00Z">
            <w:rPr>
              <w:spacing w:val="-5"/>
            </w:rPr>
          </w:rPrChange>
        </w:rPr>
        <w:t xml:space="preserve"> </w:t>
      </w:r>
      <w:r>
        <w:t>monthly</w:t>
      </w:r>
      <w:r>
        <w:rPr>
          <w:rPrChange w:id="6363" w:author="2023 Revisions to CCBHC Cost Report Instructions" w:date="2023-12-07T15:54:00Z">
            <w:rPr>
              <w:spacing w:val="-4"/>
            </w:rPr>
          </w:rPrChange>
        </w:rPr>
        <w:t xml:space="preserve"> </w:t>
      </w:r>
      <w:r>
        <w:t>outlier</w:t>
      </w:r>
      <w:r>
        <w:rPr>
          <w:rPrChange w:id="6364" w:author="2023 Revisions to CCBHC Cost Report Instructions" w:date="2023-12-07T15:54:00Z">
            <w:rPr>
              <w:spacing w:val="-1"/>
            </w:rPr>
          </w:rPrChange>
        </w:rPr>
        <w:t xml:space="preserve"> </w:t>
      </w:r>
      <w:r>
        <w:t>threshold</w:t>
      </w:r>
      <w:r>
        <w:rPr>
          <w:rPrChange w:id="6365" w:author="2023 Revisions to CCBHC Cost Report Instructions" w:date="2023-12-07T15:54:00Z">
            <w:rPr>
              <w:spacing w:val="-5"/>
            </w:rPr>
          </w:rPrChange>
        </w:rPr>
        <w:t xml:space="preserve"> </w:t>
      </w:r>
      <w:r>
        <w:t>for</w:t>
      </w:r>
      <w:r>
        <w:rPr>
          <w:rPrChange w:id="6366" w:author="2023 Revisions to CCBHC Cost Report Instructions" w:date="2023-12-07T15:54:00Z">
            <w:rPr>
              <w:spacing w:val="-4"/>
            </w:rPr>
          </w:rPrChange>
        </w:rPr>
        <w:t xml:space="preserve"> </w:t>
      </w:r>
      <w:r>
        <w:t xml:space="preserve">patients with Certain Conditions </w:t>
      </w:r>
      <w:ins w:id="6367" w:author="2023 Revisions to CCBHC Cost Report Instructions" w:date="2023-12-07T15:54:00Z">
        <w:r w:rsidR="00B86774">
          <w:t xml:space="preserve">2.  </w:t>
        </w:r>
      </w:ins>
      <w:del w:id="6368" w:author="2023 Revisions to CCBHC Cost Report Instructions" w:date="2023-12-07T15:54:00Z">
        <w:r>
          <w:delText>4.</w:delText>
        </w:r>
      </w:del>
    </w:p>
    <w:p w14:paraId="1D9C1890" w14:textId="78180BD7" w:rsidR="0059672E" w:rsidRDefault="0050054D">
      <w:pPr>
        <w:pStyle w:val="Hangingtext"/>
        <w:pPrChange w:id="6369" w:author="2023 Revisions to CCBHC Cost Report Instructions" w:date="2023-12-07T15:54:00Z">
          <w:pPr>
            <w:pStyle w:val="BodyText"/>
            <w:tabs>
              <w:tab w:val="left" w:pos="1731"/>
            </w:tabs>
            <w:spacing w:line="247" w:lineRule="auto"/>
            <w:ind w:left="1731" w:right="941" w:hanging="1532"/>
          </w:pPr>
        </w:pPrChange>
      </w:pPr>
      <w:r>
        <w:rPr>
          <w:b/>
        </w:rPr>
        <w:t xml:space="preserve">Column </w:t>
      </w:r>
      <w:ins w:id="6370" w:author="2023 Revisions to CCBHC Cost Report Instructions" w:date="2023-12-07T15:54:00Z">
        <w:r w:rsidR="00B86774">
          <w:rPr>
            <w:b/>
          </w:rPr>
          <w:t>4</w:t>
        </w:r>
      </w:ins>
      <w:del w:id="6371" w:author="2023 Revisions to CCBHC Cost Report Instructions" w:date="2023-12-07T15:54:00Z">
        <w:r>
          <w:rPr>
            <w:b/>
          </w:rPr>
          <w:delText>6</w:delText>
        </w:r>
      </w:del>
      <w:r>
        <w:rPr>
          <w:b/>
        </w:rPr>
        <w:t>a:</w:t>
      </w:r>
      <w:ins w:id="6372" w:author="2023 Revisions to CCBHC Cost Report Instructions" w:date="2023-12-07T15:54:00Z">
        <w:r w:rsidR="00B86774">
          <w:t xml:space="preserve"> </w:t>
        </w:r>
      </w:ins>
      <w:r>
        <w:rPr>
          <w:rPrChange w:id="6373" w:author="2023 Revisions to CCBHC Cost Report Instructions" w:date="2023-12-07T15:54:00Z">
            <w:rPr>
              <w:b/>
            </w:rPr>
          </w:rPrChange>
        </w:rPr>
        <w:tab/>
      </w:r>
      <w:r>
        <w:t>Enter</w:t>
      </w:r>
      <w:r>
        <w:rPr>
          <w:rPrChange w:id="6374" w:author="2023 Revisions to CCBHC Cost Report Instructions" w:date="2023-12-07T15:54:00Z">
            <w:rPr>
              <w:spacing w:val="-4"/>
            </w:rPr>
          </w:rPrChange>
        </w:rPr>
        <w:t xml:space="preserve"> </w:t>
      </w:r>
      <w:r>
        <w:t>the</w:t>
      </w:r>
      <w:r>
        <w:rPr>
          <w:rPrChange w:id="6375" w:author="2023 Revisions to CCBHC Cost Report Instructions" w:date="2023-12-07T15:54:00Z">
            <w:rPr>
              <w:spacing w:val="-5"/>
            </w:rPr>
          </w:rPrChange>
        </w:rPr>
        <w:t xml:space="preserve"> </w:t>
      </w:r>
      <w:r>
        <w:t>total</w:t>
      </w:r>
      <w:r>
        <w:rPr>
          <w:rPrChange w:id="6376" w:author="2023 Revisions to CCBHC Cost Report Instructions" w:date="2023-12-07T15:54:00Z">
            <w:rPr>
              <w:spacing w:val="-3"/>
            </w:rPr>
          </w:rPrChange>
        </w:rPr>
        <w:t xml:space="preserve"> </w:t>
      </w:r>
      <w:r>
        <w:t>cost</w:t>
      </w:r>
      <w:r>
        <w:rPr>
          <w:rPrChange w:id="6377" w:author="2023 Revisions to CCBHC Cost Report Instructions" w:date="2023-12-07T15:54:00Z">
            <w:rPr>
              <w:spacing w:val="-1"/>
            </w:rPr>
          </w:rPrChange>
        </w:rPr>
        <w:t xml:space="preserve"> </w:t>
      </w:r>
      <w:r>
        <w:t>and</w:t>
      </w:r>
      <w:r>
        <w:rPr>
          <w:rPrChange w:id="6378" w:author="2023 Revisions to CCBHC Cost Report Instructions" w:date="2023-12-07T15:54:00Z">
            <w:rPr>
              <w:spacing w:val="-5"/>
            </w:rPr>
          </w:rPrChange>
        </w:rPr>
        <w:t xml:space="preserve"> </w:t>
      </w:r>
      <w:r>
        <w:t>charges</w:t>
      </w:r>
      <w:r>
        <w:rPr>
          <w:rPrChange w:id="6379" w:author="2023 Revisions to CCBHC Cost Report Instructions" w:date="2023-12-07T15:54:00Z">
            <w:rPr>
              <w:spacing w:val="-2"/>
            </w:rPr>
          </w:rPrChange>
        </w:rPr>
        <w:t xml:space="preserve"> </w:t>
      </w:r>
      <w:r>
        <w:t>at</w:t>
      </w:r>
      <w:r>
        <w:rPr>
          <w:rPrChange w:id="6380" w:author="2023 Revisions to CCBHC Cost Report Instructions" w:date="2023-12-07T15:54:00Z">
            <w:rPr>
              <w:spacing w:val="-1"/>
            </w:rPr>
          </w:rPrChange>
        </w:rPr>
        <w:t xml:space="preserve"> </w:t>
      </w:r>
      <w:r>
        <w:t>or</w:t>
      </w:r>
      <w:r>
        <w:rPr>
          <w:rPrChange w:id="6381" w:author="2023 Revisions to CCBHC Cost Report Instructions" w:date="2023-12-07T15:54:00Z">
            <w:rPr>
              <w:spacing w:val="-1"/>
            </w:rPr>
          </w:rPrChange>
        </w:rPr>
        <w:t xml:space="preserve"> </w:t>
      </w:r>
      <w:r>
        <w:t>below</w:t>
      </w:r>
      <w:r>
        <w:rPr>
          <w:rPrChange w:id="6382" w:author="2023 Revisions to CCBHC Cost Report Instructions" w:date="2023-12-07T15:54:00Z">
            <w:rPr>
              <w:spacing w:val="-6"/>
            </w:rPr>
          </w:rPrChange>
        </w:rPr>
        <w:t xml:space="preserve"> </w:t>
      </w:r>
      <w:r>
        <w:t>the</w:t>
      </w:r>
      <w:r>
        <w:rPr>
          <w:rPrChange w:id="6383" w:author="2023 Revisions to CCBHC Cost Report Instructions" w:date="2023-12-07T15:54:00Z">
            <w:rPr>
              <w:spacing w:val="-5"/>
            </w:rPr>
          </w:rPrChange>
        </w:rPr>
        <w:t xml:space="preserve"> </w:t>
      </w:r>
      <w:r>
        <w:t>monthly</w:t>
      </w:r>
      <w:r>
        <w:rPr>
          <w:rPrChange w:id="6384" w:author="2023 Revisions to CCBHC Cost Report Instructions" w:date="2023-12-07T15:54:00Z">
            <w:rPr>
              <w:spacing w:val="-4"/>
            </w:rPr>
          </w:rPrChange>
        </w:rPr>
        <w:t xml:space="preserve"> </w:t>
      </w:r>
      <w:r>
        <w:t>outlier</w:t>
      </w:r>
      <w:r>
        <w:rPr>
          <w:rPrChange w:id="6385" w:author="2023 Revisions to CCBHC Cost Report Instructions" w:date="2023-12-07T15:54:00Z">
            <w:rPr>
              <w:spacing w:val="-1"/>
            </w:rPr>
          </w:rPrChange>
        </w:rPr>
        <w:t xml:space="preserve"> </w:t>
      </w:r>
      <w:r>
        <w:t>threshold</w:t>
      </w:r>
      <w:r>
        <w:rPr>
          <w:rPrChange w:id="6386" w:author="2023 Revisions to CCBHC Cost Report Instructions" w:date="2023-12-07T15:54:00Z">
            <w:rPr>
              <w:spacing w:val="-5"/>
            </w:rPr>
          </w:rPrChange>
        </w:rPr>
        <w:t xml:space="preserve"> </w:t>
      </w:r>
      <w:r>
        <w:t xml:space="preserve">for patients with Certain Conditions </w:t>
      </w:r>
      <w:ins w:id="6387" w:author="2023 Revisions to CCBHC Cost Report Instructions" w:date="2023-12-07T15:54:00Z">
        <w:r w:rsidR="00B86774">
          <w:t xml:space="preserve">3.   </w:t>
        </w:r>
      </w:ins>
      <w:del w:id="6388" w:author="2023 Revisions to CCBHC Cost Report Instructions" w:date="2023-12-07T15:54:00Z">
        <w:r>
          <w:delText>5.</w:delText>
        </w:r>
      </w:del>
    </w:p>
    <w:p w14:paraId="08670064" w14:textId="7AB597E2" w:rsidR="0059672E" w:rsidRDefault="0050054D">
      <w:pPr>
        <w:pStyle w:val="Hangingtext"/>
        <w:pPrChange w:id="6389" w:author="2023 Revisions to CCBHC Cost Report Instructions" w:date="2023-12-07T15:54:00Z">
          <w:pPr>
            <w:pStyle w:val="BodyText"/>
            <w:tabs>
              <w:tab w:val="left" w:pos="1732"/>
            </w:tabs>
            <w:spacing w:before="117"/>
            <w:ind w:left="1732" w:right="584" w:hanging="1532"/>
          </w:pPr>
        </w:pPrChange>
      </w:pPr>
      <w:r>
        <w:rPr>
          <w:b/>
        </w:rPr>
        <w:t xml:space="preserve">Column </w:t>
      </w:r>
      <w:ins w:id="6390" w:author="2023 Revisions to CCBHC Cost Report Instructions" w:date="2023-12-07T15:54:00Z">
        <w:r w:rsidR="00B86774">
          <w:rPr>
            <w:b/>
          </w:rPr>
          <w:t>4</w:t>
        </w:r>
      </w:ins>
      <w:del w:id="6391" w:author="2023 Revisions to CCBHC Cost Report Instructions" w:date="2023-12-07T15:54:00Z">
        <w:r>
          <w:rPr>
            <w:b/>
          </w:rPr>
          <w:delText>6</w:delText>
        </w:r>
      </w:del>
      <w:r>
        <w:rPr>
          <w:b/>
        </w:rPr>
        <w:t>b:</w:t>
      </w:r>
      <w:ins w:id="6392" w:author="2023 Revisions to CCBHC Cost Report Instructions" w:date="2023-12-07T15:54:00Z">
        <w:r w:rsidR="00B86774">
          <w:t xml:space="preserve"> </w:t>
        </w:r>
      </w:ins>
      <w:r>
        <w:rPr>
          <w:rPrChange w:id="6393" w:author="2023 Revisions to CCBHC Cost Report Instructions" w:date="2023-12-07T15:54:00Z">
            <w:rPr>
              <w:b/>
            </w:rPr>
          </w:rPrChange>
        </w:rPr>
        <w:tab/>
      </w:r>
      <w:r>
        <w:t>Enter</w:t>
      </w:r>
      <w:r>
        <w:rPr>
          <w:rPrChange w:id="6394" w:author="2023 Revisions to CCBHC Cost Report Instructions" w:date="2023-12-07T15:54:00Z">
            <w:rPr>
              <w:spacing w:val="-4"/>
            </w:rPr>
          </w:rPrChange>
        </w:rPr>
        <w:t xml:space="preserve"> </w:t>
      </w:r>
      <w:r>
        <w:t>the</w:t>
      </w:r>
      <w:r>
        <w:rPr>
          <w:rPrChange w:id="6395" w:author="2023 Revisions to CCBHC Cost Report Instructions" w:date="2023-12-07T15:54:00Z">
            <w:rPr>
              <w:spacing w:val="-5"/>
            </w:rPr>
          </w:rPrChange>
        </w:rPr>
        <w:t xml:space="preserve"> </w:t>
      </w:r>
      <w:r>
        <w:t>total</w:t>
      </w:r>
      <w:r>
        <w:rPr>
          <w:rPrChange w:id="6396" w:author="2023 Revisions to CCBHC Cost Report Instructions" w:date="2023-12-07T15:54:00Z">
            <w:rPr>
              <w:spacing w:val="-3"/>
            </w:rPr>
          </w:rPrChange>
        </w:rPr>
        <w:t xml:space="preserve"> </w:t>
      </w:r>
      <w:r>
        <w:t>cost</w:t>
      </w:r>
      <w:r>
        <w:rPr>
          <w:rPrChange w:id="6397" w:author="2023 Revisions to CCBHC Cost Report Instructions" w:date="2023-12-07T15:54:00Z">
            <w:rPr>
              <w:spacing w:val="-1"/>
            </w:rPr>
          </w:rPrChange>
        </w:rPr>
        <w:t xml:space="preserve"> </w:t>
      </w:r>
      <w:r>
        <w:t>and</w:t>
      </w:r>
      <w:r>
        <w:rPr>
          <w:rPrChange w:id="6398" w:author="2023 Revisions to CCBHC Cost Report Instructions" w:date="2023-12-07T15:54:00Z">
            <w:rPr>
              <w:spacing w:val="-5"/>
            </w:rPr>
          </w:rPrChange>
        </w:rPr>
        <w:t xml:space="preserve"> </w:t>
      </w:r>
      <w:r>
        <w:t>charges</w:t>
      </w:r>
      <w:r>
        <w:rPr>
          <w:rPrChange w:id="6399" w:author="2023 Revisions to CCBHC Cost Report Instructions" w:date="2023-12-07T15:54:00Z">
            <w:rPr>
              <w:spacing w:val="-2"/>
            </w:rPr>
          </w:rPrChange>
        </w:rPr>
        <w:t xml:space="preserve"> </w:t>
      </w:r>
      <w:r>
        <w:t>above</w:t>
      </w:r>
      <w:r>
        <w:rPr>
          <w:rPrChange w:id="6400" w:author="2023 Revisions to CCBHC Cost Report Instructions" w:date="2023-12-07T15:54:00Z">
            <w:rPr>
              <w:spacing w:val="-5"/>
            </w:rPr>
          </w:rPrChange>
        </w:rPr>
        <w:t xml:space="preserve"> </w:t>
      </w:r>
      <w:r>
        <w:t>the</w:t>
      </w:r>
      <w:r>
        <w:rPr>
          <w:rPrChange w:id="6401" w:author="2023 Revisions to CCBHC Cost Report Instructions" w:date="2023-12-07T15:54:00Z">
            <w:rPr>
              <w:spacing w:val="-5"/>
            </w:rPr>
          </w:rPrChange>
        </w:rPr>
        <w:t xml:space="preserve"> </w:t>
      </w:r>
      <w:r>
        <w:t>monthly</w:t>
      </w:r>
      <w:r>
        <w:rPr>
          <w:rPrChange w:id="6402" w:author="2023 Revisions to CCBHC Cost Report Instructions" w:date="2023-12-07T15:54:00Z">
            <w:rPr>
              <w:spacing w:val="-4"/>
            </w:rPr>
          </w:rPrChange>
        </w:rPr>
        <w:t xml:space="preserve"> </w:t>
      </w:r>
      <w:r>
        <w:t>outlier</w:t>
      </w:r>
      <w:r>
        <w:rPr>
          <w:rPrChange w:id="6403" w:author="2023 Revisions to CCBHC Cost Report Instructions" w:date="2023-12-07T15:54:00Z">
            <w:rPr>
              <w:spacing w:val="-1"/>
            </w:rPr>
          </w:rPrChange>
        </w:rPr>
        <w:t xml:space="preserve"> </w:t>
      </w:r>
      <w:r>
        <w:t>threshold</w:t>
      </w:r>
      <w:r>
        <w:rPr>
          <w:rPrChange w:id="6404" w:author="2023 Revisions to CCBHC Cost Report Instructions" w:date="2023-12-07T15:54:00Z">
            <w:rPr>
              <w:spacing w:val="-5"/>
            </w:rPr>
          </w:rPrChange>
        </w:rPr>
        <w:t xml:space="preserve"> </w:t>
      </w:r>
      <w:r>
        <w:t>for</w:t>
      </w:r>
      <w:r>
        <w:rPr>
          <w:rPrChange w:id="6405" w:author="2023 Revisions to CCBHC Cost Report Instructions" w:date="2023-12-07T15:54:00Z">
            <w:rPr>
              <w:spacing w:val="-4"/>
            </w:rPr>
          </w:rPrChange>
        </w:rPr>
        <w:t xml:space="preserve"> </w:t>
      </w:r>
      <w:r>
        <w:t xml:space="preserve">patients with Certain Conditions </w:t>
      </w:r>
      <w:ins w:id="6406" w:author="2023 Revisions to CCBHC Cost Report Instructions" w:date="2023-12-07T15:54:00Z">
        <w:r w:rsidR="00B86774">
          <w:t xml:space="preserve">3.  </w:t>
        </w:r>
      </w:ins>
      <w:del w:id="6407" w:author="2023 Revisions to CCBHC Cost Report Instructions" w:date="2023-12-07T15:54:00Z">
        <w:r>
          <w:delText>5.</w:delText>
        </w:r>
      </w:del>
    </w:p>
    <w:p w14:paraId="7286B904" w14:textId="4AADE75D" w:rsidR="0059672E" w:rsidRDefault="0050054D">
      <w:pPr>
        <w:pStyle w:val="Hangingtext"/>
        <w:pPrChange w:id="6408" w:author="2023 Revisions to CCBHC Cost Report Instructions" w:date="2023-12-07T15:54:00Z">
          <w:pPr>
            <w:pStyle w:val="BodyText"/>
            <w:tabs>
              <w:tab w:val="left" w:pos="1732"/>
            </w:tabs>
            <w:spacing w:before="115" w:line="247" w:lineRule="auto"/>
            <w:ind w:left="1732" w:right="941" w:hanging="1532"/>
          </w:pPr>
        </w:pPrChange>
      </w:pPr>
      <w:r>
        <w:rPr>
          <w:b/>
        </w:rPr>
        <w:t xml:space="preserve">Column </w:t>
      </w:r>
      <w:ins w:id="6409" w:author="2023 Revisions to CCBHC Cost Report Instructions" w:date="2023-12-07T15:54:00Z">
        <w:r w:rsidR="00B86774">
          <w:rPr>
            <w:b/>
          </w:rPr>
          <w:t>5</w:t>
        </w:r>
      </w:ins>
      <w:del w:id="6410" w:author="2023 Revisions to CCBHC Cost Report Instructions" w:date="2023-12-07T15:54:00Z">
        <w:r>
          <w:rPr>
            <w:b/>
          </w:rPr>
          <w:delText>7</w:delText>
        </w:r>
      </w:del>
      <w:r>
        <w:rPr>
          <w:b/>
        </w:rPr>
        <w:t>a:</w:t>
      </w:r>
      <w:ins w:id="6411" w:author="2023 Revisions to CCBHC Cost Report Instructions" w:date="2023-12-07T15:54:00Z">
        <w:r w:rsidR="00B86774">
          <w:t xml:space="preserve"> </w:t>
        </w:r>
      </w:ins>
      <w:r>
        <w:rPr>
          <w:rPrChange w:id="6412" w:author="2023 Revisions to CCBHC Cost Report Instructions" w:date="2023-12-07T15:54:00Z">
            <w:rPr>
              <w:b/>
            </w:rPr>
          </w:rPrChange>
        </w:rPr>
        <w:tab/>
      </w:r>
      <w:r>
        <w:t>Enter</w:t>
      </w:r>
      <w:r>
        <w:rPr>
          <w:rPrChange w:id="6413" w:author="2023 Revisions to CCBHC Cost Report Instructions" w:date="2023-12-07T15:54:00Z">
            <w:rPr>
              <w:spacing w:val="-4"/>
            </w:rPr>
          </w:rPrChange>
        </w:rPr>
        <w:t xml:space="preserve"> </w:t>
      </w:r>
      <w:r>
        <w:t>the</w:t>
      </w:r>
      <w:r>
        <w:rPr>
          <w:rPrChange w:id="6414" w:author="2023 Revisions to CCBHC Cost Report Instructions" w:date="2023-12-07T15:54:00Z">
            <w:rPr>
              <w:spacing w:val="-5"/>
            </w:rPr>
          </w:rPrChange>
        </w:rPr>
        <w:t xml:space="preserve"> </w:t>
      </w:r>
      <w:r>
        <w:t>total</w:t>
      </w:r>
      <w:r>
        <w:rPr>
          <w:rPrChange w:id="6415" w:author="2023 Revisions to CCBHC Cost Report Instructions" w:date="2023-12-07T15:54:00Z">
            <w:rPr>
              <w:spacing w:val="-3"/>
            </w:rPr>
          </w:rPrChange>
        </w:rPr>
        <w:t xml:space="preserve"> </w:t>
      </w:r>
      <w:r>
        <w:t>cost</w:t>
      </w:r>
      <w:r>
        <w:rPr>
          <w:rPrChange w:id="6416" w:author="2023 Revisions to CCBHC Cost Report Instructions" w:date="2023-12-07T15:54:00Z">
            <w:rPr>
              <w:spacing w:val="-1"/>
            </w:rPr>
          </w:rPrChange>
        </w:rPr>
        <w:t xml:space="preserve"> </w:t>
      </w:r>
      <w:r>
        <w:t>and</w:t>
      </w:r>
      <w:r>
        <w:rPr>
          <w:rPrChange w:id="6417" w:author="2023 Revisions to CCBHC Cost Report Instructions" w:date="2023-12-07T15:54:00Z">
            <w:rPr>
              <w:spacing w:val="-5"/>
            </w:rPr>
          </w:rPrChange>
        </w:rPr>
        <w:t xml:space="preserve"> </w:t>
      </w:r>
      <w:r>
        <w:t>charges</w:t>
      </w:r>
      <w:r>
        <w:rPr>
          <w:rPrChange w:id="6418" w:author="2023 Revisions to CCBHC Cost Report Instructions" w:date="2023-12-07T15:54:00Z">
            <w:rPr>
              <w:spacing w:val="-2"/>
            </w:rPr>
          </w:rPrChange>
        </w:rPr>
        <w:t xml:space="preserve"> </w:t>
      </w:r>
      <w:r>
        <w:t>at</w:t>
      </w:r>
      <w:r>
        <w:rPr>
          <w:rPrChange w:id="6419" w:author="2023 Revisions to CCBHC Cost Report Instructions" w:date="2023-12-07T15:54:00Z">
            <w:rPr>
              <w:spacing w:val="-1"/>
            </w:rPr>
          </w:rPrChange>
        </w:rPr>
        <w:t xml:space="preserve"> </w:t>
      </w:r>
      <w:r>
        <w:t>or</w:t>
      </w:r>
      <w:r>
        <w:rPr>
          <w:rPrChange w:id="6420" w:author="2023 Revisions to CCBHC Cost Report Instructions" w:date="2023-12-07T15:54:00Z">
            <w:rPr>
              <w:spacing w:val="-1"/>
            </w:rPr>
          </w:rPrChange>
        </w:rPr>
        <w:t xml:space="preserve"> </w:t>
      </w:r>
      <w:r>
        <w:t>below</w:t>
      </w:r>
      <w:r>
        <w:rPr>
          <w:rPrChange w:id="6421" w:author="2023 Revisions to CCBHC Cost Report Instructions" w:date="2023-12-07T15:54:00Z">
            <w:rPr>
              <w:spacing w:val="-6"/>
            </w:rPr>
          </w:rPrChange>
        </w:rPr>
        <w:t xml:space="preserve"> </w:t>
      </w:r>
      <w:r>
        <w:t>the</w:t>
      </w:r>
      <w:r>
        <w:rPr>
          <w:rPrChange w:id="6422" w:author="2023 Revisions to CCBHC Cost Report Instructions" w:date="2023-12-07T15:54:00Z">
            <w:rPr>
              <w:spacing w:val="-5"/>
            </w:rPr>
          </w:rPrChange>
        </w:rPr>
        <w:t xml:space="preserve"> </w:t>
      </w:r>
      <w:r>
        <w:t>monthly</w:t>
      </w:r>
      <w:r>
        <w:rPr>
          <w:rPrChange w:id="6423" w:author="2023 Revisions to CCBHC Cost Report Instructions" w:date="2023-12-07T15:54:00Z">
            <w:rPr>
              <w:spacing w:val="-4"/>
            </w:rPr>
          </w:rPrChange>
        </w:rPr>
        <w:t xml:space="preserve"> </w:t>
      </w:r>
      <w:r>
        <w:t>outlier</w:t>
      </w:r>
      <w:r>
        <w:rPr>
          <w:rPrChange w:id="6424" w:author="2023 Revisions to CCBHC Cost Report Instructions" w:date="2023-12-07T15:54:00Z">
            <w:rPr>
              <w:spacing w:val="-1"/>
            </w:rPr>
          </w:rPrChange>
        </w:rPr>
        <w:t xml:space="preserve"> </w:t>
      </w:r>
      <w:r>
        <w:t>threshold</w:t>
      </w:r>
      <w:r>
        <w:rPr>
          <w:rPrChange w:id="6425" w:author="2023 Revisions to CCBHC Cost Report Instructions" w:date="2023-12-07T15:54:00Z">
            <w:rPr>
              <w:spacing w:val="-5"/>
            </w:rPr>
          </w:rPrChange>
        </w:rPr>
        <w:t xml:space="preserve"> </w:t>
      </w:r>
      <w:r>
        <w:t xml:space="preserve">for patients with Certain Conditions </w:t>
      </w:r>
      <w:ins w:id="6426" w:author="2023 Revisions to CCBHC Cost Report Instructions" w:date="2023-12-07T15:54:00Z">
        <w:r w:rsidR="00B86774">
          <w:t xml:space="preserve">4.   </w:t>
        </w:r>
      </w:ins>
      <w:del w:id="6427" w:author="2023 Revisions to CCBHC Cost Report Instructions" w:date="2023-12-07T15:54:00Z">
        <w:r>
          <w:delText>6.</w:delText>
        </w:r>
      </w:del>
    </w:p>
    <w:p w14:paraId="3574D39A" w14:textId="40AB19A6" w:rsidR="0059672E" w:rsidRDefault="0050054D">
      <w:pPr>
        <w:pStyle w:val="Hangingtext"/>
        <w:pPrChange w:id="6428" w:author="2023 Revisions to CCBHC Cost Report Instructions" w:date="2023-12-07T15:54:00Z">
          <w:pPr>
            <w:pStyle w:val="BodyText"/>
            <w:tabs>
              <w:tab w:val="left" w:pos="1732"/>
            </w:tabs>
            <w:spacing w:line="247" w:lineRule="auto"/>
            <w:ind w:left="1732" w:right="584" w:hanging="1532"/>
          </w:pPr>
        </w:pPrChange>
      </w:pPr>
      <w:r>
        <w:rPr>
          <w:b/>
        </w:rPr>
        <w:t xml:space="preserve">Column </w:t>
      </w:r>
      <w:ins w:id="6429" w:author="2023 Revisions to CCBHC Cost Report Instructions" w:date="2023-12-07T15:54:00Z">
        <w:r w:rsidR="00B86774">
          <w:rPr>
            <w:b/>
          </w:rPr>
          <w:t>5</w:t>
        </w:r>
      </w:ins>
      <w:del w:id="6430" w:author="2023 Revisions to CCBHC Cost Report Instructions" w:date="2023-12-07T15:54:00Z">
        <w:r>
          <w:rPr>
            <w:b/>
          </w:rPr>
          <w:delText>7</w:delText>
        </w:r>
      </w:del>
      <w:r>
        <w:rPr>
          <w:b/>
        </w:rPr>
        <w:t>b:</w:t>
      </w:r>
      <w:ins w:id="6431" w:author="2023 Revisions to CCBHC Cost Report Instructions" w:date="2023-12-07T15:54:00Z">
        <w:r w:rsidR="00B86774">
          <w:t xml:space="preserve"> </w:t>
        </w:r>
      </w:ins>
      <w:r>
        <w:rPr>
          <w:rPrChange w:id="6432" w:author="2023 Revisions to CCBHC Cost Report Instructions" w:date="2023-12-07T15:54:00Z">
            <w:rPr>
              <w:b/>
            </w:rPr>
          </w:rPrChange>
        </w:rPr>
        <w:tab/>
      </w:r>
      <w:r>
        <w:t>Enter</w:t>
      </w:r>
      <w:r>
        <w:rPr>
          <w:rPrChange w:id="6433" w:author="2023 Revisions to CCBHC Cost Report Instructions" w:date="2023-12-07T15:54:00Z">
            <w:rPr>
              <w:spacing w:val="-4"/>
            </w:rPr>
          </w:rPrChange>
        </w:rPr>
        <w:t xml:space="preserve"> </w:t>
      </w:r>
      <w:r>
        <w:t>the</w:t>
      </w:r>
      <w:r>
        <w:rPr>
          <w:rPrChange w:id="6434" w:author="2023 Revisions to CCBHC Cost Report Instructions" w:date="2023-12-07T15:54:00Z">
            <w:rPr>
              <w:spacing w:val="-5"/>
            </w:rPr>
          </w:rPrChange>
        </w:rPr>
        <w:t xml:space="preserve"> </w:t>
      </w:r>
      <w:r>
        <w:t>total</w:t>
      </w:r>
      <w:r>
        <w:rPr>
          <w:rPrChange w:id="6435" w:author="2023 Revisions to CCBHC Cost Report Instructions" w:date="2023-12-07T15:54:00Z">
            <w:rPr>
              <w:spacing w:val="-3"/>
            </w:rPr>
          </w:rPrChange>
        </w:rPr>
        <w:t xml:space="preserve"> </w:t>
      </w:r>
      <w:r>
        <w:t>cost</w:t>
      </w:r>
      <w:r>
        <w:rPr>
          <w:rPrChange w:id="6436" w:author="2023 Revisions to CCBHC Cost Report Instructions" w:date="2023-12-07T15:54:00Z">
            <w:rPr>
              <w:spacing w:val="-1"/>
            </w:rPr>
          </w:rPrChange>
        </w:rPr>
        <w:t xml:space="preserve"> </w:t>
      </w:r>
      <w:r>
        <w:t>and</w:t>
      </w:r>
      <w:r>
        <w:rPr>
          <w:rPrChange w:id="6437" w:author="2023 Revisions to CCBHC Cost Report Instructions" w:date="2023-12-07T15:54:00Z">
            <w:rPr>
              <w:spacing w:val="-5"/>
            </w:rPr>
          </w:rPrChange>
        </w:rPr>
        <w:t xml:space="preserve"> </w:t>
      </w:r>
      <w:r>
        <w:t>charges</w:t>
      </w:r>
      <w:r>
        <w:rPr>
          <w:rPrChange w:id="6438" w:author="2023 Revisions to CCBHC Cost Report Instructions" w:date="2023-12-07T15:54:00Z">
            <w:rPr>
              <w:spacing w:val="-2"/>
            </w:rPr>
          </w:rPrChange>
        </w:rPr>
        <w:t xml:space="preserve"> </w:t>
      </w:r>
      <w:r>
        <w:t>above</w:t>
      </w:r>
      <w:r>
        <w:rPr>
          <w:rPrChange w:id="6439" w:author="2023 Revisions to CCBHC Cost Report Instructions" w:date="2023-12-07T15:54:00Z">
            <w:rPr>
              <w:spacing w:val="-5"/>
            </w:rPr>
          </w:rPrChange>
        </w:rPr>
        <w:t xml:space="preserve"> </w:t>
      </w:r>
      <w:r>
        <w:t>the</w:t>
      </w:r>
      <w:r>
        <w:rPr>
          <w:rPrChange w:id="6440" w:author="2023 Revisions to CCBHC Cost Report Instructions" w:date="2023-12-07T15:54:00Z">
            <w:rPr>
              <w:spacing w:val="-5"/>
            </w:rPr>
          </w:rPrChange>
        </w:rPr>
        <w:t xml:space="preserve"> </w:t>
      </w:r>
      <w:r>
        <w:t>monthly</w:t>
      </w:r>
      <w:r>
        <w:rPr>
          <w:rPrChange w:id="6441" w:author="2023 Revisions to CCBHC Cost Report Instructions" w:date="2023-12-07T15:54:00Z">
            <w:rPr>
              <w:spacing w:val="-4"/>
            </w:rPr>
          </w:rPrChange>
        </w:rPr>
        <w:t xml:space="preserve"> </w:t>
      </w:r>
      <w:r>
        <w:t>outlier</w:t>
      </w:r>
      <w:r>
        <w:rPr>
          <w:rPrChange w:id="6442" w:author="2023 Revisions to CCBHC Cost Report Instructions" w:date="2023-12-07T15:54:00Z">
            <w:rPr>
              <w:spacing w:val="-1"/>
            </w:rPr>
          </w:rPrChange>
        </w:rPr>
        <w:t xml:space="preserve"> </w:t>
      </w:r>
      <w:r>
        <w:t>threshold</w:t>
      </w:r>
      <w:r>
        <w:rPr>
          <w:rPrChange w:id="6443" w:author="2023 Revisions to CCBHC Cost Report Instructions" w:date="2023-12-07T15:54:00Z">
            <w:rPr>
              <w:spacing w:val="-5"/>
            </w:rPr>
          </w:rPrChange>
        </w:rPr>
        <w:t xml:space="preserve"> </w:t>
      </w:r>
      <w:r>
        <w:t>for</w:t>
      </w:r>
      <w:r>
        <w:rPr>
          <w:rPrChange w:id="6444" w:author="2023 Revisions to CCBHC Cost Report Instructions" w:date="2023-12-07T15:54:00Z">
            <w:rPr>
              <w:spacing w:val="-4"/>
            </w:rPr>
          </w:rPrChange>
        </w:rPr>
        <w:t xml:space="preserve"> </w:t>
      </w:r>
      <w:r>
        <w:t xml:space="preserve">patients with Certain Conditions </w:t>
      </w:r>
      <w:ins w:id="6445" w:author="2023 Revisions to CCBHC Cost Report Instructions" w:date="2023-12-07T15:54:00Z">
        <w:r w:rsidR="00B86774">
          <w:t xml:space="preserve">4.   </w:t>
        </w:r>
      </w:ins>
      <w:del w:id="6446" w:author="2023 Revisions to CCBHC Cost Report Instructions" w:date="2023-12-07T15:54:00Z">
        <w:r>
          <w:delText>6.</w:delText>
        </w:r>
      </w:del>
    </w:p>
    <w:p w14:paraId="5DE68C3E" w14:textId="64680FE4" w:rsidR="0059672E" w:rsidRDefault="0050054D">
      <w:pPr>
        <w:pStyle w:val="Hangingtext"/>
        <w:pPrChange w:id="6447" w:author="2023 Revisions to CCBHC Cost Report Instructions" w:date="2023-12-07T15:54:00Z">
          <w:pPr>
            <w:pStyle w:val="BodyText"/>
            <w:tabs>
              <w:tab w:val="left" w:pos="1732"/>
            </w:tabs>
            <w:spacing w:before="117"/>
            <w:ind w:left="1732" w:right="941" w:hanging="1532"/>
          </w:pPr>
        </w:pPrChange>
      </w:pPr>
      <w:r>
        <w:rPr>
          <w:b/>
        </w:rPr>
        <w:t xml:space="preserve">Column </w:t>
      </w:r>
      <w:ins w:id="6448" w:author="2023 Revisions to CCBHC Cost Report Instructions" w:date="2023-12-07T15:54:00Z">
        <w:r w:rsidR="00B86774">
          <w:rPr>
            <w:b/>
          </w:rPr>
          <w:t>6</w:t>
        </w:r>
      </w:ins>
      <w:del w:id="6449" w:author="2023 Revisions to CCBHC Cost Report Instructions" w:date="2023-12-07T15:54:00Z">
        <w:r>
          <w:rPr>
            <w:b/>
          </w:rPr>
          <w:delText>8</w:delText>
        </w:r>
      </w:del>
      <w:r>
        <w:rPr>
          <w:b/>
        </w:rPr>
        <w:t>a:</w:t>
      </w:r>
      <w:ins w:id="6450" w:author="2023 Revisions to CCBHC Cost Report Instructions" w:date="2023-12-07T15:54:00Z">
        <w:r w:rsidR="00B86774">
          <w:t xml:space="preserve"> </w:t>
        </w:r>
      </w:ins>
      <w:r>
        <w:rPr>
          <w:rPrChange w:id="6451" w:author="2023 Revisions to CCBHC Cost Report Instructions" w:date="2023-12-07T15:54:00Z">
            <w:rPr>
              <w:b/>
            </w:rPr>
          </w:rPrChange>
        </w:rPr>
        <w:tab/>
      </w:r>
      <w:r>
        <w:t>Enter</w:t>
      </w:r>
      <w:r>
        <w:rPr>
          <w:rPrChange w:id="6452" w:author="2023 Revisions to CCBHC Cost Report Instructions" w:date="2023-12-07T15:54:00Z">
            <w:rPr>
              <w:spacing w:val="-4"/>
            </w:rPr>
          </w:rPrChange>
        </w:rPr>
        <w:t xml:space="preserve"> </w:t>
      </w:r>
      <w:r>
        <w:t>the</w:t>
      </w:r>
      <w:r>
        <w:rPr>
          <w:rPrChange w:id="6453" w:author="2023 Revisions to CCBHC Cost Report Instructions" w:date="2023-12-07T15:54:00Z">
            <w:rPr>
              <w:spacing w:val="-5"/>
            </w:rPr>
          </w:rPrChange>
        </w:rPr>
        <w:t xml:space="preserve"> </w:t>
      </w:r>
      <w:r>
        <w:t>total</w:t>
      </w:r>
      <w:r>
        <w:rPr>
          <w:rPrChange w:id="6454" w:author="2023 Revisions to CCBHC Cost Report Instructions" w:date="2023-12-07T15:54:00Z">
            <w:rPr>
              <w:spacing w:val="-3"/>
            </w:rPr>
          </w:rPrChange>
        </w:rPr>
        <w:t xml:space="preserve"> </w:t>
      </w:r>
      <w:r>
        <w:t>cost</w:t>
      </w:r>
      <w:r>
        <w:rPr>
          <w:rPrChange w:id="6455" w:author="2023 Revisions to CCBHC Cost Report Instructions" w:date="2023-12-07T15:54:00Z">
            <w:rPr>
              <w:spacing w:val="-1"/>
            </w:rPr>
          </w:rPrChange>
        </w:rPr>
        <w:t xml:space="preserve"> </w:t>
      </w:r>
      <w:r>
        <w:t>and</w:t>
      </w:r>
      <w:r>
        <w:rPr>
          <w:rPrChange w:id="6456" w:author="2023 Revisions to CCBHC Cost Report Instructions" w:date="2023-12-07T15:54:00Z">
            <w:rPr>
              <w:spacing w:val="-5"/>
            </w:rPr>
          </w:rPrChange>
        </w:rPr>
        <w:t xml:space="preserve"> </w:t>
      </w:r>
      <w:r>
        <w:t>charges</w:t>
      </w:r>
      <w:r>
        <w:rPr>
          <w:rPrChange w:id="6457" w:author="2023 Revisions to CCBHC Cost Report Instructions" w:date="2023-12-07T15:54:00Z">
            <w:rPr>
              <w:spacing w:val="-2"/>
            </w:rPr>
          </w:rPrChange>
        </w:rPr>
        <w:t xml:space="preserve"> </w:t>
      </w:r>
      <w:r>
        <w:t>at</w:t>
      </w:r>
      <w:r>
        <w:rPr>
          <w:rPrChange w:id="6458" w:author="2023 Revisions to CCBHC Cost Report Instructions" w:date="2023-12-07T15:54:00Z">
            <w:rPr>
              <w:spacing w:val="-1"/>
            </w:rPr>
          </w:rPrChange>
        </w:rPr>
        <w:t xml:space="preserve"> </w:t>
      </w:r>
      <w:r>
        <w:t>or</w:t>
      </w:r>
      <w:r>
        <w:rPr>
          <w:rPrChange w:id="6459" w:author="2023 Revisions to CCBHC Cost Report Instructions" w:date="2023-12-07T15:54:00Z">
            <w:rPr>
              <w:spacing w:val="-1"/>
            </w:rPr>
          </w:rPrChange>
        </w:rPr>
        <w:t xml:space="preserve"> </w:t>
      </w:r>
      <w:r>
        <w:t>below</w:t>
      </w:r>
      <w:r>
        <w:rPr>
          <w:rPrChange w:id="6460" w:author="2023 Revisions to CCBHC Cost Report Instructions" w:date="2023-12-07T15:54:00Z">
            <w:rPr>
              <w:spacing w:val="-6"/>
            </w:rPr>
          </w:rPrChange>
        </w:rPr>
        <w:t xml:space="preserve"> </w:t>
      </w:r>
      <w:r>
        <w:t>the</w:t>
      </w:r>
      <w:r>
        <w:rPr>
          <w:rPrChange w:id="6461" w:author="2023 Revisions to CCBHC Cost Report Instructions" w:date="2023-12-07T15:54:00Z">
            <w:rPr>
              <w:spacing w:val="-5"/>
            </w:rPr>
          </w:rPrChange>
        </w:rPr>
        <w:t xml:space="preserve"> </w:t>
      </w:r>
      <w:r>
        <w:t>monthly</w:t>
      </w:r>
      <w:r>
        <w:rPr>
          <w:rPrChange w:id="6462" w:author="2023 Revisions to CCBHC Cost Report Instructions" w:date="2023-12-07T15:54:00Z">
            <w:rPr>
              <w:spacing w:val="-5"/>
            </w:rPr>
          </w:rPrChange>
        </w:rPr>
        <w:t xml:space="preserve"> </w:t>
      </w:r>
      <w:r>
        <w:t>outlier</w:t>
      </w:r>
      <w:r>
        <w:rPr>
          <w:rPrChange w:id="6463" w:author="2023 Revisions to CCBHC Cost Report Instructions" w:date="2023-12-07T15:54:00Z">
            <w:rPr>
              <w:spacing w:val="-1"/>
            </w:rPr>
          </w:rPrChange>
        </w:rPr>
        <w:t xml:space="preserve"> </w:t>
      </w:r>
      <w:r>
        <w:t>threshold</w:t>
      </w:r>
      <w:r>
        <w:rPr>
          <w:rPrChange w:id="6464" w:author="2023 Revisions to CCBHC Cost Report Instructions" w:date="2023-12-07T15:54:00Z">
            <w:rPr>
              <w:spacing w:val="-5"/>
            </w:rPr>
          </w:rPrChange>
        </w:rPr>
        <w:t xml:space="preserve"> </w:t>
      </w:r>
      <w:r>
        <w:t xml:space="preserve">for patients with Certain Conditions </w:t>
      </w:r>
      <w:ins w:id="6465" w:author="2023 Revisions to CCBHC Cost Report Instructions" w:date="2023-12-07T15:54:00Z">
        <w:r w:rsidR="00B86774">
          <w:t xml:space="preserve">5. </w:t>
        </w:r>
      </w:ins>
      <w:del w:id="6466" w:author="2023 Revisions to CCBHC Cost Report Instructions" w:date="2023-12-07T15:54:00Z">
        <w:r>
          <w:delText>7.</w:delText>
        </w:r>
      </w:del>
    </w:p>
    <w:p w14:paraId="709F036F" w14:textId="58F731F1" w:rsidR="0059672E" w:rsidRDefault="0050054D">
      <w:pPr>
        <w:pStyle w:val="Hangingtext"/>
        <w:pPrChange w:id="6467" w:author="2023 Revisions to CCBHC Cost Report Instructions" w:date="2023-12-07T15:54:00Z">
          <w:pPr>
            <w:pStyle w:val="BodyText"/>
            <w:tabs>
              <w:tab w:val="left" w:pos="1732"/>
            </w:tabs>
            <w:spacing w:before="115" w:line="247" w:lineRule="auto"/>
            <w:ind w:left="1732" w:right="584" w:hanging="1532"/>
          </w:pPr>
        </w:pPrChange>
      </w:pPr>
      <w:r>
        <w:rPr>
          <w:b/>
        </w:rPr>
        <w:t xml:space="preserve">Column </w:t>
      </w:r>
      <w:ins w:id="6468" w:author="2023 Revisions to CCBHC Cost Report Instructions" w:date="2023-12-07T15:54:00Z">
        <w:r w:rsidR="00B86774">
          <w:rPr>
            <w:b/>
          </w:rPr>
          <w:t>6</w:t>
        </w:r>
      </w:ins>
      <w:del w:id="6469" w:author="2023 Revisions to CCBHC Cost Report Instructions" w:date="2023-12-07T15:54:00Z">
        <w:r>
          <w:rPr>
            <w:b/>
          </w:rPr>
          <w:delText>8</w:delText>
        </w:r>
      </w:del>
      <w:r>
        <w:rPr>
          <w:b/>
        </w:rPr>
        <w:t>b:</w:t>
      </w:r>
      <w:ins w:id="6470" w:author="2023 Revisions to CCBHC Cost Report Instructions" w:date="2023-12-07T15:54:00Z">
        <w:r w:rsidR="00B86774">
          <w:t xml:space="preserve"> </w:t>
        </w:r>
      </w:ins>
      <w:r>
        <w:rPr>
          <w:rPrChange w:id="6471" w:author="2023 Revisions to CCBHC Cost Report Instructions" w:date="2023-12-07T15:54:00Z">
            <w:rPr>
              <w:b/>
            </w:rPr>
          </w:rPrChange>
        </w:rPr>
        <w:tab/>
      </w:r>
      <w:r>
        <w:t>Enter</w:t>
      </w:r>
      <w:r>
        <w:rPr>
          <w:rPrChange w:id="6472" w:author="2023 Revisions to CCBHC Cost Report Instructions" w:date="2023-12-07T15:54:00Z">
            <w:rPr>
              <w:spacing w:val="-4"/>
            </w:rPr>
          </w:rPrChange>
        </w:rPr>
        <w:t xml:space="preserve"> </w:t>
      </w:r>
      <w:r>
        <w:t>the</w:t>
      </w:r>
      <w:r>
        <w:rPr>
          <w:rPrChange w:id="6473" w:author="2023 Revisions to CCBHC Cost Report Instructions" w:date="2023-12-07T15:54:00Z">
            <w:rPr>
              <w:spacing w:val="-5"/>
            </w:rPr>
          </w:rPrChange>
        </w:rPr>
        <w:t xml:space="preserve"> </w:t>
      </w:r>
      <w:r>
        <w:t>total</w:t>
      </w:r>
      <w:r>
        <w:rPr>
          <w:rPrChange w:id="6474" w:author="2023 Revisions to CCBHC Cost Report Instructions" w:date="2023-12-07T15:54:00Z">
            <w:rPr>
              <w:spacing w:val="-3"/>
            </w:rPr>
          </w:rPrChange>
        </w:rPr>
        <w:t xml:space="preserve"> </w:t>
      </w:r>
      <w:r>
        <w:t>cost</w:t>
      </w:r>
      <w:r>
        <w:rPr>
          <w:rPrChange w:id="6475" w:author="2023 Revisions to CCBHC Cost Report Instructions" w:date="2023-12-07T15:54:00Z">
            <w:rPr>
              <w:spacing w:val="-1"/>
            </w:rPr>
          </w:rPrChange>
        </w:rPr>
        <w:t xml:space="preserve"> </w:t>
      </w:r>
      <w:r>
        <w:t>and</w:t>
      </w:r>
      <w:r>
        <w:rPr>
          <w:rPrChange w:id="6476" w:author="2023 Revisions to CCBHC Cost Report Instructions" w:date="2023-12-07T15:54:00Z">
            <w:rPr>
              <w:spacing w:val="-5"/>
            </w:rPr>
          </w:rPrChange>
        </w:rPr>
        <w:t xml:space="preserve"> </w:t>
      </w:r>
      <w:r>
        <w:t>charges</w:t>
      </w:r>
      <w:r>
        <w:rPr>
          <w:rPrChange w:id="6477" w:author="2023 Revisions to CCBHC Cost Report Instructions" w:date="2023-12-07T15:54:00Z">
            <w:rPr>
              <w:spacing w:val="-2"/>
            </w:rPr>
          </w:rPrChange>
        </w:rPr>
        <w:t xml:space="preserve"> </w:t>
      </w:r>
      <w:r>
        <w:t>above</w:t>
      </w:r>
      <w:r>
        <w:rPr>
          <w:rPrChange w:id="6478" w:author="2023 Revisions to CCBHC Cost Report Instructions" w:date="2023-12-07T15:54:00Z">
            <w:rPr>
              <w:spacing w:val="-5"/>
            </w:rPr>
          </w:rPrChange>
        </w:rPr>
        <w:t xml:space="preserve"> </w:t>
      </w:r>
      <w:r>
        <w:t>the</w:t>
      </w:r>
      <w:r>
        <w:rPr>
          <w:rPrChange w:id="6479" w:author="2023 Revisions to CCBHC Cost Report Instructions" w:date="2023-12-07T15:54:00Z">
            <w:rPr>
              <w:spacing w:val="-5"/>
            </w:rPr>
          </w:rPrChange>
        </w:rPr>
        <w:t xml:space="preserve"> </w:t>
      </w:r>
      <w:r>
        <w:t>monthly</w:t>
      </w:r>
      <w:r>
        <w:rPr>
          <w:rPrChange w:id="6480" w:author="2023 Revisions to CCBHC Cost Report Instructions" w:date="2023-12-07T15:54:00Z">
            <w:rPr>
              <w:spacing w:val="-4"/>
            </w:rPr>
          </w:rPrChange>
        </w:rPr>
        <w:t xml:space="preserve"> </w:t>
      </w:r>
      <w:r>
        <w:t>outlier</w:t>
      </w:r>
      <w:r>
        <w:rPr>
          <w:rPrChange w:id="6481" w:author="2023 Revisions to CCBHC Cost Report Instructions" w:date="2023-12-07T15:54:00Z">
            <w:rPr>
              <w:spacing w:val="-1"/>
            </w:rPr>
          </w:rPrChange>
        </w:rPr>
        <w:t xml:space="preserve"> </w:t>
      </w:r>
      <w:r>
        <w:t>threshold</w:t>
      </w:r>
      <w:r>
        <w:rPr>
          <w:rPrChange w:id="6482" w:author="2023 Revisions to CCBHC Cost Report Instructions" w:date="2023-12-07T15:54:00Z">
            <w:rPr>
              <w:spacing w:val="-5"/>
            </w:rPr>
          </w:rPrChange>
        </w:rPr>
        <w:t xml:space="preserve"> </w:t>
      </w:r>
      <w:r>
        <w:t>for</w:t>
      </w:r>
      <w:r>
        <w:rPr>
          <w:rPrChange w:id="6483" w:author="2023 Revisions to CCBHC Cost Report Instructions" w:date="2023-12-07T15:54:00Z">
            <w:rPr>
              <w:spacing w:val="-4"/>
            </w:rPr>
          </w:rPrChange>
        </w:rPr>
        <w:t xml:space="preserve"> </w:t>
      </w:r>
      <w:r>
        <w:t xml:space="preserve">patients with Certain Conditions </w:t>
      </w:r>
      <w:ins w:id="6484" w:author="2023 Revisions to CCBHC Cost Report Instructions" w:date="2023-12-07T15:54:00Z">
        <w:r w:rsidR="00B86774">
          <w:t xml:space="preserve">5.  </w:t>
        </w:r>
      </w:ins>
      <w:del w:id="6485" w:author="2023 Revisions to CCBHC Cost Report Instructions" w:date="2023-12-07T15:54:00Z">
        <w:r>
          <w:delText>7.</w:delText>
        </w:r>
      </w:del>
    </w:p>
    <w:p w14:paraId="1E43D015" w14:textId="77777777" w:rsidR="00A03AF3" w:rsidRDefault="00025E08">
      <w:pPr>
        <w:spacing w:after="114"/>
        <w:ind w:left="1516" w:right="0" w:hanging="1531"/>
        <w:rPr>
          <w:ins w:id="6486" w:author="2023 Revisions to CCBHC Cost Report Instructions" w:date="2023-12-07T15:54:00Z"/>
        </w:rPr>
      </w:pPr>
      <w:ins w:id="6487" w:author="2023 Revisions to CCBHC Cost Report Instructions" w:date="2023-12-07T15:54:00Z">
        <w:r>
          <w:t xml:space="preserve"> </w:t>
        </w:r>
      </w:ins>
    </w:p>
    <w:p w14:paraId="1F539C28" w14:textId="77777777" w:rsidR="0059672E" w:rsidRDefault="0050054D">
      <w:pPr>
        <w:pStyle w:val="BodyText"/>
        <w:tabs>
          <w:tab w:val="left" w:pos="1732"/>
        </w:tabs>
        <w:spacing w:before="119" w:line="247" w:lineRule="auto"/>
        <w:ind w:left="1732" w:right="941" w:hanging="1532"/>
        <w:rPr>
          <w:del w:id="6488" w:author="2023 Revisions to CCBHC Cost Report Instructions" w:date="2023-12-07T15:54:00Z"/>
        </w:rPr>
      </w:pPr>
      <w:del w:id="6489" w:author="2023 Revisions to CCBHC Cost Report Instructions" w:date="2023-12-07T15:54:00Z">
        <w:r>
          <w:rPr>
            <w:b/>
          </w:rPr>
          <w:delText>Column 9a:</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at</w:delText>
        </w:r>
        <w:r>
          <w:rPr>
            <w:spacing w:val="-1"/>
          </w:rPr>
          <w:delText xml:space="preserve"> </w:delText>
        </w:r>
        <w:r>
          <w:delText>or</w:delText>
        </w:r>
        <w:r>
          <w:rPr>
            <w:spacing w:val="-1"/>
          </w:rPr>
          <w:delText xml:space="preserve"> </w:delText>
        </w:r>
        <w:r>
          <w:delText>below</w:delText>
        </w:r>
        <w:r>
          <w:rPr>
            <w:spacing w:val="-6"/>
          </w:rPr>
          <w:delText xml:space="preserve"> </w:delText>
        </w:r>
        <w:r>
          <w:delText>the</w:delText>
        </w:r>
        <w:r>
          <w:rPr>
            <w:spacing w:val="-5"/>
          </w:rPr>
          <w:delText xml:space="preserve"> </w:delText>
        </w:r>
        <w:r>
          <w:delText>monthly</w:delText>
        </w:r>
        <w:r>
          <w:rPr>
            <w:spacing w:val="-5"/>
          </w:rPr>
          <w:delText xml:space="preserve"> </w:delText>
        </w:r>
        <w:r>
          <w:delText>outlier</w:delText>
        </w:r>
        <w:r>
          <w:rPr>
            <w:spacing w:val="-1"/>
          </w:rPr>
          <w:delText xml:space="preserve"> </w:delText>
        </w:r>
        <w:r>
          <w:delText>threshold</w:delText>
        </w:r>
        <w:r>
          <w:rPr>
            <w:spacing w:val="-5"/>
          </w:rPr>
          <w:delText xml:space="preserve"> </w:delText>
        </w:r>
        <w:r>
          <w:delText>for patients with Certain Conditions 8.</w:delText>
        </w:r>
      </w:del>
    </w:p>
    <w:p w14:paraId="659A747C" w14:textId="77777777" w:rsidR="0059672E" w:rsidRDefault="0050054D">
      <w:pPr>
        <w:pStyle w:val="BodyText"/>
        <w:tabs>
          <w:tab w:val="left" w:pos="1732"/>
        </w:tabs>
        <w:spacing w:before="118" w:line="249" w:lineRule="auto"/>
        <w:ind w:left="1733" w:right="584" w:hanging="1532"/>
        <w:rPr>
          <w:del w:id="6490" w:author="2023 Revisions to CCBHC Cost Report Instructions" w:date="2023-12-07T15:54:00Z"/>
        </w:rPr>
      </w:pPr>
      <w:del w:id="6491" w:author="2023 Revisions to CCBHC Cost Report Instructions" w:date="2023-12-07T15:54:00Z">
        <w:r>
          <w:rPr>
            <w:b/>
          </w:rPr>
          <w:delText>Column 9b:</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above</w:delText>
        </w:r>
        <w:r>
          <w:rPr>
            <w:spacing w:val="-5"/>
          </w:rPr>
          <w:delText xml:space="preserve"> </w:delText>
        </w:r>
        <w:r>
          <w:delText>the</w:delText>
        </w:r>
        <w:r>
          <w:rPr>
            <w:spacing w:val="-5"/>
          </w:rPr>
          <w:delText xml:space="preserve"> </w:delText>
        </w:r>
        <w:r>
          <w:delText>monthly</w:delText>
        </w:r>
        <w:r>
          <w:rPr>
            <w:spacing w:val="-4"/>
          </w:rPr>
          <w:delText xml:space="preserve"> </w:delText>
        </w:r>
        <w:r>
          <w:delText>outlier</w:delText>
        </w:r>
        <w:r>
          <w:rPr>
            <w:spacing w:val="-1"/>
          </w:rPr>
          <w:delText xml:space="preserve"> </w:delText>
        </w:r>
        <w:r>
          <w:delText>threshold</w:delText>
        </w:r>
        <w:r>
          <w:rPr>
            <w:spacing w:val="-5"/>
          </w:rPr>
          <w:delText xml:space="preserve"> </w:delText>
        </w:r>
        <w:r>
          <w:delText>for</w:delText>
        </w:r>
        <w:r>
          <w:rPr>
            <w:spacing w:val="-4"/>
          </w:rPr>
          <w:delText xml:space="preserve"> </w:delText>
        </w:r>
        <w:r>
          <w:delText>patients with Certain Conditions 8.</w:delText>
        </w:r>
      </w:del>
    </w:p>
    <w:p w14:paraId="71739D99" w14:textId="77777777" w:rsidR="0059672E" w:rsidRDefault="0050054D">
      <w:pPr>
        <w:pStyle w:val="BodyText"/>
        <w:tabs>
          <w:tab w:val="left" w:pos="1732"/>
        </w:tabs>
        <w:spacing w:before="115" w:line="247" w:lineRule="auto"/>
        <w:ind w:left="1733" w:right="941" w:hanging="1532"/>
        <w:rPr>
          <w:del w:id="6492" w:author="2023 Revisions to CCBHC Cost Report Instructions" w:date="2023-12-07T15:54:00Z"/>
        </w:rPr>
      </w:pPr>
      <w:del w:id="6493" w:author="2023 Revisions to CCBHC Cost Report Instructions" w:date="2023-12-07T15:54:00Z">
        <w:r>
          <w:rPr>
            <w:b/>
          </w:rPr>
          <w:delText>Column 10a:</w:delText>
        </w:r>
        <w:r>
          <w:rPr>
            <w:b/>
          </w:rPr>
          <w:tab/>
        </w:r>
        <w:r>
          <w:delText>Enter</w:delText>
        </w:r>
        <w:r>
          <w:rPr>
            <w:spacing w:val="-4"/>
          </w:rPr>
          <w:delText xml:space="preserve"> </w:delText>
        </w:r>
        <w:r>
          <w:delText>the</w:delText>
        </w:r>
        <w:r>
          <w:rPr>
            <w:spacing w:val="-5"/>
          </w:rPr>
          <w:delText xml:space="preserve"> </w:delText>
        </w:r>
        <w:r>
          <w:delText>total</w:delText>
        </w:r>
        <w:r>
          <w:rPr>
            <w:spacing w:val="-3"/>
          </w:rPr>
          <w:delText xml:space="preserve"> </w:delText>
        </w:r>
        <w:r>
          <w:delText>cost</w:delText>
        </w:r>
        <w:r>
          <w:rPr>
            <w:spacing w:val="-1"/>
          </w:rPr>
          <w:delText xml:space="preserve"> </w:delText>
        </w:r>
        <w:r>
          <w:delText>and</w:delText>
        </w:r>
        <w:r>
          <w:rPr>
            <w:spacing w:val="-5"/>
          </w:rPr>
          <w:delText xml:space="preserve"> </w:delText>
        </w:r>
        <w:r>
          <w:delText>charges</w:delText>
        </w:r>
        <w:r>
          <w:rPr>
            <w:spacing w:val="-2"/>
          </w:rPr>
          <w:delText xml:space="preserve"> </w:delText>
        </w:r>
        <w:r>
          <w:delText>at</w:delText>
        </w:r>
        <w:r>
          <w:rPr>
            <w:spacing w:val="-1"/>
          </w:rPr>
          <w:delText xml:space="preserve"> </w:delText>
        </w:r>
        <w:r>
          <w:delText>or</w:delText>
        </w:r>
        <w:r>
          <w:rPr>
            <w:spacing w:val="-1"/>
          </w:rPr>
          <w:delText xml:space="preserve"> </w:delText>
        </w:r>
        <w:r>
          <w:delText>below</w:delText>
        </w:r>
        <w:r>
          <w:rPr>
            <w:spacing w:val="-6"/>
          </w:rPr>
          <w:delText xml:space="preserve"> </w:delText>
        </w:r>
        <w:r>
          <w:delText>the</w:delText>
        </w:r>
        <w:r>
          <w:rPr>
            <w:spacing w:val="-5"/>
          </w:rPr>
          <w:delText xml:space="preserve"> </w:delText>
        </w:r>
        <w:r>
          <w:delText>monthly</w:delText>
        </w:r>
        <w:r>
          <w:rPr>
            <w:spacing w:val="-5"/>
          </w:rPr>
          <w:delText xml:space="preserve"> </w:delText>
        </w:r>
        <w:r>
          <w:delText>outlier</w:delText>
        </w:r>
        <w:r>
          <w:rPr>
            <w:spacing w:val="-1"/>
          </w:rPr>
          <w:delText xml:space="preserve"> </w:delText>
        </w:r>
        <w:r>
          <w:delText>threshold</w:delText>
        </w:r>
        <w:r>
          <w:rPr>
            <w:spacing w:val="-5"/>
          </w:rPr>
          <w:delText xml:space="preserve"> </w:delText>
        </w:r>
        <w:r>
          <w:delText>for patients with Certain Conditions 9.</w:delText>
        </w:r>
      </w:del>
    </w:p>
    <w:p w14:paraId="7B71EDA4" w14:textId="77777777" w:rsidR="0059672E" w:rsidRDefault="0050054D">
      <w:pPr>
        <w:pStyle w:val="BodyText"/>
        <w:spacing w:before="119" w:line="247" w:lineRule="auto"/>
        <w:ind w:left="1733" w:right="491" w:hanging="1532"/>
        <w:rPr>
          <w:del w:id="6494" w:author="2023 Revisions to CCBHC Cost Report Instructions" w:date="2023-12-07T15:54:00Z"/>
        </w:rPr>
      </w:pPr>
      <w:del w:id="6495" w:author="2023 Revisions to CCBHC Cost Report Instructions" w:date="2023-12-07T15:54:00Z">
        <w:r>
          <w:rPr>
            <w:b/>
          </w:rPr>
          <w:delText>Column</w:delText>
        </w:r>
        <w:r>
          <w:rPr>
            <w:b/>
            <w:spacing w:val="-2"/>
          </w:rPr>
          <w:delText xml:space="preserve"> </w:delText>
        </w:r>
        <w:r>
          <w:rPr>
            <w:b/>
          </w:rPr>
          <w:delText>10b:</w:delText>
        </w:r>
        <w:r>
          <w:rPr>
            <w:b/>
            <w:spacing w:val="80"/>
            <w:w w:val="150"/>
          </w:rPr>
          <w:delText xml:space="preserve"> </w:delText>
        </w:r>
        <w:r>
          <w:delText>Enter</w:delText>
        </w:r>
        <w:r>
          <w:rPr>
            <w:spacing w:val="-3"/>
          </w:rPr>
          <w:delText xml:space="preserve"> </w:delText>
        </w:r>
        <w:r>
          <w:delText>the</w:delText>
        </w:r>
        <w:r>
          <w:rPr>
            <w:spacing w:val="-4"/>
          </w:rPr>
          <w:delText xml:space="preserve"> </w:delText>
        </w:r>
        <w:r>
          <w:delText>total</w:delText>
        </w:r>
        <w:r>
          <w:rPr>
            <w:spacing w:val="-2"/>
          </w:rPr>
          <w:delText xml:space="preserve"> </w:delText>
        </w:r>
        <w:r>
          <w:delText>cost and</w:delText>
        </w:r>
        <w:r>
          <w:rPr>
            <w:spacing w:val="-4"/>
          </w:rPr>
          <w:delText xml:space="preserve"> </w:delText>
        </w:r>
        <w:r>
          <w:delText>charges</w:delText>
        </w:r>
        <w:r>
          <w:rPr>
            <w:spacing w:val="-1"/>
          </w:rPr>
          <w:delText xml:space="preserve"> </w:delText>
        </w:r>
        <w:r>
          <w:delText>above</w:delText>
        </w:r>
        <w:r>
          <w:rPr>
            <w:spacing w:val="-4"/>
          </w:rPr>
          <w:delText xml:space="preserve"> </w:delText>
        </w:r>
        <w:r>
          <w:delText>the</w:delText>
        </w:r>
        <w:r>
          <w:rPr>
            <w:spacing w:val="-4"/>
          </w:rPr>
          <w:delText xml:space="preserve"> </w:delText>
        </w:r>
        <w:r>
          <w:delText>monthly</w:delText>
        </w:r>
        <w:r>
          <w:rPr>
            <w:spacing w:val="-3"/>
          </w:rPr>
          <w:delText xml:space="preserve"> </w:delText>
        </w:r>
        <w:r>
          <w:delText>outlier threshold</w:delText>
        </w:r>
        <w:r>
          <w:rPr>
            <w:spacing w:val="-4"/>
          </w:rPr>
          <w:delText xml:space="preserve"> </w:delText>
        </w:r>
        <w:r>
          <w:delText>for</w:delText>
        </w:r>
        <w:r>
          <w:rPr>
            <w:spacing w:val="-3"/>
          </w:rPr>
          <w:delText xml:space="preserve"> </w:delText>
        </w:r>
        <w:r>
          <w:delText>patients with Certain Conditions 9.</w:delText>
        </w:r>
      </w:del>
    </w:p>
    <w:p w14:paraId="5CB69E8B" w14:textId="77777777" w:rsidR="0059672E" w:rsidRDefault="0050054D">
      <w:pPr>
        <w:pStyle w:val="BodyText"/>
        <w:spacing w:before="118" w:line="249" w:lineRule="auto"/>
        <w:ind w:left="1733" w:right="259" w:hanging="1532"/>
        <w:rPr>
          <w:del w:id="6496" w:author="2023 Revisions to CCBHC Cost Report Instructions" w:date="2023-12-07T15:54:00Z"/>
        </w:rPr>
      </w:pPr>
      <w:del w:id="6497" w:author="2023 Revisions to CCBHC Cost Report Instructions" w:date="2023-12-07T15:54:00Z">
        <w:r>
          <w:rPr>
            <w:b/>
          </w:rPr>
          <w:delText>Total</w:delText>
        </w:r>
        <w:r>
          <w:rPr>
            <w:b/>
            <w:spacing w:val="-1"/>
          </w:rPr>
          <w:delText xml:space="preserve"> </w:delText>
        </w:r>
        <w:r>
          <w:rPr>
            <w:b/>
          </w:rPr>
          <w:delText>Column:</w:delText>
        </w:r>
        <w:r>
          <w:rPr>
            <w:b/>
            <w:spacing w:val="-13"/>
          </w:rPr>
          <w:delText xml:space="preserve"> </w:delText>
        </w:r>
        <w:r>
          <w:delText>“Total</w:delText>
        </w:r>
        <w:r>
          <w:rPr>
            <w:spacing w:val="-3"/>
          </w:rPr>
          <w:delText xml:space="preserve"> </w:delText>
        </w:r>
        <w:r>
          <w:delText>Population</w:delText>
        </w:r>
        <w:r>
          <w:rPr>
            <w:spacing w:val="-2"/>
          </w:rPr>
          <w:delText xml:space="preserve"> </w:delText>
        </w:r>
        <w:r>
          <w:delText>Charges,”</w:delText>
        </w:r>
        <w:r>
          <w:rPr>
            <w:spacing w:val="-4"/>
          </w:rPr>
          <w:delText xml:space="preserve"> </w:delText>
        </w:r>
        <w:r>
          <w:delText>which</w:delText>
        </w:r>
        <w:r>
          <w:rPr>
            <w:spacing w:val="-3"/>
          </w:rPr>
          <w:delText xml:space="preserve"> </w:delText>
        </w:r>
        <w:r>
          <w:delText>is</w:delText>
        </w:r>
        <w:r>
          <w:rPr>
            <w:spacing w:val="-2"/>
          </w:rPr>
          <w:delText xml:space="preserve"> </w:delText>
        </w:r>
        <w:r>
          <w:delText>calculated</w:delText>
        </w:r>
        <w:r>
          <w:rPr>
            <w:spacing w:val="-3"/>
          </w:rPr>
          <w:delText xml:space="preserve"> </w:delText>
        </w:r>
        <w:r>
          <w:delText>by</w:delText>
        </w:r>
        <w:r>
          <w:rPr>
            <w:spacing w:val="-5"/>
          </w:rPr>
          <w:delText xml:space="preserve"> </w:delText>
        </w:r>
        <w:r>
          <w:delText>adding</w:delText>
        </w:r>
        <w:r>
          <w:rPr>
            <w:spacing w:val="-2"/>
          </w:rPr>
          <w:delText xml:space="preserve"> </w:delText>
        </w:r>
        <w:r>
          <w:delText>the</w:delText>
        </w:r>
        <w:r>
          <w:rPr>
            <w:spacing w:val="-5"/>
          </w:rPr>
          <w:delText xml:space="preserve"> </w:delText>
        </w:r>
        <w:r>
          <w:delText>amounts</w:delText>
        </w:r>
        <w:r>
          <w:rPr>
            <w:spacing w:val="-5"/>
          </w:rPr>
          <w:delText xml:space="preserve"> </w:delText>
        </w:r>
        <w:r>
          <w:delText>in</w:delText>
        </w:r>
        <w:r>
          <w:rPr>
            <w:spacing w:val="-3"/>
          </w:rPr>
          <w:delText xml:space="preserve"> </w:delText>
        </w:r>
        <w:r>
          <w:delText>all columns from 1a to 10b, is automatically populated in this cell.</w:delText>
        </w:r>
      </w:del>
    </w:p>
    <w:p w14:paraId="64ED1EF9" w14:textId="77777777" w:rsidR="0059672E" w:rsidRDefault="0050054D">
      <w:pPr>
        <w:pStyle w:val="Heading5"/>
        <w:ind w:left="201"/>
        <w:rPr>
          <w:del w:id="6498" w:author="2023 Revisions to CCBHC Cost Report Instructions" w:date="2023-12-07T15:54:00Z"/>
        </w:rPr>
      </w:pPr>
      <w:bookmarkStart w:id="6499" w:name="Line_Descriptions"/>
      <w:bookmarkStart w:id="6500" w:name="_bookmark48"/>
      <w:bookmarkEnd w:id="6499"/>
      <w:bookmarkEnd w:id="6500"/>
      <w:del w:id="6501" w:author="2023 Revisions to CCBHC Cost Report Instructions" w:date="2023-12-07T15:54:00Z">
        <w:r>
          <w:delText>Line</w:delText>
        </w:r>
        <w:r>
          <w:rPr>
            <w:spacing w:val="-1"/>
          </w:rPr>
          <w:delText xml:space="preserve"> </w:delText>
        </w:r>
        <w:r>
          <w:rPr>
            <w:spacing w:val="-2"/>
          </w:rPr>
          <w:delText>Descriptions</w:delText>
        </w:r>
      </w:del>
    </w:p>
    <w:p w14:paraId="77CA268C" w14:textId="6FDB112F" w:rsidR="0059672E" w:rsidRDefault="0050054D">
      <w:pPr>
        <w:pStyle w:val="Hangingtext"/>
        <w:pPrChange w:id="6502" w:author="2023 Revisions to CCBHC Cost Report Instructions" w:date="2023-12-07T15:54:00Z">
          <w:pPr>
            <w:pStyle w:val="BodyText"/>
            <w:tabs>
              <w:tab w:val="left" w:pos="1641"/>
            </w:tabs>
            <w:spacing w:before="85" w:line="247" w:lineRule="auto"/>
            <w:ind w:left="1642" w:right="360" w:hanging="1532"/>
          </w:pPr>
        </w:pPrChange>
      </w:pPr>
      <w:r>
        <w:rPr>
          <w:b/>
        </w:rPr>
        <w:t>Line 1:</w:t>
      </w:r>
      <w:ins w:id="6503" w:author="2023 Revisions to CCBHC Cost Report Instructions" w:date="2023-12-07T15:54:00Z">
        <w:r w:rsidR="00B86774">
          <w:t xml:space="preserve"> </w:t>
        </w:r>
      </w:ins>
      <w:r>
        <w:rPr>
          <w:rPrChange w:id="6504" w:author="2023 Revisions to CCBHC Cost Report Instructions" w:date="2023-12-07T15:54:00Z">
            <w:rPr>
              <w:b/>
            </w:rPr>
          </w:rPrChange>
        </w:rPr>
        <w:tab/>
      </w:r>
      <w:r>
        <w:t>Enter the covered charges for CCBHC services under each population group in columns</w:t>
      </w:r>
      <w:r>
        <w:rPr>
          <w:rPrChange w:id="6505" w:author="2023 Revisions to CCBHC Cost Report Instructions" w:date="2023-12-07T15:54:00Z">
            <w:rPr>
              <w:spacing w:val="-1"/>
            </w:rPr>
          </w:rPrChange>
        </w:rPr>
        <w:t xml:space="preserve"> </w:t>
      </w:r>
      <w:r>
        <w:t>1a–10b, as</w:t>
      </w:r>
      <w:r>
        <w:rPr>
          <w:rPrChange w:id="6506" w:author="2023 Revisions to CCBHC Cost Report Instructions" w:date="2023-12-07T15:54:00Z">
            <w:rPr>
              <w:spacing w:val="-1"/>
            </w:rPr>
          </w:rPrChange>
        </w:rPr>
        <w:t xml:space="preserve"> </w:t>
      </w:r>
      <w:r>
        <w:t>described</w:t>
      </w:r>
      <w:r>
        <w:rPr>
          <w:rPrChange w:id="6507" w:author="2023 Revisions to CCBHC Cost Report Instructions" w:date="2023-12-07T15:54:00Z">
            <w:rPr>
              <w:spacing w:val="-2"/>
            </w:rPr>
          </w:rPrChange>
        </w:rPr>
        <w:t xml:space="preserve"> </w:t>
      </w:r>
      <w:r>
        <w:t>above.</w:t>
      </w:r>
      <w:r>
        <w:rPr>
          <w:rPrChange w:id="6508" w:author="2023 Revisions to CCBHC Cost Report Instructions" w:date="2023-12-07T15:54:00Z">
            <w:rPr>
              <w:spacing w:val="40"/>
            </w:rPr>
          </w:rPrChange>
        </w:rPr>
        <w:t xml:space="preserve"> </w:t>
      </w:r>
      <w:ins w:id="6509" w:author="2023 Revisions to CCBHC Cost Report Instructions" w:date="2023-12-07T15:54:00Z">
        <w:r w:rsidR="00B86774">
          <w:t xml:space="preserve"> </w:t>
        </w:r>
      </w:ins>
      <w:r>
        <w:t>The</w:t>
      </w:r>
      <w:r>
        <w:rPr>
          <w:rPrChange w:id="6510" w:author="2023 Revisions to CCBHC Cost Report Instructions" w:date="2023-12-07T15:54:00Z">
            <w:rPr>
              <w:spacing w:val="-4"/>
            </w:rPr>
          </w:rPrChange>
        </w:rPr>
        <w:t xml:space="preserve"> </w:t>
      </w:r>
      <w:r>
        <w:t>total</w:t>
      </w:r>
      <w:r>
        <w:rPr>
          <w:rPrChange w:id="6511" w:author="2023 Revisions to CCBHC Cost Report Instructions" w:date="2023-12-07T15:54:00Z">
            <w:rPr>
              <w:spacing w:val="-5"/>
            </w:rPr>
          </w:rPrChange>
        </w:rPr>
        <w:t xml:space="preserve"> </w:t>
      </w:r>
      <w:r>
        <w:t>column</w:t>
      </w:r>
      <w:r>
        <w:rPr>
          <w:rPrChange w:id="6512" w:author="2023 Revisions to CCBHC Cost Report Instructions" w:date="2023-12-07T15:54:00Z">
            <w:rPr>
              <w:spacing w:val="-1"/>
            </w:rPr>
          </w:rPrChange>
        </w:rPr>
        <w:t xml:space="preserve"> </w:t>
      </w:r>
      <w:r>
        <w:t>at</w:t>
      </w:r>
      <w:r>
        <w:rPr>
          <w:rPrChange w:id="6513" w:author="2023 Revisions to CCBHC Cost Report Instructions" w:date="2023-12-07T15:54:00Z">
            <w:rPr>
              <w:spacing w:val="-3"/>
            </w:rPr>
          </w:rPrChange>
        </w:rPr>
        <w:t xml:space="preserve"> </w:t>
      </w:r>
      <w:r>
        <w:t>the</w:t>
      </w:r>
      <w:r>
        <w:rPr>
          <w:rPrChange w:id="6514" w:author="2023 Revisions to CCBHC Cost Report Instructions" w:date="2023-12-07T15:54:00Z">
            <w:rPr>
              <w:spacing w:val="-4"/>
            </w:rPr>
          </w:rPrChange>
        </w:rPr>
        <w:t xml:space="preserve"> </w:t>
      </w:r>
      <w:r>
        <w:t>far</w:t>
      </w:r>
      <w:r>
        <w:rPr>
          <w:rPrChange w:id="6515" w:author="2023 Revisions to CCBHC Cost Report Instructions" w:date="2023-12-07T15:54:00Z">
            <w:rPr>
              <w:spacing w:val="-3"/>
            </w:rPr>
          </w:rPrChange>
        </w:rPr>
        <w:t xml:space="preserve"> </w:t>
      </w:r>
      <w:r>
        <w:t>right</w:t>
      </w:r>
      <w:r>
        <w:rPr>
          <w:rPrChange w:id="6516" w:author="2023 Revisions to CCBHC Cost Report Instructions" w:date="2023-12-07T15:54:00Z">
            <w:rPr>
              <w:spacing w:val="-3"/>
            </w:rPr>
          </w:rPrChange>
        </w:rPr>
        <w:t xml:space="preserve"> </w:t>
      </w:r>
      <w:r>
        <w:t>of</w:t>
      </w:r>
      <w:r>
        <w:rPr>
          <w:rPrChange w:id="6517" w:author="2023 Revisions to CCBHC Cost Report Instructions" w:date="2023-12-07T15:54:00Z">
            <w:rPr>
              <w:spacing w:val="-3"/>
            </w:rPr>
          </w:rPrChange>
        </w:rPr>
        <w:t xml:space="preserve"> </w:t>
      </w:r>
      <w:r>
        <w:t>this</w:t>
      </w:r>
      <w:r>
        <w:rPr>
          <w:rPrChange w:id="6518" w:author="2023 Revisions to CCBHC Cost Report Instructions" w:date="2023-12-07T15:54:00Z">
            <w:rPr>
              <w:spacing w:val="-1"/>
            </w:rPr>
          </w:rPrChange>
        </w:rPr>
        <w:t xml:space="preserve"> </w:t>
      </w:r>
      <w:r>
        <w:t>table sums the “Total Population Charges.”</w:t>
      </w:r>
      <w:ins w:id="6519" w:author="2023 Revisions to CCBHC Cost Report Instructions" w:date="2023-12-07T15:54:00Z">
        <w:r w:rsidR="00B86774">
          <w:t xml:space="preserve">  </w:t>
        </w:r>
      </w:ins>
    </w:p>
    <w:p w14:paraId="2135BEE0" w14:textId="20EDEF82" w:rsidR="0059672E" w:rsidRDefault="0050054D">
      <w:pPr>
        <w:pStyle w:val="Hangingtext"/>
        <w:pPrChange w:id="6520" w:author="2023 Revisions to CCBHC Cost Report Instructions" w:date="2023-12-07T15:54:00Z">
          <w:pPr>
            <w:pStyle w:val="BodyText"/>
            <w:tabs>
              <w:tab w:val="left" w:pos="1641"/>
            </w:tabs>
            <w:spacing w:before="118" w:line="247" w:lineRule="auto"/>
            <w:ind w:left="1641" w:right="475" w:hanging="1532"/>
          </w:pPr>
        </w:pPrChange>
      </w:pPr>
      <w:r>
        <w:rPr>
          <w:b/>
        </w:rPr>
        <w:t>Line 2:</w:t>
      </w:r>
      <w:ins w:id="6521" w:author="2023 Revisions to CCBHC Cost Report Instructions" w:date="2023-12-07T15:54:00Z">
        <w:r w:rsidR="00B86774">
          <w:rPr>
            <w:b/>
          </w:rPr>
          <w:t xml:space="preserve"> </w:t>
        </w:r>
      </w:ins>
      <w:r>
        <w:rPr>
          <w:rPrChange w:id="6522" w:author="2023 Revisions to CCBHC Cost Report Instructions" w:date="2023-12-07T15:54:00Z">
            <w:rPr>
              <w:b/>
            </w:rPr>
          </w:rPrChange>
        </w:rPr>
        <w:tab/>
      </w:r>
      <w:r>
        <w:rPr>
          <w:b/>
          <w:i/>
          <w:rPrChange w:id="6523" w:author="2023 Revisions to CCBHC Cost Report Instructions" w:date="2023-12-07T15:54:00Z">
            <w:rPr>
              <w:b/>
            </w:rPr>
          </w:rPrChange>
        </w:rPr>
        <w:t xml:space="preserve">For </w:t>
      </w:r>
      <w:r>
        <w:rPr>
          <w:b/>
          <w:i/>
          <w:rPrChange w:id="6524" w:author="2023 Revisions to CCBHC Cost Report Instructions" w:date="2023-12-07T15:54:00Z">
            <w:rPr>
              <w:b/>
            </w:rPr>
          </w:rPrChange>
        </w:rPr>
        <w:t>demonstration year 1 (DY1) only</w:t>
      </w:r>
      <w:r>
        <w:t>, enter the additional anticipated covered charges</w:t>
      </w:r>
      <w:r>
        <w:rPr>
          <w:rPrChange w:id="6525" w:author="2023 Revisions to CCBHC Cost Report Instructions" w:date="2023-12-07T15:54:00Z">
            <w:rPr>
              <w:spacing w:val="-5"/>
            </w:rPr>
          </w:rPrChange>
        </w:rPr>
        <w:t xml:space="preserve"> </w:t>
      </w:r>
      <w:r>
        <w:t>for</w:t>
      </w:r>
      <w:r>
        <w:rPr>
          <w:rPrChange w:id="6526" w:author="2023 Revisions to CCBHC Cost Report Instructions" w:date="2023-12-07T15:54:00Z">
            <w:rPr>
              <w:spacing w:val="-4"/>
            </w:rPr>
          </w:rPrChange>
        </w:rPr>
        <w:t xml:space="preserve"> </w:t>
      </w:r>
      <w:r>
        <w:t>CCBHC</w:t>
      </w:r>
      <w:r>
        <w:rPr>
          <w:rPrChange w:id="6527" w:author="2023 Revisions to CCBHC Cost Report Instructions" w:date="2023-12-07T15:54:00Z">
            <w:rPr>
              <w:spacing w:val="-3"/>
            </w:rPr>
          </w:rPrChange>
        </w:rPr>
        <w:t xml:space="preserve"> </w:t>
      </w:r>
      <w:r>
        <w:t>services</w:t>
      </w:r>
      <w:r>
        <w:rPr>
          <w:rPrChange w:id="6528" w:author="2023 Revisions to CCBHC Cost Report Instructions" w:date="2023-12-07T15:54:00Z">
            <w:rPr>
              <w:spacing w:val="-2"/>
            </w:rPr>
          </w:rPrChange>
        </w:rPr>
        <w:t xml:space="preserve"> </w:t>
      </w:r>
      <w:r>
        <w:t>under</w:t>
      </w:r>
      <w:r>
        <w:rPr>
          <w:rPrChange w:id="6529" w:author="2023 Revisions to CCBHC Cost Report Instructions" w:date="2023-12-07T15:54:00Z">
            <w:rPr>
              <w:spacing w:val="-4"/>
            </w:rPr>
          </w:rPrChange>
        </w:rPr>
        <w:t xml:space="preserve"> </w:t>
      </w:r>
      <w:r>
        <w:t>each</w:t>
      </w:r>
      <w:r>
        <w:rPr>
          <w:rPrChange w:id="6530" w:author="2023 Revisions to CCBHC Cost Report Instructions" w:date="2023-12-07T15:54:00Z">
            <w:rPr>
              <w:spacing w:val="-3"/>
            </w:rPr>
          </w:rPrChange>
        </w:rPr>
        <w:t xml:space="preserve"> </w:t>
      </w:r>
      <w:r>
        <w:t>population</w:t>
      </w:r>
      <w:r>
        <w:rPr>
          <w:rPrChange w:id="6531" w:author="2023 Revisions to CCBHC Cost Report Instructions" w:date="2023-12-07T15:54:00Z">
            <w:rPr>
              <w:spacing w:val="-5"/>
            </w:rPr>
          </w:rPrChange>
        </w:rPr>
        <w:t xml:space="preserve"> </w:t>
      </w:r>
      <w:r>
        <w:t>group</w:t>
      </w:r>
      <w:r>
        <w:rPr>
          <w:rPrChange w:id="6532" w:author="2023 Revisions to CCBHC Cost Report Instructions" w:date="2023-12-07T15:54:00Z">
            <w:rPr>
              <w:spacing w:val="-5"/>
            </w:rPr>
          </w:rPrChange>
        </w:rPr>
        <w:t xml:space="preserve"> </w:t>
      </w:r>
      <w:r>
        <w:t>in</w:t>
      </w:r>
      <w:r>
        <w:rPr>
          <w:rPrChange w:id="6533" w:author="2023 Revisions to CCBHC Cost Report Instructions" w:date="2023-12-07T15:54:00Z">
            <w:rPr>
              <w:spacing w:val="-3"/>
            </w:rPr>
          </w:rPrChange>
        </w:rPr>
        <w:t xml:space="preserve"> </w:t>
      </w:r>
      <w:r>
        <w:t>columns</w:t>
      </w:r>
      <w:r>
        <w:rPr>
          <w:rPrChange w:id="6534" w:author="2023 Revisions to CCBHC Cost Report Instructions" w:date="2023-12-07T15:54:00Z">
            <w:rPr>
              <w:spacing w:val="-5"/>
            </w:rPr>
          </w:rPrChange>
        </w:rPr>
        <w:t xml:space="preserve"> </w:t>
      </w:r>
      <w:r>
        <w:t>1a–10b,</w:t>
      </w:r>
      <w:r>
        <w:rPr>
          <w:rPrChange w:id="6535" w:author="2023 Revisions to CCBHC Cost Report Instructions" w:date="2023-12-07T15:54:00Z">
            <w:rPr>
              <w:spacing w:val="-1"/>
            </w:rPr>
          </w:rPrChange>
        </w:rPr>
        <w:t xml:space="preserve"> </w:t>
      </w:r>
      <w:r>
        <w:t>as described above.</w:t>
      </w:r>
      <w:r>
        <w:rPr>
          <w:rPrChange w:id="6536" w:author="2023 Revisions to CCBHC Cost Report Instructions" w:date="2023-12-07T15:54:00Z">
            <w:rPr>
              <w:spacing w:val="40"/>
            </w:rPr>
          </w:rPrChange>
        </w:rPr>
        <w:t xml:space="preserve"> </w:t>
      </w:r>
      <w:ins w:id="6537" w:author="2023 Revisions to CCBHC Cost Report Instructions" w:date="2023-12-07T15:54:00Z">
        <w:r w:rsidR="00B86774">
          <w:t xml:space="preserve"> </w:t>
        </w:r>
      </w:ins>
      <w:r>
        <w:t>These should only be charges not captured in line 1.</w:t>
      </w:r>
      <w:r>
        <w:rPr>
          <w:rPrChange w:id="6538" w:author="2023 Revisions to CCBHC Cost Report Instructions" w:date="2023-12-07T15:54:00Z">
            <w:rPr>
              <w:spacing w:val="40"/>
            </w:rPr>
          </w:rPrChange>
        </w:rPr>
        <w:t xml:space="preserve"> </w:t>
      </w:r>
      <w:ins w:id="6539" w:author="2023 Revisions to CCBHC Cost Report Instructions" w:date="2023-12-07T15:54:00Z">
        <w:r w:rsidR="00B86774">
          <w:t xml:space="preserve"> </w:t>
        </w:r>
      </w:ins>
      <w:r>
        <w:t>The total column at the far right of this table sums the “Total Population Charges.”</w:t>
      </w:r>
      <w:ins w:id="6540" w:author="2023 Revisions to CCBHC Cost Report Instructions" w:date="2023-12-07T15:54:00Z">
        <w:r w:rsidR="00B86774">
          <w:t xml:space="preserve">  </w:t>
        </w:r>
      </w:ins>
    </w:p>
    <w:p w14:paraId="25E84E26" w14:textId="11AE0B0A" w:rsidR="0059672E" w:rsidRDefault="0050054D">
      <w:pPr>
        <w:pStyle w:val="Hangingtext"/>
        <w:pPrChange w:id="6541" w:author="2023 Revisions to CCBHC Cost Report Instructions" w:date="2023-12-07T15:54:00Z">
          <w:pPr>
            <w:pStyle w:val="BodyText"/>
            <w:tabs>
              <w:tab w:val="left" w:pos="1641"/>
            </w:tabs>
            <w:spacing w:before="118"/>
            <w:ind w:left="110"/>
          </w:pPr>
        </w:pPrChange>
      </w:pPr>
      <w:r>
        <w:rPr>
          <w:b/>
        </w:rPr>
        <w:t>Line</w:t>
      </w:r>
      <w:r>
        <w:rPr>
          <w:b/>
          <w:rPrChange w:id="6542" w:author="2023 Revisions to CCBHC Cost Report Instructions" w:date="2023-12-07T15:54:00Z">
            <w:rPr>
              <w:b/>
              <w:spacing w:val="-1"/>
            </w:rPr>
          </w:rPrChange>
        </w:rPr>
        <w:t xml:space="preserve"> </w:t>
      </w:r>
      <w:r>
        <w:rPr>
          <w:b/>
          <w:rPrChange w:id="6543" w:author="2023 Revisions to CCBHC Cost Report Instructions" w:date="2023-12-07T15:54:00Z">
            <w:rPr>
              <w:b/>
              <w:spacing w:val="-5"/>
            </w:rPr>
          </w:rPrChange>
        </w:rPr>
        <w:t>3:</w:t>
      </w:r>
      <w:ins w:id="6544" w:author="2023 Revisions to CCBHC Cost Report Instructions" w:date="2023-12-07T15:54:00Z">
        <w:r w:rsidR="00B86774">
          <w:t xml:space="preserve"> </w:t>
        </w:r>
      </w:ins>
      <w:r>
        <w:rPr>
          <w:rPrChange w:id="6545" w:author="2023 Revisions to CCBHC Cost Report Instructions" w:date="2023-12-07T15:54:00Z">
            <w:rPr>
              <w:b/>
            </w:rPr>
          </w:rPrChange>
        </w:rPr>
        <w:tab/>
      </w:r>
      <w:r>
        <w:t>Line</w:t>
      </w:r>
      <w:r>
        <w:rPr>
          <w:rPrChange w:id="6546" w:author="2023 Revisions to CCBHC Cost Report Instructions" w:date="2023-12-07T15:54:00Z">
            <w:rPr>
              <w:spacing w:val="-6"/>
            </w:rPr>
          </w:rPrChange>
        </w:rPr>
        <w:t xml:space="preserve"> </w:t>
      </w:r>
      <w:r>
        <w:t>3</w:t>
      </w:r>
      <w:r>
        <w:rPr>
          <w:rPrChange w:id="6547" w:author="2023 Revisions to CCBHC Cost Report Instructions" w:date="2023-12-07T15:54:00Z">
            <w:rPr>
              <w:spacing w:val="-4"/>
            </w:rPr>
          </w:rPrChange>
        </w:rPr>
        <w:t xml:space="preserve"> </w:t>
      </w:r>
      <w:r>
        <w:t>automatically</w:t>
      </w:r>
      <w:r>
        <w:rPr>
          <w:rPrChange w:id="6548" w:author="2023 Revisions to CCBHC Cost Report Instructions" w:date="2023-12-07T15:54:00Z">
            <w:rPr>
              <w:spacing w:val="-5"/>
            </w:rPr>
          </w:rPrChange>
        </w:rPr>
        <w:t xml:space="preserve"> </w:t>
      </w:r>
      <w:r>
        <w:t>populates</w:t>
      </w:r>
      <w:r>
        <w:rPr>
          <w:rPrChange w:id="6549" w:author="2023 Revisions to CCBHC Cost Report Instructions" w:date="2023-12-07T15:54:00Z">
            <w:rPr>
              <w:spacing w:val="-3"/>
            </w:rPr>
          </w:rPrChange>
        </w:rPr>
        <w:t xml:space="preserve"> </w:t>
      </w:r>
      <w:r>
        <w:t>with</w:t>
      </w:r>
      <w:r>
        <w:rPr>
          <w:rPrChange w:id="6550" w:author="2023 Revisions to CCBHC Cost Report Instructions" w:date="2023-12-07T15:54:00Z">
            <w:rPr>
              <w:spacing w:val="-3"/>
            </w:rPr>
          </w:rPrChange>
        </w:rPr>
        <w:t xml:space="preserve"> </w:t>
      </w:r>
      <w:r>
        <w:t>the</w:t>
      </w:r>
      <w:r>
        <w:rPr>
          <w:rPrChange w:id="6551" w:author="2023 Revisions to CCBHC Cost Report Instructions" w:date="2023-12-07T15:54:00Z">
            <w:rPr>
              <w:spacing w:val="-5"/>
            </w:rPr>
          </w:rPrChange>
        </w:rPr>
        <w:t xml:space="preserve"> </w:t>
      </w:r>
      <w:r>
        <w:t>sum</w:t>
      </w:r>
      <w:r>
        <w:rPr>
          <w:rPrChange w:id="6552" w:author="2023 Revisions to CCBHC Cost Report Instructions" w:date="2023-12-07T15:54:00Z">
            <w:rPr>
              <w:spacing w:val="-5"/>
            </w:rPr>
          </w:rPrChange>
        </w:rPr>
        <w:t xml:space="preserve"> </w:t>
      </w:r>
      <w:r>
        <w:t>of</w:t>
      </w:r>
      <w:r>
        <w:rPr>
          <w:rPrChange w:id="6553" w:author="2023 Revisions to CCBHC Cost Report Instructions" w:date="2023-12-07T15:54:00Z">
            <w:rPr>
              <w:spacing w:val="-2"/>
            </w:rPr>
          </w:rPrChange>
        </w:rPr>
        <w:t xml:space="preserve"> </w:t>
      </w:r>
      <w:r>
        <w:t>line</w:t>
      </w:r>
      <w:r>
        <w:rPr>
          <w:rPrChange w:id="6554" w:author="2023 Revisions to CCBHC Cost Report Instructions" w:date="2023-12-07T15:54:00Z">
            <w:rPr>
              <w:spacing w:val="-3"/>
            </w:rPr>
          </w:rPrChange>
        </w:rPr>
        <w:t xml:space="preserve"> </w:t>
      </w:r>
      <w:r>
        <w:t>1</w:t>
      </w:r>
      <w:r>
        <w:rPr>
          <w:rPrChange w:id="6555" w:author="2023 Revisions to CCBHC Cost Report Instructions" w:date="2023-12-07T15:54:00Z">
            <w:rPr>
              <w:spacing w:val="-4"/>
            </w:rPr>
          </w:rPrChange>
        </w:rPr>
        <w:t xml:space="preserve"> </w:t>
      </w:r>
      <w:r>
        <w:t>and</w:t>
      </w:r>
      <w:r>
        <w:rPr>
          <w:rPrChange w:id="6556" w:author="2023 Revisions to CCBHC Cost Report Instructions" w:date="2023-12-07T15:54:00Z">
            <w:rPr>
              <w:spacing w:val="-5"/>
            </w:rPr>
          </w:rPrChange>
        </w:rPr>
        <w:t xml:space="preserve"> </w:t>
      </w:r>
      <w:r>
        <w:t>line</w:t>
      </w:r>
      <w:r>
        <w:rPr>
          <w:rPrChange w:id="6557" w:author="2023 Revisions to CCBHC Cost Report Instructions" w:date="2023-12-07T15:54:00Z">
            <w:rPr>
              <w:spacing w:val="-3"/>
            </w:rPr>
          </w:rPrChange>
        </w:rPr>
        <w:t xml:space="preserve"> </w:t>
      </w:r>
      <w:r>
        <w:rPr>
          <w:rPrChange w:id="6558" w:author="2023 Revisions to CCBHC Cost Report Instructions" w:date="2023-12-07T15:54:00Z">
            <w:rPr>
              <w:spacing w:val="-5"/>
            </w:rPr>
          </w:rPrChange>
        </w:rPr>
        <w:t>2.</w:t>
      </w:r>
      <w:ins w:id="6559" w:author="2023 Revisions to CCBHC Cost Report Instructions" w:date="2023-12-07T15:54:00Z">
        <w:r w:rsidR="00B86774">
          <w:t xml:space="preserve"> </w:t>
        </w:r>
      </w:ins>
    </w:p>
    <w:p w14:paraId="5CEA43B7" w14:textId="77777777" w:rsidR="00942D5E" w:rsidRDefault="00025E08" w:rsidP="00B86774">
      <w:pPr>
        <w:pStyle w:val="Hangingtext"/>
        <w:rPr>
          <w:ins w:id="6560" w:author="2023 Revisions to CCBHC Cost Report Instructions" w:date="2023-12-07T15:54:00Z"/>
        </w:rPr>
      </w:pPr>
      <w:ins w:id="6561" w:author="2023 Revisions to CCBHC Cost Report Instructions" w:date="2023-12-07T15:54:00Z">
        <w:r>
          <w:rPr>
            <w:b/>
          </w:rPr>
          <w:t>Total Column:</w:t>
        </w:r>
        <w:r w:rsidR="00A03AF3">
          <w:tab/>
        </w:r>
        <w:r>
          <w:t xml:space="preserve">“Total Population Charges,” which is calculated by adding the amounts in all columns from 1a to </w:t>
        </w:r>
        <w:r w:rsidR="00A758EB">
          <w:t>6</w:t>
        </w:r>
        <w:r>
          <w:t xml:space="preserve">b, is automatically populated in this cell.   </w:t>
        </w:r>
      </w:ins>
    </w:p>
    <w:p w14:paraId="2234AF74" w14:textId="77777777" w:rsidR="00942D5E" w:rsidRPr="00A03AF3" w:rsidRDefault="00025E08" w:rsidP="00EB641D">
      <w:pPr>
        <w:pStyle w:val="Heading3"/>
        <w:rPr>
          <w:ins w:id="6562" w:author="2023 Revisions to CCBHC Cost Report Instructions" w:date="2023-12-07T15:54:00Z"/>
        </w:rPr>
      </w:pPr>
      <w:bookmarkStart w:id="6563" w:name="_Toc147503640"/>
      <w:bookmarkStart w:id="6564" w:name="_Toc148441589"/>
      <w:ins w:id="6565" w:author="2023 Revisions to CCBHC Cost Report Instructions" w:date="2023-12-07T15:54:00Z">
        <w:r>
          <w:t xml:space="preserve">Line </w:t>
        </w:r>
        <w:r w:rsidRPr="00EB641D">
          <w:t>Descriptions</w:t>
        </w:r>
        <w:bookmarkEnd w:id="6563"/>
        <w:bookmarkEnd w:id="6564"/>
        <w:r>
          <w:t xml:space="preserve"> </w:t>
        </w:r>
      </w:ins>
    </w:p>
    <w:p w14:paraId="5C0AD92D" w14:textId="05F12ABA" w:rsidR="0059672E" w:rsidRDefault="0050054D">
      <w:pPr>
        <w:pStyle w:val="Hangingtext"/>
        <w:pPrChange w:id="6566" w:author="2023 Revisions to CCBHC Cost Report Instructions" w:date="2023-12-07T15:54:00Z">
          <w:pPr>
            <w:pStyle w:val="BodyText"/>
            <w:tabs>
              <w:tab w:val="left" w:pos="1641"/>
            </w:tabs>
            <w:spacing w:before="126"/>
            <w:ind w:left="1641" w:right="211" w:hanging="1532"/>
          </w:pPr>
        </w:pPrChange>
      </w:pPr>
      <w:r>
        <w:rPr>
          <w:b/>
        </w:rPr>
        <w:t>Line 4:</w:t>
      </w:r>
      <w:ins w:id="6567" w:author="2023 Revisions to CCBHC Cost Report Instructions" w:date="2023-12-07T15:54:00Z">
        <w:r w:rsidR="00B86774">
          <w:t xml:space="preserve"> </w:t>
        </w:r>
      </w:ins>
      <w:r>
        <w:rPr>
          <w:rPrChange w:id="6568" w:author="2023 Revisions to CCBHC Cost Report Instructions" w:date="2023-12-07T15:54:00Z">
            <w:rPr>
              <w:b/>
            </w:rPr>
          </w:rPrChange>
        </w:rPr>
        <w:tab/>
      </w:r>
      <w:r>
        <w:t>Line</w:t>
      </w:r>
      <w:r>
        <w:rPr>
          <w:rPrChange w:id="6569" w:author="2023 Revisions to CCBHC Cost Report Instructions" w:date="2023-12-07T15:54:00Z">
            <w:rPr>
              <w:spacing w:val="-2"/>
            </w:rPr>
          </w:rPrChange>
        </w:rPr>
        <w:t xml:space="preserve"> </w:t>
      </w:r>
      <w:r>
        <w:t>4</w:t>
      </w:r>
      <w:r>
        <w:rPr>
          <w:rPrChange w:id="6570" w:author="2023 Revisions to CCBHC Cost Report Instructions" w:date="2023-12-07T15:54:00Z">
            <w:rPr>
              <w:spacing w:val="-3"/>
            </w:rPr>
          </w:rPrChange>
        </w:rPr>
        <w:t xml:space="preserve"> </w:t>
      </w:r>
      <w:r>
        <w:t>automatically</w:t>
      </w:r>
      <w:r>
        <w:rPr>
          <w:rPrChange w:id="6571" w:author="2023 Revisions to CCBHC Cost Report Instructions" w:date="2023-12-07T15:54:00Z">
            <w:rPr>
              <w:spacing w:val="-5"/>
            </w:rPr>
          </w:rPrChange>
        </w:rPr>
        <w:t xml:space="preserve"> </w:t>
      </w:r>
      <w:r>
        <w:t>populates</w:t>
      </w:r>
      <w:r>
        <w:rPr>
          <w:rPrChange w:id="6572" w:author="2023 Revisions to CCBHC Cost Report Instructions" w:date="2023-12-07T15:54:00Z">
            <w:rPr>
              <w:spacing w:val="-2"/>
            </w:rPr>
          </w:rPrChange>
        </w:rPr>
        <w:t xml:space="preserve"> </w:t>
      </w:r>
      <w:r>
        <w:t>the</w:t>
      </w:r>
      <w:r>
        <w:rPr>
          <w:rPrChange w:id="6573" w:author="2023 Revisions to CCBHC Cost Report Instructions" w:date="2023-12-07T15:54:00Z">
            <w:rPr>
              <w:spacing w:val="-6"/>
            </w:rPr>
          </w:rPrChange>
        </w:rPr>
        <w:t xml:space="preserve"> </w:t>
      </w:r>
      <w:r>
        <w:t>total</w:t>
      </w:r>
      <w:r>
        <w:rPr>
          <w:rPrChange w:id="6574" w:author="2023 Revisions to CCBHC Cost Report Instructions" w:date="2023-12-07T15:54:00Z">
            <w:rPr>
              <w:spacing w:val="-3"/>
            </w:rPr>
          </w:rPrChange>
        </w:rPr>
        <w:t xml:space="preserve"> </w:t>
      </w:r>
      <w:r>
        <w:t>column</w:t>
      </w:r>
      <w:r>
        <w:rPr>
          <w:rPrChange w:id="6575" w:author="2023 Revisions to CCBHC Cost Report Instructions" w:date="2023-12-07T15:54:00Z">
            <w:rPr>
              <w:spacing w:val="-3"/>
            </w:rPr>
          </w:rPrChange>
        </w:rPr>
        <w:t xml:space="preserve"> </w:t>
      </w:r>
      <w:r>
        <w:t>with</w:t>
      </w:r>
      <w:r>
        <w:rPr>
          <w:rPrChange w:id="6576" w:author="2023 Revisions to CCBHC Cost Report Instructions" w:date="2023-12-07T15:54:00Z">
            <w:rPr>
              <w:spacing w:val="-3"/>
            </w:rPr>
          </w:rPrChange>
        </w:rPr>
        <w:t xml:space="preserve"> </w:t>
      </w:r>
      <w:r>
        <w:t>the</w:t>
      </w:r>
      <w:r>
        <w:rPr>
          <w:rPrChange w:id="6577" w:author="2023 Revisions to CCBHC Cost Report Instructions" w:date="2023-12-07T15:54:00Z">
            <w:rPr>
              <w:spacing w:val="-5"/>
            </w:rPr>
          </w:rPrChange>
        </w:rPr>
        <w:t xml:space="preserve"> </w:t>
      </w:r>
      <w:r>
        <w:t>total</w:t>
      </w:r>
      <w:r>
        <w:rPr>
          <w:rPrChange w:id="6578" w:author="2023 Revisions to CCBHC Cost Report Instructions" w:date="2023-12-07T15:54:00Z">
            <w:rPr>
              <w:spacing w:val="-3"/>
            </w:rPr>
          </w:rPrChange>
        </w:rPr>
        <w:t xml:space="preserve"> </w:t>
      </w:r>
      <w:r>
        <w:t>direct</w:t>
      </w:r>
      <w:r>
        <w:rPr>
          <w:rPrChange w:id="6579" w:author="2023 Revisions to CCBHC Cost Report Instructions" w:date="2023-12-07T15:54:00Z">
            <w:rPr>
              <w:spacing w:val="-4"/>
            </w:rPr>
          </w:rPrChange>
        </w:rPr>
        <w:t xml:space="preserve"> </w:t>
      </w:r>
      <w:r>
        <w:t>costs</w:t>
      </w:r>
      <w:r>
        <w:rPr>
          <w:rPrChange w:id="6580" w:author="2023 Revisions to CCBHC Cost Report Instructions" w:date="2023-12-07T15:54:00Z">
            <w:rPr>
              <w:spacing w:val="-6"/>
            </w:rPr>
          </w:rPrChange>
        </w:rPr>
        <w:t xml:space="preserve"> </w:t>
      </w:r>
      <w:r>
        <w:t>for</w:t>
      </w:r>
      <w:r>
        <w:rPr>
          <w:rPrChange w:id="6581" w:author="2023 Revisions to CCBHC Cost Report Instructions" w:date="2023-12-07T15:54:00Z">
            <w:rPr>
              <w:spacing w:val="-1"/>
            </w:rPr>
          </w:rPrChange>
        </w:rPr>
        <w:t xml:space="preserve"> </w:t>
      </w:r>
      <w:r>
        <w:t>CCBHC services from the Trial Balance tab, column 9, line 29.</w:t>
      </w:r>
      <w:ins w:id="6582" w:author="2023 Revisions to CCBHC Cost Report Instructions" w:date="2023-12-07T15:54:00Z">
        <w:r w:rsidR="00B86774">
          <w:t xml:space="preserve"> </w:t>
        </w:r>
      </w:ins>
    </w:p>
    <w:p w14:paraId="273A773B" w14:textId="0C2AB153" w:rsidR="0059672E" w:rsidRDefault="0050054D">
      <w:pPr>
        <w:pStyle w:val="Hangingtext"/>
        <w:pPrChange w:id="6583" w:author="2023 Revisions to CCBHC Cost Report Instructions" w:date="2023-12-07T15:54:00Z">
          <w:pPr>
            <w:pStyle w:val="BodyText"/>
            <w:tabs>
              <w:tab w:val="left" w:pos="1641"/>
            </w:tabs>
            <w:spacing w:before="115" w:line="247" w:lineRule="auto"/>
            <w:ind w:left="1641" w:right="881" w:hanging="1532"/>
          </w:pPr>
        </w:pPrChange>
      </w:pPr>
      <w:r>
        <w:rPr>
          <w:b/>
        </w:rPr>
        <w:t>Line 5:</w:t>
      </w:r>
      <w:ins w:id="6584" w:author="2023 Revisions to CCBHC Cost Report Instructions" w:date="2023-12-07T15:54:00Z">
        <w:r w:rsidR="00B86774">
          <w:t xml:space="preserve"> </w:t>
        </w:r>
      </w:ins>
      <w:r>
        <w:rPr>
          <w:rPrChange w:id="6585" w:author="2023 Revisions to CCBHC Cost Report Instructions" w:date="2023-12-07T15:54:00Z">
            <w:rPr>
              <w:b/>
            </w:rPr>
          </w:rPrChange>
        </w:rPr>
        <w:tab/>
      </w:r>
      <w:r>
        <w:t>Line</w:t>
      </w:r>
      <w:r>
        <w:rPr>
          <w:rPrChange w:id="6586" w:author="2023 Revisions to CCBHC Cost Report Instructions" w:date="2023-12-07T15:54:00Z">
            <w:rPr>
              <w:spacing w:val="-3"/>
            </w:rPr>
          </w:rPrChange>
        </w:rPr>
        <w:t xml:space="preserve"> </w:t>
      </w:r>
      <w:r>
        <w:t>5</w:t>
      </w:r>
      <w:r>
        <w:rPr>
          <w:rPrChange w:id="6587" w:author="2023 Revisions to CCBHC Cost Report Instructions" w:date="2023-12-07T15:54:00Z">
            <w:rPr>
              <w:spacing w:val="-2"/>
            </w:rPr>
          </w:rPrChange>
        </w:rPr>
        <w:t xml:space="preserve"> </w:t>
      </w:r>
      <w:r>
        <w:t>automatically</w:t>
      </w:r>
      <w:r>
        <w:rPr>
          <w:rPrChange w:id="6588" w:author="2023 Revisions to CCBHC Cost Report Instructions" w:date="2023-12-07T15:54:00Z">
            <w:rPr>
              <w:spacing w:val="-5"/>
            </w:rPr>
          </w:rPrChange>
        </w:rPr>
        <w:t xml:space="preserve"> </w:t>
      </w:r>
      <w:r>
        <w:t>populates</w:t>
      </w:r>
      <w:r>
        <w:rPr>
          <w:rPrChange w:id="6589" w:author="2023 Revisions to CCBHC Cost Report Instructions" w:date="2023-12-07T15:54:00Z">
            <w:rPr>
              <w:spacing w:val="-2"/>
            </w:rPr>
          </w:rPrChange>
        </w:rPr>
        <w:t xml:space="preserve"> </w:t>
      </w:r>
      <w:r>
        <w:t>the</w:t>
      </w:r>
      <w:r>
        <w:rPr>
          <w:rPrChange w:id="6590" w:author="2023 Revisions to CCBHC Cost Report Instructions" w:date="2023-12-07T15:54:00Z">
            <w:rPr>
              <w:spacing w:val="-7"/>
            </w:rPr>
          </w:rPrChange>
        </w:rPr>
        <w:t xml:space="preserve"> </w:t>
      </w:r>
      <w:r>
        <w:t>total</w:t>
      </w:r>
      <w:r>
        <w:rPr>
          <w:rPrChange w:id="6591" w:author="2023 Revisions to CCBHC Cost Report Instructions" w:date="2023-12-07T15:54:00Z">
            <w:rPr>
              <w:spacing w:val="-3"/>
            </w:rPr>
          </w:rPrChange>
        </w:rPr>
        <w:t xml:space="preserve"> </w:t>
      </w:r>
      <w:r>
        <w:t>column</w:t>
      </w:r>
      <w:r>
        <w:rPr>
          <w:rPrChange w:id="6592" w:author="2023 Revisions to CCBHC Cost Report Instructions" w:date="2023-12-07T15:54:00Z">
            <w:rPr>
              <w:spacing w:val="-3"/>
            </w:rPr>
          </w:rPrChange>
        </w:rPr>
        <w:t xml:space="preserve"> </w:t>
      </w:r>
      <w:r>
        <w:t>with</w:t>
      </w:r>
      <w:r>
        <w:rPr>
          <w:rPrChange w:id="6593" w:author="2023 Revisions to CCBHC Cost Report Instructions" w:date="2023-12-07T15:54:00Z">
            <w:rPr>
              <w:spacing w:val="-3"/>
            </w:rPr>
          </w:rPrChange>
        </w:rPr>
        <w:t xml:space="preserve"> </w:t>
      </w:r>
      <w:r>
        <w:t>the</w:t>
      </w:r>
      <w:r>
        <w:rPr>
          <w:rPrChange w:id="6594" w:author="2023 Revisions to CCBHC Cost Report Instructions" w:date="2023-12-07T15:54:00Z">
            <w:rPr>
              <w:spacing w:val="-5"/>
            </w:rPr>
          </w:rPrChange>
        </w:rPr>
        <w:t xml:space="preserve"> </w:t>
      </w:r>
      <w:r>
        <w:t>total</w:t>
      </w:r>
      <w:r>
        <w:rPr>
          <w:rPrChange w:id="6595" w:author="2023 Revisions to CCBHC Cost Report Instructions" w:date="2023-12-07T15:54:00Z">
            <w:rPr>
              <w:spacing w:val="-3"/>
            </w:rPr>
          </w:rPrChange>
        </w:rPr>
        <w:t xml:space="preserve"> </w:t>
      </w:r>
      <w:r>
        <w:t>indirect</w:t>
      </w:r>
      <w:r>
        <w:rPr>
          <w:rPrChange w:id="6596" w:author="2023 Revisions to CCBHC Cost Report Instructions" w:date="2023-12-07T15:54:00Z">
            <w:rPr>
              <w:spacing w:val="-1"/>
            </w:rPr>
          </w:rPrChange>
        </w:rPr>
        <w:t xml:space="preserve"> </w:t>
      </w:r>
      <w:r>
        <w:t>costs</w:t>
      </w:r>
      <w:r>
        <w:rPr>
          <w:rPrChange w:id="6597" w:author="2023 Revisions to CCBHC Cost Report Instructions" w:date="2023-12-07T15:54:00Z">
            <w:rPr>
              <w:spacing w:val="-7"/>
            </w:rPr>
          </w:rPrChange>
        </w:rPr>
        <w:t xml:space="preserve"> </w:t>
      </w:r>
      <w:r>
        <w:t>for CCBHC services from the Indirect Cost Allocation tab, line 16.</w:t>
      </w:r>
      <w:ins w:id="6598" w:author="2023 Revisions to CCBHC Cost Report Instructions" w:date="2023-12-07T15:54:00Z">
        <w:r w:rsidR="00B86774">
          <w:t xml:space="preserve"> </w:t>
        </w:r>
      </w:ins>
    </w:p>
    <w:p w14:paraId="08FCCAC9" w14:textId="77777777" w:rsidR="0059672E" w:rsidRDefault="0059672E">
      <w:pPr>
        <w:spacing w:line="247" w:lineRule="auto"/>
        <w:rPr>
          <w:del w:id="6599" w:author="2023 Revisions to CCBHC Cost Report Instructions" w:date="2023-12-07T15:54:00Z"/>
        </w:rPr>
        <w:sectPr w:rsidR="0059672E">
          <w:pgSz w:w="12240" w:h="15840"/>
          <w:pgMar w:top="1340" w:right="940" w:bottom="620" w:left="1240" w:header="542" w:footer="432" w:gutter="0"/>
          <w:cols w:space="720"/>
        </w:sectPr>
      </w:pPr>
    </w:p>
    <w:p w14:paraId="64FC24E9" w14:textId="531FFA54" w:rsidR="0059672E" w:rsidRDefault="0050054D">
      <w:pPr>
        <w:pStyle w:val="Hangingtext"/>
        <w:pPrChange w:id="6600" w:author="2023 Revisions to CCBHC Cost Report Instructions" w:date="2023-12-07T15:54:00Z">
          <w:pPr>
            <w:pStyle w:val="BodyText"/>
            <w:tabs>
              <w:tab w:val="left" w:pos="1639"/>
            </w:tabs>
            <w:spacing w:before="83"/>
            <w:ind w:left="108"/>
          </w:pPr>
        </w:pPrChange>
      </w:pPr>
      <w:r>
        <w:rPr>
          <w:b/>
        </w:rPr>
        <w:t>Line</w:t>
      </w:r>
      <w:r>
        <w:rPr>
          <w:b/>
          <w:rPrChange w:id="6601" w:author="2023 Revisions to CCBHC Cost Report Instructions" w:date="2023-12-07T15:54:00Z">
            <w:rPr>
              <w:b/>
              <w:spacing w:val="-1"/>
            </w:rPr>
          </w:rPrChange>
        </w:rPr>
        <w:t xml:space="preserve"> </w:t>
      </w:r>
      <w:r>
        <w:rPr>
          <w:b/>
          <w:rPrChange w:id="6602" w:author="2023 Revisions to CCBHC Cost Report Instructions" w:date="2023-12-07T15:54:00Z">
            <w:rPr>
              <w:b/>
              <w:spacing w:val="-5"/>
            </w:rPr>
          </w:rPrChange>
        </w:rPr>
        <w:t>6:</w:t>
      </w:r>
      <w:ins w:id="6603" w:author="2023 Revisions to CCBHC Cost Report Instructions" w:date="2023-12-07T15:54:00Z">
        <w:r w:rsidR="00B86774">
          <w:t xml:space="preserve"> </w:t>
        </w:r>
      </w:ins>
      <w:r>
        <w:rPr>
          <w:rPrChange w:id="6604" w:author="2023 Revisions to CCBHC Cost Report Instructions" w:date="2023-12-07T15:54:00Z">
            <w:rPr>
              <w:b/>
            </w:rPr>
          </w:rPrChange>
        </w:rPr>
        <w:tab/>
      </w:r>
      <w:r>
        <w:t>Line</w:t>
      </w:r>
      <w:r>
        <w:rPr>
          <w:rPrChange w:id="6605" w:author="2023 Revisions to CCBHC Cost Report Instructions" w:date="2023-12-07T15:54:00Z">
            <w:rPr>
              <w:spacing w:val="-6"/>
            </w:rPr>
          </w:rPrChange>
        </w:rPr>
        <w:t xml:space="preserve"> </w:t>
      </w:r>
      <w:r>
        <w:t>6</w:t>
      </w:r>
      <w:r>
        <w:rPr>
          <w:rPrChange w:id="6606" w:author="2023 Revisions to CCBHC Cost Report Instructions" w:date="2023-12-07T15:54:00Z">
            <w:rPr>
              <w:spacing w:val="-2"/>
            </w:rPr>
          </w:rPrChange>
        </w:rPr>
        <w:t xml:space="preserve"> </w:t>
      </w:r>
      <w:r>
        <w:t>automatically</w:t>
      </w:r>
      <w:r>
        <w:rPr>
          <w:rPrChange w:id="6607" w:author="2023 Revisions to CCBHC Cost Report Instructions" w:date="2023-12-07T15:54:00Z">
            <w:rPr>
              <w:spacing w:val="-6"/>
            </w:rPr>
          </w:rPrChange>
        </w:rPr>
        <w:t xml:space="preserve"> </w:t>
      </w:r>
      <w:r>
        <w:t>populates</w:t>
      </w:r>
      <w:r>
        <w:rPr>
          <w:rPrChange w:id="6608" w:author="2023 Revisions to CCBHC Cost Report Instructions" w:date="2023-12-07T15:54:00Z">
            <w:rPr>
              <w:spacing w:val="-2"/>
            </w:rPr>
          </w:rPrChange>
        </w:rPr>
        <w:t xml:space="preserve"> </w:t>
      </w:r>
      <w:r>
        <w:t>the</w:t>
      </w:r>
      <w:r>
        <w:rPr>
          <w:rPrChange w:id="6609" w:author="2023 Revisions to CCBHC Cost Report Instructions" w:date="2023-12-07T15:54:00Z">
            <w:rPr>
              <w:spacing w:val="-7"/>
            </w:rPr>
          </w:rPrChange>
        </w:rPr>
        <w:t xml:space="preserve"> </w:t>
      </w:r>
      <w:r>
        <w:t>total</w:t>
      </w:r>
      <w:r>
        <w:rPr>
          <w:rPrChange w:id="6610" w:author="2023 Revisions to CCBHC Cost Report Instructions" w:date="2023-12-07T15:54:00Z">
            <w:rPr>
              <w:spacing w:val="-3"/>
            </w:rPr>
          </w:rPrChange>
        </w:rPr>
        <w:t xml:space="preserve"> </w:t>
      </w:r>
      <w:r>
        <w:t>column</w:t>
      </w:r>
      <w:r>
        <w:rPr>
          <w:rPrChange w:id="6611" w:author="2023 Revisions to CCBHC Cost Report Instructions" w:date="2023-12-07T15:54:00Z">
            <w:rPr>
              <w:spacing w:val="-4"/>
            </w:rPr>
          </w:rPrChange>
        </w:rPr>
        <w:t xml:space="preserve"> </w:t>
      </w:r>
      <w:r>
        <w:t>with</w:t>
      </w:r>
      <w:r>
        <w:rPr>
          <w:rPrChange w:id="6612" w:author="2023 Revisions to CCBHC Cost Report Instructions" w:date="2023-12-07T15:54:00Z">
            <w:rPr>
              <w:spacing w:val="-3"/>
            </w:rPr>
          </w:rPrChange>
        </w:rPr>
        <w:t xml:space="preserve"> </w:t>
      </w:r>
      <w:r>
        <w:t>the</w:t>
      </w:r>
      <w:r>
        <w:rPr>
          <w:rPrChange w:id="6613" w:author="2023 Revisions to CCBHC Cost Report Instructions" w:date="2023-12-07T15:54:00Z">
            <w:rPr>
              <w:spacing w:val="-5"/>
            </w:rPr>
          </w:rPrChange>
        </w:rPr>
        <w:t xml:space="preserve"> </w:t>
      </w:r>
      <w:r>
        <w:t>sum</w:t>
      </w:r>
      <w:r>
        <w:rPr>
          <w:rPrChange w:id="6614" w:author="2023 Revisions to CCBHC Cost Report Instructions" w:date="2023-12-07T15:54:00Z">
            <w:rPr>
              <w:spacing w:val="-5"/>
            </w:rPr>
          </w:rPrChange>
        </w:rPr>
        <w:t xml:space="preserve"> </w:t>
      </w:r>
      <w:r>
        <w:t>from</w:t>
      </w:r>
      <w:r>
        <w:rPr>
          <w:rPrChange w:id="6615" w:author="2023 Revisions to CCBHC Cost Report Instructions" w:date="2023-12-07T15:54:00Z">
            <w:rPr>
              <w:spacing w:val="-1"/>
            </w:rPr>
          </w:rPrChange>
        </w:rPr>
        <w:t xml:space="preserve"> </w:t>
      </w:r>
      <w:r>
        <w:t>line</w:t>
      </w:r>
      <w:r>
        <w:rPr>
          <w:rPrChange w:id="6616" w:author="2023 Revisions to CCBHC Cost Report Instructions" w:date="2023-12-07T15:54:00Z">
            <w:rPr>
              <w:spacing w:val="-4"/>
            </w:rPr>
          </w:rPrChange>
        </w:rPr>
        <w:t xml:space="preserve"> </w:t>
      </w:r>
      <w:r>
        <w:t>4</w:t>
      </w:r>
      <w:r>
        <w:rPr>
          <w:rPrChange w:id="6617" w:author="2023 Revisions to CCBHC Cost Report Instructions" w:date="2023-12-07T15:54:00Z">
            <w:rPr>
              <w:spacing w:val="-5"/>
            </w:rPr>
          </w:rPrChange>
        </w:rPr>
        <w:t xml:space="preserve"> </w:t>
      </w:r>
      <w:r>
        <w:t>and</w:t>
      </w:r>
      <w:r>
        <w:rPr>
          <w:rPrChange w:id="6618" w:author="2023 Revisions to CCBHC Cost Report Instructions" w:date="2023-12-07T15:54:00Z">
            <w:rPr>
              <w:spacing w:val="-3"/>
            </w:rPr>
          </w:rPrChange>
        </w:rPr>
        <w:t xml:space="preserve"> </w:t>
      </w:r>
      <w:r>
        <w:t>line</w:t>
      </w:r>
      <w:r>
        <w:rPr>
          <w:rPrChange w:id="6619" w:author="2023 Revisions to CCBHC Cost Report Instructions" w:date="2023-12-07T15:54:00Z">
            <w:rPr>
              <w:spacing w:val="-3"/>
            </w:rPr>
          </w:rPrChange>
        </w:rPr>
        <w:t xml:space="preserve"> </w:t>
      </w:r>
      <w:r>
        <w:rPr>
          <w:rPrChange w:id="6620" w:author="2023 Revisions to CCBHC Cost Report Instructions" w:date="2023-12-07T15:54:00Z">
            <w:rPr>
              <w:spacing w:val="-5"/>
            </w:rPr>
          </w:rPrChange>
        </w:rPr>
        <w:t>5.</w:t>
      </w:r>
      <w:ins w:id="6621" w:author="2023 Revisions to CCBHC Cost Report Instructions" w:date="2023-12-07T15:54:00Z">
        <w:r w:rsidR="00B86774">
          <w:t xml:space="preserve"> </w:t>
        </w:r>
      </w:ins>
    </w:p>
    <w:p w14:paraId="3820D8B6" w14:textId="1F15B533" w:rsidR="0059672E" w:rsidRDefault="0050054D">
      <w:pPr>
        <w:pStyle w:val="Hangingtext"/>
        <w:pPrChange w:id="6622" w:author="2023 Revisions to CCBHC Cost Report Instructions" w:date="2023-12-07T15:54:00Z">
          <w:pPr>
            <w:pStyle w:val="BodyText"/>
            <w:tabs>
              <w:tab w:val="left" w:pos="1639"/>
            </w:tabs>
            <w:spacing w:before="126"/>
            <w:ind w:left="1639" w:right="1066" w:hanging="1531"/>
          </w:pPr>
        </w:pPrChange>
      </w:pPr>
      <w:r>
        <w:rPr>
          <w:b/>
        </w:rPr>
        <w:t>Line 7:</w:t>
      </w:r>
      <w:ins w:id="6623" w:author="2023 Revisions to CCBHC Cost Report Instructions" w:date="2023-12-07T15:54:00Z">
        <w:r w:rsidR="00B86774">
          <w:t xml:space="preserve"> </w:t>
        </w:r>
      </w:ins>
      <w:r>
        <w:rPr>
          <w:rPrChange w:id="6624" w:author="2023 Revisions to CCBHC Cost Report Instructions" w:date="2023-12-07T15:54:00Z">
            <w:rPr>
              <w:b/>
            </w:rPr>
          </w:rPrChange>
        </w:rPr>
        <w:tab/>
      </w:r>
      <w:r>
        <w:t>Line</w:t>
      </w:r>
      <w:r>
        <w:rPr>
          <w:rPrChange w:id="6625" w:author="2023 Revisions to CCBHC Cost Report Instructions" w:date="2023-12-07T15:54:00Z">
            <w:rPr>
              <w:spacing w:val="-3"/>
            </w:rPr>
          </w:rPrChange>
        </w:rPr>
        <w:t xml:space="preserve"> </w:t>
      </w:r>
      <w:r>
        <w:t>7</w:t>
      </w:r>
      <w:r>
        <w:rPr>
          <w:rPrChange w:id="6626" w:author="2023 Revisions to CCBHC Cost Report Instructions" w:date="2023-12-07T15:54:00Z">
            <w:rPr>
              <w:spacing w:val="-2"/>
            </w:rPr>
          </w:rPrChange>
        </w:rPr>
        <w:t xml:space="preserve"> </w:t>
      </w:r>
      <w:r>
        <w:t>automatically</w:t>
      </w:r>
      <w:r>
        <w:rPr>
          <w:rPrChange w:id="6627" w:author="2023 Revisions to CCBHC Cost Report Instructions" w:date="2023-12-07T15:54:00Z">
            <w:rPr>
              <w:spacing w:val="-5"/>
            </w:rPr>
          </w:rPrChange>
        </w:rPr>
        <w:t xml:space="preserve"> </w:t>
      </w:r>
      <w:r>
        <w:t>populates</w:t>
      </w:r>
      <w:r>
        <w:rPr>
          <w:rPrChange w:id="6628" w:author="2023 Revisions to CCBHC Cost Report Instructions" w:date="2023-12-07T15:54:00Z">
            <w:rPr>
              <w:spacing w:val="-2"/>
            </w:rPr>
          </w:rPrChange>
        </w:rPr>
        <w:t xml:space="preserve"> </w:t>
      </w:r>
      <w:r>
        <w:t>the</w:t>
      </w:r>
      <w:r>
        <w:rPr>
          <w:rPrChange w:id="6629" w:author="2023 Revisions to CCBHC Cost Report Instructions" w:date="2023-12-07T15:54:00Z">
            <w:rPr>
              <w:spacing w:val="-7"/>
            </w:rPr>
          </w:rPrChange>
        </w:rPr>
        <w:t xml:space="preserve"> </w:t>
      </w:r>
      <w:r>
        <w:t>total</w:t>
      </w:r>
      <w:r>
        <w:rPr>
          <w:rPrChange w:id="6630" w:author="2023 Revisions to CCBHC Cost Report Instructions" w:date="2023-12-07T15:54:00Z">
            <w:rPr>
              <w:spacing w:val="-3"/>
            </w:rPr>
          </w:rPrChange>
        </w:rPr>
        <w:t xml:space="preserve"> </w:t>
      </w:r>
      <w:r>
        <w:t>column</w:t>
      </w:r>
      <w:r>
        <w:rPr>
          <w:rPrChange w:id="6631" w:author="2023 Revisions to CCBHC Cost Report Instructions" w:date="2023-12-07T15:54:00Z">
            <w:rPr>
              <w:spacing w:val="-3"/>
            </w:rPr>
          </w:rPrChange>
        </w:rPr>
        <w:t xml:space="preserve"> </w:t>
      </w:r>
      <w:r>
        <w:t>with</w:t>
      </w:r>
      <w:r>
        <w:rPr>
          <w:rPrChange w:id="6632" w:author="2023 Revisions to CCBHC Cost Report Instructions" w:date="2023-12-07T15:54:00Z">
            <w:rPr>
              <w:spacing w:val="-3"/>
            </w:rPr>
          </w:rPrChange>
        </w:rPr>
        <w:t xml:space="preserve"> </w:t>
      </w:r>
      <w:r>
        <w:t>the</w:t>
      </w:r>
      <w:r>
        <w:rPr>
          <w:rPrChange w:id="6633" w:author="2023 Revisions to CCBHC Cost Report Instructions" w:date="2023-12-07T15:54:00Z">
            <w:rPr>
              <w:spacing w:val="-5"/>
            </w:rPr>
          </w:rPrChange>
        </w:rPr>
        <w:t xml:space="preserve"> </w:t>
      </w:r>
      <w:r>
        <w:t>cost-to-charge</w:t>
      </w:r>
      <w:r>
        <w:rPr>
          <w:rPrChange w:id="6634" w:author="2023 Revisions to CCBHC Cost Report Instructions" w:date="2023-12-07T15:54:00Z">
            <w:rPr>
              <w:spacing w:val="-5"/>
            </w:rPr>
          </w:rPrChange>
        </w:rPr>
        <w:t xml:space="preserve"> </w:t>
      </w:r>
      <w:r>
        <w:t>ratio determined by dividing line 6 by line 3.</w:t>
      </w:r>
      <w:ins w:id="6635" w:author="2023 Revisions to CCBHC Cost Report Instructions" w:date="2023-12-07T15:54:00Z">
        <w:r w:rsidR="00B86774">
          <w:t xml:space="preserve"> </w:t>
        </w:r>
      </w:ins>
    </w:p>
    <w:p w14:paraId="5F267E54" w14:textId="4DF6078A" w:rsidR="0059672E" w:rsidRDefault="0050054D">
      <w:pPr>
        <w:pStyle w:val="Hangingtext"/>
        <w:pPrChange w:id="6636" w:author="2023 Revisions to CCBHC Cost Report Instructions" w:date="2023-12-07T15:54:00Z">
          <w:pPr>
            <w:pStyle w:val="BodyText"/>
            <w:tabs>
              <w:tab w:val="left" w:pos="1639"/>
            </w:tabs>
            <w:spacing w:before="115" w:line="247" w:lineRule="auto"/>
            <w:ind w:left="1639" w:right="569" w:hanging="1532"/>
          </w:pPr>
        </w:pPrChange>
      </w:pPr>
      <w:r>
        <w:rPr>
          <w:b/>
        </w:rPr>
        <w:t>Line 8:</w:t>
      </w:r>
      <w:ins w:id="6637" w:author="2023 Revisions to CCBHC Cost Report Instructions" w:date="2023-12-07T15:54:00Z">
        <w:r w:rsidR="00B86774">
          <w:t xml:space="preserve"> </w:t>
        </w:r>
      </w:ins>
      <w:r>
        <w:rPr>
          <w:rPrChange w:id="6638" w:author="2023 Revisions to CCBHC Cost Report Instructions" w:date="2023-12-07T15:54:00Z">
            <w:rPr>
              <w:b/>
            </w:rPr>
          </w:rPrChange>
        </w:rPr>
        <w:tab/>
      </w:r>
      <w:r>
        <w:t xml:space="preserve">Line 8 automatically </w:t>
      </w:r>
      <w:r>
        <w:t>calculates costs for each population based on the cost-to</w:t>
      </w:r>
      <w:del w:id="6639" w:author="2023 Revisions to CCBHC Cost Report Instructions" w:date="2023-12-07T15:54:00Z">
        <w:r>
          <w:delText>-</w:delText>
        </w:r>
      </w:del>
      <w:r>
        <w:t xml:space="preserve"> charge</w:t>
      </w:r>
      <w:r>
        <w:rPr>
          <w:rPrChange w:id="6640" w:author="2023 Revisions to CCBHC Cost Report Instructions" w:date="2023-12-07T15:54:00Z">
            <w:rPr>
              <w:spacing w:val="-4"/>
            </w:rPr>
          </w:rPrChange>
        </w:rPr>
        <w:t xml:space="preserve"> </w:t>
      </w:r>
      <w:r>
        <w:t>ratio.</w:t>
      </w:r>
      <w:r>
        <w:rPr>
          <w:rPrChange w:id="6641" w:author="2023 Revisions to CCBHC Cost Report Instructions" w:date="2023-12-07T15:54:00Z">
            <w:rPr>
              <w:spacing w:val="40"/>
            </w:rPr>
          </w:rPrChange>
        </w:rPr>
        <w:t xml:space="preserve"> </w:t>
      </w:r>
      <w:ins w:id="6642" w:author="2023 Revisions to CCBHC Cost Report Instructions" w:date="2023-12-07T15:54:00Z">
        <w:r w:rsidR="00B86774">
          <w:t xml:space="preserve"> </w:t>
        </w:r>
      </w:ins>
      <w:r>
        <w:t>Charges</w:t>
      </w:r>
      <w:r>
        <w:rPr>
          <w:rPrChange w:id="6643" w:author="2023 Revisions to CCBHC Cost Report Instructions" w:date="2023-12-07T15:54:00Z">
            <w:rPr>
              <w:spacing w:val="-6"/>
            </w:rPr>
          </w:rPrChange>
        </w:rPr>
        <w:t xml:space="preserve"> </w:t>
      </w:r>
      <w:r>
        <w:t>from line</w:t>
      </w:r>
      <w:r>
        <w:rPr>
          <w:rPrChange w:id="6644" w:author="2023 Revisions to CCBHC Cost Report Instructions" w:date="2023-12-07T15:54:00Z">
            <w:rPr>
              <w:spacing w:val="-2"/>
            </w:rPr>
          </w:rPrChange>
        </w:rPr>
        <w:t xml:space="preserve"> </w:t>
      </w:r>
      <w:r>
        <w:t>3</w:t>
      </w:r>
      <w:r>
        <w:rPr>
          <w:rPrChange w:id="6645" w:author="2023 Revisions to CCBHC Cost Report Instructions" w:date="2023-12-07T15:54:00Z">
            <w:rPr>
              <w:spacing w:val="-4"/>
            </w:rPr>
          </w:rPrChange>
        </w:rPr>
        <w:t xml:space="preserve"> </w:t>
      </w:r>
      <w:r>
        <w:t>are</w:t>
      </w:r>
      <w:r>
        <w:rPr>
          <w:rPrChange w:id="6646" w:author="2023 Revisions to CCBHC Cost Report Instructions" w:date="2023-12-07T15:54:00Z">
            <w:rPr>
              <w:spacing w:val="-4"/>
            </w:rPr>
          </w:rPrChange>
        </w:rPr>
        <w:t xml:space="preserve"> </w:t>
      </w:r>
      <w:r>
        <w:t>multiplied</w:t>
      </w:r>
      <w:r>
        <w:rPr>
          <w:rPrChange w:id="6647" w:author="2023 Revisions to CCBHC Cost Report Instructions" w:date="2023-12-07T15:54:00Z">
            <w:rPr>
              <w:spacing w:val="-2"/>
            </w:rPr>
          </w:rPrChange>
        </w:rPr>
        <w:t xml:space="preserve"> </w:t>
      </w:r>
      <w:r>
        <w:t>by</w:t>
      </w:r>
      <w:r>
        <w:rPr>
          <w:rPrChange w:id="6648" w:author="2023 Revisions to CCBHC Cost Report Instructions" w:date="2023-12-07T15:54:00Z">
            <w:rPr>
              <w:spacing w:val="-4"/>
            </w:rPr>
          </w:rPrChange>
        </w:rPr>
        <w:t xml:space="preserve"> </w:t>
      </w:r>
      <w:r>
        <w:t>the</w:t>
      </w:r>
      <w:r>
        <w:rPr>
          <w:rPrChange w:id="6649" w:author="2023 Revisions to CCBHC Cost Report Instructions" w:date="2023-12-07T15:54:00Z">
            <w:rPr>
              <w:spacing w:val="-2"/>
            </w:rPr>
          </w:rPrChange>
        </w:rPr>
        <w:t xml:space="preserve"> </w:t>
      </w:r>
      <w:r>
        <w:t>cost-to-charge</w:t>
      </w:r>
      <w:r>
        <w:rPr>
          <w:rPrChange w:id="6650" w:author="2023 Revisions to CCBHC Cost Report Instructions" w:date="2023-12-07T15:54:00Z">
            <w:rPr>
              <w:spacing w:val="-4"/>
            </w:rPr>
          </w:rPrChange>
        </w:rPr>
        <w:t xml:space="preserve"> </w:t>
      </w:r>
      <w:r>
        <w:t>ratio</w:t>
      </w:r>
      <w:r>
        <w:rPr>
          <w:rPrChange w:id="6651" w:author="2023 Revisions to CCBHC Cost Report Instructions" w:date="2023-12-07T15:54:00Z">
            <w:rPr>
              <w:spacing w:val="-4"/>
            </w:rPr>
          </w:rPrChange>
        </w:rPr>
        <w:t xml:space="preserve"> </w:t>
      </w:r>
      <w:r>
        <w:t>in</w:t>
      </w:r>
      <w:r>
        <w:rPr>
          <w:rPrChange w:id="6652" w:author="2023 Revisions to CCBHC Cost Report Instructions" w:date="2023-12-07T15:54:00Z">
            <w:rPr>
              <w:spacing w:val="-2"/>
            </w:rPr>
          </w:rPrChange>
        </w:rPr>
        <w:t xml:space="preserve"> </w:t>
      </w:r>
      <w:r>
        <w:t>the total column of line 7.</w:t>
      </w:r>
      <w:ins w:id="6653" w:author="2023 Revisions to CCBHC Cost Report Instructions" w:date="2023-12-07T15:54:00Z">
        <w:r w:rsidR="00B86774">
          <w:t xml:space="preserve"> </w:t>
        </w:r>
      </w:ins>
    </w:p>
    <w:p w14:paraId="62C94FE7" w14:textId="77777777" w:rsidR="0059672E" w:rsidRDefault="0059672E">
      <w:pPr>
        <w:pStyle w:val="BodyText"/>
        <w:rPr>
          <w:del w:id="6654" w:author="2023 Revisions to CCBHC Cost Report Instructions" w:date="2023-12-07T15:54:00Z"/>
          <w:sz w:val="24"/>
        </w:rPr>
      </w:pPr>
    </w:p>
    <w:p w14:paraId="600B46A1" w14:textId="77777777" w:rsidR="0059672E" w:rsidRDefault="0059672E">
      <w:pPr>
        <w:pStyle w:val="BodyText"/>
        <w:spacing w:before="10"/>
        <w:rPr>
          <w:del w:id="6655" w:author="2023 Revisions to CCBHC Cost Report Instructions" w:date="2023-12-07T15:54:00Z"/>
          <w:sz w:val="29"/>
        </w:rPr>
      </w:pPr>
    </w:p>
    <w:p w14:paraId="2BA1760A" w14:textId="728C2600" w:rsidR="0059672E" w:rsidRDefault="0050054D">
      <w:pPr>
        <w:pStyle w:val="BodyText"/>
        <w:pPrChange w:id="6656" w:author="2023 Revisions to CCBHC Cost Report Instructions" w:date="2023-12-07T15:54:00Z">
          <w:pPr>
            <w:pStyle w:val="BodyText"/>
            <w:spacing w:before="1" w:line="247" w:lineRule="auto"/>
            <w:ind w:left="199" w:right="147"/>
          </w:pPr>
        </w:pPrChange>
      </w:pPr>
      <w:r>
        <w:t>A</w:t>
      </w:r>
      <w:r>
        <w:rPr>
          <w:rPrChange w:id="6657" w:author="2023 Revisions to CCBHC Cost Report Instructions" w:date="2023-12-07T15:54:00Z">
            <w:rPr>
              <w:spacing w:val="-2"/>
            </w:rPr>
          </w:rPrChange>
        </w:rPr>
        <w:t xml:space="preserve"> </w:t>
      </w:r>
      <w:r>
        <w:t>validation</w:t>
      </w:r>
      <w:r>
        <w:rPr>
          <w:rPrChange w:id="6658" w:author="2023 Revisions to CCBHC Cost Report Instructions" w:date="2023-12-07T15:54:00Z">
            <w:rPr>
              <w:spacing w:val="-2"/>
            </w:rPr>
          </w:rPrChange>
        </w:rPr>
        <w:t xml:space="preserve"> </w:t>
      </w:r>
      <w:r>
        <w:t>check</w:t>
      </w:r>
      <w:r>
        <w:rPr>
          <w:rPrChange w:id="6659" w:author="2023 Revisions to CCBHC Cost Report Instructions" w:date="2023-12-07T15:54:00Z">
            <w:rPr>
              <w:spacing w:val="-1"/>
            </w:rPr>
          </w:rPrChange>
        </w:rPr>
        <w:t xml:space="preserve"> </w:t>
      </w:r>
      <w:r>
        <w:t>appears</w:t>
      </w:r>
      <w:r>
        <w:rPr>
          <w:rPrChange w:id="6660" w:author="2023 Revisions to CCBHC Cost Report Instructions" w:date="2023-12-07T15:54:00Z">
            <w:rPr>
              <w:spacing w:val="-1"/>
            </w:rPr>
          </w:rPrChange>
        </w:rPr>
        <w:t xml:space="preserve"> </w:t>
      </w:r>
      <w:r>
        <w:t>below</w:t>
      </w:r>
      <w:r>
        <w:rPr>
          <w:rPrChange w:id="6661" w:author="2023 Revisions to CCBHC Cost Report Instructions" w:date="2023-12-07T15:54:00Z">
            <w:rPr>
              <w:spacing w:val="-5"/>
            </w:rPr>
          </w:rPrChange>
        </w:rPr>
        <w:t xml:space="preserve"> </w:t>
      </w:r>
      <w:r>
        <w:t>Part</w:t>
      </w:r>
      <w:r>
        <w:rPr>
          <w:rPrChange w:id="6662" w:author="2023 Revisions to CCBHC Cost Report Instructions" w:date="2023-12-07T15:54:00Z">
            <w:rPr>
              <w:spacing w:val="-2"/>
            </w:rPr>
          </w:rPrChange>
        </w:rPr>
        <w:t xml:space="preserve"> </w:t>
      </w:r>
      <w:r>
        <w:t>I</w:t>
      </w:r>
      <w:r>
        <w:rPr>
          <w:rPrChange w:id="6663" w:author="2023 Revisions to CCBHC Cost Report Instructions" w:date="2023-12-07T15:54:00Z">
            <w:rPr>
              <w:spacing w:val="-2"/>
            </w:rPr>
          </w:rPrChange>
        </w:rPr>
        <w:t xml:space="preserve"> </w:t>
      </w:r>
      <w:r>
        <w:t>to</w:t>
      </w:r>
      <w:r>
        <w:rPr>
          <w:rPrChange w:id="6664" w:author="2023 Revisions to CCBHC Cost Report Instructions" w:date="2023-12-07T15:54:00Z">
            <w:rPr>
              <w:spacing w:val="-4"/>
            </w:rPr>
          </w:rPrChange>
        </w:rPr>
        <w:t xml:space="preserve"> </w:t>
      </w:r>
      <w:r>
        <w:t>verify</w:t>
      </w:r>
      <w:r>
        <w:rPr>
          <w:rPrChange w:id="6665" w:author="2023 Revisions to CCBHC Cost Report Instructions" w:date="2023-12-07T15:54:00Z">
            <w:rPr>
              <w:spacing w:val="-4"/>
            </w:rPr>
          </w:rPrChange>
        </w:rPr>
        <w:t xml:space="preserve"> </w:t>
      </w:r>
      <w:r>
        <w:t>that</w:t>
      </w:r>
      <w:r>
        <w:rPr>
          <w:rPrChange w:id="6666" w:author="2023 Revisions to CCBHC Cost Report Instructions" w:date="2023-12-07T15:54:00Z">
            <w:rPr>
              <w:spacing w:val="-2"/>
            </w:rPr>
          </w:rPrChange>
        </w:rPr>
        <w:t xml:space="preserve"> </w:t>
      </w:r>
      <w:r>
        <w:t>total</w:t>
      </w:r>
      <w:r>
        <w:rPr>
          <w:rPrChange w:id="6667" w:author="2023 Revisions to CCBHC Cost Report Instructions" w:date="2023-12-07T15:54:00Z">
            <w:rPr>
              <w:spacing w:val="-5"/>
            </w:rPr>
          </w:rPrChange>
        </w:rPr>
        <w:t xml:space="preserve"> </w:t>
      </w:r>
      <w:r>
        <w:t>costs</w:t>
      </w:r>
      <w:r>
        <w:rPr>
          <w:rPrChange w:id="6668" w:author="2023 Revisions to CCBHC Cost Report Instructions" w:date="2023-12-07T15:54:00Z">
            <w:rPr>
              <w:spacing w:val="-4"/>
            </w:rPr>
          </w:rPrChange>
        </w:rPr>
        <w:t xml:space="preserve"> </w:t>
      </w:r>
      <w:r>
        <w:t>tie</w:t>
      </w:r>
      <w:r>
        <w:rPr>
          <w:rPrChange w:id="6669" w:author="2023 Revisions to CCBHC Cost Report Instructions" w:date="2023-12-07T15:54:00Z">
            <w:rPr>
              <w:spacing w:val="-4"/>
            </w:rPr>
          </w:rPrChange>
        </w:rPr>
        <w:t xml:space="preserve"> </w:t>
      </w:r>
      <w:r>
        <w:t>to</w:t>
      </w:r>
      <w:r>
        <w:rPr>
          <w:rPrChange w:id="6670" w:author="2023 Revisions to CCBHC Cost Report Instructions" w:date="2023-12-07T15:54:00Z">
            <w:rPr>
              <w:spacing w:val="-4"/>
            </w:rPr>
          </w:rPrChange>
        </w:rPr>
        <w:t xml:space="preserve"> </w:t>
      </w:r>
      <w:r>
        <w:t>the</w:t>
      </w:r>
      <w:r>
        <w:rPr>
          <w:rPrChange w:id="6671" w:author="2023 Revisions to CCBHC Cost Report Instructions" w:date="2023-12-07T15:54:00Z">
            <w:rPr>
              <w:spacing w:val="-4"/>
            </w:rPr>
          </w:rPrChange>
        </w:rPr>
        <w:t xml:space="preserve"> </w:t>
      </w:r>
      <w:r>
        <w:t>total</w:t>
      </w:r>
      <w:r>
        <w:rPr>
          <w:rPrChange w:id="6672" w:author="2023 Revisions to CCBHC Cost Report Instructions" w:date="2023-12-07T15:54:00Z">
            <w:rPr>
              <w:spacing w:val="-2"/>
            </w:rPr>
          </w:rPrChange>
        </w:rPr>
        <w:t xml:space="preserve"> </w:t>
      </w:r>
      <w:r>
        <w:t>direct and</w:t>
      </w:r>
      <w:r>
        <w:rPr>
          <w:rPrChange w:id="6673" w:author="2023 Revisions to CCBHC Cost Report Instructions" w:date="2023-12-07T15:54:00Z">
            <w:rPr>
              <w:spacing w:val="-4"/>
            </w:rPr>
          </w:rPrChange>
        </w:rPr>
        <w:t xml:space="preserve"> </w:t>
      </w:r>
      <w:r>
        <w:t>indirect costs applicable to CCBHC services (line 6).</w:t>
      </w:r>
      <w:ins w:id="6674" w:author="2023 Revisions to CCBHC Cost Report Instructions" w:date="2023-12-07T15:54:00Z">
        <w:r w:rsidR="00025E08">
          <w:t xml:space="preserve"> </w:t>
        </w:r>
        <w:bookmarkStart w:id="6675" w:name="_Toc147503641"/>
        <w:r w:rsidR="00EB641D">
          <w:br w:type="page"/>
        </w:r>
      </w:ins>
    </w:p>
    <w:p w14:paraId="6C3A3885" w14:textId="059ACB49" w:rsidR="0059672E" w:rsidRDefault="0050054D">
      <w:pPr>
        <w:pStyle w:val="Heading2"/>
        <w:pPrChange w:id="6676" w:author="2023 Revisions to CCBHC Cost Report Instructions" w:date="2023-12-07T15:54:00Z">
          <w:pPr>
            <w:pStyle w:val="Heading4"/>
            <w:spacing w:before="179"/>
            <w:ind w:left="199"/>
          </w:pPr>
        </w:pPrChange>
      </w:pPr>
      <w:bookmarkStart w:id="6677" w:name="PART_2_–_DETERMINATION_OF_CC_PPS-2_RATE"/>
      <w:bookmarkStart w:id="6678" w:name="_bookmark49"/>
      <w:bookmarkStart w:id="6679" w:name="_Toc148441590"/>
      <w:bookmarkEnd w:id="6677"/>
      <w:bookmarkEnd w:id="6678"/>
      <w:r>
        <w:t>PART</w:t>
      </w:r>
      <w:r>
        <w:rPr>
          <w:rPrChange w:id="6680" w:author="2023 Revisions to CCBHC Cost Report Instructions" w:date="2023-12-07T15:54:00Z">
            <w:rPr>
              <w:i w:val="0"/>
              <w:spacing w:val="-3"/>
            </w:rPr>
          </w:rPrChange>
        </w:rPr>
        <w:t xml:space="preserve"> </w:t>
      </w:r>
      <w:r>
        <w:t>2</w:t>
      </w:r>
      <w:r>
        <w:rPr>
          <w:rPrChange w:id="6681" w:author="2023 Revisions to CCBHC Cost Report Instructions" w:date="2023-12-07T15:54:00Z">
            <w:rPr>
              <w:i w:val="0"/>
              <w:spacing w:val="-3"/>
            </w:rPr>
          </w:rPrChange>
        </w:rPr>
        <w:t xml:space="preserve"> </w:t>
      </w:r>
      <w:r>
        <w:t>–</w:t>
      </w:r>
      <w:r>
        <w:rPr>
          <w:rPrChange w:id="6682" w:author="2023 Revisions to CCBHC Cost Report Instructions" w:date="2023-12-07T15:54:00Z">
            <w:rPr>
              <w:i w:val="0"/>
              <w:spacing w:val="-3"/>
            </w:rPr>
          </w:rPrChange>
        </w:rPr>
        <w:t xml:space="preserve"> </w:t>
      </w:r>
      <w:r>
        <w:t>DETERMINATION</w:t>
      </w:r>
      <w:r>
        <w:rPr>
          <w:rPrChange w:id="6683" w:author="2023 Revisions to CCBHC Cost Report Instructions" w:date="2023-12-07T15:54:00Z">
            <w:rPr>
              <w:i w:val="0"/>
              <w:spacing w:val="-6"/>
            </w:rPr>
          </w:rPrChange>
        </w:rPr>
        <w:t xml:space="preserve"> </w:t>
      </w:r>
      <w:r>
        <w:t>OF</w:t>
      </w:r>
      <w:r>
        <w:rPr>
          <w:rPrChange w:id="6684" w:author="2023 Revisions to CCBHC Cost Report Instructions" w:date="2023-12-07T15:54:00Z">
            <w:rPr>
              <w:i w:val="0"/>
              <w:spacing w:val="-5"/>
            </w:rPr>
          </w:rPrChange>
        </w:rPr>
        <w:t xml:space="preserve"> </w:t>
      </w:r>
      <w:r>
        <w:t>CC</w:t>
      </w:r>
      <w:r>
        <w:rPr>
          <w:rPrChange w:id="6685" w:author="2023 Revisions to CCBHC Cost Report Instructions" w:date="2023-12-07T15:54:00Z">
            <w:rPr>
              <w:i w:val="0"/>
              <w:spacing w:val="-3"/>
            </w:rPr>
          </w:rPrChange>
        </w:rPr>
        <w:t xml:space="preserve"> </w:t>
      </w:r>
      <w:r>
        <w:t>PPS-2</w:t>
      </w:r>
      <w:r>
        <w:rPr>
          <w:rPrChange w:id="6686" w:author="2023 Revisions to CCBHC Cost Report Instructions" w:date="2023-12-07T15:54:00Z">
            <w:rPr>
              <w:i w:val="0"/>
              <w:spacing w:val="-2"/>
            </w:rPr>
          </w:rPrChange>
        </w:rPr>
        <w:t xml:space="preserve"> </w:t>
      </w:r>
      <w:r>
        <w:rPr>
          <w:rPrChange w:id="6687" w:author="2023 Revisions to CCBHC Cost Report Instructions" w:date="2023-12-07T15:54:00Z">
            <w:rPr>
              <w:i w:val="0"/>
              <w:spacing w:val="-4"/>
            </w:rPr>
          </w:rPrChange>
        </w:rPr>
        <w:t>RATE</w:t>
      </w:r>
      <w:bookmarkEnd w:id="6675"/>
      <w:bookmarkEnd w:id="6679"/>
      <w:ins w:id="6688" w:author="2023 Revisions to CCBHC Cost Report Instructions" w:date="2023-12-07T15:54:00Z">
        <w:r w:rsidR="00025E08">
          <w:t xml:space="preserve"> </w:t>
        </w:r>
      </w:ins>
    </w:p>
    <w:p w14:paraId="10972CD2" w14:textId="16AEB5F8" w:rsidR="0059672E" w:rsidRDefault="0050054D">
      <w:pPr>
        <w:pStyle w:val="Hangingtext"/>
        <w:pPrChange w:id="6689" w:author="2023 Revisions to CCBHC Cost Report Instructions" w:date="2023-12-07T15:54:00Z">
          <w:pPr>
            <w:pStyle w:val="BodyText"/>
            <w:tabs>
              <w:tab w:val="left" w:pos="1639"/>
            </w:tabs>
            <w:spacing w:before="86" w:line="247" w:lineRule="auto"/>
            <w:ind w:left="1639" w:right="810" w:hanging="1440"/>
          </w:pPr>
        </w:pPrChange>
      </w:pPr>
      <w:r>
        <w:rPr>
          <w:b/>
        </w:rPr>
        <w:t>Line 9:</w:t>
      </w:r>
      <w:ins w:id="6690" w:author="2023 Revisions to CCBHC Cost Report Instructions" w:date="2023-12-07T15:54:00Z">
        <w:r w:rsidR="00B86774">
          <w:t xml:space="preserve"> </w:t>
        </w:r>
      </w:ins>
      <w:r>
        <w:rPr>
          <w:rPrChange w:id="6691" w:author="2023 Revisions to CCBHC Cost Report Instructions" w:date="2023-12-07T15:54:00Z">
            <w:rPr>
              <w:b/>
            </w:rPr>
          </w:rPrChange>
        </w:rPr>
        <w:tab/>
      </w:r>
      <w:r>
        <w:t>“Total</w:t>
      </w:r>
      <w:r>
        <w:rPr>
          <w:rPrChange w:id="6692" w:author="2023 Revisions to CCBHC Cost Report Instructions" w:date="2023-12-07T15:54:00Z">
            <w:rPr>
              <w:spacing w:val="-4"/>
            </w:rPr>
          </w:rPrChange>
        </w:rPr>
        <w:t xml:space="preserve"> </w:t>
      </w:r>
      <w:r>
        <w:t>allowable</w:t>
      </w:r>
      <w:r>
        <w:rPr>
          <w:rPrChange w:id="6693" w:author="2023 Revisions to CCBHC Cost Report Instructions" w:date="2023-12-07T15:54:00Z">
            <w:rPr>
              <w:spacing w:val="-4"/>
            </w:rPr>
          </w:rPrChange>
        </w:rPr>
        <w:t xml:space="preserve"> </w:t>
      </w:r>
      <w:r>
        <w:t>CCBHC</w:t>
      </w:r>
      <w:r>
        <w:rPr>
          <w:rPrChange w:id="6694" w:author="2023 Revisions to CCBHC Cost Report Instructions" w:date="2023-12-07T15:54:00Z">
            <w:rPr>
              <w:spacing w:val="-2"/>
            </w:rPr>
          </w:rPrChange>
        </w:rPr>
        <w:t xml:space="preserve"> </w:t>
      </w:r>
      <w:r>
        <w:t>costs”</w:t>
      </w:r>
      <w:r>
        <w:rPr>
          <w:rPrChange w:id="6695" w:author="2023 Revisions to CCBHC Cost Report Instructions" w:date="2023-12-07T15:54:00Z">
            <w:rPr>
              <w:spacing w:val="-2"/>
            </w:rPr>
          </w:rPrChange>
        </w:rPr>
        <w:t xml:space="preserve"> </w:t>
      </w:r>
      <w:r>
        <w:t>is</w:t>
      </w:r>
      <w:r>
        <w:rPr>
          <w:rPrChange w:id="6696" w:author="2023 Revisions to CCBHC Cost Report Instructions" w:date="2023-12-07T15:54:00Z">
            <w:rPr>
              <w:spacing w:val="-3"/>
            </w:rPr>
          </w:rPrChange>
        </w:rPr>
        <w:t xml:space="preserve"> </w:t>
      </w:r>
      <w:r>
        <w:t>automatically</w:t>
      </w:r>
      <w:r>
        <w:rPr>
          <w:rPrChange w:id="6697" w:author="2023 Revisions to CCBHC Cost Report Instructions" w:date="2023-12-07T15:54:00Z">
            <w:rPr>
              <w:spacing w:val="-6"/>
            </w:rPr>
          </w:rPrChange>
        </w:rPr>
        <w:t xml:space="preserve"> </w:t>
      </w:r>
      <w:r>
        <w:t>populated</w:t>
      </w:r>
      <w:r>
        <w:rPr>
          <w:rPrChange w:id="6698" w:author="2023 Revisions to CCBHC Cost Report Instructions" w:date="2023-12-07T15:54:00Z">
            <w:rPr>
              <w:spacing w:val="-3"/>
            </w:rPr>
          </w:rPrChange>
        </w:rPr>
        <w:t xml:space="preserve"> </w:t>
      </w:r>
      <w:r>
        <w:t>on</w:t>
      </w:r>
      <w:r>
        <w:rPr>
          <w:rPrChange w:id="6699" w:author="2023 Revisions to CCBHC Cost Report Instructions" w:date="2023-12-07T15:54:00Z">
            <w:rPr>
              <w:spacing w:val="-6"/>
            </w:rPr>
          </w:rPrChange>
        </w:rPr>
        <w:t xml:space="preserve"> </w:t>
      </w:r>
      <w:r>
        <w:t>this</w:t>
      </w:r>
      <w:r>
        <w:rPr>
          <w:rPrChange w:id="6700" w:author="2023 Revisions to CCBHC Cost Report Instructions" w:date="2023-12-07T15:54:00Z">
            <w:rPr>
              <w:spacing w:val="-3"/>
            </w:rPr>
          </w:rPrChange>
        </w:rPr>
        <w:t xml:space="preserve"> </w:t>
      </w:r>
      <w:r>
        <w:t>line</w:t>
      </w:r>
      <w:r>
        <w:rPr>
          <w:rPrChange w:id="6701" w:author="2023 Revisions to CCBHC Cost Report Instructions" w:date="2023-12-07T15:54:00Z">
            <w:rPr>
              <w:spacing w:val="-6"/>
            </w:rPr>
          </w:rPrChange>
        </w:rPr>
        <w:t xml:space="preserve"> </w:t>
      </w:r>
      <w:r>
        <w:t>from</w:t>
      </w:r>
      <w:r>
        <w:rPr>
          <w:rPrChange w:id="6702" w:author="2023 Revisions to CCBHC Cost Report Instructions" w:date="2023-12-07T15:54:00Z">
            <w:rPr>
              <w:spacing w:val="-5"/>
            </w:rPr>
          </w:rPrChange>
        </w:rPr>
        <w:t xml:space="preserve"> </w:t>
      </w:r>
      <w:r>
        <w:t>the allowable CCBHC costs on line 8 above.</w:t>
      </w:r>
      <w:ins w:id="6703" w:author="2023 Revisions to CCBHC Cost Report Instructions" w:date="2023-12-07T15:54:00Z">
        <w:r w:rsidR="00B86774">
          <w:t xml:space="preserve"> </w:t>
        </w:r>
      </w:ins>
    </w:p>
    <w:p w14:paraId="129F3A5A" w14:textId="5056254D" w:rsidR="0059672E" w:rsidRDefault="0050054D">
      <w:pPr>
        <w:pStyle w:val="Hangingtext"/>
        <w:pPrChange w:id="6704" w:author="2023 Revisions to CCBHC Cost Report Instructions" w:date="2023-12-07T15:54:00Z">
          <w:pPr>
            <w:pStyle w:val="BodyText"/>
            <w:tabs>
              <w:tab w:val="left" w:pos="1639"/>
            </w:tabs>
            <w:spacing w:before="117" w:line="247" w:lineRule="auto"/>
            <w:ind w:left="1639" w:right="259" w:hanging="1440"/>
          </w:pPr>
        </w:pPrChange>
      </w:pPr>
      <w:r>
        <w:rPr>
          <w:b/>
        </w:rPr>
        <w:t>Line 10:</w:t>
      </w:r>
      <w:ins w:id="6705" w:author="2023 Revisions to CCBHC Cost Report Instructions" w:date="2023-12-07T15:54:00Z">
        <w:r w:rsidR="00B86774">
          <w:t xml:space="preserve"> </w:t>
        </w:r>
      </w:ins>
      <w:r>
        <w:rPr>
          <w:rPrChange w:id="6706" w:author="2023 Revisions to CCBHC Cost Report Instructions" w:date="2023-12-07T15:54:00Z">
            <w:rPr>
              <w:b/>
            </w:rPr>
          </w:rPrChange>
        </w:rPr>
        <w:tab/>
      </w:r>
      <w:r>
        <w:t>“Total</w:t>
      </w:r>
      <w:r>
        <w:rPr>
          <w:rPrChange w:id="6707" w:author="2023 Revisions to CCBHC Cost Report Instructions" w:date="2023-12-07T15:54:00Z">
            <w:rPr>
              <w:spacing w:val="-7"/>
            </w:rPr>
          </w:rPrChange>
        </w:rPr>
        <w:t xml:space="preserve"> </w:t>
      </w:r>
      <w:r>
        <w:t>months</w:t>
      </w:r>
      <w:r>
        <w:rPr>
          <w:rPrChange w:id="6708" w:author="2023 Revisions to CCBHC Cost Report Instructions" w:date="2023-12-07T15:54:00Z">
            <w:rPr>
              <w:spacing w:val="-3"/>
            </w:rPr>
          </w:rPrChange>
        </w:rPr>
        <w:t xml:space="preserve"> </w:t>
      </w:r>
      <w:r>
        <w:t>patients</w:t>
      </w:r>
      <w:r>
        <w:rPr>
          <w:rPrChange w:id="6709" w:author="2023 Revisions to CCBHC Cost Report Instructions" w:date="2023-12-07T15:54:00Z">
            <w:rPr>
              <w:spacing w:val="-6"/>
            </w:rPr>
          </w:rPrChange>
        </w:rPr>
        <w:t xml:space="preserve"> </w:t>
      </w:r>
      <w:r>
        <w:t>received</w:t>
      </w:r>
      <w:r>
        <w:rPr>
          <w:rPrChange w:id="6710" w:author="2023 Revisions to CCBHC Cost Report Instructions" w:date="2023-12-07T15:54:00Z">
            <w:rPr>
              <w:spacing w:val="-4"/>
            </w:rPr>
          </w:rPrChange>
        </w:rPr>
        <w:t xml:space="preserve"> </w:t>
      </w:r>
      <w:r>
        <w:t>CCBHC</w:t>
      </w:r>
      <w:r>
        <w:rPr>
          <w:rPrChange w:id="6711" w:author="2023 Revisions to CCBHC Cost Report Instructions" w:date="2023-12-07T15:54:00Z">
            <w:rPr>
              <w:spacing w:val="-4"/>
            </w:rPr>
          </w:rPrChange>
        </w:rPr>
        <w:t xml:space="preserve"> </w:t>
      </w:r>
      <w:r>
        <w:t>services” is</w:t>
      </w:r>
      <w:r>
        <w:rPr>
          <w:rPrChange w:id="6712" w:author="2023 Revisions to CCBHC Cost Report Instructions" w:date="2023-12-07T15:54:00Z">
            <w:rPr>
              <w:spacing w:val="-3"/>
            </w:rPr>
          </w:rPrChange>
        </w:rPr>
        <w:t xml:space="preserve"> </w:t>
      </w:r>
      <w:r>
        <w:t>automatically</w:t>
      </w:r>
      <w:r>
        <w:rPr>
          <w:rPrChange w:id="6713" w:author="2023 Revisions to CCBHC Cost Report Instructions" w:date="2023-12-07T15:54:00Z">
            <w:rPr>
              <w:spacing w:val="-6"/>
            </w:rPr>
          </w:rPrChange>
        </w:rPr>
        <w:t xml:space="preserve"> </w:t>
      </w:r>
      <w:r>
        <w:t>populated</w:t>
      </w:r>
      <w:r>
        <w:rPr>
          <w:rPrChange w:id="6714" w:author="2023 Revisions to CCBHC Cost Report Instructions" w:date="2023-12-07T15:54:00Z">
            <w:rPr>
              <w:spacing w:val="-3"/>
            </w:rPr>
          </w:rPrChange>
        </w:rPr>
        <w:t xml:space="preserve"> </w:t>
      </w:r>
      <w:r>
        <w:t>on</w:t>
      </w:r>
      <w:r>
        <w:rPr>
          <w:rPrChange w:id="6715" w:author="2023 Revisions to CCBHC Cost Report Instructions" w:date="2023-12-07T15:54:00Z">
            <w:rPr>
              <w:spacing w:val="-6"/>
            </w:rPr>
          </w:rPrChange>
        </w:rPr>
        <w:t xml:space="preserve"> </w:t>
      </w:r>
      <w:r>
        <w:t>this line</w:t>
      </w:r>
      <w:r>
        <w:rPr>
          <w:rPrChange w:id="6716" w:author="2023 Revisions to CCBHC Cost Report Instructions" w:date="2023-12-07T15:54:00Z">
            <w:rPr>
              <w:spacing w:val="-2"/>
            </w:rPr>
          </w:rPrChange>
        </w:rPr>
        <w:t xml:space="preserve"> </w:t>
      </w:r>
      <w:r>
        <w:t>from</w:t>
      </w:r>
      <w:r>
        <w:rPr>
          <w:rPrChange w:id="6717" w:author="2023 Revisions to CCBHC Cost Report Instructions" w:date="2023-12-07T15:54:00Z">
            <w:rPr>
              <w:spacing w:val="-5"/>
            </w:rPr>
          </w:rPrChange>
        </w:rPr>
        <w:t xml:space="preserve"> </w:t>
      </w:r>
      <w:r>
        <w:t>the</w:t>
      </w:r>
      <w:r>
        <w:rPr>
          <w:rPrChange w:id="6718" w:author="2023 Revisions to CCBHC Cost Report Instructions" w:date="2023-12-07T15:54:00Z">
            <w:rPr>
              <w:spacing w:val="-4"/>
            </w:rPr>
          </w:rPrChange>
        </w:rPr>
        <w:t xml:space="preserve"> </w:t>
      </w:r>
      <w:r>
        <w:t>total</w:t>
      </w:r>
      <w:r>
        <w:rPr>
          <w:rPrChange w:id="6719" w:author="2023 Revisions to CCBHC Cost Report Instructions" w:date="2023-12-07T15:54:00Z">
            <w:rPr>
              <w:spacing w:val="-2"/>
            </w:rPr>
          </w:rPrChange>
        </w:rPr>
        <w:t xml:space="preserve"> </w:t>
      </w:r>
      <w:r>
        <w:t>visits</w:t>
      </w:r>
      <w:r>
        <w:rPr>
          <w:rPrChange w:id="6720" w:author="2023 Revisions to CCBHC Cost Report Instructions" w:date="2023-12-07T15:54:00Z">
            <w:rPr>
              <w:spacing w:val="-1"/>
            </w:rPr>
          </w:rPrChange>
        </w:rPr>
        <w:t xml:space="preserve"> </w:t>
      </w:r>
      <w:r>
        <w:t>in</w:t>
      </w:r>
      <w:r>
        <w:rPr>
          <w:rPrChange w:id="6721" w:author="2023 Revisions to CCBHC Cost Report Instructions" w:date="2023-12-07T15:54:00Z">
            <w:rPr>
              <w:spacing w:val="-2"/>
            </w:rPr>
          </w:rPrChange>
        </w:rPr>
        <w:t xml:space="preserve"> </w:t>
      </w:r>
      <w:r>
        <w:t>the</w:t>
      </w:r>
      <w:r>
        <w:rPr>
          <w:rPrChange w:id="6722" w:author="2023 Revisions to CCBHC Cost Report Instructions" w:date="2023-12-07T15:54:00Z">
            <w:rPr>
              <w:spacing w:val="-4"/>
            </w:rPr>
          </w:rPrChange>
        </w:rPr>
        <w:t xml:space="preserve"> </w:t>
      </w:r>
      <w:r>
        <w:t>Monthly</w:t>
      </w:r>
      <w:r>
        <w:rPr>
          <w:rPrChange w:id="6723" w:author="2023 Revisions to CCBHC Cost Report Instructions" w:date="2023-12-07T15:54:00Z">
            <w:rPr>
              <w:spacing w:val="-3"/>
            </w:rPr>
          </w:rPrChange>
        </w:rPr>
        <w:t xml:space="preserve"> </w:t>
      </w:r>
      <w:r>
        <w:t>Visits</w:t>
      </w:r>
      <w:r>
        <w:rPr>
          <w:rPrChange w:id="6724" w:author="2023 Revisions to CCBHC Cost Report Instructions" w:date="2023-12-07T15:54:00Z">
            <w:rPr>
              <w:spacing w:val="-1"/>
            </w:rPr>
          </w:rPrChange>
        </w:rPr>
        <w:t xml:space="preserve"> </w:t>
      </w:r>
      <w:ins w:id="6725" w:author="2023 Revisions to CCBHC Cost Report Instructions" w:date="2023-12-07T15:54:00Z">
        <w:r w:rsidR="00B86774">
          <w:t xml:space="preserve">CC PPS-2 </w:t>
        </w:r>
      </w:ins>
      <w:r>
        <w:t>tab, line</w:t>
      </w:r>
      <w:r>
        <w:rPr>
          <w:rPrChange w:id="6726" w:author="2023 Revisions to CCBHC Cost Report Instructions" w:date="2023-12-07T15:54:00Z">
            <w:rPr>
              <w:spacing w:val="-1"/>
            </w:rPr>
          </w:rPrChange>
        </w:rPr>
        <w:t xml:space="preserve"> </w:t>
      </w:r>
      <w:r>
        <w:t>5.</w:t>
      </w:r>
      <w:ins w:id="6727" w:author="2023 Revisions to CCBHC Cost Report Instructions" w:date="2023-12-07T15:54:00Z">
        <w:r w:rsidR="00B86774">
          <w:t xml:space="preserve"> </w:t>
        </w:r>
      </w:ins>
      <w:r>
        <w:rPr>
          <w:rPrChange w:id="6728" w:author="2023 Revisions to CCBHC Cost Report Instructions" w:date="2023-12-07T15:54:00Z">
            <w:rPr>
              <w:spacing w:val="40"/>
            </w:rPr>
          </w:rPrChange>
        </w:rPr>
        <w:t xml:space="preserve"> </w:t>
      </w:r>
      <w:r>
        <w:t>Column</w:t>
      </w:r>
      <w:r>
        <w:rPr>
          <w:rPrChange w:id="6729" w:author="2023 Revisions to CCBHC Cost Report Instructions" w:date="2023-12-07T15:54:00Z">
            <w:rPr>
              <w:spacing w:val="-4"/>
            </w:rPr>
          </w:rPrChange>
        </w:rPr>
        <w:t xml:space="preserve"> </w:t>
      </w:r>
      <w:r>
        <w:t>“a”</w:t>
      </w:r>
      <w:r>
        <w:rPr>
          <w:rPrChange w:id="6730" w:author="2023 Revisions to CCBHC Cost Report Instructions" w:date="2023-12-07T15:54:00Z">
            <w:rPr>
              <w:spacing w:val="-3"/>
            </w:rPr>
          </w:rPrChange>
        </w:rPr>
        <w:t xml:space="preserve"> </w:t>
      </w:r>
      <w:r>
        <w:t>reflects</w:t>
      </w:r>
      <w:r>
        <w:rPr>
          <w:rPrChange w:id="6731" w:author="2023 Revisions to CCBHC Cost Report Instructions" w:date="2023-12-07T15:54:00Z">
            <w:rPr>
              <w:spacing w:val="-1"/>
            </w:rPr>
          </w:rPrChange>
        </w:rPr>
        <w:t xml:space="preserve"> </w:t>
      </w:r>
      <w:r>
        <w:t>the</w:t>
      </w:r>
      <w:r>
        <w:rPr>
          <w:rPrChange w:id="6732" w:author="2023 Revisions to CCBHC Cost Report Instructions" w:date="2023-12-07T15:54:00Z">
            <w:rPr>
              <w:spacing w:val="-4"/>
            </w:rPr>
          </w:rPrChange>
        </w:rPr>
        <w:t xml:space="preserve"> </w:t>
      </w:r>
      <w:r>
        <w:t xml:space="preserve">total count of visits, and column “b” reflects the total count for cases in </w:t>
      </w:r>
      <w:r>
        <w:t>which costs are above the outlier threshold determined by the state.</w:t>
      </w:r>
      <w:ins w:id="6733" w:author="2023 Revisions to CCBHC Cost Report Instructions" w:date="2023-12-07T15:54:00Z">
        <w:r w:rsidR="00B86774">
          <w:t xml:space="preserve"> </w:t>
        </w:r>
      </w:ins>
    </w:p>
    <w:p w14:paraId="018E3BCE" w14:textId="584F5103" w:rsidR="0059672E" w:rsidRDefault="0050054D">
      <w:pPr>
        <w:pStyle w:val="Hangingtext"/>
        <w:pPrChange w:id="6734" w:author="2023 Revisions to CCBHC Cost Report Instructions" w:date="2023-12-07T15:54:00Z">
          <w:pPr>
            <w:pStyle w:val="BodyText"/>
            <w:tabs>
              <w:tab w:val="left" w:pos="1639"/>
            </w:tabs>
            <w:spacing w:line="247" w:lineRule="auto"/>
            <w:ind w:left="1640" w:right="211" w:hanging="1441"/>
          </w:pPr>
        </w:pPrChange>
      </w:pPr>
      <w:r>
        <w:rPr>
          <w:b/>
        </w:rPr>
        <w:t>Line 11:</w:t>
      </w:r>
      <w:ins w:id="6735" w:author="2023 Revisions to CCBHC Cost Report Instructions" w:date="2023-12-07T15:54:00Z">
        <w:r w:rsidR="00B86774">
          <w:t xml:space="preserve"> </w:t>
        </w:r>
      </w:ins>
      <w:r>
        <w:rPr>
          <w:rPrChange w:id="6736" w:author="2023 Revisions to CCBHC Cost Report Instructions" w:date="2023-12-07T15:54:00Z">
            <w:rPr>
              <w:b/>
            </w:rPr>
          </w:rPrChange>
        </w:rPr>
        <w:tab/>
      </w:r>
      <w:r>
        <w:t>“Total</w:t>
      </w:r>
      <w:r>
        <w:rPr>
          <w:rPrChange w:id="6737" w:author="2023 Revisions to CCBHC Cost Report Instructions" w:date="2023-12-07T15:54:00Z">
            <w:rPr>
              <w:spacing w:val="-3"/>
            </w:rPr>
          </w:rPrChange>
        </w:rPr>
        <w:t xml:space="preserve"> </w:t>
      </w:r>
      <w:r>
        <w:t>allowable</w:t>
      </w:r>
      <w:r>
        <w:rPr>
          <w:rPrChange w:id="6738" w:author="2023 Revisions to CCBHC Cost Report Instructions" w:date="2023-12-07T15:54:00Z">
            <w:rPr>
              <w:spacing w:val="-3"/>
            </w:rPr>
          </w:rPrChange>
        </w:rPr>
        <w:t xml:space="preserve"> </w:t>
      </w:r>
      <w:r>
        <w:t>cost</w:t>
      </w:r>
      <w:r>
        <w:rPr>
          <w:rPrChange w:id="6739" w:author="2023 Revisions to CCBHC Cost Report Instructions" w:date="2023-12-07T15:54:00Z">
            <w:rPr>
              <w:spacing w:val="-1"/>
            </w:rPr>
          </w:rPrChange>
        </w:rPr>
        <w:t xml:space="preserve"> </w:t>
      </w:r>
      <w:r>
        <w:t>per</w:t>
      </w:r>
      <w:r>
        <w:rPr>
          <w:rPrChange w:id="6740" w:author="2023 Revisions to CCBHC Cost Report Instructions" w:date="2023-12-07T15:54:00Z">
            <w:rPr>
              <w:spacing w:val="-6"/>
            </w:rPr>
          </w:rPrChange>
        </w:rPr>
        <w:t xml:space="preserve"> </w:t>
      </w:r>
      <w:r>
        <w:t>visit,”</w:t>
      </w:r>
      <w:r>
        <w:rPr>
          <w:rPrChange w:id="6741" w:author="2023 Revisions to CCBHC Cost Report Instructions" w:date="2023-12-07T15:54:00Z">
            <w:rPr>
              <w:spacing w:val="-1"/>
            </w:rPr>
          </w:rPrChange>
        </w:rPr>
        <w:t xml:space="preserve"> </w:t>
      </w:r>
      <w:r>
        <w:t>which</w:t>
      </w:r>
      <w:r>
        <w:rPr>
          <w:rPrChange w:id="6742" w:author="2023 Revisions to CCBHC Cost Report Instructions" w:date="2023-12-07T15:54:00Z">
            <w:rPr>
              <w:spacing w:val="-3"/>
            </w:rPr>
          </w:rPrChange>
        </w:rPr>
        <w:t xml:space="preserve"> </w:t>
      </w:r>
      <w:r>
        <w:t>is</w:t>
      </w:r>
      <w:r>
        <w:rPr>
          <w:rPrChange w:id="6743" w:author="2023 Revisions to CCBHC Cost Report Instructions" w:date="2023-12-07T15:54:00Z">
            <w:rPr>
              <w:spacing w:val="-2"/>
            </w:rPr>
          </w:rPrChange>
        </w:rPr>
        <w:t xml:space="preserve"> </w:t>
      </w:r>
      <w:r>
        <w:t>calculated</w:t>
      </w:r>
      <w:r>
        <w:rPr>
          <w:rPrChange w:id="6744" w:author="2023 Revisions to CCBHC Cost Report Instructions" w:date="2023-12-07T15:54:00Z">
            <w:rPr>
              <w:spacing w:val="-3"/>
            </w:rPr>
          </w:rPrChange>
        </w:rPr>
        <w:t xml:space="preserve"> </w:t>
      </w:r>
      <w:r>
        <w:t>by</w:t>
      </w:r>
      <w:r>
        <w:rPr>
          <w:rPrChange w:id="6745" w:author="2023 Revisions to CCBHC Cost Report Instructions" w:date="2023-12-07T15:54:00Z">
            <w:rPr>
              <w:spacing w:val="-5"/>
            </w:rPr>
          </w:rPrChange>
        </w:rPr>
        <w:t xml:space="preserve"> </w:t>
      </w:r>
      <w:r>
        <w:t>dividing line</w:t>
      </w:r>
      <w:r>
        <w:rPr>
          <w:rPrChange w:id="6746" w:author="2023 Revisions to CCBHC Cost Report Instructions" w:date="2023-12-07T15:54:00Z">
            <w:rPr>
              <w:spacing w:val="-2"/>
            </w:rPr>
          </w:rPrChange>
        </w:rPr>
        <w:t xml:space="preserve"> </w:t>
      </w:r>
      <w:r>
        <w:t>9</w:t>
      </w:r>
      <w:r>
        <w:rPr>
          <w:rPrChange w:id="6747" w:author="2023 Revisions to CCBHC Cost Report Instructions" w:date="2023-12-07T15:54:00Z">
            <w:rPr>
              <w:spacing w:val="-3"/>
            </w:rPr>
          </w:rPrChange>
        </w:rPr>
        <w:t xml:space="preserve"> </w:t>
      </w:r>
      <w:r>
        <w:t>by</w:t>
      </w:r>
      <w:r>
        <w:rPr>
          <w:rPrChange w:id="6748" w:author="2023 Revisions to CCBHC Cost Report Instructions" w:date="2023-12-07T15:54:00Z">
            <w:rPr>
              <w:spacing w:val="-5"/>
            </w:rPr>
          </w:rPrChange>
        </w:rPr>
        <w:t xml:space="preserve"> </w:t>
      </w:r>
      <w:r>
        <w:t>line</w:t>
      </w:r>
      <w:r>
        <w:rPr>
          <w:rPrChange w:id="6749" w:author="2023 Revisions to CCBHC Cost Report Instructions" w:date="2023-12-07T15:54:00Z">
            <w:rPr>
              <w:spacing w:val="-5"/>
            </w:rPr>
          </w:rPrChange>
        </w:rPr>
        <w:t xml:space="preserve"> </w:t>
      </w:r>
      <w:r>
        <w:t>10</w:t>
      </w:r>
      <w:r>
        <w:rPr>
          <w:rPrChange w:id="6750" w:author="2023 Revisions to CCBHC Cost Report Instructions" w:date="2023-12-07T15:54:00Z">
            <w:rPr>
              <w:spacing w:val="-3"/>
            </w:rPr>
          </w:rPrChange>
        </w:rPr>
        <w:t xml:space="preserve"> </w:t>
      </w:r>
      <w:r>
        <w:t>above to come up with the total allowable cost per visit during the reporting period, is automatically populated on this line.</w:t>
      </w:r>
      <w:ins w:id="6751" w:author="2023 Revisions to CCBHC Cost Report Instructions" w:date="2023-12-07T15:54:00Z">
        <w:r w:rsidR="00B86774">
          <w:t xml:space="preserve"> </w:t>
        </w:r>
      </w:ins>
    </w:p>
    <w:p w14:paraId="1E83117F" w14:textId="77777777" w:rsidR="00B86774" w:rsidRDefault="0050054D" w:rsidP="00B86774">
      <w:pPr>
        <w:pStyle w:val="Hangingtext"/>
        <w:rPr>
          <w:ins w:id="6752" w:author="2023 Revisions to CCBHC Cost Report Instructions" w:date="2023-12-07T15:54:00Z"/>
        </w:rPr>
      </w:pPr>
      <w:r>
        <w:rPr>
          <w:b/>
        </w:rPr>
        <w:t>Line 12:</w:t>
      </w:r>
      <w:ins w:id="6753" w:author="2023 Revisions to CCBHC Cost Report Instructions" w:date="2023-12-07T15:54:00Z">
        <w:r w:rsidR="00B86774">
          <w:t xml:space="preserve"> </w:t>
        </w:r>
      </w:ins>
      <w:r>
        <w:rPr>
          <w:rPrChange w:id="6754" w:author="2023 Revisions to CCBHC Cost Report Instructions" w:date="2023-12-07T15:54:00Z">
            <w:rPr>
              <w:b/>
            </w:rPr>
          </w:rPrChange>
        </w:rPr>
        <w:tab/>
      </w:r>
      <w:r>
        <w:t>Enter the applicable Medicare Economic Index (MEI).</w:t>
      </w:r>
      <w:r>
        <w:rPr>
          <w:rPrChange w:id="6755" w:author="2023 Revisions to CCBHC Cost Report Instructions" w:date="2023-12-07T15:54:00Z">
            <w:rPr>
              <w:spacing w:val="40"/>
            </w:rPr>
          </w:rPrChange>
        </w:rPr>
        <w:t xml:space="preserve"> </w:t>
      </w:r>
      <w:moveToRangeStart w:id="6756" w:author="2023 Revisions to CCBHC Cost Report Instructions" w:date="2023-12-07T15:54:00Z" w:name="move152856918"/>
      <w:moveTo w:id="6757" w:author="2023 Revisions to CCBHC Cost Report Instructions" w:date="2023-12-07T15:54:00Z">
        <w:r>
          <w:rPr>
            <w:rPrChange w:id="6758" w:author="2023 Revisions to CCBHC Cost Report Instructions" w:date="2023-12-07T15:54:00Z">
              <w:rPr>
                <w:spacing w:val="40"/>
              </w:rPr>
            </w:rPrChange>
          </w:rPr>
          <w:t xml:space="preserve"> </w:t>
        </w:r>
        <w:r>
          <w:t>The MEI should trend the costs</w:t>
        </w:r>
        <w:r>
          <w:rPr>
            <w:rPrChange w:id="6759" w:author="2023 Revisions to CCBHC Cost Report Instructions" w:date="2023-12-07T15:54:00Z">
              <w:rPr>
                <w:spacing w:val="-5"/>
              </w:rPr>
            </w:rPrChange>
          </w:rPr>
          <w:t xml:space="preserve"> </w:t>
        </w:r>
        <w:r>
          <w:t>from</w:t>
        </w:r>
        <w:r>
          <w:rPr>
            <w:rPrChange w:id="6760" w:author="2023 Revisions to CCBHC Cost Report Instructions" w:date="2023-12-07T15:54:00Z">
              <w:rPr>
                <w:spacing w:val="-3"/>
              </w:rPr>
            </w:rPrChange>
          </w:rPr>
          <w:t xml:space="preserve"> </w:t>
        </w:r>
        <w:r>
          <w:t>the</w:t>
        </w:r>
        <w:r>
          <w:rPr>
            <w:rPrChange w:id="6761" w:author="2023 Revisions to CCBHC Cost Report Instructions" w:date="2023-12-07T15:54:00Z">
              <w:rPr>
                <w:spacing w:val="-4"/>
              </w:rPr>
            </w:rPrChange>
          </w:rPr>
          <w:t xml:space="preserve"> </w:t>
        </w:r>
        <w:r>
          <w:t>midpoint</w:t>
        </w:r>
        <w:r>
          <w:rPr>
            <w:rPrChange w:id="6762" w:author="2023 Revisions to CCBHC Cost Report Instructions" w:date="2023-12-07T15:54:00Z">
              <w:rPr>
                <w:spacing w:val="-4"/>
              </w:rPr>
            </w:rPrChange>
          </w:rPr>
          <w:t xml:space="preserve"> </w:t>
        </w:r>
        <w:r>
          <w:t>of the</w:t>
        </w:r>
        <w:r>
          <w:rPr>
            <w:rPrChange w:id="6763" w:author="2023 Revisions to CCBHC Cost Report Instructions" w:date="2023-12-07T15:54:00Z">
              <w:rPr>
                <w:spacing w:val="-2"/>
              </w:rPr>
            </w:rPrChange>
          </w:rPr>
          <w:t xml:space="preserve"> </w:t>
        </w:r>
        <w:r>
          <w:t>cost</w:t>
        </w:r>
        <w:r>
          <w:rPr>
            <w:rPrChange w:id="6764" w:author="2023 Revisions to CCBHC Cost Report Instructions" w:date="2023-12-07T15:54:00Z">
              <w:rPr>
                <w:spacing w:val="-3"/>
              </w:rPr>
            </w:rPrChange>
          </w:rPr>
          <w:t xml:space="preserve"> </w:t>
        </w:r>
        <w:r>
          <w:t>period</w:t>
        </w:r>
        <w:r>
          <w:rPr>
            <w:rPrChange w:id="6765" w:author="2023 Revisions to CCBHC Cost Report Instructions" w:date="2023-12-07T15:54:00Z">
              <w:rPr>
                <w:spacing w:val="-4"/>
              </w:rPr>
            </w:rPrChange>
          </w:rPr>
          <w:t xml:space="preserve"> </w:t>
        </w:r>
        <w:r>
          <w:t>to</w:t>
        </w:r>
        <w:r>
          <w:rPr>
            <w:rPrChange w:id="6766" w:author="2023 Revisions to CCBHC Cost Report Instructions" w:date="2023-12-07T15:54:00Z">
              <w:rPr>
                <w:spacing w:val="-4"/>
              </w:rPr>
            </w:rPrChange>
          </w:rPr>
          <w:t xml:space="preserve"> </w:t>
        </w:r>
        <w:r>
          <w:t>the</w:t>
        </w:r>
        <w:r>
          <w:rPr>
            <w:rPrChange w:id="6767" w:author="2023 Revisions to CCBHC Cost Report Instructions" w:date="2023-12-07T15:54:00Z">
              <w:rPr>
                <w:spacing w:val="-4"/>
              </w:rPr>
            </w:rPrChange>
          </w:rPr>
          <w:t xml:space="preserve"> </w:t>
        </w:r>
        <w:r>
          <w:t>midpoint of</w:t>
        </w:r>
        <w:r>
          <w:rPr>
            <w:rPrChange w:id="6768" w:author="2023 Revisions to CCBHC Cost Report Instructions" w:date="2023-12-07T15:54:00Z">
              <w:rPr>
                <w:spacing w:val="-3"/>
              </w:rPr>
            </w:rPrChange>
          </w:rPr>
          <w:t xml:space="preserve"> </w:t>
        </w:r>
        <w:r>
          <w:t>the</w:t>
        </w:r>
        <w:r>
          <w:rPr>
            <w:rPrChange w:id="6769" w:author="2023 Revisions to CCBHC Cost Report Instructions" w:date="2023-12-07T15:54:00Z">
              <w:rPr>
                <w:spacing w:val="-4"/>
              </w:rPr>
            </w:rPrChange>
          </w:rPr>
          <w:t xml:space="preserve"> </w:t>
        </w:r>
        <w:r>
          <w:t>rate</w:t>
        </w:r>
        <w:r>
          <w:rPr>
            <w:rPrChange w:id="6770" w:author="2023 Revisions to CCBHC Cost Report Instructions" w:date="2023-12-07T15:54:00Z">
              <w:rPr>
                <w:spacing w:val="-4"/>
              </w:rPr>
            </w:rPrChange>
          </w:rPr>
          <w:t xml:space="preserve"> </w:t>
        </w:r>
        <w:r>
          <w:t>period.</w:t>
        </w:r>
        <w:r>
          <w:rPr>
            <w:rPrChange w:id="6771" w:author="2023 Revisions to CCBHC Cost Report Instructions" w:date="2023-12-07T15:54:00Z">
              <w:rPr>
                <w:spacing w:val="40"/>
              </w:rPr>
            </w:rPrChange>
          </w:rPr>
          <w:t xml:space="preserve"> </w:t>
        </w:r>
      </w:moveTo>
      <w:moveToRangeEnd w:id="6756"/>
      <w:del w:id="6772" w:author="2023 Revisions to CCBHC Cost Report Instructions" w:date="2023-12-07T15:54:00Z">
        <w:r>
          <w:delText>The MEI should trend the costs</w:delText>
        </w:r>
        <w:r>
          <w:rPr>
            <w:spacing w:val="-5"/>
          </w:rPr>
          <w:delText xml:space="preserve"> </w:delText>
        </w:r>
        <w:r>
          <w:delText>from</w:delText>
        </w:r>
        <w:r>
          <w:rPr>
            <w:spacing w:val="-3"/>
          </w:rPr>
          <w:delText xml:space="preserve"> </w:delText>
        </w:r>
        <w:r>
          <w:delText>the</w:delText>
        </w:r>
        <w:r>
          <w:rPr>
            <w:spacing w:val="-4"/>
          </w:rPr>
          <w:delText xml:space="preserve"> </w:delText>
        </w:r>
        <w:r>
          <w:delText>midpoint</w:delText>
        </w:r>
        <w:r>
          <w:rPr>
            <w:spacing w:val="-4"/>
          </w:rPr>
          <w:delText xml:space="preserve"> </w:delText>
        </w:r>
        <w:r>
          <w:delText>of the</w:delText>
        </w:r>
        <w:r>
          <w:rPr>
            <w:spacing w:val="-2"/>
          </w:rPr>
          <w:delText xml:space="preserve"> </w:delText>
        </w:r>
        <w:r>
          <w:delText>cost</w:delText>
        </w:r>
        <w:r>
          <w:rPr>
            <w:spacing w:val="-3"/>
          </w:rPr>
          <w:delText xml:space="preserve"> </w:delText>
        </w:r>
        <w:r>
          <w:delText>period</w:delText>
        </w:r>
        <w:r>
          <w:rPr>
            <w:spacing w:val="-4"/>
          </w:rPr>
          <w:delText xml:space="preserve"> </w:delText>
        </w:r>
        <w:r>
          <w:delText>to</w:delText>
        </w:r>
        <w:r>
          <w:rPr>
            <w:spacing w:val="-4"/>
          </w:rPr>
          <w:delText xml:space="preserve"> </w:delText>
        </w:r>
        <w:r>
          <w:delText>the</w:delText>
        </w:r>
        <w:r>
          <w:rPr>
            <w:spacing w:val="-4"/>
          </w:rPr>
          <w:delText xml:space="preserve"> </w:delText>
        </w:r>
        <w:r>
          <w:delText>midpoint of</w:delText>
        </w:r>
        <w:r>
          <w:rPr>
            <w:spacing w:val="-3"/>
          </w:rPr>
          <w:delText xml:space="preserve"> </w:delText>
        </w:r>
        <w:r>
          <w:delText>the</w:delText>
        </w:r>
        <w:r>
          <w:rPr>
            <w:spacing w:val="-4"/>
          </w:rPr>
          <w:delText xml:space="preserve"> </w:delText>
        </w:r>
        <w:r>
          <w:delText>rate</w:delText>
        </w:r>
        <w:r>
          <w:rPr>
            <w:spacing w:val="-4"/>
          </w:rPr>
          <w:delText xml:space="preserve"> </w:delText>
        </w:r>
        <w:r>
          <w:delText>period.</w:delText>
        </w:r>
      </w:del>
      <w:r>
        <w:rPr>
          <w:rPrChange w:id="6773" w:author="2023 Revisions to CCBHC Cost Report Instructions" w:date="2023-12-07T15:54:00Z">
            <w:rPr>
              <w:spacing w:val="40"/>
            </w:rPr>
          </w:rPrChange>
        </w:rPr>
        <w:t xml:space="preserve"> </w:t>
      </w:r>
      <w:r>
        <w:t>The</w:t>
      </w:r>
      <w:r>
        <w:rPr>
          <w:rPrChange w:id="6774" w:author="2023 Revisions to CCBHC Cost Report Instructions" w:date="2023-12-07T15:54:00Z">
            <w:rPr>
              <w:spacing w:val="-2"/>
            </w:rPr>
          </w:rPrChange>
        </w:rPr>
        <w:t xml:space="preserve"> </w:t>
      </w:r>
      <w:r>
        <w:t xml:space="preserve">MEI may be found here: </w:t>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https://www.cms.gov/Research</w:t>
      </w:r>
      <w:del w:id="6775" w:author="2023 Revisions to CCBHC Cost Report Instructions" w:date="2023-12-07T15:54:00Z">
        <w:r>
          <w:rPr>
            <w:color w:val="0000FF"/>
            <w:u w:val="single" w:color="0000FF"/>
          </w:rPr>
          <w:delText>-Statistics-Data-and-</w:delText>
        </w:r>
      </w:del>
      <w:r>
        <w:rPr>
          <w:color w:val="0000FF"/>
          <w:u w:val="single" w:color="0000FF"/>
        </w:rPr>
        <w:fldChar w:fldCharType="end"/>
      </w:r>
      <w:del w:id="6776" w:author="2023 Revisions to CCBHC Cost Report Instructions" w:date="2023-12-07T15:54:00Z">
        <w:r>
          <w:rPr>
            <w:color w:val="0000FF"/>
          </w:rPr>
          <w:delText xml:space="preserve"> </w:delText>
        </w:r>
      </w:del>
      <w:r>
        <w:fldChar w:fldCharType="begin"/>
      </w:r>
      <w:r>
        <w:instrText>HYPERLINK "https://www.cms.gov/Research-Statistics-Data-and-Systems/Statistics-Trends-and-Reports/MedicareProgramRatesStats/MarketBasketData.html" \h</w:instrText>
      </w:r>
      <w:r>
        <w:fldChar w:fldCharType="separate"/>
      </w:r>
      <w:ins w:id="6777" w:author="2023 Revisions to CCBHC Cost Report Instructions" w:date="2023-12-07T15:54:00Z">
        <w:r w:rsidR="00B86774">
          <w:rPr>
            <w:color w:val="0000FF"/>
            <w:u w:val="single" w:color="0000FF"/>
          </w:rPr>
          <w:t>-</w:t>
        </w:r>
      </w:ins>
      <w:del w:id="6778" w:author="2023 Revisions to CCBHC Cost Report Instructions" w:date="2023-12-07T15:54:00Z">
        <w:r>
          <w:rPr>
            <w:color w:val="0000FF"/>
            <w:spacing w:val="-2"/>
            <w:u w:val="single" w:color="0000FF"/>
          </w:rPr>
          <w:delText>Systems/Statistics-Trends-and-</w:delText>
        </w:r>
      </w:del>
      <w:r>
        <w:rPr>
          <w:color w:val="0000FF"/>
          <w:u w:val="single" w:color="0000FF"/>
          <w:rPrChange w:id="6779" w:author="2023 Revisions to CCBHC Cost Report Instructions" w:date="2023-12-07T15:54:00Z">
            <w:rPr>
              <w:color w:val="0000FF"/>
              <w:spacing w:val="-2"/>
              <w:u w:val="single" w:color="0000FF"/>
            </w:rPr>
          </w:rPrChange>
        </w:rPr>
        <w:fldChar w:fldCharType="end"/>
      </w:r>
      <w:del w:id="6780" w:author="2023 Revisions to CCBHC Cost Report Instructions" w:date="2023-12-07T15:54:00Z">
        <w:r>
          <w:rPr>
            <w:color w:val="0000FF"/>
            <w:spacing w:val="-2"/>
          </w:rPr>
          <w:delText xml:space="preserve"> </w:delText>
        </w:r>
      </w:del>
      <w:r>
        <w:fldChar w:fldCharType="begin"/>
      </w:r>
      <w:r>
        <w:instrText>HYPERLINK "https://www.cms.gov/Research-Statistics-Data-and-Systems/Statistics-Trends-and-Reports/MedicareProgramRatesStats/MarketBasketData.html" \h</w:instrText>
      </w:r>
      <w:r>
        <w:fldChar w:fldCharType="separate"/>
      </w:r>
      <w:ins w:id="6781" w:author="2023 Revisions to CCBHC Cost Report Instructions" w:date="2023-12-07T15:54:00Z">
        <w:r w:rsidR="00B86774">
          <w:rPr>
            <w:color w:val="0000FF"/>
            <w:u w:val="single" w:color="0000FF"/>
          </w:rPr>
          <w:t>Statistics</w:t>
        </w:r>
      </w:ins>
      <w:del w:id="6782" w:author="2023 Revisions to CCBHC Cost Report Instructions" w:date="2023-12-07T15:54:00Z">
        <w:r>
          <w:rPr>
            <w:color w:val="0000FF"/>
            <w:spacing w:val="-2"/>
            <w:u w:val="single" w:color="0000FF"/>
          </w:rPr>
          <w:delText>Reports/MedicareProgramRatesStats/MarketBasketData.html</w:delText>
        </w:r>
      </w:del>
      <w:r>
        <w:rPr>
          <w:color w:val="0000FF"/>
          <w:u w:val="single" w:color="0000FF"/>
          <w:rPrChange w:id="6783" w:author="2023 Revisions to CCBHC Cost Report Instructions" w:date="2023-12-07T15:54:00Z">
            <w:rPr>
              <w:color w:val="0000FF"/>
              <w:spacing w:val="-2"/>
              <w:u w:val="single" w:color="0000FF"/>
            </w:rPr>
          </w:rPrChange>
        </w:rPr>
        <w:fldChar w:fldCharType="end"/>
      </w:r>
      <w:ins w:id="6784" w:author="2023 Revisions to CCBHC Cost Report Instructions" w:date="2023-12-07T15:54:00Z">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Data</w:t>
        </w:r>
        <w:r>
          <w:rPr>
            <w:color w:val="0000FF"/>
            <w:u w:val="single" w:color="0000FF"/>
          </w:rPr>
          <w:fldChar w:fldCharType="end"/>
        </w:r>
        <w:r>
          <w:fldChar w:fldCharType="begin"/>
        </w:r>
        <w:r>
          <w:instrText xml:space="preserve">HYPERLINK </w:instrText>
        </w:r>
        <w:r>
          <w:instrText>"https://www.cms.gov/Research-Statistics-Data-and-Systems/Statistics-Trends-and-Reports/MedicareProgramRatesStats/MarketBasketData.html"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and</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Systems/Statistics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Trends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and</w:t>
        </w:r>
        <w:r>
          <w:rPr>
            <w:color w:val="0000FF"/>
            <w:u w:val="single" w:color="0000FF"/>
          </w:rPr>
          <w:fldChar w:fldCharType="end"/>
        </w:r>
        <w:r>
          <w:fldChar w:fldCharType="begin"/>
        </w:r>
        <w:r>
          <w:instrText xml:space="preserve">HYPERLINK </w:instrText>
        </w:r>
        <w:r>
          <w:instrText>"https://www.cms.gov/Research-Statistics-Data-and-Systems/Statistics-Trends-and-Reports/MedicareProgramRatesStats/MarketBasketData.html" \h</w:instrText>
        </w:r>
        <w:r>
          <w:fldChar w:fldCharType="separate"/>
        </w:r>
        <w:r w:rsidR="00B86774">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rPr>
            <w:color w:val="0000FF"/>
            <w:u w:val="single" w:color="0000FF"/>
          </w:rPr>
          <w:t>Reports/MedicareProgramRatesStats/MarketBasketData.html</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B86774">
          <w:t>.</w:t>
        </w:r>
        <w:r>
          <w:fldChar w:fldCharType="end"/>
        </w:r>
        <w:r w:rsidR="00B86774">
          <w:t xml:space="preserve">  </w:t>
        </w:r>
      </w:ins>
    </w:p>
    <w:p w14:paraId="48990EA6" w14:textId="25430A42" w:rsidR="0059672E" w:rsidRDefault="0050054D">
      <w:pPr>
        <w:pStyle w:val="BodyText"/>
        <w:tabs>
          <w:tab w:val="left" w:pos="1639"/>
        </w:tabs>
        <w:spacing w:before="118" w:line="247" w:lineRule="auto"/>
        <w:ind w:left="1640" w:right="150" w:hanging="1440"/>
        <w:rPr>
          <w:del w:id="6785" w:author="2023 Revisions to CCBHC Cost Report Instructions" w:date="2023-12-07T15:54:00Z"/>
        </w:rPr>
      </w:pPr>
      <w:del w:id="6786" w:author="2023 Revisions to CCBHC Cost Report Instructions" w:date="2023-12-07T15:54:00Z">
        <w:r>
          <w:rPr>
            <w:spacing w:val="-2"/>
          </w:rPr>
          <w:delText>.</w:delText>
        </w:r>
      </w:del>
    </w:p>
    <w:p w14:paraId="32D3D4B7" w14:textId="67484B3E" w:rsidR="0059672E" w:rsidRDefault="0050054D">
      <w:pPr>
        <w:pStyle w:val="Hangingtext"/>
        <w:pPrChange w:id="6787" w:author="2023 Revisions to CCBHC Cost Report Instructions" w:date="2023-12-07T15:54:00Z">
          <w:pPr>
            <w:pStyle w:val="BodyText"/>
            <w:spacing w:before="115" w:line="247" w:lineRule="auto"/>
            <w:ind w:left="1639" w:right="759" w:hanging="1440"/>
            <w:jc w:val="both"/>
          </w:pPr>
        </w:pPrChange>
      </w:pPr>
      <w:r>
        <w:rPr>
          <w:b/>
        </w:rPr>
        <w:t>Line</w:t>
      </w:r>
      <w:r>
        <w:rPr>
          <w:b/>
          <w:rPrChange w:id="6788" w:author="2023 Revisions to CCBHC Cost Report Instructions" w:date="2023-12-07T15:54:00Z">
            <w:rPr>
              <w:b/>
              <w:spacing w:val="-1"/>
            </w:rPr>
          </w:rPrChange>
        </w:rPr>
        <w:t xml:space="preserve"> </w:t>
      </w:r>
      <w:r>
        <w:rPr>
          <w:b/>
        </w:rPr>
        <w:t>13:</w:t>
      </w:r>
      <w:r>
        <w:rPr>
          <w:rPrChange w:id="6789" w:author="2023 Revisions to CCBHC Cost Report Instructions" w:date="2023-12-07T15:54:00Z">
            <w:rPr>
              <w:b/>
              <w:spacing w:val="80"/>
              <w:w w:val="150"/>
            </w:rPr>
          </w:rPrChange>
        </w:rPr>
        <w:t xml:space="preserve"> </w:t>
      </w:r>
      <w:ins w:id="6790" w:author="2023 Revisions to CCBHC Cost Report Instructions" w:date="2023-12-07T15:54:00Z">
        <w:r w:rsidR="00B86774">
          <w:tab/>
        </w:r>
      </w:ins>
      <w:del w:id="6791" w:author="2023 Revisions to CCBHC Cost Report Instructions" w:date="2023-12-07T15:54:00Z">
        <w:r>
          <w:rPr>
            <w:b/>
            <w:spacing w:val="80"/>
            <w:w w:val="150"/>
          </w:rPr>
          <w:delText xml:space="preserve"> </w:delText>
        </w:r>
      </w:del>
      <w:r>
        <w:t>“CC</w:t>
      </w:r>
      <w:r>
        <w:rPr>
          <w:rPrChange w:id="6792" w:author="2023 Revisions to CCBHC Cost Report Instructions" w:date="2023-12-07T15:54:00Z">
            <w:rPr>
              <w:spacing w:val="-1"/>
            </w:rPr>
          </w:rPrChange>
        </w:rPr>
        <w:t xml:space="preserve"> </w:t>
      </w:r>
      <w:r>
        <w:t>PPS-2</w:t>
      </w:r>
      <w:r>
        <w:rPr>
          <w:rPrChange w:id="6793" w:author="2023 Revisions to CCBHC Cost Report Instructions" w:date="2023-12-07T15:54:00Z">
            <w:rPr>
              <w:spacing w:val="-3"/>
            </w:rPr>
          </w:rPrChange>
        </w:rPr>
        <w:t xml:space="preserve"> </w:t>
      </w:r>
      <w:r>
        <w:t>rate,”</w:t>
      </w:r>
      <w:r>
        <w:rPr>
          <w:rPrChange w:id="6794" w:author="2023 Revisions to CCBHC Cost Report Instructions" w:date="2023-12-07T15:54:00Z">
            <w:rPr>
              <w:spacing w:val="-2"/>
            </w:rPr>
          </w:rPrChange>
        </w:rPr>
        <w:t xml:space="preserve"> </w:t>
      </w:r>
      <w:r>
        <w:t>which</w:t>
      </w:r>
      <w:r>
        <w:rPr>
          <w:rPrChange w:id="6795" w:author="2023 Revisions to CCBHC Cost Report Instructions" w:date="2023-12-07T15:54:00Z">
            <w:rPr>
              <w:spacing w:val="-1"/>
            </w:rPr>
          </w:rPrChange>
        </w:rPr>
        <w:t xml:space="preserve"> </w:t>
      </w:r>
      <w:r>
        <w:t>is calculated</w:t>
      </w:r>
      <w:r>
        <w:rPr>
          <w:rPrChange w:id="6796" w:author="2023 Revisions to CCBHC Cost Report Instructions" w:date="2023-12-07T15:54:00Z">
            <w:rPr>
              <w:spacing w:val="-1"/>
            </w:rPr>
          </w:rPrChange>
        </w:rPr>
        <w:t xml:space="preserve"> </w:t>
      </w:r>
      <w:r>
        <w:t>by</w:t>
      </w:r>
      <w:r>
        <w:rPr>
          <w:rPrChange w:id="6797" w:author="2023 Revisions to CCBHC Cost Report Instructions" w:date="2023-12-07T15:54:00Z">
            <w:rPr>
              <w:spacing w:val="-3"/>
            </w:rPr>
          </w:rPrChange>
        </w:rPr>
        <w:t xml:space="preserve"> </w:t>
      </w:r>
      <w:r>
        <w:t>adjusting line 11</w:t>
      </w:r>
      <w:r>
        <w:rPr>
          <w:rPrChange w:id="6798" w:author="2023 Revisions to CCBHC Cost Report Instructions" w:date="2023-12-07T15:54:00Z">
            <w:rPr>
              <w:spacing w:val="-1"/>
            </w:rPr>
          </w:rPrChange>
        </w:rPr>
        <w:t xml:space="preserve"> </w:t>
      </w:r>
      <w:r>
        <w:t>by</w:t>
      </w:r>
      <w:r>
        <w:rPr>
          <w:rPrChange w:id="6799" w:author="2023 Revisions to CCBHC Cost Report Instructions" w:date="2023-12-07T15:54:00Z">
            <w:rPr>
              <w:spacing w:val="-3"/>
            </w:rPr>
          </w:rPrChange>
        </w:rPr>
        <w:t xml:space="preserve"> </w:t>
      </w:r>
      <w:r>
        <w:t>the</w:t>
      </w:r>
      <w:r>
        <w:rPr>
          <w:rPrChange w:id="6800" w:author="2023 Revisions to CCBHC Cost Report Instructions" w:date="2023-12-07T15:54:00Z">
            <w:rPr>
              <w:spacing w:val="-5"/>
            </w:rPr>
          </w:rPrChange>
        </w:rPr>
        <w:t xml:space="preserve"> </w:t>
      </w:r>
      <w:r>
        <w:t>factor</w:t>
      </w:r>
      <w:r>
        <w:rPr>
          <w:rPrChange w:id="6801" w:author="2023 Revisions to CCBHC Cost Report Instructions" w:date="2023-12-07T15:54:00Z">
            <w:rPr>
              <w:spacing w:val="-4"/>
            </w:rPr>
          </w:rPrChange>
        </w:rPr>
        <w:t xml:space="preserve"> </w:t>
      </w:r>
      <w:r>
        <w:t>from</w:t>
      </w:r>
      <w:r>
        <w:rPr>
          <w:rPrChange w:id="6802" w:author="2023 Revisions to CCBHC Cost Report Instructions" w:date="2023-12-07T15:54:00Z">
            <w:rPr>
              <w:spacing w:val="-2"/>
            </w:rPr>
          </w:rPrChange>
        </w:rPr>
        <w:t xml:space="preserve"> </w:t>
      </w:r>
      <w:r>
        <w:t>the column</w:t>
      </w:r>
      <w:r>
        <w:rPr>
          <w:rPrChange w:id="6803" w:author="2023 Revisions to CCBHC Cost Report Instructions" w:date="2023-12-07T15:54:00Z">
            <w:rPr>
              <w:spacing w:val="-4"/>
            </w:rPr>
          </w:rPrChange>
        </w:rPr>
        <w:t xml:space="preserve"> </w:t>
      </w:r>
      <w:r>
        <w:t>total</w:t>
      </w:r>
      <w:r>
        <w:rPr>
          <w:rPrChange w:id="6804" w:author="2023 Revisions to CCBHC Cost Report Instructions" w:date="2023-12-07T15:54:00Z">
            <w:rPr>
              <w:spacing w:val="-5"/>
            </w:rPr>
          </w:rPrChange>
        </w:rPr>
        <w:t xml:space="preserve"> </w:t>
      </w:r>
      <w:r>
        <w:t>(on</w:t>
      </w:r>
      <w:r>
        <w:rPr>
          <w:rPrChange w:id="6805" w:author="2023 Revisions to CCBHC Cost Report Instructions" w:date="2023-12-07T15:54:00Z">
            <w:rPr>
              <w:spacing w:val="-4"/>
            </w:rPr>
          </w:rPrChange>
        </w:rPr>
        <w:t xml:space="preserve"> </w:t>
      </w:r>
      <w:r>
        <w:t>the</w:t>
      </w:r>
      <w:r>
        <w:rPr>
          <w:rPrChange w:id="6806" w:author="2023 Revisions to CCBHC Cost Report Instructions" w:date="2023-12-07T15:54:00Z">
            <w:rPr>
              <w:spacing w:val="-4"/>
            </w:rPr>
          </w:rPrChange>
        </w:rPr>
        <w:t xml:space="preserve"> </w:t>
      </w:r>
      <w:r>
        <w:t>far</w:t>
      </w:r>
      <w:r>
        <w:rPr>
          <w:rPrChange w:id="6807" w:author="2023 Revisions to CCBHC Cost Report Instructions" w:date="2023-12-07T15:54:00Z">
            <w:rPr>
              <w:spacing w:val="-3"/>
            </w:rPr>
          </w:rPrChange>
        </w:rPr>
        <w:t xml:space="preserve"> </w:t>
      </w:r>
      <w:r>
        <w:t>right)</w:t>
      </w:r>
      <w:r>
        <w:rPr>
          <w:rPrChange w:id="6808" w:author="2023 Revisions to CCBHC Cost Report Instructions" w:date="2023-12-07T15:54:00Z">
            <w:rPr>
              <w:spacing w:val="-2"/>
            </w:rPr>
          </w:rPrChange>
        </w:rPr>
        <w:t xml:space="preserve"> </w:t>
      </w:r>
      <w:r>
        <w:t>on</w:t>
      </w:r>
      <w:r>
        <w:rPr>
          <w:rPrChange w:id="6809" w:author="2023 Revisions to CCBHC Cost Report Instructions" w:date="2023-12-07T15:54:00Z">
            <w:rPr>
              <w:spacing w:val="-2"/>
            </w:rPr>
          </w:rPrChange>
        </w:rPr>
        <w:t xml:space="preserve"> </w:t>
      </w:r>
      <w:r>
        <w:t>line</w:t>
      </w:r>
      <w:r>
        <w:rPr>
          <w:rPrChange w:id="6810" w:author="2023 Revisions to CCBHC Cost Report Instructions" w:date="2023-12-07T15:54:00Z">
            <w:rPr>
              <w:spacing w:val="-1"/>
            </w:rPr>
          </w:rPrChange>
        </w:rPr>
        <w:t xml:space="preserve"> </w:t>
      </w:r>
      <w:r>
        <w:t>12</w:t>
      </w:r>
      <w:r>
        <w:rPr>
          <w:rPrChange w:id="6811" w:author="2023 Revisions to CCBHC Cost Report Instructions" w:date="2023-12-07T15:54:00Z">
            <w:rPr>
              <w:spacing w:val="-4"/>
            </w:rPr>
          </w:rPrChange>
        </w:rPr>
        <w:t xml:space="preserve"> </w:t>
      </w:r>
      <w:r>
        <w:t>above</w:t>
      </w:r>
      <w:r>
        <w:rPr>
          <w:rPrChange w:id="6812" w:author="2023 Revisions to CCBHC Cost Report Instructions" w:date="2023-12-07T15:54:00Z">
            <w:rPr>
              <w:spacing w:val="-2"/>
            </w:rPr>
          </w:rPrChange>
        </w:rPr>
        <w:t xml:space="preserve"> </w:t>
      </w:r>
      <w:r>
        <w:t>to</w:t>
      </w:r>
      <w:r>
        <w:rPr>
          <w:rPrChange w:id="6813" w:author="2023 Revisions to CCBHC Cost Report Instructions" w:date="2023-12-07T15:54:00Z">
            <w:rPr>
              <w:spacing w:val="-4"/>
            </w:rPr>
          </w:rPrChange>
        </w:rPr>
        <w:t xml:space="preserve"> </w:t>
      </w:r>
      <w:r>
        <w:t>determine</w:t>
      </w:r>
      <w:r>
        <w:rPr>
          <w:rPrChange w:id="6814" w:author="2023 Revisions to CCBHC Cost Report Instructions" w:date="2023-12-07T15:54:00Z">
            <w:rPr>
              <w:spacing w:val="-1"/>
            </w:rPr>
          </w:rPrChange>
        </w:rPr>
        <w:t xml:space="preserve"> </w:t>
      </w:r>
      <w:r>
        <w:t>the</w:t>
      </w:r>
      <w:r>
        <w:rPr>
          <w:rPrChange w:id="6815" w:author="2023 Revisions to CCBHC Cost Report Instructions" w:date="2023-12-07T15:54:00Z">
            <w:rPr>
              <w:spacing w:val="-4"/>
            </w:rPr>
          </w:rPrChange>
        </w:rPr>
        <w:t xml:space="preserve"> </w:t>
      </w:r>
      <w:r>
        <w:t>CC</w:t>
      </w:r>
      <w:r>
        <w:rPr>
          <w:rPrChange w:id="6816" w:author="2023 Revisions to CCBHC Cost Report Instructions" w:date="2023-12-07T15:54:00Z">
            <w:rPr>
              <w:spacing w:val="-2"/>
            </w:rPr>
          </w:rPrChange>
        </w:rPr>
        <w:t xml:space="preserve"> </w:t>
      </w:r>
      <w:r>
        <w:t>PPS-2</w:t>
      </w:r>
      <w:r>
        <w:rPr>
          <w:rPrChange w:id="6817" w:author="2023 Revisions to CCBHC Cost Report Instructions" w:date="2023-12-07T15:54:00Z">
            <w:rPr>
              <w:spacing w:val="-4"/>
            </w:rPr>
          </w:rPrChange>
        </w:rPr>
        <w:t xml:space="preserve"> </w:t>
      </w:r>
      <w:r>
        <w:t>rate payable for each population type, is automatically populated on this line.</w:t>
      </w:r>
      <w:ins w:id="6818" w:author="2023 Revisions to CCBHC Cost Report Instructions" w:date="2023-12-07T15:54:00Z">
        <w:r w:rsidR="00B86774">
          <w:t xml:space="preserve"> </w:t>
        </w:r>
      </w:ins>
    </w:p>
    <w:p w14:paraId="039450B1" w14:textId="2B9F0A6B" w:rsidR="0059672E" w:rsidRDefault="0050054D">
      <w:pPr>
        <w:pStyle w:val="Hangingtext"/>
        <w:pPrChange w:id="6819" w:author="2023 Revisions to CCBHC Cost Report Instructions" w:date="2023-12-07T15:54:00Z">
          <w:pPr>
            <w:pStyle w:val="BodyText"/>
            <w:spacing w:before="119"/>
            <w:ind w:left="1639" w:right="136" w:hanging="1441"/>
            <w:jc w:val="both"/>
          </w:pPr>
        </w:pPrChange>
      </w:pPr>
      <w:r>
        <w:rPr>
          <w:b/>
        </w:rPr>
        <w:t>Line</w:t>
      </w:r>
      <w:r>
        <w:rPr>
          <w:b/>
          <w:rPrChange w:id="6820" w:author="2023 Revisions to CCBHC Cost Report Instructions" w:date="2023-12-07T15:54:00Z">
            <w:rPr>
              <w:b/>
              <w:spacing w:val="-2"/>
            </w:rPr>
          </w:rPrChange>
        </w:rPr>
        <w:t xml:space="preserve"> </w:t>
      </w:r>
      <w:r>
        <w:rPr>
          <w:b/>
        </w:rPr>
        <w:t>14:</w:t>
      </w:r>
      <w:r>
        <w:rPr>
          <w:rPrChange w:id="6821" w:author="2023 Revisions to CCBHC Cost Report Instructions" w:date="2023-12-07T15:54:00Z">
            <w:rPr>
              <w:b/>
              <w:spacing w:val="80"/>
              <w:w w:val="150"/>
            </w:rPr>
          </w:rPrChange>
        </w:rPr>
        <w:t xml:space="preserve"> </w:t>
      </w:r>
      <w:ins w:id="6822" w:author="2023 Revisions to CCBHC Cost Report Instructions" w:date="2023-12-07T15:54:00Z">
        <w:r w:rsidR="00B86774">
          <w:tab/>
        </w:r>
      </w:ins>
      <w:del w:id="6823" w:author="2023 Revisions to CCBHC Cost Report Instructions" w:date="2023-12-07T15:54:00Z">
        <w:r>
          <w:rPr>
            <w:b/>
            <w:spacing w:val="80"/>
            <w:w w:val="150"/>
          </w:rPr>
          <w:delText xml:space="preserve">  </w:delText>
        </w:r>
      </w:del>
      <w:r>
        <w:t>“Outlier pool,” which</w:t>
      </w:r>
      <w:r>
        <w:rPr>
          <w:rPrChange w:id="6824" w:author="2023 Revisions to CCBHC Cost Report Instructions" w:date="2023-12-07T15:54:00Z">
            <w:rPr>
              <w:spacing w:val="-2"/>
            </w:rPr>
          </w:rPrChange>
        </w:rPr>
        <w:t xml:space="preserve"> </w:t>
      </w:r>
      <w:r>
        <w:t>is</w:t>
      </w:r>
      <w:r>
        <w:rPr>
          <w:rPrChange w:id="6825" w:author="2023 Revisions to CCBHC Cost Report Instructions" w:date="2023-12-07T15:54:00Z">
            <w:rPr>
              <w:spacing w:val="-1"/>
            </w:rPr>
          </w:rPrChange>
        </w:rPr>
        <w:t xml:space="preserve"> </w:t>
      </w:r>
      <w:r>
        <w:t>calculated</w:t>
      </w:r>
      <w:r>
        <w:rPr>
          <w:rPrChange w:id="6826" w:author="2023 Revisions to CCBHC Cost Report Instructions" w:date="2023-12-07T15:54:00Z">
            <w:rPr>
              <w:spacing w:val="-2"/>
            </w:rPr>
          </w:rPrChange>
        </w:rPr>
        <w:t xml:space="preserve"> </w:t>
      </w:r>
      <w:r>
        <w:t>by</w:t>
      </w:r>
      <w:r>
        <w:rPr>
          <w:rPrChange w:id="6827" w:author="2023 Revisions to CCBHC Cost Report Instructions" w:date="2023-12-07T15:54:00Z">
            <w:rPr>
              <w:spacing w:val="-4"/>
            </w:rPr>
          </w:rPrChange>
        </w:rPr>
        <w:t xml:space="preserve"> </w:t>
      </w:r>
      <w:r>
        <w:t>adding</w:t>
      </w:r>
      <w:r>
        <w:rPr>
          <w:rPrChange w:id="6828" w:author="2023 Revisions to CCBHC Cost Report Instructions" w:date="2023-12-07T15:54:00Z">
            <w:rPr>
              <w:spacing w:val="-1"/>
            </w:rPr>
          </w:rPrChange>
        </w:rPr>
        <w:t xml:space="preserve"> </w:t>
      </w:r>
      <w:r>
        <w:t>the</w:t>
      </w:r>
      <w:r>
        <w:rPr>
          <w:rPrChange w:id="6829" w:author="2023 Revisions to CCBHC Cost Report Instructions" w:date="2023-12-07T15:54:00Z">
            <w:rPr>
              <w:spacing w:val="-4"/>
            </w:rPr>
          </w:rPrChange>
        </w:rPr>
        <w:t xml:space="preserve"> </w:t>
      </w:r>
      <w:r>
        <w:t>total</w:t>
      </w:r>
      <w:r>
        <w:rPr>
          <w:rPrChange w:id="6830" w:author="2023 Revisions to CCBHC Cost Report Instructions" w:date="2023-12-07T15:54:00Z">
            <w:rPr>
              <w:spacing w:val="-2"/>
            </w:rPr>
          </w:rPrChange>
        </w:rPr>
        <w:t xml:space="preserve"> </w:t>
      </w:r>
      <w:r>
        <w:t>outlier</w:t>
      </w:r>
      <w:r>
        <w:rPr>
          <w:rPrChange w:id="6831" w:author="2023 Revisions to CCBHC Cost Report Instructions" w:date="2023-12-07T15:54:00Z">
            <w:rPr>
              <w:spacing w:val="-3"/>
            </w:rPr>
          </w:rPrChange>
        </w:rPr>
        <w:t xml:space="preserve"> </w:t>
      </w:r>
      <w:r>
        <w:t>pool</w:t>
      </w:r>
      <w:r>
        <w:rPr>
          <w:rPrChange w:id="6832" w:author="2023 Revisions to CCBHC Cost Report Instructions" w:date="2023-12-07T15:54:00Z">
            <w:rPr>
              <w:spacing w:val="-2"/>
            </w:rPr>
          </w:rPrChange>
        </w:rPr>
        <w:t xml:space="preserve"> </w:t>
      </w:r>
      <w:r>
        <w:t>amounts</w:t>
      </w:r>
      <w:r>
        <w:rPr>
          <w:rPrChange w:id="6833" w:author="2023 Revisions to CCBHC Cost Report Instructions" w:date="2023-12-07T15:54:00Z">
            <w:rPr>
              <w:spacing w:val="-6"/>
            </w:rPr>
          </w:rPrChange>
        </w:rPr>
        <w:t xml:space="preserve"> </w:t>
      </w:r>
      <w:r>
        <w:t>from</w:t>
      </w:r>
      <w:r>
        <w:rPr>
          <w:rPrChange w:id="6834" w:author="2023 Revisions to CCBHC Cost Report Instructions" w:date="2023-12-07T15:54:00Z">
            <w:rPr>
              <w:spacing w:val="-3"/>
            </w:rPr>
          </w:rPrChange>
        </w:rPr>
        <w:t xml:space="preserve"> </w:t>
      </w:r>
      <w:r>
        <w:t>line</w:t>
      </w:r>
      <w:r>
        <w:rPr>
          <w:rPrChange w:id="6835" w:author="2023 Revisions to CCBHC Cost Report Instructions" w:date="2023-12-07T15:54:00Z">
            <w:rPr>
              <w:spacing w:val="-1"/>
            </w:rPr>
          </w:rPrChange>
        </w:rPr>
        <w:t xml:space="preserve"> </w:t>
      </w:r>
      <w:r>
        <w:t>9, is automatically populated on this line.</w:t>
      </w:r>
      <w:ins w:id="6836" w:author="2023 Revisions to CCBHC Cost Report Instructions" w:date="2023-12-07T15:54:00Z">
        <w:r w:rsidR="00B86774">
          <w:t xml:space="preserve">   </w:t>
        </w:r>
      </w:ins>
    </w:p>
    <w:p w14:paraId="0F5F7AF9" w14:textId="77777777" w:rsidR="00942D5E" w:rsidRDefault="0050054D" w:rsidP="00EB641D">
      <w:pPr>
        <w:pStyle w:val="BodyText"/>
        <w:rPr>
          <w:ins w:id="6837" w:author="2023 Revisions to CCBHC Cost Report Instructions" w:date="2023-12-07T15:54:00Z"/>
        </w:rPr>
      </w:pPr>
      <w:r>
        <w:t xml:space="preserve">For </w:t>
      </w:r>
      <w:r>
        <w:t>more information on how</w:t>
      </w:r>
      <w:r>
        <w:rPr>
          <w:rPrChange w:id="6838" w:author="2023 Revisions to CCBHC Cost Report Instructions" w:date="2023-12-07T15:54:00Z">
            <w:rPr>
              <w:spacing w:val="-1"/>
            </w:rPr>
          </w:rPrChange>
        </w:rPr>
        <w:t xml:space="preserve"> </w:t>
      </w:r>
      <w:r>
        <w:t xml:space="preserve">to calculate the outlier payments, see the CCBHC Guidance </w:t>
      </w:r>
    </w:p>
    <w:p w14:paraId="6BE85277" w14:textId="30728967" w:rsidR="0059672E" w:rsidRDefault="0050054D">
      <w:pPr>
        <w:pStyle w:val="BodyText"/>
        <w:rPr>
          <w:lang w:val="fr-FR"/>
          <w:rPrChange w:id="6839" w:author="2023 Revisions to CCBHC Cost Report Instructions" w:date="2023-12-07T15:54:00Z">
            <w:rPr/>
          </w:rPrChange>
        </w:rPr>
        <w:pPrChange w:id="6840" w:author="2023 Revisions to CCBHC Cost Report Instructions" w:date="2023-12-07T15:54:00Z">
          <w:pPr>
            <w:pStyle w:val="BodyText"/>
            <w:spacing w:before="117" w:line="244" w:lineRule="auto"/>
            <w:ind w:left="199" w:right="1077"/>
            <w:jc w:val="both"/>
          </w:pPr>
        </w:pPrChange>
      </w:pPr>
      <w:r w:rsidRPr="00377564">
        <w:rPr>
          <w:lang w:val="fr-FR"/>
          <w:rPrChange w:id="6841" w:author="2023 Revisions to CCBHC Cost Report Instructions" w:date="2023-12-07T15:54:00Z">
            <w:rPr/>
          </w:rPrChange>
        </w:rPr>
        <w:t>Document</w:t>
      </w:r>
      <w:r w:rsidRPr="00377564">
        <w:rPr>
          <w:lang w:val="fr-FR"/>
          <w:rPrChange w:id="6842" w:author="2023 Revisions to CCBHC Cost Report Instructions" w:date="2023-12-07T15:54:00Z">
            <w:rPr>
              <w:spacing w:val="-13"/>
            </w:rPr>
          </w:rPrChange>
        </w:rPr>
        <w:t xml:space="preserve"> </w:t>
      </w:r>
      <w:r w:rsidRPr="00377564">
        <w:rPr>
          <w:lang w:val="fr-FR"/>
          <w:rPrChange w:id="6843" w:author="2023 Revisions to CCBHC Cost Report Instructions" w:date="2023-12-07T15:54:00Z">
            <w:rPr/>
          </w:rPrChange>
        </w:rPr>
        <w:t>available</w:t>
      </w:r>
      <w:r w:rsidRPr="00377564">
        <w:rPr>
          <w:lang w:val="fr-FR"/>
          <w:rPrChange w:id="6844" w:author="2023 Revisions to CCBHC Cost Report Instructions" w:date="2023-12-07T15:54:00Z">
            <w:rPr>
              <w:spacing w:val="-13"/>
            </w:rPr>
          </w:rPrChange>
        </w:rPr>
        <w:t xml:space="preserve"> </w:t>
      </w:r>
      <w:r w:rsidRPr="00377564">
        <w:rPr>
          <w:lang w:val="fr-FR"/>
          <w:rPrChange w:id="6845" w:author="2023 Revisions to CCBHC Cost Report Instructions" w:date="2023-12-07T15:54:00Z">
            <w:rPr/>
          </w:rPrChange>
        </w:rPr>
        <w:t>at</w:t>
      </w:r>
      <w:del w:id="6846" w:author="2023 Revisions to CCBHC Cost Report Instructions" w:date="2023-12-07T15:54:00Z">
        <w:r>
          <w:rPr>
            <w:spacing w:val="-11"/>
          </w:rPr>
          <w:delText xml:space="preserve"> </w:delText>
        </w:r>
      </w:del>
      <w:r>
        <w:fldChar w:fldCharType="begin"/>
      </w:r>
      <w:r>
        <w:instrText>HYPERLINK "http://www.samhsa.gov/sites/default/files/grants/pdf/sm-16-001.pdf" \h</w:instrText>
      </w:r>
      <w:r>
        <w:fldChar w:fldCharType="separate"/>
      </w:r>
      <w:ins w:id="6847" w:author="2023 Revisions to CCBHC Cost Report Instructions" w:date="2023-12-07T15:54:00Z">
        <w:r w:rsidR="00025E08" w:rsidRPr="00473849">
          <w:rPr>
            <w:lang w:val="fr-FR"/>
          </w:rPr>
          <w:t xml:space="preserve"> </w:t>
        </w:r>
      </w:ins>
      <w:del w:id="6848" w:author="2023 Revisions to CCBHC Cost Report Instructions" w:date="2023-12-07T15:54:00Z">
        <w:r>
          <w:rPr>
            <w:color w:val="0000FF"/>
            <w:u w:val="single" w:color="0000FF"/>
          </w:rPr>
          <w:delText>http://www.samhsa.gov/sites/default/files/grants/pdf/sm-16-001.pdf</w:delText>
        </w:r>
      </w:del>
      <w:r>
        <w:rPr>
          <w:lang w:val="fr-FR"/>
          <w:rPrChange w:id="6849" w:author="2023 Revisions to CCBHC Cost Report Instructions" w:date="2023-12-07T15:54:00Z">
            <w:rPr>
              <w:color w:val="0000FF"/>
              <w:u w:val="single" w:color="0000FF"/>
            </w:rPr>
          </w:rPrChange>
        </w:rPr>
        <w:fldChar w:fldCharType="end"/>
      </w:r>
      <w:ins w:id="6850" w:author="2023 Revisions to CCBHC Cost Report Instructions" w:date="2023-12-07T15:54:00Z">
        <w:r>
          <w:fldChar w:fldCharType="begin"/>
        </w:r>
        <w:r>
          <w:instrText>HYPERLINK "http://www.samhsa.gov/sites/default/files/grants/pdf/sm-16-001.pdf" \h</w:instrText>
        </w:r>
        <w:r>
          <w:fldChar w:fldCharType="separate"/>
        </w:r>
        <w:r w:rsidR="00025E08" w:rsidRPr="00473849">
          <w:rPr>
            <w:color w:val="0000FF"/>
            <w:u w:val="single" w:color="0000FF"/>
            <w:lang w:val="fr-FR"/>
          </w:rPr>
          <w:t>http://www.samhsa.gov/sites/default/files/grants/pdf/sm</w:t>
        </w:r>
        <w:r>
          <w:rPr>
            <w:color w:val="0000FF"/>
            <w:u w:val="single" w:color="0000FF"/>
            <w:lang w:val="fr-FR"/>
          </w:rPr>
          <w:fldChar w:fldCharType="end"/>
        </w:r>
        <w:r>
          <w:fldChar w:fldCharType="begin"/>
        </w:r>
        <w:r>
          <w:instrText>HYPERLINK "http://www.samhsa.gov/sites/default/files/grants/pdf/sm-16-001.pdf" \h</w:instrText>
        </w:r>
        <w:r>
          <w:fldChar w:fldCharType="separate"/>
        </w:r>
        <w:r w:rsidR="00025E08" w:rsidRPr="00473849">
          <w:rPr>
            <w:color w:val="0000FF"/>
            <w:u w:val="single" w:color="0000FF"/>
            <w:lang w:val="fr-FR"/>
          </w:rPr>
          <w:t>-</w:t>
        </w:r>
        <w:r>
          <w:rPr>
            <w:color w:val="0000FF"/>
            <w:u w:val="single" w:color="0000FF"/>
            <w:lang w:val="fr-FR"/>
          </w:rPr>
          <w:fldChar w:fldCharType="end"/>
        </w:r>
        <w:r>
          <w:fldChar w:fldCharType="begin"/>
        </w:r>
        <w:r>
          <w:instrText>HYPERLINK "http://www.samhsa.gov/sites/default/files/grants/pdf/sm-16-001.pdf" \h</w:instrText>
        </w:r>
        <w:r>
          <w:fldChar w:fldCharType="separate"/>
        </w:r>
        <w:r w:rsidR="00025E08" w:rsidRPr="00473849">
          <w:rPr>
            <w:color w:val="0000FF"/>
            <w:u w:val="single" w:color="0000FF"/>
            <w:lang w:val="fr-FR"/>
          </w:rPr>
          <w:t>16</w:t>
        </w:r>
        <w:r>
          <w:rPr>
            <w:color w:val="0000FF"/>
            <w:u w:val="single" w:color="0000FF"/>
            <w:lang w:val="fr-FR"/>
          </w:rPr>
          <w:fldChar w:fldCharType="end"/>
        </w:r>
        <w:r>
          <w:fldChar w:fldCharType="begin"/>
        </w:r>
        <w:r>
          <w:instrText>HYPERLINK "http://www.samhsa.gov/sites/default/files/grants/pdf/sm-16-001.pdf" \h</w:instrText>
        </w:r>
        <w:r>
          <w:fldChar w:fldCharType="separate"/>
        </w:r>
        <w:r w:rsidR="00025E08" w:rsidRPr="00473849">
          <w:rPr>
            <w:color w:val="0000FF"/>
            <w:u w:val="single" w:color="0000FF"/>
            <w:lang w:val="fr-FR"/>
          </w:rPr>
          <w:t>-</w:t>
        </w:r>
        <w:r>
          <w:rPr>
            <w:color w:val="0000FF"/>
            <w:u w:val="single" w:color="0000FF"/>
            <w:lang w:val="fr-FR"/>
          </w:rPr>
          <w:fldChar w:fldCharType="end"/>
        </w:r>
        <w:r>
          <w:fldChar w:fldCharType="begin"/>
        </w:r>
        <w:r>
          <w:instrText>HYPERLINK "http://www.samhsa.gov/sites/default/files/grants/pdf/sm-16-001.pdf" \h</w:instrText>
        </w:r>
        <w:r>
          <w:fldChar w:fldCharType="separate"/>
        </w:r>
        <w:r w:rsidR="00025E08" w:rsidRPr="00473849">
          <w:rPr>
            <w:color w:val="0000FF"/>
            <w:u w:val="single" w:color="0000FF"/>
            <w:lang w:val="fr-FR"/>
          </w:rPr>
          <w:t>001.pdf</w:t>
        </w:r>
        <w:r>
          <w:rPr>
            <w:color w:val="0000FF"/>
            <w:u w:val="single" w:color="0000FF"/>
            <w:lang w:val="fr-FR"/>
          </w:rPr>
          <w:fldChar w:fldCharType="end"/>
        </w:r>
        <w:r>
          <w:fldChar w:fldCharType="begin"/>
        </w:r>
        <w:r>
          <w:instrText>HYPERLINK "http://www.samhsa.gov/sites/default/files/grants/pdf/sm-16-001.pdf" \h</w:instrText>
        </w:r>
        <w:r>
          <w:fldChar w:fldCharType="separate"/>
        </w:r>
        <w:r w:rsidR="00025E08" w:rsidRPr="00473849">
          <w:rPr>
            <w:lang w:val="fr-FR"/>
          </w:rPr>
          <w:t>.</w:t>
        </w:r>
        <w:r>
          <w:rPr>
            <w:lang w:val="fr-FR"/>
          </w:rPr>
          <w:fldChar w:fldCharType="end"/>
        </w:r>
        <w:r w:rsidR="00025E08" w:rsidRPr="00473849">
          <w:rPr>
            <w:lang w:val="fr-FR"/>
          </w:rPr>
          <w:t xml:space="preserve"> </w:t>
        </w:r>
      </w:ins>
      <w:del w:id="6851" w:author="2023 Revisions to CCBHC Cost Report Instructions" w:date="2023-12-07T15:54:00Z">
        <w:r>
          <w:delText>.</w:delText>
        </w:r>
      </w:del>
    </w:p>
    <w:p w14:paraId="350E04D1" w14:textId="77777777" w:rsidR="00EB641D" w:rsidRDefault="00EB641D">
      <w:pPr>
        <w:spacing w:after="0" w:line="259" w:lineRule="auto"/>
        <w:ind w:left="0" w:right="0" w:firstLine="0"/>
        <w:rPr>
          <w:ins w:id="6852" w:author="2023 Revisions to CCBHC Cost Report Instructions" w:date="2023-12-07T15:54:00Z"/>
          <w:lang w:val="fr-FR"/>
        </w:rPr>
      </w:pPr>
      <w:ins w:id="6853" w:author="2023 Revisions to CCBHC Cost Report Instructions" w:date="2023-12-07T15:54:00Z">
        <w:r>
          <w:rPr>
            <w:lang w:val="fr-FR"/>
          </w:rPr>
          <w:br w:type="page"/>
        </w:r>
      </w:ins>
    </w:p>
    <w:p w14:paraId="75DB9BF1" w14:textId="77777777" w:rsidR="001363E8" w:rsidRDefault="001363E8" w:rsidP="001363E8">
      <w:pPr>
        <w:spacing w:after="0" w:line="259" w:lineRule="auto"/>
        <w:ind w:left="-5" w:right="0"/>
        <w:rPr>
          <w:ins w:id="6854" w:author="2023 Revisions to CCBHC Cost Report Instructions" w:date="2023-12-07T15:54:00Z"/>
        </w:rPr>
      </w:pPr>
      <w:ins w:id="6855" w:author="2023 Revisions to CCBHC Cost Report Instructions" w:date="2023-12-07T15:54:00Z">
        <w:r>
          <w:rPr>
            <w:sz w:val="72"/>
          </w:rPr>
          <w:t>18</w:t>
        </w:r>
      </w:ins>
    </w:p>
    <w:p w14:paraId="04FA5A79" w14:textId="77777777" w:rsidR="00A62DC7" w:rsidRDefault="00A62DC7" w:rsidP="00057F7B">
      <w:pPr>
        <w:pStyle w:val="Heading1"/>
        <w:rPr>
          <w:ins w:id="6856" w:author="2023 Revisions to CCBHC Cost Report Instructions" w:date="2023-12-07T15:54:00Z"/>
        </w:rPr>
      </w:pPr>
      <w:bookmarkStart w:id="6857" w:name="_Toc147503642"/>
      <w:bookmarkStart w:id="6858" w:name="_Toc148441591"/>
      <w:ins w:id="6859" w:author="2023 Revisions to CCBHC Cost Report Instructions" w:date="2023-12-07T15:54:00Z">
        <w:r>
          <w:t>CC PPS-3 Rate Tab</w:t>
        </w:r>
        <w:bookmarkEnd w:id="6857"/>
        <w:bookmarkEnd w:id="6858"/>
        <w:r>
          <w:t xml:space="preserve"> </w:t>
        </w:r>
      </w:ins>
    </w:p>
    <w:p w14:paraId="136D996B" w14:textId="77777777" w:rsidR="00A62DC7" w:rsidRDefault="00A62DC7" w:rsidP="00EB641D">
      <w:pPr>
        <w:pStyle w:val="BodyText"/>
        <w:rPr>
          <w:ins w:id="6860" w:author="2023 Revisions to CCBHC Cost Report Instructions" w:date="2023-12-07T15:54:00Z"/>
        </w:rPr>
      </w:pPr>
      <w:ins w:id="6861" w:author="2023 Revisions to CCBHC Cost Report Instructions" w:date="2023-12-07T15:54:00Z">
        <w:r>
          <w:t xml:space="preserve">Use the CC PPS-3 Rate tab to calculate the daily rate to be finalized by the state. The daily rate is based on the expected costs of all demonstration services irrespective of payer. </w:t>
        </w:r>
        <w:r w:rsidR="00197656">
          <w:t xml:space="preserve">This Rate Tab calculates </w:t>
        </w:r>
        <w:r w:rsidR="00A84934">
          <w:t xml:space="preserve">separate Mobile Crisis 9813, Mobile Crisis Non-9813, Crisis Stabilization, and Non-Crisis </w:t>
        </w:r>
        <w:r w:rsidR="00392FE1">
          <w:t xml:space="preserve">PPS Rates. </w:t>
        </w:r>
      </w:ins>
    </w:p>
    <w:p w14:paraId="6EA35FF5" w14:textId="77777777" w:rsidR="001D5CE7" w:rsidRDefault="001D5CE7" w:rsidP="00EB641D">
      <w:pPr>
        <w:pStyle w:val="BodyText"/>
        <w:rPr>
          <w:ins w:id="6862" w:author="2023 Revisions to CCBHC Cost Report Instructions" w:date="2023-12-07T15:54:00Z"/>
        </w:rPr>
      </w:pPr>
      <w:ins w:id="6863" w:author="2023 Revisions to CCBHC Cost Report Instructions" w:date="2023-12-07T15:54:00Z">
        <w:r>
          <w:t xml:space="preserve">If the CCBHC is electing to use the PPS-3 method Non-Crisis services must  </w:t>
        </w:r>
        <w:r w:rsidR="0060644B">
          <w:t xml:space="preserve">be </w:t>
        </w:r>
        <w:r w:rsidR="00352FC3">
          <w:t>entered</w:t>
        </w:r>
        <w:r>
          <w:t xml:space="preserve"> and at least one SCS service. </w:t>
        </w:r>
      </w:ins>
    </w:p>
    <w:p w14:paraId="0CA51BCA" w14:textId="77777777" w:rsidR="00A62DC7" w:rsidRDefault="00A62DC7" w:rsidP="00EB641D">
      <w:pPr>
        <w:pStyle w:val="Heading2"/>
        <w:rPr>
          <w:ins w:id="6864" w:author="2023 Revisions to CCBHC Cost Report Instructions" w:date="2023-12-07T15:54:00Z"/>
        </w:rPr>
      </w:pPr>
      <w:bookmarkStart w:id="6865" w:name="_Toc147503643"/>
      <w:bookmarkStart w:id="6866" w:name="_Toc148441592"/>
      <w:ins w:id="6867" w:author="2023 Revisions to CCBHC Cost Report Instructions" w:date="2023-12-07T15:54:00Z">
        <w:r>
          <w:t xml:space="preserve">PART 1 – </w:t>
        </w:r>
        <w:r w:rsidRPr="00EB641D">
          <w:t>DETERMINATION</w:t>
        </w:r>
        <w:r>
          <w:t xml:space="preserve"> OF TOTAL ALLOWABLE COST APPLICABLE TO THE CCBHC</w:t>
        </w:r>
        <w:bookmarkEnd w:id="6865"/>
        <w:bookmarkEnd w:id="6866"/>
        <w:r>
          <w:t xml:space="preserve"> </w:t>
        </w:r>
      </w:ins>
    </w:p>
    <w:p w14:paraId="3527C982" w14:textId="77777777" w:rsidR="00A62DC7" w:rsidRDefault="00A62DC7" w:rsidP="00EB641D">
      <w:pPr>
        <w:pStyle w:val="BodyText"/>
        <w:rPr>
          <w:ins w:id="6868" w:author="2023 Revisions to CCBHC Cost Report Instructions" w:date="2023-12-07T15:54:00Z"/>
        </w:rPr>
      </w:pPr>
      <w:ins w:id="6869" w:author="2023 Revisions to CCBHC Cost Report Instructions" w:date="2023-12-07T15:54:00Z">
        <w:r>
          <w:t xml:space="preserve">If the suggested order of completion described in Table 2: Recommended Order is followed, the information on lines 1–3 will be </w:t>
        </w:r>
        <w:r w:rsidR="0096697D">
          <w:t>auto populated</w:t>
        </w:r>
        <w:r>
          <w:t xml:space="preserve"> from data entered from other areas of the cost report and does not need to be re-entered here. </w:t>
        </w:r>
      </w:ins>
    </w:p>
    <w:tbl>
      <w:tblPr>
        <w:tblStyle w:val="TableGrid"/>
        <w:tblW w:w="5000" w:type="pct"/>
        <w:tblInd w:w="0" w:type="dxa"/>
        <w:tblLook w:val="04A0" w:firstRow="1" w:lastRow="0" w:firstColumn="1" w:lastColumn="0" w:noHBand="0" w:noVBand="1"/>
      </w:tblPr>
      <w:tblGrid>
        <w:gridCol w:w="1483"/>
        <w:gridCol w:w="8577"/>
      </w:tblGrid>
      <w:tr w:rsidR="00EB641D" w14:paraId="46FAE75C" w14:textId="77777777" w:rsidTr="00B84558">
        <w:trPr>
          <w:trHeight w:val="574"/>
          <w:ins w:id="6870" w:author="2023 Revisions to CCBHC Cost Report Instructions" w:date="2023-12-07T15:54:00Z"/>
        </w:trPr>
        <w:tc>
          <w:tcPr>
            <w:tcW w:w="1440" w:type="dxa"/>
            <w:tcBorders>
              <w:top w:val="nil"/>
              <w:left w:val="nil"/>
              <w:bottom w:val="nil"/>
              <w:right w:val="nil"/>
            </w:tcBorders>
          </w:tcPr>
          <w:p w14:paraId="526A51BF" w14:textId="77777777" w:rsidR="00EB641D" w:rsidRDefault="00EB641D" w:rsidP="00EB641D">
            <w:pPr>
              <w:spacing w:before="20" w:after="20" w:line="259" w:lineRule="auto"/>
              <w:ind w:left="0" w:right="0" w:firstLine="0"/>
              <w:rPr>
                <w:ins w:id="6871" w:author="2023 Revisions to CCBHC Cost Report Instructions" w:date="2023-12-07T15:54:00Z"/>
                <w:b/>
              </w:rPr>
            </w:pPr>
            <w:ins w:id="6872" w:author="2023 Revisions to CCBHC Cost Report Instructions" w:date="2023-12-07T15:54:00Z">
              <w:r>
                <w:rPr>
                  <w:b/>
                </w:rPr>
                <w:t>Line 1:</w:t>
              </w:r>
            </w:ins>
          </w:p>
        </w:tc>
        <w:tc>
          <w:tcPr>
            <w:tcW w:w="8330" w:type="dxa"/>
            <w:tcBorders>
              <w:top w:val="nil"/>
              <w:left w:val="nil"/>
              <w:bottom w:val="nil"/>
              <w:right w:val="nil"/>
            </w:tcBorders>
          </w:tcPr>
          <w:p w14:paraId="53CEFE34" w14:textId="77777777" w:rsidR="00EB641D" w:rsidRDefault="00EB641D" w:rsidP="00EB641D">
            <w:pPr>
              <w:spacing w:before="20" w:after="20" w:line="259" w:lineRule="auto"/>
              <w:ind w:left="0" w:right="0" w:firstLine="0"/>
              <w:rPr>
                <w:ins w:id="6873" w:author="2023 Revisions to CCBHC Cost Report Instructions" w:date="2023-12-07T15:54:00Z"/>
              </w:rPr>
            </w:pPr>
            <w:ins w:id="6874" w:author="2023 Revisions to CCBHC Cost Report Instructions" w:date="2023-12-07T15:54:00Z">
              <w:r>
                <w:t xml:space="preserve">“Total direct CCBHC costs” is automatically populated on this line from the Trial Balance Crisis tab, line 29, columns 1-4.  </w:t>
              </w:r>
            </w:ins>
          </w:p>
        </w:tc>
      </w:tr>
      <w:tr w:rsidR="00EB641D" w14:paraId="682CD020" w14:textId="77777777" w:rsidTr="00B84558">
        <w:trPr>
          <w:trHeight w:val="574"/>
          <w:ins w:id="6875" w:author="2023 Revisions to CCBHC Cost Report Instructions" w:date="2023-12-07T15:54:00Z"/>
        </w:trPr>
        <w:tc>
          <w:tcPr>
            <w:tcW w:w="1440" w:type="dxa"/>
            <w:tcBorders>
              <w:top w:val="nil"/>
              <w:left w:val="nil"/>
              <w:bottom w:val="nil"/>
              <w:right w:val="nil"/>
            </w:tcBorders>
          </w:tcPr>
          <w:p w14:paraId="228A7F6D" w14:textId="77777777" w:rsidR="00EB641D" w:rsidRDefault="00EB641D" w:rsidP="00EB641D">
            <w:pPr>
              <w:spacing w:before="20" w:after="20" w:line="259" w:lineRule="auto"/>
              <w:ind w:left="0" w:right="0" w:firstLine="0"/>
              <w:rPr>
                <w:ins w:id="6876" w:author="2023 Revisions to CCBHC Cost Report Instructions" w:date="2023-12-07T15:54:00Z"/>
                <w:b/>
              </w:rPr>
            </w:pPr>
            <w:ins w:id="6877" w:author="2023 Revisions to CCBHC Cost Report Instructions" w:date="2023-12-07T15:54:00Z">
              <w:r>
                <w:rPr>
                  <w:b/>
                </w:rPr>
                <w:t>Line 2:</w:t>
              </w:r>
            </w:ins>
          </w:p>
        </w:tc>
        <w:tc>
          <w:tcPr>
            <w:tcW w:w="8330" w:type="dxa"/>
            <w:tcBorders>
              <w:top w:val="nil"/>
              <w:left w:val="nil"/>
              <w:bottom w:val="nil"/>
              <w:right w:val="nil"/>
            </w:tcBorders>
          </w:tcPr>
          <w:p w14:paraId="36474B9E" w14:textId="77777777" w:rsidR="00EB641D" w:rsidRDefault="00EB641D" w:rsidP="00EB641D">
            <w:pPr>
              <w:spacing w:before="20" w:after="20" w:line="259" w:lineRule="auto"/>
              <w:ind w:left="0" w:right="0" w:firstLine="0"/>
              <w:rPr>
                <w:ins w:id="6878" w:author="2023 Revisions to CCBHC Cost Report Instructions" w:date="2023-12-07T15:54:00Z"/>
              </w:rPr>
            </w:pPr>
            <w:ins w:id="6879" w:author="2023 Revisions to CCBHC Cost Report Instructions" w:date="2023-12-07T15:54:00Z">
              <w:r>
                <w:t>“Indirect costs allocated to CCBHC services” is automatically populated on this line from the Indirect Cost Allocation tab, line 16 multiplying by their percentage of total direct CCBHC cost for each respective service.</w:t>
              </w:r>
            </w:ins>
          </w:p>
        </w:tc>
      </w:tr>
      <w:tr w:rsidR="00EB641D" w14:paraId="4D8D1D8E" w14:textId="77777777" w:rsidTr="00B84558">
        <w:trPr>
          <w:trHeight w:val="574"/>
          <w:ins w:id="6880" w:author="2023 Revisions to CCBHC Cost Report Instructions" w:date="2023-12-07T15:54:00Z"/>
        </w:trPr>
        <w:tc>
          <w:tcPr>
            <w:tcW w:w="1440" w:type="dxa"/>
            <w:tcBorders>
              <w:top w:val="nil"/>
              <w:left w:val="nil"/>
              <w:bottom w:val="nil"/>
              <w:right w:val="nil"/>
            </w:tcBorders>
          </w:tcPr>
          <w:p w14:paraId="1A3952C3" w14:textId="77777777" w:rsidR="00EB641D" w:rsidRDefault="00EB641D" w:rsidP="00EB641D">
            <w:pPr>
              <w:spacing w:before="20" w:after="20" w:line="259" w:lineRule="auto"/>
              <w:ind w:left="0" w:right="0" w:firstLine="0"/>
              <w:rPr>
                <w:ins w:id="6881" w:author="2023 Revisions to CCBHC Cost Report Instructions" w:date="2023-12-07T15:54:00Z"/>
                <w:b/>
              </w:rPr>
            </w:pPr>
            <w:ins w:id="6882" w:author="2023 Revisions to CCBHC Cost Report Instructions" w:date="2023-12-07T15:54:00Z">
              <w:r>
                <w:rPr>
                  <w:b/>
                </w:rPr>
                <w:t>Line 3:</w:t>
              </w:r>
            </w:ins>
          </w:p>
        </w:tc>
        <w:tc>
          <w:tcPr>
            <w:tcW w:w="8330" w:type="dxa"/>
            <w:tcBorders>
              <w:top w:val="nil"/>
              <w:left w:val="nil"/>
              <w:bottom w:val="nil"/>
              <w:right w:val="nil"/>
            </w:tcBorders>
          </w:tcPr>
          <w:p w14:paraId="2428D557" w14:textId="77777777" w:rsidR="00EB641D" w:rsidRDefault="00EB641D" w:rsidP="00EB641D">
            <w:pPr>
              <w:spacing w:before="20" w:after="20" w:line="259" w:lineRule="auto"/>
              <w:ind w:left="0" w:right="0" w:firstLine="0"/>
              <w:rPr>
                <w:ins w:id="6883" w:author="2023 Revisions to CCBHC Cost Report Instructions" w:date="2023-12-07T15:54:00Z"/>
              </w:rPr>
            </w:pPr>
            <w:ins w:id="6884" w:author="2023 Revisions to CCBHC Cost Report Instructions" w:date="2023-12-07T15:54:00Z">
              <w:r>
                <w:t>“Total allowable CCBHC costs,” which is calculated by adding lines 1 and 2 above, is automatically populated on this line.</w:t>
              </w:r>
            </w:ins>
          </w:p>
        </w:tc>
      </w:tr>
    </w:tbl>
    <w:p w14:paraId="39B3BE35" w14:textId="77777777" w:rsidR="00EB641D" w:rsidRDefault="00EB641D" w:rsidP="00EB641D">
      <w:pPr>
        <w:pStyle w:val="Heading2"/>
        <w:rPr>
          <w:ins w:id="6885" w:author="2023 Revisions to CCBHC Cost Report Instructions" w:date="2023-12-07T15:54:00Z"/>
        </w:rPr>
      </w:pPr>
      <w:bookmarkStart w:id="6886" w:name="_Toc148441593"/>
      <w:ins w:id="6887" w:author="2023 Revisions to CCBHC Cost Report Instructions" w:date="2023-12-07T15:54:00Z">
        <w:r>
          <w:t>PART 2 – DETERMINATION OF CC PPS-3 RATE</w:t>
        </w:r>
        <w:bookmarkEnd w:id="6886"/>
      </w:ins>
    </w:p>
    <w:tbl>
      <w:tblPr>
        <w:tblStyle w:val="TableGrid"/>
        <w:tblW w:w="5000" w:type="pct"/>
        <w:tblInd w:w="0" w:type="dxa"/>
        <w:tblLook w:val="04A0" w:firstRow="1" w:lastRow="0" w:firstColumn="1" w:lastColumn="0" w:noHBand="0" w:noVBand="1"/>
      </w:tblPr>
      <w:tblGrid>
        <w:gridCol w:w="1483"/>
        <w:gridCol w:w="8577"/>
      </w:tblGrid>
      <w:tr w:rsidR="00A62DC7" w14:paraId="4E5E6D42" w14:textId="77777777" w:rsidTr="00B84558">
        <w:trPr>
          <w:cantSplit/>
          <w:ins w:id="6888" w:author="2023 Revisions to CCBHC Cost Report Instructions" w:date="2023-12-07T15:54:00Z"/>
        </w:trPr>
        <w:tc>
          <w:tcPr>
            <w:tcW w:w="1440" w:type="dxa"/>
            <w:tcBorders>
              <w:top w:val="nil"/>
              <w:left w:val="nil"/>
              <w:bottom w:val="nil"/>
              <w:right w:val="nil"/>
            </w:tcBorders>
          </w:tcPr>
          <w:p w14:paraId="3F94C721" w14:textId="77777777" w:rsidR="00A62DC7" w:rsidRDefault="00A62DC7" w:rsidP="00EB641D">
            <w:pPr>
              <w:spacing w:before="20" w:after="20" w:line="259" w:lineRule="auto"/>
              <w:ind w:left="0" w:right="0" w:firstLine="0"/>
              <w:rPr>
                <w:ins w:id="6889" w:author="2023 Revisions to CCBHC Cost Report Instructions" w:date="2023-12-07T15:54:00Z"/>
              </w:rPr>
            </w:pPr>
            <w:ins w:id="6890" w:author="2023 Revisions to CCBHC Cost Report Instructions" w:date="2023-12-07T15:54:00Z">
              <w:r>
                <w:rPr>
                  <w:b/>
                </w:rPr>
                <w:t xml:space="preserve">Line 4: </w:t>
              </w:r>
            </w:ins>
          </w:p>
        </w:tc>
        <w:tc>
          <w:tcPr>
            <w:tcW w:w="8330" w:type="dxa"/>
            <w:tcBorders>
              <w:top w:val="nil"/>
              <w:left w:val="nil"/>
              <w:bottom w:val="nil"/>
              <w:right w:val="nil"/>
            </w:tcBorders>
          </w:tcPr>
          <w:p w14:paraId="49A80897" w14:textId="77777777" w:rsidR="00A62DC7" w:rsidRDefault="00A62DC7" w:rsidP="00EB641D">
            <w:pPr>
              <w:spacing w:before="20" w:after="20" w:line="259" w:lineRule="auto"/>
              <w:ind w:left="0" w:right="0" w:firstLine="0"/>
              <w:rPr>
                <w:ins w:id="6891" w:author="2023 Revisions to CCBHC Cost Report Instructions" w:date="2023-12-07T15:54:00Z"/>
              </w:rPr>
            </w:pPr>
            <w:ins w:id="6892" w:author="2023 Revisions to CCBHC Cost Report Instructions" w:date="2023-12-07T15:54:00Z">
              <w:r>
                <w:t>“Total allowable CCBHC costs” is automatically populated on this line from line 3 above</w:t>
              </w:r>
              <w:r>
                <w:rPr>
                  <w:b/>
                </w:rPr>
                <w:t xml:space="preserve">. </w:t>
              </w:r>
            </w:ins>
          </w:p>
        </w:tc>
      </w:tr>
      <w:tr w:rsidR="00A62DC7" w14:paraId="1CDE65AB" w14:textId="77777777" w:rsidTr="00B84558">
        <w:trPr>
          <w:cantSplit/>
          <w:ins w:id="6893" w:author="2023 Revisions to CCBHC Cost Report Instructions" w:date="2023-12-07T15:54:00Z"/>
        </w:trPr>
        <w:tc>
          <w:tcPr>
            <w:tcW w:w="1440" w:type="dxa"/>
            <w:tcBorders>
              <w:top w:val="nil"/>
              <w:left w:val="nil"/>
              <w:bottom w:val="nil"/>
              <w:right w:val="nil"/>
            </w:tcBorders>
          </w:tcPr>
          <w:p w14:paraId="1792661B" w14:textId="77777777" w:rsidR="00A62DC7" w:rsidRDefault="00A62DC7" w:rsidP="00EB641D">
            <w:pPr>
              <w:spacing w:before="20" w:after="20" w:line="259" w:lineRule="auto"/>
              <w:ind w:left="0" w:right="0" w:firstLine="0"/>
              <w:rPr>
                <w:ins w:id="6894" w:author="2023 Revisions to CCBHC Cost Report Instructions" w:date="2023-12-07T15:54:00Z"/>
              </w:rPr>
            </w:pPr>
            <w:ins w:id="6895" w:author="2023 Revisions to CCBHC Cost Report Instructions" w:date="2023-12-07T15:54:00Z">
              <w:r>
                <w:rPr>
                  <w:b/>
                </w:rPr>
                <w:t xml:space="preserve">Line 5: </w:t>
              </w:r>
            </w:ins>
          </w:p>
        </w:tc>
        <w:tc>
          <w:tcPr>
            <w:tcW w:w="8330" w:type="dxa"/>
            <w:tcBorders>
              <w:top w:val="nil"/>
              <w:left w:val="nil"/>
              <w:bottom w:val="nil"/>
              <w:right w:val="nil"/>
            </w:tcBorders>
          </w:tcPr>
          <w:p w14:paraId="6663C737" w14:textId="77777777" w:rsidR="00A62DC7" w:rsidRDefault="00A62DC7" w:rsidP="00EB641D">
            <w:pPr>
              <w:spacing w:before="20" w:after="20" w:line="259" w:lineRule="auto"/>
              <w:ind w:left="0" w:right="0" w:firstLine="0"/>
              <w:rPr>
                <w:ins w:id="6896" w:author="2023 Revisions to CCBHC Cost Report Instructions" w:date="2023-12-07T15:54:00Z"/>
              </w:rPr>
            </w:pPr>
            <w:ins w:id="6897" w:author="2023 Revisions to CCBHC Cost Report Instructions" w:date="2023-12-07T15:54:00Z">
              <w:r>
                <w:t xml:space="preserve">“Total CCBHC visits” is automatically populated on this line from the Daily Visits </w:t>
              </w:r>
              <w:r w:rsidR="00D6393D">
                <w:t xml:space="preserve">CC PPS-3 </w:t>
              </w:r>
              <w:r>
                <w:t>tab, line 4, column</w:t>
              </w:r>
              <w:r w:rsidR="00ED5961">
                <w:t>s</w:t>
              </w:r>
              <w:r>
                <w:t xml:space="preserve"> 1</w:t>
              </w:r>
              <w:r w:rsidR="00ED5961">
                <w:t>-4</w:t>
              </w:r>
              <w:r>
                <w:t xml:space="preserve">.  The total CCBHC visits number should include visits from all patients for CCBHC services, not just Medicaid visits. </w:t>
              </w:r>
            </w:ins>
          </w:p>
        </w:tc>
      </w:tr>
      <w:tr w:rsidR="00A62DC7" w14:paraId="6C232168" w14:textId="77777777" w:rsidTr="00B84558">
        <w:trPr>
          <w:cantSplit/>
          <w:ins w:id="6898" w:author="2023 Revisions to CCBHC Cost Report Instructions" w:date="2023-12-07T15:54:00Z"/>
        </w:trPr>
        <w:tc>
          <w:tcPr>
            <w:tcW w:w="1440" w:type="dxa"/>
            <w:tcBorders>
              <w:top w:val="nil"/>
              <w:left w:val="nil"/>
              <w:bottom w:val="nil"/>
              <w:right w:val="nil"/>
            </w:tcBorders>
          </w:tcPr>
          <w:p w14:paraId="1AEF1F0D" w14:textId="77777777" w:rsidR="00A62DC7" w:rsidRDefault="00A62DC7" w:rsidP="00EB641D">
            <w:pPr>
              <w:spacing w:before="20" w:after="20" w:line="259" w:lineRule="auto"/>
              <w:ind w:left="0" w:right="0" w:firstLine="0"/>
              <w:rPr>
                <w:ins w:id="6899" w:author="2023 Revisions to CCBHC Cost Report Instructions" w:date="2023-12-07T15:54:00Z"/>
              </w:rPr>
            </w:pPr>
            <w:ins w:id="6900" w:author="2023 Revisions to CCBHC Cost Report Instructions" w:date="2023-12-07T15:54:00Z">
              <w:r>
                <w:rPr>
                  <w:b/>
                </w:rPr>
                <w:t>Line 6:</w:t>
              </w:r>
              <w:r>
                <w:t xml:space="preserve"> </w:t>
              </w:r>
            </w:ins>
          </w:p>
        </w:tc>
        <w:tc>
          <w:tcPr>
            <w:tcW w:w="8330" w:type="dxa"/>
            <w:tcBorders>
              <w:top w:val="nil"/>
              <w:left w:val="nil"/>
              <w:bottom w:val="nil"/>
              <w:right w:val="nil"/>
            </w:tcBorders>
            <w:vAlign w:val="center"/>
          </w:tcPr>
          <w:p w14:paraId="6286E59A" w14:textId="77777777" w:rsidR="00A62DC7" w:rsidRDefault="00A62DC7" w:rsidP="00EB641D">
            <w:pPr>
              <w:spacing w:before="20" w:after="20" w:line="259" w:lineRule="auto"/>
              <w:ind w:left="0" w:right="0" w:firstLine="0"/>
              <w:rPr>
                <w:ins w:id="6901" w:author="2023 Revisions to CCBHC Cost Report Instructions" w:date="2023-12-07T15:54:00Z"/>
              </w:rPr>
            </w:pPr>
            <w:ins w:id="6902" w:author="2023 Revisions to CCBHC Cost Report Instructions" w:date="2023-12-07T15:54:00Z">
              <w:r>
                <w:t xml:space="preserve">“Unadjusted PPS rate” (the total allowable cost per visit during the reporting period), which is calculated by dividing line 4 by line 5 above, is automatically populated on this line. </w:t>
              </w:r>
            </w:ins>
          </w:p>
        </w:tc>
      </w:tr>
      <w:tr w:rsidR="00A62DC7" w14:paraId="23608704" w14:textId="77777777" w:rsidTr="00B84558">
        <w:trPr>
          <w:cantSplit/>
          <w:ins w:id="6903" w:author="2023 Revisions to CCBHC Cost Report Instructions" w:date="2023-12-07T15:54:00Z"/>
        </w:trPr>
        <w:tc>
          <w:tcPr>
            <w:tcW w:w="1440" w:type="dxa"/>
            <w:tcBorders>
              <w:top w:val="nil"/>
              <w:left w:val="nil"/>
              <w:bottom w:val="nil"/>
              <w:right w:val="nil"/>
            </w:tcBorders>
          </w:tcPr>
          <w:p w14:paraId="1AC5722B" w14:textId="77777777" w:rsidR="00A62DC7" w:rsidRDefault="00A62DC7" w:rsidP="00EB641D">
            <w:pPr>
              <w:spacing w:before="20" w:after="20" w:line="259" w:lineRule="auto"/>
              <w:ind w:left="0" w:right="0" w:firstLine="0"/>
              <w:rPr>
                <w:ins w:id="6904" w:author="2023 Revisions to CCBHC Cost Report Instructions" w:date="2023-12-07T15:54:00Z"/>
              </w:rPr>
            </w:pPr>
            <w:ins w:id="6905" w:author="2023 Revisions to CCBHC Cost Report Instructions" w:date="2023-12-07T15:54:00Z">
              <w:r>
                <w:rPr>
                  <w:b/>
                </w:rPr>
                <w:t xml:space="preserve">Line 7: </w:t>
              </w:r>
            </w:ins>
          </w:p>
        </w:tc>
        <w:tc>
          <w:tcPr>
            <w:tcW w:w="8330" w:type="dxa"/>
            <w:tcBorders>
              <w:top w:val="nil"/>
              <w:left w:val="nil"/>
              <w:bottom w:val="nil"/>
              <w:right w:val="nil"/>
            </w:tcBorders>
            <w:vAlign w:val="center"/>
          </w:tcPr>
          <w:p w14:paraId="23B997F1" w14:textId="77777777" w:rsidR="00A62DC7" w:rsidRDefault="00A62DC7" w:rsidP="00EB641D">
            <w:pPr>
              <w:spacing w:before="20" w:after="20" w:line="259" w:lineRule="auto"/>
              <w:ind w:left="0" w:right="29" w:firstLine="0"/>
              <w:rPr>
                <w:ins w:id="6906" w:author="2023 Revisions to CCBHC Cost Report Instructions" w:date="2023-12-07T15:54:00Z"/>
              </w:rPr>
            </w:pPr>
            <w:ins w:id="6907" w:author="2023 Revisions to CCBHC Cost Report Instructions" w:date="2023-12-07T15:54:00Z">
              <w:r>
                <w:t>Enter the applicable Medicare Economic Index (MEI).  The MEI should trend the costs from the midpoint of the cost period to the midpoint of the rate period.  The MEI may be found here by downloading “actual regulation market basket updates” file that provides applicable rates:</w:t>
              </w:r>
              <w:r>
                <w:fldChar w:fldCharType="begin"/>
              </w:r>
              <w:r>
                <w:instrText>HYPERLINK "https://www.cms.gov/Research-Statistics-Data-and-Systems/Statistics-Trends-and-Reports/MedicareProgramRatesStats/MarketBasketData.html" \h</w:instrText>
              </w:r>
              <w:r>
                <w:fldChar w:fldCharType="separate"/>
              </w:r>
              <w:r>
                <w:t xml:space="preserve"> </w:t>
              </w:r>
              <w: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https://www.cms.gov/Research</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Statistics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Data</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and</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ins>
          </w:p>
          <w:p w14:paraId="2206B47F" w14:textId="77777777" w:rsidR="00A62DC7" w:rsidRDefault="0050054D" w:rsidP="00EB641D">
            <w:pPr>
              <w:spacing w:before="20" w:after="20" w:line="259" w:lineRule="auto"/>
              <w:ind w:left="0" w:right="0" w:firstLine="0"/>
              <w:rPr>
                <w:ins w:id="6908" w:author="2023 Revisions to CCBHC Cost Report Instructions" w:date="2023-12-07T15:54:00Z"/>
              </w:rPr>
            </w:pPr>
            <w:ins w:id="6909" w:author="2023 Revisions to CCBHC Cost Report Instructions" w:date="2023-12-07T15:54:00Z">
              <w:r>
                <w:fldChar w:fldCharType="begin"/>
              </w:r>
              <w:r>
                <w:instrText xml:space="preserve">HYPERLINK </w:instrText>
              </w:r>
              <w:r>
                <w:instrText>"https://www.cms.gov/Research-Statistics-Data-and-Systems/Statistics-Trends-and-Reports/MedicareProgramRatesStats/MarketBasketData.html" \h</w:instrText>
              </w:r>
              <w:r>
                <w:fldChar w:fldCharType="separate"/>
              </w:r>
              <w:r w:rsidR="00A62DC7">
                <w:rPr>
                  <w:color w:val="0000FF"/>
                  <w:u w:val="single" w:color="0000FF"/>
                </w:rPr>
                <w:t>Systems/Statistics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Trends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and</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w:t>
              </w:r>
              <w:r>
                <w:rPr>
                  <w:color w:val="0000FF"/>
                  <w:u w:val="single" w:color="0000FF"/>
                </w:rPr>
                <w:fldChar w:fldCharType="end"/>
              </w:r>
            </w:ins>
          </w:p>
          <w:p w14:paraId="76472B99" w14:textId="77777777" w:rsidR="00A62DC7" w:rsidRDefault="0050054D" w:rsidP="00EB641D">
            <w:pPr>
              <w:spacing w:before="20" w:after="20" w:line="259" w:lineRule="auto"/>
              <w:ind w:left="0" w:right="0" w:firstLine="0"/>
              <w:rPr>
                <w:ins w:id="6910" w:author="2023 Revisions to CCBHC Cost Report Instructions" w:date="2023-12-07T15:54:00Z"/>
              </w:rPr>
            </w:pPr>
            <w:ins w:id="6911" w:author="2023 Revisions to CCBHC Cost Report Instructions" w:date="2023-12-07T15:54:00Z">
              <w:r>
                <w:fldChar w:fldCharType="begin"/>
              </w:r>
              <w:r>
                <w:instrText>HYPERLINK "https://www.cms.gov/Research-Statistics-Data-and-Systems/Statistics-Trends-and-Reports/MedicareProgramRatesStats/MarketBasketData.html" \h</w:instrText>
              </w:r>
              <w:r>
                <w:fldChar w:fldCharType="separate"/>
              </w:r>
              <w:r w:rsidR="00A62DC7">
                <w:rPr>
                  <w:color w:val="0000FF"/>
                  <w:u w:val="single" w:color="0000FF"/>
                </w:rPr>
                <w:t>Reports/MedicareProgramRatesStats/MarketBasketData.html.</w:t>
              </w:r>
              <w:r>
                <w:rPr>
                  <w:color w:val="0000FF"/>
                  <w:u w:val="single" w:color="0000FF"/>
                </w:rPr>
                <w:fldChar w:fldCharType="end"/>
              </w:r>
              <w:r>
                <w:fldChar w:fldCharType="begin"/>
              </w:r>
              <w:r>
                <w:instrText xml:space="preserve">HYPERLINK </w:instrText>
              </w:r>
              <w:r>
                <w:instrText>"https://www.cms.gov/Research-Statistics-Data-and-Systems/Statistics-Trends-and-Reports/MedicareProgramRatesStats/MarketBasketData.html" \h</w:instrText>
              </w:r>
              <w:r>
                <w:fldChar w:fldCharType="separate"/>
              </w:r>
              <w:r w:rsidR="00A62DC7">
                <w:rPr>
                  <w:color w:val="0000FF"/>
                </w:rPr>
                <w:t xml:space="preserve"> </w:t>
              </w:r>
              <w:r>
                <w:rPr>
                  <w:color w:val="0000FF"/>
                </w:rPr>
                <w:fldChar w:fldCharType="end"/>
              </w:r>
              <w:r>
                <w:fldChar w:fldCharType="begin"/>
              </w:r>
              <w:r>
                <w:instrText>HYPERLINK "https://www.cms.gov/Research-Statistics-Data-and-Systems/Statistics-Trends-and-Reports/MedicareProgramRatesStats/MarketBasketData.html" \h</w:instrText>
              </w:r>
              <w:r>
                <w:fldChar w:fldCharType="separate"/>
              </w:r>
              <w:r w:rsidR="00A62DC7">
                <w:rPr>
                  <w:sz w:val="16"/>
                </w:rPr>
                <w:t xml:space="preserve"> </w:t>
              </w:r>
              <w:r>
                <w:rPr>
                  <w:sz w:val="16"/>
                </w:rPr>
                <w:fldChar w:fldCharType="end"/>
              </w:r>
              <w:r w:rsidR="00A62DC7">
                <w:t xml:space="preserve"> </w:t>
              </w:r>
            </w:ins>
          </w:p>
        </w:tc>
      </w:tr>
      <w:tr w:rsidR="00A62DC7" w14:paraId="4950B7B2" w14:textId="77777777" w:rsidTr="00B84558">
        <w:trPr>
          <w:cantSplit/>
          <w:ins w:id="6912" w:author="2023 Revisions to CCBHC Cost Report Instructions" w:date="2023-12-07T15:54:00Z"/>
        </w:trPr>
        <w:tc>
          <w:tcPr>
            <w:tcW w:w="1440" w:type="dxa"/>
            <w:tcBorders>
              <w:top w:val="nil"/>
              <w:left w:val="nil"/>
              <w:bottom w:val="nil"/>
              <w:right w:val="nil"/>
            </w:tcBorders>
          </w:tcPr>
          <w:p w14:paraId="492876CD" w14:textId="77777777" w:rsidR="00A62DC7" w:rsidRDefault="00A62DC7" w:rsidP="00EB641D">
            <w:pPr>
              <w:spacing w:before="20" w:after="20" w:line="259" w:lineRule="auto"/>
              <w:ind w:left="0" w:right="0" w:firstLine="0"/>
              <w:rPr>
                <w:ins w:id="6913" w:author="2023 Revisions to CCBHC Cost Report Instructions" w:date="2023-12-07T15:54:00Z"/>
              </w:rPr>
            </w:pPr>
            <w:ins w:id="6914" w:author="2023 Revisions to CCBHC Cost Report Instructions" w:date="2023-12-07T15:54:00Z">
              <w:r>
                <w:rPr>
                  <w:b/>
                </w:rPr>
                <w:t xml:space="preserve">Line 8:  </w:t>
              </w:r>
            </w:ins>
          </w:p>
        </w:tc>
        <w:tc>
          <w:tcPr>
            <w:tcW w:w="8330" w:type="dxa"/>
            <w:tcBorders>
              <w:top w:val="nil"/>
              <w:left w:val="nil"/>
              <w:bottom w:val="nil"/>
              <w:right w:val="nil"/>
            </w:tcBorders>
            <w:vAlign w:val="bottom"/>
          </w:tcPr>
          <w:p w14:paraId="306261DA" w14:textId="77777777" w:rsidR="00A62DC7" w:rsidRDefault="00A62DC7" w:rsidP="00EB641D">
            <w:pPr>
              <w:spacing w:before="20" w:after="20" w:line="259" w:lineRule="auto"/>
              <w:ind w:left="0" w:right="38" w:firstLine="0"/>
              <w:rPr>
                <w:ins w:id="6915" w:author="2023 Revisions to CCBHC Cost Report Instructions" w:date="2023-12-07T15:54:00Z"/>
              </w:rPr>
            </w:pPr>
            <w:ins w:id="6916" w:author="2023 Revisions to CCBHC Cost Report Instructions" w:date="2023-12-07T15:54:00Z">
              <w:r>
                <w:t>“CC PPS-</w:t>
              </w:r>
              <w:r w:rsidR="004C1388">
                <w:t>3</w:t>
              </w:r>
              <w:r>
                <w:t xml:space="preserve"> rate” for CCBHC services, which is calculated by adjusting the amount on line 6 by the MEI on line 7 above, is automatically populated on this line. </w:t>
              </w:r>
            </w:ins>
          </w:p>
        </w:tc>
      </w:tr>
    </w:tbl>
    <w:p w14:paraId="38A3F6CA" w14:textId="77777777" w:rsidR="001363E8" w:rsidRDefault="001363E8" w:rsidP="001363E8">
      <w:pPr>
        <w:spacing w:after="0" w:line="259" w:lineRule="auto"/>
        <w:ind w:left="-5" w:right="0"/>
        <w:rPr>
          <w:ins w:id="6917" w:author="2023 Revisions to CCBHC Cost Report Instructions" w:date="2023-12-07T15:54:00Z"/>
        </w:rPr>
      </w:pPr>
      <w:ins w:id="6918" w:author="2023 Revisions to CCBHC Cost Report Instructions" w:date="2023-12-07T15:54:00Z">
        <w:r>
          <w:rPr>
            <w:sz w:val="72"/>
          </w:rPr>
          <w:t>19</w:t>
        </w:r>
      </w:ins>
    </w:p>
    <w:p w14:paraId="053F7608" w14:textId="77777777" w:rsidR="00FD69D8" w:rsidRPr="00FD69D8" w:rsidRDefault="00FD69D8" w:rsidP="00057F7B">
      <w:pPr>
        <w:pStyle w:val="Heading1"/>
        <w:rPr>
          <w:ins w:id="6919" w:author="2023 Revisions to CCBHC Cost Report Instructions" w:date="2023-12-07T15:54:00Z"/>
        </w:rPr>
      </w:pPr>
      <w:bookmarkStart w:id="6920" w:name="_Toc147503644"/>
      <w:bookmarkStart w:id="6921" w:name="_Toc148441594"/>
      <w:ins w:id="6922" w:author="2023 Revisions to CCBHC Cost Report Instructions" w:date="2023-12-07T15:54:00Z">
        <w:r>
          <w:t>CC PPS-4 Rate Tab</w:t>
        </w:r>
        <w:bookmarkEnd w:id="6920"/>
        <w:bookmarkEnd w:id="6921"/>
      </w:ins>
    </w:p>
    <w:p w14:paraId="6E9FD1CB" w14:textId="77777777" w:rsidR="006E1AF1" w:rsidRDefault="006E1AF1" w:rsidP="00EB641D">
      <w:pPr>
        <w:pStyle w:val="BodyText"/>
        <w:rPr>
          <w:ins w:id="6923" w:author="2023 Revisions to CCBHC Cost Report Instructions" w:date="2023-12-07T15:54:00Z"/>
        </w:rPr>
      </w:pPr>
      <w:ins w:id="6924" w:author="2023 Revisions to CCBHC Cost Report Instructions" w:date="2023-12-07T15:54:00Z">
        <w:r>
          <w:t>Use the CC PPS-</w:t>
        </w:r>
        <w:r w:rsidR="004C1388">
          <w:t>4</w:t>
        </w:r>
        <w:r>
          <w:t xml:space="preserve"> Rate tab to calculate a preliminary PPS rate based on costs for all CCBHC demonstration services provided to all CCBHC clinic users irrespective of payer.  The calculation of the PPS rate is preliminary and will be finalized by the state in accordance with the state’s policy concerning outlier payments.   </w:t>
        </w:r>
      </w:ins>
    </w:p>
    <w:p w14:paraId="04403E21" w14:textId="77777777" w:rsidR="006E1AF1" w:rsidRDefault="006E1AF1" w:rsidP="00EB641D">
      <w:pPr>
        <w:pStyle w:val="BodyText"/>
        <w:rPr>
          <w:ins w:id="6925" w:author="2023 Revisions to CCBHC Cost Report Instructions" w:date="2023-12-07T15:54:00Z"/>
        </w:rPr>
      </w:pPr>
      <w:ins w:id="6926" w:author="2023 Revisions to CCBHC Cost Report Instructions" w:date="2023-12-07T15:54:00Z">
        <w:r>
          <w:t>Costs must be allocated to the standard and special populations</w:t>
        </w:r>
        <w:r w:rsidR="00D24E88">
          <w:t xml:space="preserve"> as well as </w:t>
        </w:r>
        <w:r w:rsidR="000F497F">
          <w:t>crisis services</w:t>
        </w:r>
        <w:r>
          <w:t xml:space="preserve"> identified in Section </w:t>
        </w:r>
        <w:r w:rsidR="007C3629">
          <w:t>13</w:t>
        </w:r>
        <w:r>
          <w:t xml:space="preserve"> (</w:t>
        </w:r>
        <w:r w:rsidRPr="00C00C3D">
          <w:rPr>
            <w:highlight w:val="yellow"/>
          </w:rPr>
          <w:t>Monthly Visits</w:t>
        </w:r>
        <w:r w:rsidR="00F90D79" w:rsidRPr="00C00C3D">
          <w:rPr>
            <w:highlight w:val="yellow"/>
          </w:rPr>
          <w:t xml:space="preserve"> </w:t>
        </w:r>
        <w:r w:rsidR="00AB51CB">
          <w:rPr>
            <w:highlight w:val="yellow"/>
          </w:rPr>
          <w:t xml:space="preserve">CC PPS-4 </w:t>
        </w:r>
        <w:r w:rsidRPr="00C00C3D">
          <w:rPr>
            <w:highlight w:val="yellow"/>
          </w:rPr>
          <w:t>tab)</w:t>
        </w:r>
        <w:r>
          <w:t xml:space="preserve"> of this document.  One acceptable method of allocating cost by population is multiplying a cost-to-charge ratio by charges incurred for each population.  The cost-to-charge ratio represents total costs, including anticipated costs for all users regardless of payer divided by all charges for all users regardless of payer.  Each individual charge is multiplied by the ratio to estimate the cost of performing each service.  Those costs should be categorized by patient and evaluated to determine if costs exceed the outlier threshold.   </w:t>
        </w:r>
      </w:ins>
    </w:p>
    <w:p w14:paraId="2F9C2253" w14:textId="77777777" w:rsidR="006E1AF1" w:rsidRDefault="006E1AF1" w:rsidP="00EB641D">
      <w:pPr>
        <w:pStyle w:val="BodyText"/>
        <w:rPr>
          <w:ins w:id="6927" w:author="2023 Revisions to CCBHC Cost Report Instructions" w:date="2023-12-07T15:54:00Z"/>
        </w:rPr>
      </w:pPr>
      <w:ins w:id="6928" w:author="2023 Revisions to CCBHC Cost Report Instructions" w:date="2023-12-07T15:54:00Z">
        <w:r>
          <w:t xml:space="preserve">The use of the cost-to-charge ratio requires uniform charges for comparable demonstration services.  The state may require an attestation that the CCBHC is using a uniform charges each time the service is provided during the month.  As a condition of participation in the demonstration program, CCBHCs must collect and report encounter, clinical outcome, and quality improvement data.  CCBHC consumer claim or encounter data must be linkable to the consumer’s pharmacy claims or utilization information, inpatient and outpatient claims, and any other claims or encounter data necessary to report the measures.  The CCBHC should be recording this information per CCBHC criteria 5.a.4.   </w:t>
        </w:r>
      </w:ins>
    </w:p>
    <w:p w14:paraId="13DD95AF" w14:textId="77777777" w:rsidR="006B6226" w:rsidRDefault="009D5F44" w:rsidP="00EB641D">
      <w:pPr>
        <w:pStyle w:val="BodyText"/>
        <w:rPr>
          <w:ins w:id="6929" w:author="2023 Revisions to CCBHC Cost Report Instructions" w:date="2023-12-07T15:54:00Z"/>
        </w:rPr>
      </w:pPr>
      <w:ins w:id="6930" w:author="2023 Revisions to CCBHC Cost Report Instructions" w:date="2023-12-07T15:54:00Z">
        <w:r>
          <w:t xml:space="preserve">Please note </w:t>
        </w:r>
        <w:r w:rsidR="004E6F46">
          <w:t xml:space="preserve">special crisis services do not utilize </w:t>
        </w:r>
        <w:r w:rsidR="00AB39E0">
          <w:t>cost-to charge ratio allocation for their rate methodology</w:t>
        </w:r>
        <w:r w:rsidR="009A1962">
          <w:t xml:space="preserve"> so actual charges will equal their respective </w:t>
        </w:r>
        <w:r w:rsidR="00CC7135">
          <w:t>trial balance total direct costs</w:t>
        </w:r>
        <w:r w:rsidR="00D57037">
          <w:t xml:space="preserve"> plus their calculated indirect costs</w:t>
        </w:r>
      </w:ins>
    </w:p>
    <w:p w14:paraId="36C411A6" w14:textId="77777777" w:rsidR="001D5CE7" w:rsidRDefault="001D5CE7" w:rsidP="00EB641D">
      <w:pPr>
        <w:pStyle w:val="BodyText"/>
        <w:rPr>
          <w:ins w:id="6931" w:author="2023 Revisions to CCBHC Cost Report Instructions" w:date="2023-12-07T15:54:00Z"/>
        </w:rPr>
      </w:pPr>
      <w:ins w:id="6932" w:author="2023 Revisions to CCBHC Cost Report Instructions" w:date="2023-12-07T15:54:00Z">
        <w:r>
          <w:t xml:space="preserve">If the CCBHC is electing to use the PPS-3 method Non-Crisis services must be </w:t>
        </w:r>
        <w:r w:rsidR="00C00267">
          <w:t>entered</w:t>
        </w:r>
        <w:r>
          <w:t xml:space="preserve"> and at least one SCS service. </w:t>
        </w:r>
      </w:ins>
    </w:p>
    <w:p w14:paraId="1AE5D430" w14:textId="77777777" w:rsidR="006E1AF1" w:rsidRDefault="006E1AF1" w:rsidP="00EB641D">
      <w:pPr>
        <w:pStyle w:val="Heading2"/>
        <w:rPr>
          <w:ins w:id="6933" w:author="2023 Revisions to CCBHC Cost Report Instructions" w:date="2023-12-07T15:54:00Z"/>
        </w:rPr>
      </w:pPr>
      <w:bookmarkStart w:id="6934" w:name="_Toc147503645"/>
      <w:bookmarkStart w:id="6935" w:name="_Toc148441595"/>
      <w:ins w:id="6936" w:author="2023 Revisions to CCBHC Cost Report Instructions" w:date="2023-12-07T15:54:00Z">
        <w:r>
          <w:t>PART 1 – COST-TO-CHARGE RATIO ALLOCATION</w:t>
        </w:r>
        <w:bookmarkEnd w:id="6934"/>
        <w:bookmarkEnd w:id="6935"/>
        <w:r>
          <w:t xml:space="preserve">  </w:t>
        </w:r>
      </w:ins>
    </w:p>
    <w:p w14:paraId="7E0A08D4" w14:textId="77777777" w:rsidR="006E1AF1" w:rsidRDefault="006E1AF1" w:rsidP="00EB641D">
      <w:pPr>
        <w:pStyle w:val="Heading3"/>
        <w:rPr>
          <w:ins w:id="6937" w:author="2023 Revisions to CCBHC Cost Report Instructions" w:date="2023-12-07T15:54:00Z"/>
        </w:rPr>
      </w:pPr>
      <w:bookmarkStart w:id="6938" w:name="_Toc147503646"/>
      <w:bookmarkStart w:id="6939" w:name="_Toc148441596"/>
      <w:ins w:id="6940" w:author="2023 Revisions to CCBHC Cost Report Instructions" w:date="2023-12-07T15:54:00Z">
        <w:r>
          <w:t xml:space="preserve">Column </w:t>
        </w:r>
        <w:r w:rsidRPr="00EB641D">
          <w:t>Descriptions</w:t>
        </w:r>
        <w:bookmarkEnd w:id="6938"/>
        <w:bookmarkEnd w:id="6939"/>
        <w:r>
          <w:t xml:space="preserve"> </w:t>
        </w:r>
      </w:ins>
    </w:p>
    <w:p w14:paraId="6201B396" w14:textId="77777777" w:rsidR="006E1AF1" w:rsidRDefault="006E1AF1" w:rsidP="00EB641D">
      <w:pPr>
        <w:pStyle w:val="BodyText"/>
        <w:rPr>
          <w:ins w:id="6941" w:author="2023 Revisions to CCBHC Cost Report Instructions" w:date="2023-12-07T15:54:00Z"/>
        </w:rPr>
      </w:pPr>
      <w:ins w:id="6942" w:author="2023 Revisions to CCBHC Cost Report Instructions" w:date="2023-12-07T15:54:00Z">
        <w:r>
          <w:t xml:space="preserve">The columns in this tab categorize costs using the cost-to-charge ratio according to (1) whether they are at, below, or above the monthly outlier threshold and (2) whether they were allocated to certain conditions or to the standard population.  Prior to completing the cost reports, the state should have specified the outlier threshold and the conditions.  Cost-to-charge ratios are applied to the covered charges for each case to determine whether the costs of the case exceed the outlier threshold. Each state will determine the cost thresholds for outlier payment, which will affect reporting of charge data. </w:t>
        </w:r>
      </w:ins>
    </w:p>
    <w:p w14:paraId="76536405" w14:textId="77777777" w:rsidR="00B86774" w:rsidRDefault="00B86774" w:rsidP="00B86774">
      <w:pPr>
        <w:pStyle w:val="Hangingtext"/>
        <w:rPr>
          <w:ins w:id="6943" w:author="2023 Revisions to CCBHC Cost Report Instructions" w:date="2023-12-07T15:54:00Z"/>
        </w:rPr>
      </w:pPr>
      <w:ins w:id="6944" w:author="2023 Revisions to CCBHC Cost Report Instructions" w:date="2023-12-07T15:54:00Z">
        <w:r>
          <w:rPr>
            <w:b/>
          </w:rPr>
          <w:t>Column 1a:</w:t>
        </w:r>
        <w:r>
          <w:t xml:space="preserve"> </w:t>
        </w:r>
        <w:r>
          <w:tab/>
          <w:t xml:space="preserve">Enter the total costs and charges at or below the monthly outlier threshold for patients without certain conditions.  </w:t>
        </w:r>
      </w:ins>
    </w:p>
    <w:p w14:paraId="78310E8C" w14:textId="77777777" w:rsidR="00B86774" w:rsidRDefault="00B86774" w:rsidP="00B86774">
      <w:pPr>
        <w:pStyle w:val="Hangingtext"/>
        <w:rPr>
          <w:ins w:id="6945" w:author="2023 Revisions to CCBHC Cost Report Instructions" w:date="2023-12-07T15:54:00Z"/>
        </w:rPr>
      </w:pPr>
      <w:ins w:id="6946" w:author="2023 Revisions to CCBHC Cost Report Instructions" w:date="2023-12-07T15:54:00Z">
        <w:r>
          <w:rPr>
            <w:b/>
          </w:rPr>
          <w:t>Column 1b:</w:t>
        </w:r>
        <w:r>
          <w:t xml:space="preserve"> </w:t>
        </w:r>
        <w:r>
          <w:tab/>
          <w:t xml:space="preserve">Enter the total cost and charges above the monthly outlier threshold for patients without certain conditions.  </w:t>
        </w:r>
      </w:ins>
    </w:p>
    <w:p w14:paraId="0D07FF15" w14:textId="77777777" w:rsidR="00B86774" w:rsidRDefault="00B86774" w:rsidP="00B86774">
      <w:pPr>
        <w:pStyle w:val="Hangingtext"/>
        <w:rPr>
          <w:ins w:id="6947" w:author="2023 Revisions to CCBHC Cost Report Instructions" w:date="2023-12-07T15:54:00Z"/>
        </w:rPr>
      </w:pPr>
      <w:ins w:id="6948" w:author="2023 Revisions to CCBHC Cost Report Instructions" w:date="2023-12-07T15:54:00Z">
        <w:r>
          <w:rPr>
            <w:b/>
          </w:rPr>
          <w:t>Column 2a:</w:t>
        </w:r>
        <w:r>
          <w:t xml:space="preserve"> </w:t>
        </w:r>
        <w:r>
          <w:tab/>
          <w:t xml:space="preserve">Enter the total cost and charges at or below the monthly outlier threshold for patients with Certain Conditions 1. </w:t>
        </w:r>
      </w:ins>
    </w:p>
    <w:p w14:paraId="06D1839A" w14:textId="77777777" w:rsidR="00B86774" w:rsidRDefault="00B86774" w:rsidP="00B86774">
      <w:pPr>
        <w:pStyle w:val="Hangingtext"/>
        <w:rPr>
          <w:ins w:id="6949" w:author="2023 Revisions to CCBHC Cost Report Instructions" w:date="2023-12-07T15:54:00Z"/>
        </w:rPr>
      </w:pPr>
      <w:ins w:id="6950" w:author="2023 Revisions to CCBHC Cost Report Instructions" w:date="2023-12-07T15:54:00Z">
        <w:r>
          <w:rPr>
            <w:b/>
          </w:rPr>
          <w:t>Column 2b:</w:t>
        </w:r>
        <w:r>
          <w:t xml:space="preserve"> </w:t>
        </w:r>
        <w:r>
          <w:tab/>
          <w:t xml:space="preserve">Enter the total cost and charges above the monthly outlier threshold for patients with Certain Conditions 1.  </w:t>
        </w:r>
      </w:ins>
    </w:p>
    <w:p w14:paraId="2EB25C8D" w14:textId="77777777" w:rsidR="00B86774" w:rsidRDefault="00B86774" w:rsidP="00B86774">
      <w:pPr>
        <w:pStyle w:val="Hangingtext"/>
        <w:rPr>
          <w:ins w:id="6951" w:author="2023 Revisions to CCBHC Cost Report Instructions" w:date="2023-12-07T15:54:00Z"/>
        </w:rPr>
      </w:pPr>
      <w:ins w:id="6952" w:author="2023 Revisions to CCBHC Cost Report Instructions" w:date="2023-12-07T15:54:00Z">
        <w:r>
          <w:rPr>
            <w:b/>
          </w:rPr>
          <w:t>Column 3a:</w:t>
        </w:r>
        <w:r>
          <w:t xml:space="preserve"> </w:t>
        </w:r>
        <w:r>
          <w:tab/>
          <w:t xml:space="preserve">Enter the total cost and charges at or below the monthly outlier threshold for patients with Certain Conditions 2.   </w:t>
        </w:r>
      </w:ins>
    </w:p>
    <w:p w14:paraId="0B954A25" w14:textId="77777777" w:rsidR="00B86774" w:rsidRDefault="00B86774" w:rsidP="00B86774">
      <w:pPr>
        <w:pStyle w:val="Hangingtext"/>
        <w:rPr>
          <w:ins w:id="6953" w:author="2023 Revisions to CCBHC Cost Report Instructions" w:date="2023-12-07T15:54:00Z"/>
        </w:rPr>
      </w:pPr>
      <w:ins w:id="6954" w:author="2023 Revisions to CCBHC Cost Report Instructions" w:date="2023-12-07T15:54:00Z">
        <w:r>
          <w:rPr>
            <w:b/>
          </w:rPr>
          <w:t>Column 3b:</w:t>
        </w:r>
        <w:r>
          <w:t xml:space="preserve"> </w:t>
        </w:r>
        <w:r>
          <w:tab/>
          <w:t xml:space="preserve">Enter the total cost and charges above the monthly outlier threshold for patients with Certain Conditions 2.  </w:t>
        </w:r>
      </w:ins>
    </w:p>
    <w:p w14:paraId="794A1467" w14:textId="77777777" w:rsidR="00B86774" w:rsidRDefault="00B86774" w:rsidP="00B86774">
      <w:pPr>
        <w:pStyle w:val="Hangingtext"/>
        <w:rPr>
          <w:ins w:id="6955" w:author="2023 Revisions to CCBHC Cost Report Instructions" w:date="2023-12-07T15:54:00Z"/>
        </w:rPr>
      </w:pPr>
      <w:ins w:id="6956" w:author="2023 Revisions to CCBHC Cost Report Instructions" w:date="2023-12-07T15:54:00Z">
        <w:r>
          <w:rPr>
            <w:b/>
          </w:rPr>
          <w:t>Column 4a:</w:t>
        </w:r>
        <w:r>
          <w:t xml:space="preserve"> </w:t>
        </w:r>
        <w:r>
          <w:tab/>
          <w:t xml:space="preserve">Enter the total cost and charges at or below the monthly outlier threshold for patients with Certain Conditions 3.   </w:t>
        </w:r>
      </w:ins>
    </w:p>
    <w:p w14:paraId="29FD9EA4" w14:textId="77777777" w:rsidR="00B86774" w:rsidRDefault="00B86774" w:rsidP="00B86774">
      <w:pPr>
        <w:pStyle w:val="Hangingtext"/>
        <w:rPr>
          <w:ins w:id="6957" w:author="2023 Revisions to CCBHC Cost Report Instructions" w:date="2023-12-07T15:54:00Z"/>
        </w:rPr>
      </w:pPr>
      <w:ins w:id="6958" w:author="2023 Revisions to CCBHC Cost Report Instructions" w:date="2023-12-07T15:54:00Z">
        <w:r>
          <w:rPr>
            <w:b/>
          </w:rPr>
          <w:t>Column 4b:</w:t>
        </w:r>
        <w:r>
          <w:t xml:space="preserve"> </w:t>
        </w:r>
        <w:r>
          <w:tab/>
          <w:t xml:space="preserve">Enter the total cost and charges above the monthly outlier threshold for patients with Certain Conditions 3.  </w:t>
        </w:r>
      </w:ins>
    </w:p>
    <w:p w14:paraId="01BBD0B9" w14:textId="77777777" w:rsidR="00B86774" w:rsidRDefault="00B86774" w:rsidP="00B86774">
      <w:pPr>
        <w:pStyle w:val="Hangingtext"/>
        <w:rPr>
          <w:ins w:id="6959" w:author="2023 Revisions to CCBHC Cost Report Instructions" w:date="2023-12-07T15:54:00Z"/>
        </w:rPr>
      </w:pPr>
      <w:ins w:id="6960" w:author="2023 Revisions to CCBHC Cost Report Instructions" w:date="2023-12-07T15:54:00Z">
        <w:r>
          <w:rPr>
            <w:b/>
          </w:rPr>
          <w:t>Column 5a:</w:t>
        </w:r>
        <w:r>
          <w:t xml:space="preserve"> </w:t>
        </w:r>
        <w:r>
          <w:tab/>
          <w:t xml:space="preserve">Enter the total cost and charges at or below the monthly outlier threshold for patients with Certain Conditions 4.   </w:t>
        </w:r>
      </w:ins>
    </w:p>
    <w:p w14:paraId="1D430633" w14:textId="77777777" w:rsidR="00B86774" w:rsidRDefault="00B86774" w:rsidP="00B86774">
      <w:pPr>
        <w:pStyle w:val="Hangingtext"/>
        <w:rPr>
          <w:ins w:id="6961" w:author="2023 Revisions to CCBHC Cost Report Instructions" w:date="2023-12-07T15:54:00Z"/>
        </w:rPr>
      </w:pPr>
      <w:ins w:id="6962" w:author="2023 Revisions to CCBHC Cost Report Instructions" w:date="2023-12-07T15:54:00Z">
        <w:r>
          <w:rPr>
            <w:b/>
          </w:rPr>
          <w:t>Column 5b:</w:t>
        </w:r>
        <w:r>
          <w:t xml:space="preserve"> </w:t>
        </w:r>
        <w:r>
          <w:tab/>
          <w:t xml:space="preserve">Enter the total cost and charges above the monthly outlier threshold for patients with Certain Conditions 4.   </w:t>
        </w:r>
      </w:ins>
    </w:p>
    <w:p w14:paraId="2F51A6D3" w14:textId="77777777" w:rsidR="00B86774" w:rsidRDefault="00B86774" w:rsidP="00B86774">
      <w:pPr>
        <w:pStyle w:val="Hangingtext"/>
        <w:rPr>
          <w:ins w:id="6963" w:author="2023 Revisions to CCBHC Cost Report Instructions" w:date="2023-12-07T15:54:00Z"/>
        </w:rPr>
      </w:pPr>
      <w:ins w:id="6964" w:author="2023 Revisions to CCBHC Cost Report Instructions" w:date="2023-12-07T15:54:00Z">
        <w:r>
          <w:rPr>
            <w:b/>
          </w:rPr>
          <w:t>Column 6a:</w:t>
        </w:r>
        <w:r>
          <w:t xml:space="preserve"> </w:t>
        </w:r>
        <w:r>
          <w:tab/>
          <w:t xml:space="preserve">Enter the total cost and charges at or below the monthly outlier threshold for patients with Certain Conditions 5. </w:t>
        </w:r>
      </w:ins>
    </w:p>
    <w:p w14:paraId="6A79C464" w14:textId="77777777" w:rsidR="00B86774" w:rsidRDefault="00B86774" w:rsidP="00B86774">
      <w:pPr>
        <w:pStyle w:val="Hangingtext"/>
        <w:rPr>
          <w:ins w:id="6965" w:author="2023 Revisions to CCBHC Cost Report Instructions" w:date="2023-12-07T15:54:00Z"/>
        </w:rPr>
      </w:pPr>
      <w:ins w:id="6966" w:author="2023 Revisions to CCBHC Cost Report Instructions" w:date="2023-12-07T15:54:00Z">
        <w:r>
          <w:rPr>
            <w:b/>
          </w:rPr>
          <w:t>Column 6b:</w:t>
        </w:r>
        <w:r>
          <w:t xml:space="preserve"> </w:t>
        </w:r>
        <w:r>
          <w:tab/>
          <w:t xml:space="preserve">Enter the total cost and charges above the monthly outlier threshold for patients with Certain Conditions 5.  </w:t>
        </w:r>
      </w:ins>
    </w:p>
    <w:p w14:paraId="5C702511" w14:textId="77777777" w:rsidR="00B86774" w:rsidRDefault="00B86774" w:rsidP="00B86774">
      <w:pPr>
        <w:pStyle w:val="Hangingtext"/>
        <w:rPr>
          <w:ins w:id="6967" w:author="2023 Revisions to CCBHC Cost Report Instructions" w:date="2023-12-07T15:54:00Z"/>
        </w:rPr>
      </w:pPr>
      <w:ins w:id="6968" w:author="2023 Revisions to CCBHC Cost Report Instructions" w:date="2023-12-07T15:54:00Z">
        <w:r>
          <w:rPr>
            <w:b/>
          </w:rPr>
          <w:t>Total Column (Non-SCS)</w:t>
        </w:r>
        <w:r>
          <w:rPr>
            <w:b/>
          </w:rPr>
          <w:tab/>
        </w:r>
        <w:r>
          <w:t xml:space="preserve">“Total Population Charges,” which is calculated by adding the amounts in all columns from 1a to 6b, is automatically populated in this cell.   </w:t>
        </w:r>
      </w:ins>
    </w:p>
    <w:p w14:paraId="554AD6DD" w14:textId="77777777" w:rsidR="00B86774" w:rsidRDefault="00B86774" w:rsidP="00B86774">
      <w:pPr>
        <w:pStyle w:val="Hangingtext"/>
        <w:rPr>
          <w:ins w:id="6969" w:author="2023 Revisions to CCBHC Cost Report Instructions" w:date="2023-12-07T15:54:00Z"/>
        </w:rPr>
      </w:pPr>
      <w:ins w:id="6970" w:author="2023 Revisions to CCBHC Cost Report Instructions" w:date="2023-12-07T15:54:00Z">
        <w:r>
          <w:rPr>
            <w:b/>
          </w:rPr>
          <w:t>Column 7:</w:t>
        </w:r>
        <w:r>
          <w:t xml:space="preserve"> </w:t>
        </w:r>
        <w:r>
          <w:tab/>
          <w:t xml:space="preserve">Enter the charges for Mobile Crisis 9813.  </w:t>
        </w:r>
      </w:ins>
    </w:p>
    <w:p w14:paraId="3321C662" w14:textId="77777777" w:rsidR="00B86774" w:rsidRDefault="00B86774" w:rsidP="00B86774">
      <w:pPr>
        <w:pStyle w:val="Hangingtext"/>
        <w:rPr>
          <w:ins w:id="6971" w:author="2023 Revisions to CCBHC Cost Report Instructions" w:date="2023-12-07T15:54:00Z"/>
        </w:rPr>
      </w:pPr>
      <w:ins w:id="6972" w:author="2023 Revisions to CCBHC Cost Report Instructions" w:date="2023-12-07T15:54:00Z">
        <w:r>
          <w:rPr>
            <w:b/>
          </w:rPr>
          <w:t>Column 8:</w:t>
        </w:r>
        <w:r>
          <w:t xml:space="preserve"> </w:t>
        </w:r>
        <w:r>
          <w:tab/>
          <w:t xml:space="preserve">Enter the charges for Mobile Crisis Non-9813. </w:t>
        </w:r>
      </w:ins>
    </w:p>
    <w:p w14:paraId="31C47F3C" w14:textId="77777777" w:rsidR="00B86774" w:rsidRDefault="00B86774" w:rsidP="00B86774">
      <w:pPr>
        <w:pStyle w:val="Hangingtext"/>
        <w:rPr>
          <w:ins w:id="6973" w:author="2023 Revisions to CCBHC Cost Report Instructions" w:date="2023-12-07T15:54:00Z"/>
        </w:rPr>
      </w:pPr>
      <w:ins w:id="6974" w:author="2023 Revisions to CCBHC Cost Report Instructions" w:date="2023-12-07T15:54:00Z">
        <w:r>
          <w:rPr>
            <w:b/>
          </w:rPr>
          <w:t>Column 9:</w:t>
        </w:r>
        <w:r>
          <w:t xml:space="preserve"> </w:t>
        </w:r>
        <w:r>
          <w:tab/>
          <w:t>Enter the total cost and charges for Crisis Stabilization.</w:t>
        </w:r>
      </w:ins>
    </w:p>
    <w:p w14:paraId="5A51EE45" w14:textId="77777777" w:rsidR="00B86774" w:rsidRDefault="00B86774" w:rsidP="00B86774">
      <w:pPr>
        <w:pStyle w:val="Hangingtext"/>
        <w:rPr>
          <w:ins w:id="6975" w:author="2023 Revisions to CCBHC Cost Report Instructions" w:date="2023-12-07T15:54:00Z"/>
        </w:rPr>
      </w:pPr>
      <w:ins w:id="6976" w:author="2023 Revisions to CCBHC Cost Report Instructions" w:date="2023-12-07T15:54:00Z">
        <w:r>
          <w:rPr>
            <w:b/>
          </w:rPr>
          <w:t>Total Column:</w:t>
        </w:r>
        <w:r>
          <w:rPr>
            <w:b/>
          </w:rPr>
          <w:tab/>
        </w:r>
        <w:r>
          <w:t xml:space="preserve">“Total Population Charges,” which is calculated by adding the amounts in all columns from 1a to 9, is automatically populated in this cell.   </w:t>
        </w:r>
      </w:ins>
    </w:p>
    <w:p w14:paraId="142EC63A" w14:textId="77777777" w:rsidR="0017550F" w:rsidRDefault="0017550F" w:rsidP="0017550F">
      <w:pPr>
        <w:pStyle w:val="Heading3"/>
        <w:rPr>
          <w:ins w:id="6977" w:author="2023 Revisions to CCBHC Cost Report Instructions" w:date="2023-12-07T15:54:00Z"/>
        </w:rPr>
      </w:pPr>
      <w:bookmarkStart w:id="6978" w:name="_Toc147503647"/>
      <w:bookmarkStart w:id="6979" w:name="_Toc148441597"/>
      <w:ins w:id="6980" w:author="2023 Revisions to CCBHC Cost Report Instructions" w:date="2023-12-07T15:54:00Z">
        <w:r>
          <w:t>Line Descriptions</w:t>
        </w:r>
        <w:bookmarkEnd w:id="6978"/>
        <w:bookmarkEnd w:id="6979"/>
        <w:r>
          <w:t xml:space="preserve"> </w:t>
        </w:r>
      </w:ins>
    </w:p>
    <w:p w14:paraId="61776DE5" w14:textId="77777777" w:rsidR="0017550F" w:rsidRDefault="0017550F" w:rsidP="0017550F">
      <w:pPr>
        <w:pStyle w:val="BodyText"/>
        <w:rPr>
          <w:ins w:id="6981" w:author="2023 Revisions to CCBHC Cost Report Instructions" w:date="2023-12-07T15:54:00Z"/>
        </w:rPr>
      </w:pPr>
      <w:ins w:id="6982" w:author="2023 Revisions to CCBHC Cost Report Instructions" w:date="2023-12-07T15:54:00Z">
        <w:r>
          <w:t>A validation check appears below Part I to verify that total costs tie to the total direct and indirect costs applicable to CCBHC services (line 6).</w:t>
        </w:r>
      </w:ins>
    </w:p>
    <w:p w14:paraId="3DBFC754" w14:textId="77777777" w:rsidR="0017550F" w:rsidRDefault="0017550F" w:rsidP="0017550F">
      <w:pPr>
        <w:pStyle w:val="BodyText"/>
        <w:rPr>
          <w:ins w:id="6983" w:author="2023 Revisions to CCBHC Cost Report Instructions" w:date="2023-12-07T15:54:00Z"/>
        </w:rPr>
      </w:pPr>
      <w:ins w:id="6984" w:author="2023 Revisions to CCBHC Cost Report Instructions" w:date="2023-12-07T15:54:00Z">
        <w:r>
          <w:t xml:space="preserve">The example below demonstrates how the Non-Crisis Standard Population and Certain Conditions use the cost to charge method of allocating CCBHC.  </w:t>
        </w:r>
      </w:ins>
    </w:p>
    <w:p w14:paraId="014EB2E4" w14:textId="77777777" w:rsidR="00B86774" w:rsidRDefault="00B86774" w:rsidP="00B86774">
      <w:pPr>
        <w:pStyle w:val="Hangingtext"/>
        <w:rPr>
          <w:ins w:id="6985" w:author="2023 Revisions to CCBHC Cost Report Instructions" w:date="2023-12-07T15:54:00Z"/>
        </w:rPr>
      </w:pPr>
      <w:ins w:id="6986" w:author="2023 Revisions to CCBHC Cost Report Instructions" w:date="2023-12-07T15:54:00Z">
        <w:r>
          <w:rPr>
            <w:b/>
          </w:rPr>
          <w:t>Line 1:</w:t>
        </w:r>
        <w:r>
          <w:t xml:space="preserve"> </w:t>
        </w:r>
        <w:r>
          <w:tab/>
          <w:t xml:space="preserve">Enter the covered charges for CCBHC services under each population and service group in columns 1a–9, as described above.  The total column at the far right of this table sums the “Total Population Charges.”  </w:t>
        </w:r>
      </w:ins>
    </w:p>
    <w:p w14:paraId="43319258" w14:textId="77777777" w:rsidR="00B86774" w:rsidRDefault="00B86774" w:rsidP="00B86774">
      <w:pPr>
        <w:pStyle w:val="Hangingtext"/>
        <w:rPr>
          <w:ins w:id="6987" w:author="2023 Revisions to CCBHC Cost Report Instructions" w:date="2023-12-07T15:54:00Z"/>
        </w:rPr>
      </w:pPr>
      <w:ins w:id="6988" w:author="2023 Revisions to CCBHC Cost Report Instructions" w:date="2023-12-07T15:54:00Z">
        <w:r>
          <w:rPr>
            <w:b/>
          </w:rPr>
          <w:t xml:space="preserve">Line 2: </w:t>
        </w:r>
        <w:r>
          <w:tab/>
        </w:r>
        <w:r>
          <w:rPr>
            <w:b/>
            <w:i/>
          </w:rPr>
          <w:t>For demonstration year 1 (DY1) only</w:t>
        </w:r>
        <w:r>
          <w:t xml:space="preserve">, enter the additional anticipated covered charges for CCBHC services under each population group in columns 1a–9, as described above.  These should only be charges not captured in line 1.  The total column at the far right of this table sums the “Total Population Charges.”  </w:t>
        </w:r>
      </w:ins>
    </w:p>
    <w:p w14:paraId="5FC818AD" w14:textId="77777777" w:rsidR="00B86774" w:rsidRDefault="00B86774" w:rsidP="00B86774">
      <w:pPr>
        <w:pStyle w:val="Hangingtext"/>
        <w:rPr>
          <w:ins w:id="6989" w:author="2023 Revisions to CCBHC Cost Report Instructions" w:date="2023-12-07T15:54:00Z"/>
        </w:rPr>
      </w:pPr>
      <w:ins w:id="6990" w:author="2023 Revisions to CCBHC Cost Report Instructions" w:date="2023-12-07T15:54:00Z">
        <w:r>
          <w:rPr>
            <w:b/>
          </w:rPr>
          <w:t>Line 3:</w:t>
        </w:r>
        <w:r>
          <w:t xml:space="preserve"> </w:t>
        </w:r>
        <w:r>
          <w:tab/>
          <w:t xml:space="preserve">Line 3 automatically populates with the sum of line 1 and line 2. </w:t>
        </w:r>
      </w:ins>
    </w:p>
    <w:p w14:paraId="1A67A0EE" w14:textId="77777777" w:rsidR="00B86774" w:rsidRDefault="00B86774" w:rsidP="00B86774">
      <w:pPr>
        <w:pStyle w:val="Hangingtext"/>
        <w:rPr>
          <w:ins w:id="6991" w:author="2023 Revisions to CCBHC Cost Report Instructions" w:date="2023-12-07T15:54:00Z"/>
        </w:rPr>
      </w:pPr>
      <w:ins w:id="6992" w:author="2023 Revisions to CCBHC Cost Report Instructions" w:date="2023-12-07T15:54:00Z">
        <w:r>
          <w:rPr>
            <w:b/>
          </w:rPr>
          <w:t>Line 4:</w:t>
        </w:r>
        <w:r>
          <w:t xml:space="preserve"> </w:t>
        </w:r>
        <w:r w:rsidRPr="0017550F">
          <w:tab/>
        </w:r>
        <w:r>
          <w:t xml:space="preserve">Line 4 automatically populates the total column with the total direct costs for CCBHC services from the Trial Balance Crisis tab, column 9, line 29. </w:t>
        </w:r>
      </w:ins>
    </w:p>
    <w:p w14:paraId="14959C83" w14:textId="77777777" w:rsidR="00B86774" w:rsidRDefault="00B86774" w:rsidP="00B86774">
      <w:pPr>
        <w:pStyle w:val="Hangingtext"/>
        <w:rPr>
          <w:ins w:id="6993" w:author="2023 Revisions to CCBHC Cost Report Instructions" w:date="2023-12-07T15:54:00Z"/>
        </w:rPr>
      </w:pPr>
      <w:ins w:id="6994" w:author="2023 Revisions to CCBHC Cost Report Instructions" w:date="2023-12-07T15:54:00Z">
        <w:r>
          <w:rPr>
            <w:b/>
          </w:rPr>
          <w:t>Line 5:</w:t>
        </w:r>
        <w:r>
          <w:rPr>
            <w:b/>
          </w:rPr>
          <w:tab/>
        </w:r>
        <w:r>
          <w:t>Line 5 automatically populates the variance between the total direct costs on the Trial Balance Crisis tab and actual charges. The result should be $0 indicating no variance.</w:t>
        </w:r>
      </w:ins>
    </w:p>
    <w:p w14:paraId="4AA1FD18" w14:textId="77777777" w:rsidR="00B86774" w:rsidRDefault="00B86774" w:rsidP="00B86774">
      <w:pPr>
        <w:pStyle w:val="Hangingtext"/>
        <w:rPr>
          <w:ins w:id="6995" w:author="2023 Revisions to CCBHC Cost Report Instructions" w:date="2023-12-07T15:54:00Z"/>
        </w:rPr>
      </w:pPr>
      <w:ins w:id="6996" w:author="2023 Revisions to CCBHC Cost Report Instructions" w:date="2023-12-07T15:54:00Z">
        <w:r w:rsidRPr="00C00C3D">
          <w:rPr>
            <w:b/>
            <w:bCs/>
          </w:rPr>
          <w:t>Line 6</w:t>
        </w:r>
        <w:r>
          <w:rPr>
            <w:b/>
          </w:rPr>
          <w:tab/>
        </w:r>
        <w:r>
          <w:t xml:space="preserve">Line 6 automatically populates the total column with the total indirect costs for CCBHC services from the Indirect Cost Allocation tab, line 16 multiplying by their % of total direct CCBHC cost for each respective service. </w:t>
        </w:r>
      </w:ins>
    </w:p>
    <w:p w14:paraId="437761B4" w14:textId="77777777" w:rsidR="00B86774" w:rsidRDefault="00B86774" w:rsidP="00B86774">
      <w:pPr>
        <w:pStyle w:val="Hangingtext"/>
        <w:rPr>
          <w:ins w:id="6997" w:author="2023 Revisions to CCBHC Cost Report Instructions" w:date="2023-12-07T15:54:00Z"/>
        </w:rPr>
      </w:pPr>
      <w:ins w:id="6998" w:author="2023 Revisions to CCBHC Cost Report Instructions" w:date="2023-12-07T15:54:00Z">
        <w:r>
          <w:rPr>
            <w:b/>
          </w:rPr>
          <w:t>Line 7:</w:t>
        </w:r>
        <w:r>
          <w:t xml:space="preserve"> </w:t>
        </w:r>
        <w:r w:rsidRPr="0017550F">
          <w:tab/>
        </w:r>
        <w:r>
          <w:t xml:space="preserve">Line 7 automatically populates the total column with the sum from line 4 and line 6. </w:t>
        </w:r>
      </w:ins>
    </w:p>
    <w:p w14:paraId="55EC0404" w14:textId="77777777" w:rsidR="00B86774" w:rsidRDefault="00B86774" w:rsidP="00B86774">
      <w:pPr>
        <w:pStyle w:val="Hangingtext"/>
        <w:rPr>
          <w:ins w:id="6999" w:author="2023 Revisions to CCBHC Cost Report Instructions" w:date="2023-12-07T15:54:00Z"/>
        </w:rPr>
      </w:pPr>
      <w:ins w:id="7000" w:author="2023 Revisions to CCBHC Cost Report Instructions" w:date="2023-12-07T15:54:00Z">
        <w:r>
          <w:rPr>
            <w:b/>
          </w:rPr>
          <w:t>Line 8:</w:t>
        </w:r>
        <w:r>
          <w:t xml:space="preserve"> </w:t>
        </w:r>
        <w:r>
          <w:rPr>
            <w:b/>
          </w:rPr>
          <w:tab/>
        </w:r>
        <w:r>
          <w:t xml:space="preserve">Line 8 automatically populates the total column with the cost-to-charge ratio determined by dividing line 7 by line 3. </w:t>
        </w:r>
      </w:ins>
    </w:p>
    <w:p w14:paraId="5A62EE2F" w14:textId="77777777" w:rsidR="00B86774" w:rsidRDefault="00B86774" w:rsidP="00B86774">
      <w:pPr>
        <w:pStyle w:val="Hangingtext"/>
        <w:rPr>
          <w:ins w:id="7001" w:author="2023 Revisions to CCBHC Cost Report Instructions" w:date="2023-12-07T15:54:00Z"/>
        </w:rPr>
      </w:pPr>
      <w:ins w:id="7002" w:author="2023 Revisions to CCBHC Cost Report Instructions" w:date="2023-12-07T15:54:00Z">
        <w:r>
          <w:rPr>
            <w:b/>
          </w:rPr>
          <w:t>Line 9:</w:t>
        </w:r>
        <w:r>
          <w:t xml:space="preserve"> </w:t>
        </w:r>
        <w:r>
          <w:rPr>
            <w:b/>
          </w:rPr>
          <w:tab/>
        </w:r>
        <w:r>
          <w:t xml:space="preserve">Line 9 automatically calculates costs for each population based on the cost-to charge ratio.  Charges from line 3 are multiplied by the cost-to-charge ratio in the total column of line 8. </w:t>
        </w:r>
      </w:ins>
    </w:p>
    <w:p w14:paraId="20586E06" w14:textId="77777777" w:rsidR="00930A7A" w:rsidRDefault="0017550F" w:rsidP="006E1AF1">
      <w:pPr>
        <w:spacing w:after="286"/>
        <w:ind w:left="-5" w:right="0"/>
        <w:rPr>
          <w:ins w:id="7003" w:author="2023 Revisions to CCBHC Cost Report Instructions" w:date="2023-12-07T15:54:00Z"/>
        </w:rPr>
      </w:pPr>
      <w:ins w:id="7004" w:author="2023 Revisions to CCBHC Cost Report Instructions" w:date="2023-12-07T15:54:00Z">
        <w:r>
          <w:rPr>
            <w:noProof/>
          </w:rPr>
          <w:drawing>
            <wp:inline distT="0" distB="0" distL="0" distR="0" wp14:anchorId="1CB39E2D" wp14:editId="31C7F353">
              <wp:extent cx="6420141" cy="2934268"/>
              <wp:effectExtent l="0" t="0" r="0" b="0"/>
              <wp:docPr id="12" name="Picture 1" descr="This exhibit is a screenshot of an example how the non-crisis standard population and certain conditions use the cost to charge method of allocating CCBHC for the PPS-4 rate t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This exhibit is a screenshot of an example how the non-crisis standard population and certain conditions use the cost to charge method of allocating CCBHC for the PPS-4 rate tab. "/>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6435353" cy="2941220"/>
                      </a:xfrm>
                      <a:prstGeom prst="rect">
                        <a:avLst/>
                      </a:prstGeom>
                    </pic:spPr>
                  </pic:pic>
                </a:graphicData>
              </a:graphic>
            </wp:inline>
          </w:drawing>
        </w:r>
      </w:ins>
    </w:p>
    <w:p w14:paraId="7B8193B3" w14:textId="77777777" w:rsidR="006E1AF1" w:rsidRDefault="006E1AF1" w:rsidP="0017550F">
      <w:pPr>
        <w:pStyle w:val="Heading2"/>
        <w:rPr>
          <w:ins w:id="7005" w:author="2023 Revisions to CCBHC Cost Report Instructions" w:date="2023-12-07T15:54:00Z"/>
        </w:rPr>
      </w:pPr>
      <w:bookmarkStart w:id="7006" w:name="_Toc147503648"/>
      <w:bookmarkStart w:id="7007" w:name="_Toc148441598"/>
      <w:ins w:id="7008" w:author="2023 Revisions to CCBHC Cost Report Instructions" w:date="2023-12-07T15:54:00Z">
        <w:r>
          <w:t xml:space="preserve">PART 2 – </w:t>
        </w:r>
        <w:r w:rsidRPr="0017550F">
          <w:t>DETERMINATION</w:t>
        </w:r>
        <w:r>
          <w:t xml:space="preserve"> OF CC PPS-</w:t>
        </w:r>
        <w:r w:rsidR="00A83E51">
          <w:t>4</w:t>
        </w:r>
        <w:r>
          <w:t xml:space="preserve"> RATE</w:t>
        </w:r>
        <w:bookmarkEnd w:id="7006"/>
        <w:bookmarkEnd w:id="7007"/>
        <w:r>
          <w:t xml:space="preserve"> </w:t>
        </w:r>
      </w:ins>
    </w:p>
    <w:p w14:paraId="350C2AB8" w14:textId="77777777" w:rsidR="00B86774" w:rsidRDefault="00B86774" w:rsidP="00B86774">
      <w:pPr>
        <w:pStyle w:val="Hangingtext"/>
        <w:rPr>
          <w:ins w:id="7009" w:author="2023 Revisions to CCBHC Cost Report Instructions" w:date="2023-12-07T15:54:00Z"/>
        </w:rPr>
      </w:pPr>
      <w:ins w:id="7010" w:author="2023 Revisions to CCBHC Cost Report Instructions" w:date="2023-12-07T15:54:00Z">
        <w:r>
          <w:rPr>
            <w:b/>
          </w:rPr>
          <w:t>Line 10:</w:t>
        </w:r>
        <w:r>
          <w:t xml:space="preserve"> </w:t>
        </w:r>
        <w:r>
          <w:tab/>
          <w:t xml:space="preserve">“Total allowable CCBHC costs” is automatically populated on this line from the allowable CCBHC costs on line 8 above. </w:t>
        </w:r>
      </w:ins>
    </w:p>
    <w:p w14:paraId="2ECFB5E1" w14:textId="77777777" w:rsidR="00B86774" w:rsidRDefault="00B86774" w:rsidP="00B86774">
      <w:pPr>
        <w:pStyle w:val="Hangingtext"/>
        <w:rPr>
          <w:ins w:id="7011" w:author="2023 Revisions to CCBHC Cost Report Instructions" w:date="2023-12-07T15:54:00Z"/>
        </w:rPr>
      </w:pPr>
      <w:ins w:id="7012" w:author="2023 Revisions to CCBHC Cost Report Instructions" w:date="2023-12-07T15:54:00Z">
        <w:r>
          <w:rPr>
            <w:b/>
          </w:rPr>
          <w:t>Line 11:</w:t>
        </w:r>
        <w:r>
          <w:t xml:space="preserve"> </w:t>
        </w:r>
        <w:r>
          <w:tab/>
          <w:t xml:space="preserve">“Total months patients received CCBHC services” is automatically populated on this line from the total visits in the Monthly Visits tab, line 5.  Column “a” reflects the total count of visits, and column “b” reflects the total count for cases in which costs are above the outlier threshold determined by the state. </w:t>
        </w:r>
      </w:ins>
    </w:p>
    <w:p w14:paraId="718134D4" w14:textId="77777777" w:rsidR="00B86774" w:rsidRDefault="00B86774" w:rsidP="00B86774">
      <w:pPr>
        <w:pStyle w:val="Hangingtext"/>
        <w:rPr>
          <w:ins w:id="7013" w:author="2023 Revisions to CCBHC Cost Report Instructions" w:date="2023-12-07T15:54:00Z"/>
        </w:rPr>
      </w:pPr>
      <w:ins w:id="7014" w:author="2023 Revisions to CCBHC Cost Report Instructions" w:date="2023-12-07T15:54:00Z">
        <w:r>
          <w:rPr>
            <w:b/>
          </w:rPr>
          <w:t>Line 12:</w:t>
        </w:r>
        <w:r>
          <w:t xml:space="preserve"> </w:t>
        </w:r>
        <w:r>
          <w:tab/>
          <w:t xml:space="preserve">“Total allowable cost per visit,” which is calculated by dividing line 9 by line 10 above to come up with the total allowable cost per visit during the reporting period, is automatically populated on this line. </w:t>
        </w:r>
      </w:ins>
    </w:p>
    <w:p w14:paraId="04D49CC9" w14:textId="77777777" w:rsidR="00B86774" w:rsidRDefault="00B86774" w:rsidP="00B86774">
      <w:pPr>
        <w:pStyle w:val="Hangingtext"/>
        <w:rPr>
          <w:ins w:id="7015" w:author="2023 Revisions to CCBHC Cost Report Instructions" w:date="2023-12-07T15:54:00Z"/>
        </w:rPr>
      </w:pPr>
      <w:ins w:id="7016" w:author="2023 Revisions to CCBHC Cost Report Instructions" w:date="2023-12-07T15:54:00Z">
        <w:r>
          <w:rPr>
            <w:b/>
          </w:rPr>
          <w:t>Line 13:</w:t>
        </w:r>
        <w:r>
          <w:t xml:space="preserve"> </w:t>
        </w:r>
        <w:r>
          <w:tab/>
          <w:t xml:space="preserve">Enter the applicable Medicare Economic Index (MEI).  The MEI should trend the costs from the midpoint of the cost period to the midpoint of the rate period.  The MEI may be found here: </w:t>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https://www.cms.gov/Research</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Statistics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Data</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and</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Systems/Statistics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Trends</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and</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rPr>
            <w:color w:val="0000FF"/>
            <w:u w:val="single" w:color="0000FF"/>
          </w:rPr>
          <w:t>Reports/MedicareProgramRatesStats/MarketBasketData.html</w:t>
        </w:r>
        <w:r>
          <w:rPr>
            <w:color w:val="0000FF"/>
            <w:u w:val="single" w:color="0000FF"/>
          </w:rPr>
          <w:fldChar w:fldCharType="end"/>
        </w:r>
        <w:r>
          <w:fldChar w:fldCharType="begin"/>
        </w:r>
        <w:r>
          <w:instrText>HYPERLINK "https://www.cms.gov/Research-Statistics-Data-and-Systems/Statistics-Trends-and-Reports/MedicareProgramRatesStats/MarketBasketData.html" \h</w:instrText>
        </w:r>
        <w:r>
          <w:fldChar w:fldCharType="separate"/>
        </w:r>
        <w:r>
          <w:t>.</w:t>
        </w:r>
        <w:r>
          <w:fldChar w:fldCharType="end"/>
        </w:r>
        <w:r>
          <w:t xml:space="preserve">  </w:t>
        </w:r>
      </w:ins>
    </w:p>
    <w:p w14:paraId="6B8F708E" w14:textId="77777777" w:rsidR="00B86774" w:rsidRDefault="00B86774" w:rsidP="00B86774">
      <w:pPr>
        <w:pStyle w:val="Hangingtext"/>
        <w:rPr>
          <w:ins w:id="7017" w:author="2023 Revisions to CCBHC Cost Report Instructions" w:date="2023-12-07T15:54:00Z"/>
        </w:rPr>
      </w:pPr>
      <w:ins w:id="7018" w:author="2023 Revisions to CCBHC Cost Report Instructions" w:date="2023-12-07T15:54:00Z">
        <w:r>
          <w:rPr>
            <w:b/>
          </w:rPr>
          <w:t>Line 14:</w:t>
        </w:r>
        <w:r>
          <w:t xml:space="preserve"> </w:t>
        </w:r>
        <w:r>
          <w:tab/>
          <w:t xml:space="preserve">“CC PPS-4 rate,” which is calculated by adjusting line 11 by the factor from the column total (on the far right) on line 12 above to determine the CC PPS-4 rate payable for each population type, is automatically populated on this line. </w:t>
        </w:r>
      </w:ins>
    </w:p>
    <w:p w14:paraId="78DDF7DC" w14:textId="77777777" w:rsidR="00B86774" w:rsidRDefault="00B86774" w:rsidP="00B86774">
      <w:pPr>
        <w:pStyle w:val="Hangingtext"/>
        <w:rPr>
          <w:ins w:id="7019" w:author="2023 Revisions to CCBHC Cost Report Instructions" w:date="2023-12-07T15:54:00Z"/>
        </w:rPr>
      </w:pPr>
      <w:ins w:id="7020" w:author="2023 Revisions to CCBHC Cost Report Instructions" w:date="2023-12-07T15:54:00Z">
        <w:r>
          <w:rPr>
            <w:b/>
          </w:rPr>
          <w:t>Line 15:</w:t>
        </w:r>
        <w:r>
          <w:t xml:space="preserve"> </w:t>
        </w:r>
        <w:r>
          <w:tab/>
          <w:t xml:space="preserve">“Outlier pool,” which is calculated by adding the total outlier pool amounts from line 9, is automatically populated on this line. </w:t>
        </w:r>
      </w:ins>
    </w:p>
    <w:p w14:paraId="767AB1EC" w14:textId="77777777" w:rsidR="004865A3" w:rsidRDefault="00912A43" w:rsidP="0017550F">
      <w:pPr>
        <w:pStyle w:val="BodyText"/>
        <w:rPr>
          <w:ins w:id="7021" w:author="2023 Revisions to CCBHC Cost Report Instructions" w:date="2023-12-07T15:54:00Z"/>
        </w:rPr>
      </w:pPr>
      <w:ins w:id="7022" w:author="2023 Revisions to CCBHC Cost Report Instructions" w:date="2023-12-07T15:54:00Z">
        <w:r>
          <w:t>The example below demonstrates</w:t>
        </w:r>
        <w:r w:rsidR="0042013F">
          <w:t xml:space="preserve"> how the Non-Crisis services and Crisis services rates are calculated in the final step. </w:t>
        </w:r>
      </w:ins>
    </w:p>
    <w:p w14:paraId="5C08A671" w14:textId="77777777" w:rsidR="002701F7" w:rsidRDefault="004865A3" w:rsidP="006E1AF1">
      <w:pPr>
        <w:spacing w:after="10"/>
        <w:ind w:left="-5" w:right="0"/>
        <w:rPr>
          <w:ins w:id="7023" w:author="2023 Revisions to CCBHC Cost Report Instructions" w:date="2023-12-07T15:54:00Z"/>
        </w:rPr>
      </w:pPr>
      <w:ins w:id="7024" w:author="2023 Revisions to CCBHC Cost Report Instructions" w:date="2023-12-07T15:54:00Z">
        <w:r>
          <w:rPr>
            <w:noProof/>
          </w:rPr>
          <w:drawing>
            <wp:inline distT="0" distB="0" distL="0" distR="0" wp14:anchorId="5ECE7BDC" wp14:editId="3272966B">
              <wp:extent cx="6460188" cy="2657475"/>
              <wp:effectExtent l="0" t="0" r="0" b="0"/>
              <wp:docPr id="13" name="Picture 13" descr="This exhibit is a screenshot of an example how the non-crisis services and crisis services rates are calculated in the final step for the PPS-4 rate t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is exhibit is a screenshot of an example how the non-crisis services and crisis services rates are calculated in the final step for the PPS-4 rate tab. "/>
                      <pic:cNvPicPr/>
                    </pic:nvPicPr>
                    <pic:blipFill>
                      <a:blip r:embed="rId24">
                        <a:extLst>
                          <a:ext uri="{28A0092B-C50C-407E-A947-70E740481C1C}">
                            <a14:useLocalDpi xmlns:a14="http://schemas.microsoft.com/office/drawing/2010/main" val="0"/>
                          </a:ext>
                        </a:extLst>
                      </a:blip>
                      <a:stretch>
                        <a:fillRect/>
                      </a:stretch>
                    </pic:blipFill>
                    <pic:spPr>
                      <a:xfrm>
                        <a:off x="0" y="0"/>
                        <a:ext cx="6463691" cy="2658916"/>
                      </a:xfrm>
                      <a:prstGeom prst="rect">
                        <a:avLst/>
                      </a:prstGeom>
                    </pic:spPr>
                  </pic:pic>
                </a:graphicData>
              </a:graphic>
            </wp:inline>
          </w:drawing>
        </w:r>
      </w:ins>
    </w:p>
    <w:p w14:paraId="52E612B1" w14:textId="77777777" w:rsidR="006E1AF1" w:rsidRDefault="006E1AF1" w:rsidP="0017550F">
      <w:pPr>
        <w:pStyle w:val="BodyText"/>
        <w:rPr>
          <w:ins w:id="7025" w:author="2023 Revisions to CCBHC Cost Report Instructions" w:date="2023-12-07T15:54:00Z"/>
        </w:rPr>
      </w:pPr>
      <w:ins w:id="7026" w:author="2023 Revisions to CCBHC Cost Report Instructions" w:date="2023-12-07T15:54:00Z">
        <w:r>
          <w:t xml:space="preserve">For more information on how to calculate the outlier payments, see the CCBHC Guidance </w:t>
        </w:r>
      </w:ins>
    </w:p>
    <w:p w14:paraId="5F6801BE" w14:textId="77777777" w:rsidR="006E1AF1" w:rsidRDefault="006E1AF1" w:rsidP="0017550F">
      <w:pPr>
        <w:pStyle w:val="BodyText"/>
        <w:rPr>
          <w:ins w:id="7027" w:author="2023 Revisions to CCBHC Cost Report Instructions" w:date="2023-12-07T15:54:00Z"/>
        </w:rPr>
      </w:pPr>
      <w:ins w:id="7028" w:author="2023 Revisions to CCBHC Cost Report Instructions" w:date="2023-12-07T15:54:00Z">
        <w:r w:rsidRPr="00CC17B4">
          <w:t xml:space="preserve">Document </w:t>
        </w:r>
        <w:r w:rsidR="00234F1A" w:rsidRPr="00CC17B4">
          <w:t>available</w:t>
        </w:r>
        <w:r w:rsidRPr="00CC17B4">
          <w:t xml:space="preserve"> at</w:t>
        </w:r>
        <w:r>
          <w:fldChar w:fldCharType="begin"/>
        </w:r>
        <w:r>
          <w:instrText>HYPERLINK "http://www.samhsa.gov/sites/default/files/grants/pdf/sm-16-001.pdf" \h</w:instrText>
        </w:r>
        <w:r>
          <w:fldChar w:fldCharType="separate"/>
        </w:r>
        <w:r w:rsidRPr="00CC17B4">
          <w:t xml:space="preserve"> </w:t>
        </w:r>
        <w:r>
          <w:fldChar w:fldCharType="end"/>
        </w:r>
        <w:r>
          <w:fldChar w:fldCharType="begin"/>
        </w:r>
        <w:r>
          <w:instrText>HYPERLINK "http://www.samhsa.gov/sites/default/files/grants/pdf/sm-16-001.pdf" \h</w:instrText>
        </w:r>
        <w:r>
          <w:fldChar w:fldCharType="separate"/>
        </w:r>
        <w:r w:rsidRPr="00CC17B4">
          <w:rPr>
            <w:color w:val="0000FF"/>
            <w:u w:val="single" w:color="0000FF"/>
          </w:rPr>
          <w:t>http://www.samhsa.gov/sites/default/files/grants/pdf/sm</w:t>
        </w:r>
        <w:r>
          <w:rPr>
            <w:color w:val="0000FF"/>
            <w:u w:val="single" w:color="0000FF"/>
          </w:rPr>
          <w:fldChar w:fldCharType="end"/>
        </w:r>
        <w:r>
          <w:fldChar w:fldCharType="begin"/>
        </w:r>
        <w:r>
          <w:instrText>HYPERLINK "http://www.samhsa.gov/sites/default/files/grants/pdf/sm-16-001.pdf" \h</w:instrText>
        </w:r>
        <w:r>
          <w:fldChar w:fldCharType="separate"/>
        </w:r>
        <w:r w:rsidRPr="00CC17B4">
          <w:rPr>
            <w:color w:val="0000FF"/>
            <w:u w:val="single" w:color="0000FF"/>
          </w:rPr>
          <w:t>-</w:t>
        </w:r>
        <w:r>
          <w:rPr>
            <w:color w:val="0000FF"/>
            <w:u w:val="single" w:color="0000FF"/>
          </w:rPr>
          <w:fldChar w:fldCharType="end"/>
        </w:r>
        <w:r>
          <w:fldChar w:fldCharType="begin"/>
        </w:r>
        <w:r>
          <w:instrText>HYPERLINK "http://www.samhsa.gov/sites/default/files/grants/pdf/sm-16-001.pdf" \h</w:instrText>
        </w:r>
        <w:r>
          <w:fldChar w:fldCharType="separate"/>
        </w:r>
        <w:r w:rsidRPr="00CC17B4">
          <w:rPr>
            <w:color w:val="0000FF"/>
            <w:u w:val="single" w:color="0000FF"/>
          </w:rPr>
          <w:t>16</w:t>
        </w:r>
        <w:r>
          <w:rPr>
            <w:color w:val="0000FF"/>
            <w:u w:val="single" w:color="0000FF"/>
          </w:rPr>
          <w:fldChar w:fldCharType="end"/>
        </w:r>
        <w:r>
          <w:fldChar w:fldCharType="begin"/>
        </w:r>
        <w:r>
          <w:instrText>HYPERLINK "http://www.samhsa.gov/sites/default/files/grants/pdf/sm-16-001.pdf" \h</w:instrText>
        </w:r>
        <w:r>
          <w:fldChar w:fldCharType="separate"/>
        </w:r>
        <w:r w:rsidRPr="00CC17B4">
          <w:rPr>
            <w:color w:val="0000FF"/>
            <w:u w:val="single" w:color="0000FF"/>
          </w:rPr>
          <w:t>-</w:t>
        </w:r>
        <w:r>
          <w:rPr>
            <w:color w:val="0000FF"/>
            <w:u w:val="single" w:color="0000FF"/>
          </w:rPr>
          <w:fldChar w:fldCharType="end"/>
        </w:r>
        <w:r>
          <w:fldChar w:fldCharType="begin"/>
        </w:r>
        <w:r>
          <w:instrText>HYPERLINK "http://www.samhsa.gov/sites/default/files/grants/pdf/sm-16-001.pdf" \h</w:instrText>
        </w:r>
        <w:r>
          <w:fldChar w:fldCharType="separate"/>
        </w:r>
        <w:r w:rsidRPr="00CC17B4">
          <w:rPr>
            <w:color w:val="0000FF"/>
            <w:u w:val="single" w:color="0000FF"/>
          </w:rPr>
          <w:t>001.pdf</w:t>
        </w:r>
        <w:r>
          <w:rPr>
            <w:color w:val="0000FF"/>
            <w:u w:val="single" w:color="0000FF"/>
          </w:rPr>
          <w:fldChar w:fldCharType="end"/>
        </w:r>
        <w:r>
          <w:fldChar w:fldCharType="begin"/>
        </w:r>
        <w:r>
          <w:instrText>HYPERLINK "http://www.samhsa.gov/sites/default/files/grants/pdf/sm-16-001.pdf" \h</w:instrText>
        </w:r>
        <w:r>
          <w:fldChar w:fldCharType="separate"/>
        </w:r>
        <w:r w:rsidRPr="00CC17B4">
          <w:t>.</w:t>
        </w:r>
        <w:r>
          <w:fldChar w:fldCharType="end"/>
        </w:r>
      </w:ins>
    </w:p>
    <w:p w14:paraId="3417B003" w14:textId="77777777" w:rsidR="00143807" w:rsidRDefault="00143807">
      <w:pPr>
        <w:spacing w:after="160" w:line="259" w:lineRule="auto"/>
        <w:ind w:left="0" w:right="0" w:firstLine="0"/>
        <w:rPr>
          <w:ins w:id="7029" w:author="2023 Revisions to CCBHC Cost Report Instructions" w:date="2023-12-07T15:54:00Z"/>
        </w:rPr>
      </w:pPr>
      <w:ins w:id="7030" w:author="2023 Revisions to CCBHC Cost Report Instructions" w:date="2023-12-07T15:54:00Z">
        <w:r>
          <w:br w:type="page"/>
        </w:r>
      </w:ins>
    </w:p>
    <w:p w14:paraId="0BC842B4" w14:textId="77777777" w:rsidR="00942D5E" w:rsidRDefault="00475DD3">
      <w:pPr>
        <w:spacing w:after="0" w:line="259" w:lineRule="auto"/>
        <w:ind w:left="-5" w:right="0"/>
        <w:rPr>
          <w:ins w:id="7031" w:author="2023 Revisions to CCBHC Cost Report Instructions" w:date="2023-12-07T15:54:00Z"/>
        </w:rPr>
      </w:pPr>
      <w:ins w:id="7032" w:author="2023 Revisions to CCBHC Cost Report Instructions" w:date="2023-12-07T15:54:00Z">
        <w:r>
          <w:rPr>
            <w:sz w:val="72"/>
          </w:rPr>
          <w:t>20</w:t>
        </w:r>
        <w:r w:rsidR="00025E08">
          <w:rPr>
            <w:sz w:val="72"/>
          </w:rPr>
          <w:t xml:space="preserve">  </w:t>
        </w:r>
      </w:ins>
    </w:p>
    <w:p w14:paraId="4AB099F6" w14:textId="77777777" w:rsidR="0059672E" w:rsidRDefault="0059672E">
      <w:pPr>
        <w:spacing w:line="244" w:lineRule="auto"/>
        <w:jc w:val="both"/>
        <w:rPr>
          <w:del w:id="7033" w:author="2023 Revisions to CCBHC Cost Report Instructions" w:date="2023-12-07T15:54:00Z"/>
        </w:rPr>
        <w:sectPr w:rsidR="0059672E">
          <w:pgSz w:w="12240" w:h="15840"/>
          <w:pgMar w:top="1340" w:right="940" w:bottom="620" w:left="1240" w:header="542" w:footer="432" w:gutter="0"/>
          <w:cols w:space="720"/>
        </w:sectPr>
      </w:pPr>
    </w:p>
    <w:p w14:paraId="740F6095" w14:textId="77777777" w:rsidR="0059672E" w:rsidRDefault="0050054D">
      <w:pPr>
        <w:pStyle w:val="Heading1"/>
        <w:tabs>
          <w:tab w:val="left" w:pos="9948"/>
        </w:tabs>
        <w:rPr>
          <w:del w:id="7034" w:author="2023 Revisions to CCBHC Cost Report Instructions" w:date="2023-12-07T15:54:00Z"/>
        </w:rPr>
      </w:pPr>
      <w:del w:id="7035" w:author="2023 Revisions to CCBHC Cost Report Instructions" w:date="2023-12-07T15:54:00Z">
        <w:r>
          <w:rPr>
            <w:spacing w:val="-5"/>
            <w:u w:val="single"/>
          </w:rPr>
          <w:delText>15</w:delText>
        </w:r>
        <w:r>
          <w:rPr>
            <w:u w:val="single"/>
          </w:rPr>
          <w:tab/>
        </w:r>
      </w:del>
    </w:p>
    <w:p w14:paraId="0CF93BC1" w14:textId="704D74CC" w:rsidR="0059672E" w:rsidRDefault="0050054D">
      <w:pPr>
        <w:pStyle w:val="Heading1"/>
        <w:pPrChange w:id="7036" w:author="2023 Revisions to CCBHC Cost Report Instructions" w:date="2023-12-07T15:54:00Z">
          <w:pPr>
            <w:pStyle w:val="Heading2"/>
          </w:pPr>
        </w:pPrChange>
      </w:pPr>
      <w:bookmarkStart w:id="7037" w:name="Certification_Tab"/>
      <w:bookmarkStart w:id="7038" w:name="_bookmark50"/>
      <w:bookmarkStart w:id="7039" w:name="_Toc147503649"/>
      <w:bookmarkStart w:id="7040" w:name="_Toc148441599"/>
      <w:bookmarkEnd w:id="7037"/>
      <w:bookmarkEnd w:id="7038"/>
      <w:r>
        <w:t>Certification</w:t>
      </w:r>
      <w:r>
        <w:rPr>
          <w:rPrChange w:id="7041" w:author="2023 Revisions to CCBHC Cost Report Instructions" w:date="2023-12-07T15:54:00Z">
            <w:rPr>
              <w:b/>
              <w:i/>
              <w:spacing w:val="-12"/>
              <w:sz w:val="28"/>
            </w:rPr>
          </w:rPrChange>
        </w:rPr>
        <w:t xml:space="preserve"> </w:t>
      </w:r>
      <w:r>
        <w:rPr>
          <w:rPrChange w:id="7042" w:author="2023 Revisions to CCBHC Cost Report Instructions" w:date="2023-12-07T15:54:00Z">
            <w:rPr>
              <w:b/>
              <w:i/>
              <w:spacing w:val="-5"/>
              <w:sz w:val="28"/>
            </w:rPr>
          </w:rPrChange>
        </w:rPr>
        <w:t>Tab</w:t>
      </w:r>
      <w:bookmarkEnd w:id="7039"/>
      <w:bookmarkEnd w:id="7040"/>
      <w:ins w:id="7043" w:author="2023 Revisions to CCBHC Cost Report Instructions" w:date="2023-12-07T15:54:00Z">
        <w:r w:rsidR="00025E08">
          <w:t xml:space="preserve">  </w:t>
        </w:r>
      </w:ins>
    </w:p>
    <w:p w14:paraId="507605E6" w14:textId="7FEB3CD6" w:rsidR="0059672E" w:rsidRDefault="0050054D">
      <w:pPr>
        <w:pStyle w:val="BodyText"/>
        <w:pPrChange w:id="7044" w:author="2023 Revisions to CCBHC Cost Report Instructions" w:date="2023-12-07T15:54:00Z">
          <w:pPr>
            <w:pStyle w:val="BodyText"/>
            <w:spacing w:before="128" w:line="247" w:lineRule="auto"/>
            <w:ind w:left="199" w:right="259"/>
          </w:pPr>
        </w:pPrChange>
      </w:pPr>
      <w:r>
        <w:t>Prepare and sign the certification statement after the worksheets have been completed.</w:t>
      </w:r>
      <w:r>
        <w:rPr>
          <w:rPrChange w:id="7045" w:author="2023 Revisions to CCBHC Cost Report Instructions" w:date="2023-12-07T15:54:00Z">
            <w:rPr>
              <w:spacing w:val="40"/>
            </w:rPr>
          </w:rPrChange>
        </w:rPr>
        <w:t xml:space="preserve"> </w:t>
      </w:r>
      <w:ins w:id="7046" w:author="2023 Revisions to CCBHC Cost Report Instructions" w:date="2023-12-07T15:54:00Z">
        <w:r w:rsidR="00025E08">
          <w:t xml:space="preserve"> </w:t>
        </w:r>
      </w:ins>
      <w:r>
        <w:t>The individual</w:t>
      </w:r>
      <w:r>
        <w:rPr>
          <w:rPrChange w:id="7047" w:author="2023 Revisions to CCBHC Cost Report Instructions" w:date="2023-12-07T15:54:00Z">
            <w:rPr>
              <w:spacing w:val="-3"/>
            </w:rPr>
          </w:rPrChange>
        </w:rPr>
        <w:t xml:space="preserve"> </w:t>
      </w:r>
      <w:r>
        <w:t>signing</w:t>
      </w:r>
      <w:r>
        <w:rPr>
          <w:rPrChange w:id="7048" w:author="2023 Revisions to CCBHC Cost Report Instructions" w:date="2023-12-07T15:54:00Z">
            <w:rPr>
              <w:spacing w:val="-3"/>
            </w:rPr>
          </w:rPrChange>
        </w:rPr>
        <w:t xml:space="preserve"> </w:t>
      </w:r>
      <w:r>
        <w:t>this</w:t>
      </w:r>
      <w:r>
        <w:rPr>
          <w:rPrChange w:id="7049" w:author="2023 Revisions to CCBHC Cost Report Instructions" w:date="2023-12-07T15:54:00Z">
            <w:rPr>
              <w:spacing w:val="-2"/>
            </w:rPr>
          </w:rPrChange>
        </w:rPr>
        <w:t xml:space="preserve"> </w:t>
      </w:r>
      <w:r>
        <w:t>statement</w:t>
      </w:r>
      <w:r>
        <w:rPr>
          <w:rPrChange w:id="7050" w:author="2023 Revisions to CCBHC Cost Report Instructions" w:date="2023-12-07T15:54:00Z">
            <w:rPr>
              <w:spacing w:val="-4"/>
            </w:rPr>
          </w:rPrChange>
        </w:rPr>
        <w:t xml:space="preserve"> </w:t>
      </w:r>
      <w:r>
        <w:t>must</w:t>
      </w:r>
      <w:r>
        <w:rPr>
          <w:rPrChange w:id="7051" w:author="2023 Revisions to CCBHC Cost Report Instructions" w:date="2023-12-07T15:54:00Z">
            <w:rPr>
              <w:spacing w:val="-1"/>
            </w:rPr>
          </w:rPrChange>
        </w:rPr>
        <w:t xml:space="preserve"> </w:t>
      </w:r>
      <w:r>
        <w:t>be</w:t>
      </w:r>
      <w:r>
        <w:rPr>
          <w:rPrChange w:id="7052" w:author="2023 Revisions to CCBHC Cost Report Instructions" w:date="2023-12-07T15:54:00Z">
            <w:rPr>
              <w:spacing w:val="-5"/>
            </w:rPr>
          </w:rPrChange>
        </w:rPr>
        <w:t xml:space="preserve"> </w:t>
      </w:r>
      <w:r>
        <w:t>an</w:t>
      </w:r>
      <w:r>
        <w:rPr>
          <w:rPrChange w:id="7053" w:author="2023 Revisions to CCBHC Cost Report Instructions" w:date="2023-12-07T15:54:00Z">
            <w:rPr>
              <w:spacing w:val="-3"/>
            </w:rPr>
          </w:rPrChange>
        </w:rPr>
        <w:t xml:space="preserve"> </w:t>
      </w:r>
      <w:r>
        <w:t>officer</w:t>
      </w:r>
      <w:r>
        <w:rPr>
          <w:rPrChange w:id="7054" w:author="2023 Revisions to CCBHC Cost Report Instructions" w:date="2023-12-07T15:54:00Z">
            <w:rPr>
              <w:spacing w:val="-1"/>
            </w:rPr>
          </w:rPrChange>
        </w:rPr>
        <w:t xml:space="preserve"> </w:t>
      </w:r>
      <w:r>
        <w:t>or</w:t>
      </w:r>
      <w:r>
        <w:rPr>
          <w:rPrChange w:id="7055" w:author="2023 Revisions to CCBHC Cost Report Instructions" w:date="2023-12-07T15:54:00Z">
            <w:rPr>
              <w:spacing w:val="-4"/>
            </w:rPr>
          </w:rPrChange>
        </w:rPr>
        <w:t xml:space="preserve"> </w:t>
      </w:r>
      <w:r>
        <w:t>other</w:t>
      </w:r>
      <w:r>
        <w:rPr>
          <w:rPrChange w:id="7056" w:author="2023 Revisions to CCBHC Cost Report Instructions" w:date="2023-12-07T15:54:00Z">
            <w:rPr>
              <w:spacing w:val="-4"/>
            </w:rPr>
          </w:rPrChange>
        </w:rPr>
        <w:t xml:space="preserve"> </w:t>
      </w:r>
      <w:r>
        <w:t>authorized</w:t>
      </w:r>
      <w:r>
        <w:rPr>
          <w:rPrChange w:id="7057" w:author="2023 Revisions to CCBHC Cost Report Instructions" w:date="2023-12-07T15:54:00Z">
            <w:rPr>
              <w:spacing w:val="-2"/>
            </w:rPr>
          </w:rPrChange>
        </w:rPr>
        <w:t xml:space="preserve"> </w:t>
      </w:r>
      <w:r>
        <w:t>administrator.</w:t>
      </w:r>
      <w:ins w:id="7058" w:author="2023 Revisions to CCBHC Cost Report Instructions" w:date="2023-12-07T15:54:00Z">
        <w:r w:rsidR="00025E08">
          <w:t xml:space="preserve"> </w:t>
        </w:r>
      </w:ins>
      <w:r>
        <w:rPr>
          <w:rPrChange w:id="7059" w:author="2023 Revisions to CCBHC Cost Report Instructions" w:date="2023-12-07T15:54:00Z">
            <w:rPr>
              <w:spacing w:val="40"/>
            </w:rPr>
          </w:rPrChange>
        </w:rPr>
        <w:t xml:space="preserve"> </w:t>
      </w:r>
      <w:r>
        <w:t>Cost</w:t>
      </w:r>
      <w:r>
        <w:rPr>
          <w:rPrChange w:id="7060" w:author="2023 Revisions to CCBHC Cost Report Instructions" w:date="2023-12-07T15:54:00Z">
            <w:rPr>
              <w:spacing w:val="-3"/>
            </w:rPr>
          </w:rPrChange>
        </w:rPr>
        <w:t xml:space="preserve"> </w:t>
      </w:r>
      <w:r>
        <w:t>reports should</w:t>
      </w:r>
      <w:r>
        <w:rPr>
          <w:rPrChange w:id="7061" w:author="2023 Revisions to CCBHC Cost Report Instructions" w:date="2023-12-07T15:54:00Z">
            <w:rPr>
              <w:spacing w:val="-2"/>
            </w:rPr>
          </w:rPrChange>
        </w:rPr>
        <w:t xml:space="preserve"> </w:t>
      </w:r>
      <w:r>
        <w:t>include</w:t>
      </w:r>
      <w:r>
        <w:rPr>
          <w:rPrChange w:id="7062" w:author="2023 Revisions to CCBHC Cost Report Instructions" w:date="2023-12-07T15:54:00Z">
            <w:rPr>
              <w:spacing w:val="-2"/>
            </w:rPr>
          </w:rPrChange>
        </w:rPr>
        <w:t xml:space="preserve"> </w:t>
      </w:r>
      <w:r>
        <w:t>certification</w:t>
      </w:r>
      <w:r>
        <w:rPr>
          <w:rPrChange w:id="7063" w:author="2023 Revisions to CCBHC Cost Report Instructions" w:date="2023-12-07T15:54:00Z">
            <w:rPr>
              <w:spacing w:val="-4"/>
            </w:rPr>
          </w:rPrChange>
        </w:rPr>
        <w:t xml:space="preserve"> </w:t>
      </w:r>
      <w:r>
        <w:t>from</w:t>
      </w:r>
      <w:r>
        <w:rPr>
          <w:rPrChange w:id="7064" w:author="2023 Revisions to CCBHC Cost Report Instructions" w:date="2023-12-07T15:54:00Z">
            <w:rPr>
              <w:spacing w:val="-3"/>
            </w:rPr>
          </w:rPrChange>
        </w:rPr>
        <w:t xml:space="preserve"> </w:t>
      </w:r>
      <w:r>
        <w:t>the</w:t>
      </w:r>
      <w:r>
        <w:rPr>
          <w:rPrChange w:id="7065" w:author="2023 Revisions to CCBHC Cost Report Instructions" w:date="2023-12-07T15:54:00Z">
            <w:rPr>
              <w:spacing w:val="-4"/>
            </w:rPr>
          </w:rPrChange>
        </w:rPr>
        <w:t xml:space="preserve"> </w:t>
      </w:r>
      <w:r>
        <w:t>chief executive</w:t>
      </w:r>
      <w:r>
        <w:rPr>
          <w:rPrChange w:id="7066" w:author="2023 Revisions to CCBHC Cost Report Instructions" w:date="2023-12-07T15:54:00Z">
            <w:rPr>
              <w:spacing w:val="-2"/>
            </w:rPr>
          </w:rPrChange>
        </w:rPr>
        <w:t xml:space="preserve"> </w:t>
      </w:r>
      <w:r>
        <w:t>officer</w:t>
      </w:r>
      <w:r>
        <w:rPr>
          <w:rPrChange w:id="7067" w:author="2023 Revisions to CCBHC Cost Report Instructions" w:date="2023-12-07T15:54:00Z">
            <w:rPr>
              <w:spacing w:val="-3"/>
            </w:rPr>
          </w:rPrChange>
        </w:rPr>
        <w:t xml:space="preserve"> </w:t>
      </w:r>
      <w:r>
        <w:t>(CEO),</w:t>
      </w:r>
      <w:r>
        <w:rPr>
          <w:rPrChange w:id="7068" w:author="2023 Revisions to CCBHC Cost Report Instructions" w:date="2023-12-07T15:54:00Z">
            <w:rPr>
              <w:spacing w:val="-2"/>
            </w:rPr>
          </w:rPrChange>
        </w:rPr>
        <w:t xml:space="preserve"> </w:t>
      </w:r>
      <w:r>
        <w:t>the</w:t>
      </w:r>
      <w:r>
        <w:rPr>
          <w:rPrChange w:id="7069" w:author="2023 Revisions to CCBHC Cost Report Instructions" w:date="2023-12-07T15:54:00Z">
            <w:rPr>
              <w:spacing w:val="-2"/>
            </w:rPr>
          </w:rPrChange>
        </w:rPr>
        <w:t xml:space="preserve"> </w:t>
      </w:r>
      <w:r>
        <w:t>chief financial</w:t>
      </w:r>
      <w:r>
        <w:rPr>
          <w:rPrChange w:id="7070" w:author="2023 Revisions to CCBHC Cost Report Instructions" w:date="2023-12-07T15:54:00Z">
            <w:rPr>
              <w:spacing w:val="-2"/>
            </w:rPr>
          </w:rPrChange>
        </w:rPr>
        <w:t xml:space="preserve"> </w:t>
      </w:r>
      <w:r>
        <w:t>officer</w:t>
      </w:r>
      <w:r>
        <w:rPr>
          <w:rPrChange w:id="7071" w:author="2023 Revisions to CCBHC Cost Report Instructions" w:date="2023-12-07T15:54:00Z">
            <w:rPr>
              <w:spacing w:val="-3"/>
            </w:rPr>
          </w:rPrChange>
        </w:rPr>
        <w:t xml:space="preserve"> </w:t>
      </w:r>
      <w:r>
        <w:t>(CFO), or an authorized delegate who reports to the CEO or CFO.</w:t>
      </w:r>
      <w:ins w:id="7072" w:author="2023 Revisions to CCBHC Cost Report Instructions" w:date="2023-12-07T15:54:00Z">
        <w:r w:rsidR="00025E08">
          <w:t xml:space="preserve">  </w:t>
        </w:r>
      </w:ins>
    </w:p>
    <w:sectPr w:rsidR="0059672E" w:rsidSect="00A03AF3">
      <w:headerReference w:type="even" r:id="rId25"/>
      <w:footerReference w:type="even" r:id="rId26"/>
      <w:headerReference w:type="first" r:id="rId27"/>
      <w:footerReference w:type="first" r:id="rId28"/>
      <w:footnotePr>
        <w:numRestart w:val="eachPage"/>
      </w:footnotePr>
      <w:pgSz w:w="12240" w:h="15840"/>
      <w:pgMar w:top="1440" w:right="1080" w:bottom="1440" w:left="1080" w:header="720" w:footer="720" w:gutter="0"/>
      <w:cols w:space="720"/>
      <w:docGrid w:linePitch="299"/>
      <w:sectPrChange w:id="7094" w:author="2023 Revisions to CCBHC Cost Report Instructions" w:date="2023-12-07T15:54:00Z">
        <w:sectPr w:rsidR="0059672E" w:rsidSect="00A03AF3">
          <w:footnotePr>
            <w:numRestart w:val="continuous"/>
          </w:footnotePr>
          <w:pgMar w:top="1340" w:right="940" w:bottom="620" w:left="1240" w:header="542" w:footer="432" w:gutter="0"/>
          <w:docGrid w:linePitch="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44CB2" w14:textId="77777777" w:rsidR="009F076F" w:rsidRDefault="009F076F" w:rsidP="00D20756">
      <w:pPr>
        <w:spacing w:after="0" w:line="240" w:lineRule="auto"/>
      </w:pPr>
      <w:r>
        <w:separator/>
      </w:r>
    </w:p>
  </w:endnote>
  <w:endnote w:type="continuationSeparator" w:id="0">
    <w:p w14:paraId="546B14B6" w14:textId="77777777" w:rsidR="009F076F" w:rsidRDefault="009F076F" w:rsidP="00D20756">
      <w:pPr>
        <w:spacing w:after="0" w:line="240" w:lineRule="auto"/>
      </w:pPr>
      <w:r>
        <w:continuationSeparator/>
      </w:r>
    </w:p>
  </w:endnote>
  <w:endnote w:type="continuationNotice" w:id="1">
    <w:p w14:paraId="2DBFD07D" w14:textId="77777777" w:rsidR="009F076F" w:rsidRDefault="009F076F" w:rsidP="00D20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A768" w14:textId="77777777" w:rsidR="00942D5E" w:rsidRDefault="00942D5E" w:rsidP="00D20756">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DB50" w14:textId="77777777" w:rsidR="00942D5E" w:rsidRDefault="00942D5E" w:rsidP="00D20756">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D0D9" w14:textId="77777777" w:rsidR="00942D5E" w:rsidRDefault="00942D5E" w:rsidP="00D20756">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E730" w14:textId="77777777" w:rsidR="0059672E" w:rsidRDefault="0050054D">
    <w:pPr>
      <w:pStyle w:val="BodyText"/>
      <w:spacing w:line="14" w:lineRule="auto"/>
      <w:rPr>
        <w:sz w:val="20"/>
      </w:rPr>
    </w:pPr>
    <w:r>
      <w:rPr>
        <w:noProof/>
      </w:rPr>
      <mc:AlternateContent>
        <mc:Choice Requires="wps">
          <w:drawing>
            <wp:anchor distT="0" distB="0" distL="0" distR="0" simplePos="0" relativeHeight="487008768" behindDoc="1" locked="0" layoutInCell="1" allowOverlap="1">
              <wp:simplePos x="0" y="0"/>
              <wp:positionH relativeFrom="page">
                <wp:posOffset>6761988</wp:posOffset>
              </wp:positionH>
              <wp:positionV relativeFrom="page">
                <wp:posOffset>9606577</wp:posOffset>
              </wp:positionV>
              <wp:extent cx="14414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 cy="167005"/>
                      </a:xfrm>
                      <a:prstGeom prst="rect">
                        <a:avLst/>
                      </a:prstGeom>
                    </wps:spPr>
                    <wps:txbx>
                      <w:txbxContent>
                        <w:p w14:paraId="3FC22507" w14:textId="77777777" w:rsidR="0059672E" w:rsidRDefault="0050054D">
                          <w:pPr>
                            <w:spacing w:before="12"/>
                            <w:ind w:left="60"/>
                            <w:rPr>
                              <w:sz w:val="20"/>
                            </w:rPr>
                          </w:pPr>
                          <w:r>
                            <w:rPr>
                              <w:spacing w:val="-5"/>
                              <w:sz w:val="20"/>
                            </w:rPr>
                            <w:fldChar w:fldCharType="begin"/>
                          </w:r>
                          <w:r>
                            <w:rPr>
                              <w:spacing w:val="-5"/>
                              <w:sz w:val="20"/>
                            </w:rPr>
                            <w:instrText xml:space="preserve"> PAGE  \* roman </w:instrText>
                          </w:r>
                          <w:r>
                            <w:rPr>
                              <w:spacing w:val="-5"/>
                              <w:sz w:val="20"/>
                            </w:rPr>
                            <w:fldChar w:fldCharType="separate"/>
                          </w:r>
                          <w:r>
                            <w:rPr>
                              <w:spacing w:val="-5"/>
                              <w:sz w:val="20"/>
                            </w:rPr>
                            <w:t>ii</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532.45pt;margin-top:756.4pt;width:11.35pt;height:13.15pt;z-index:-16307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" filled="f" stroked="f">
              <v:textbox inset="0,0,0,0">
                <w:txbxContent>
                  <w:p w14:paraId="3FC22507" w14:textId="77777777" w:rsidR="0059672E" w:rsidRDefault="0050054D">
                    <w:pPr>
                      <w:spacing w:before="12"/>
                      <w:ind w:left="60"/>
                      <w:rPr>
                        <w:sz w:val="20"/>
                      </w:rPr>
                    </w:pPr>
                    <w:r>
                      <w:rPr>
                        <w:spacing w:val="-5"/>
                        <w:sz w:val="20"/>
                      </w:rPr>
                      <w:fldChar w:fldCharType="begin"/>
                    </w:r>
                    <w:r>
                      <w:rPr>
                        <w:spacing w:val="-5"/>
                        <w:sz w:val="20"/>
                      </w:rPr>
                      <w:instrText xml:space="preserve"> PAGE  \* roman </w:instrText>
                    </w:r>
                    <w:r>
                      <w:rPr>
                        <w:spacing w:val="-5"/>
                        <w:sz w:val="20"/>
                      </w:rPr>
                      <w:fldChar w:fldCharType="separate"/>
                    </w:r>
                    <w:r>
                      <w:rPr>
                        <w:spacing w:val="-5"/>
                        <w:sz w:val="20"/>
                      </w:rPr>
                      <w:t>ii</w:t>
                    </w:r>
                    <w:r>
                      <w:rPr>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39C09" w14:textId="2B991171" w:rsidR="0059672E" w:rsidRDefault="00025E08">
    <w:pPr>
      <w:tabs>
        <w:tab w:val="right" w:pos="10080"/>
      </w:tabs>
      <w:spacing w:after="0" w:line="259" w:lineRule="auto"/>
      <w:ind w:left="0" w:right="0" w:firstLine="0"/>
      <w:rPr>
        <w:rPrChange w:id="941" w:author="2023 Revisions to CCBHC Cost Report Instructions" w:date="2023-12-07T15:54:00Z">
          <w:rPr>
            <w:sz w:val="20"/>
          </w:rPr>
        </w:rPrChange>
      </w:rPr>
      <w:pPrChange w:id="942" w:author="2023 Revisions to CCBHC Cost Report Instructions" w:date="2023-12-07T15:54:00Z">
        <w:pPr>
          <w:pStyle w:val="BodyText"/>
          <w:spacing w:line="14" w:lineRule="auto"/>
        </w:pPr>
      </w:pPrChange>
    </w:pPr>
    <w:ins w:id="943" w:author="2023 Revisions to CCBHC Cost Report Instructions" w:date="2023-12-07T15:54:00Z">
      <w:r>
        <w:rPr>
          <w:sz w:val="16"/>
        </w:rPr>
        <w:t xml:space="preserve"> </w:t>
      </w:r>
      <w:r>
        <w:rPr>
          <w:sz w:val="16"/>
        </w:rPr>
        <w:tab/>
      </w:r>
      <w:r>
        <w:fldChar w:fldCharType="begin"/>
      </w:r>
      <w:r>
        <w:instrText xml:space="preserve"> PAGE   \* MERGEFORMAT </w:instrText>
      </w:r>
      <w:r>
        <w:fldChar w:fldCharType="separate"/>
      </w:r>
      <w:r>
        <w:rPr>
          <w:sz w:val="20"/>
        </w:rPr>
        <w:t>1</w:t>
      </w:r>
      <w:r>
        <w:rPr>
          <w:sz w:val="20"/>
        </w:rPr>
        <w:fldChar w:fldCharType="end"/>
      </w:r>
    </w:ins>
    <w:del w:id="944" w:author="2023 Revisions to CCBHC Cost Report Instructions" w:date="2023-12-07T15:54:00Z">
      <w:r>
        <w:rPr>
          <w:noProof/>
        </w:rPr>
        <mc:AlternateContent>
          <mc:Choice Requires="wps">
            <w:drawing>
              <wp:anchor distT="0" distB="0" distL="0" distR="0" simplePos="0" relativeHeight="487009792" behindDoc="1" locked="0" layoutInCell="1" allowOverlap="1">
                <wp:simplePos x="0" y="0"/>
                <wp:positionH relativeFrom="page">
                  <wp:posOffset>6908292</wp:posOffset>
                </wp:positionH>
                <wp:positionV relativeFrom="page">
                  <wp:posOffset>9644677</wp:posOffset>
                </wp:positionV>
                <wp:extent cx="229235" cy="1670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7005"/>
                        </a:xfrm>
                        <a:prstGeom prst="rect">
                          <a:avLst/>
                        </a:prstGeom>
                      </wps:spPr>
                      <wps:txbx>
                        <w:txbxContent>
                          <w:p w14:paraId="59859DB6" w14:textId="77777777" w:rsidR="0059672E" w:rsidRDefault="0050054D">
                            <w:pPr>
                              <w:spacing w:before="12"/>
                              <w:ind w:left="60"/>
                              <w:rPr>
                                <w:del w:id="945" w:author="2023 Revisions to CCBHC Cost Report Instructions" w:date="2023-12-07T15:54:00Z"/>
                                <w:sz w:val="20"/>
                              </w:rPr>
                            </w:pPr>
                            <w:del w:id="946" w:author="2023 Revisions to CCBHC Cost Report Instructions" w:date="2023-12-07T15:54:00Z">
                              <w:r>
                                <w:rPr>
                                  <w:spacing w:val="-5"/>
                                  <w:sz w:val="20"/>
                                </w:rPr>
                                <w:fldChar w:fldCharType="begin"/>
                              </w:r>
                              <w:r>
                                <w:rPr>
                                  <w:spacing w:val="-5"/>
                                  <w:sz w:val="20"/>
                                </w:rPr>
                                <w:delInstrText xml:space="preserve"> PAGE </w:delInstrText>
                              </w:r>
                              <w:r>
                                <w:rPr>
                                  <w:spacing w:val="-5"/>
                                  <w:sz w:val="20"/>
                                </w:rPr>
                                <w:fldChar w:fldCharType="separate"/>
                              </w:r>
                              <w:r>
                                <w:rPr>
                                  <w:spacing w:val="-5"/>
                                  <w:sz w:val="20"/>
                                </w:rPr>
                                <w:delText>10</w:delText>
                              </w:r>
                              <w:r>
                                <w:rPr>
                                  <w:spacing w:val="-5"/>
                                  <w:sz w:val="20"/>
                                </w:rPr>
                                <w:fldChar w:fldCharType="end"/>
                              </w:r>
                            </w:del>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9" type="#_x0000_t202" style="position:absolute;margin-left:543.95pt;margin-top:759.4pt;width:18.05pt;height:13.15pt;z-index:-16306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" filled="f" stroked="f">
                <v:textbox inset="0,0,0,0">
                  <w:txbxContent>
                    <w:p w14:paraId="59859DB6" w14:textId="77777777" w:rsidR="0059672E" w:rsidRDefault="0050054D">
                      <w:pPr>
                        <w:spacing w:before="12"/>
                        <w:ind w:left="60"/>
                        <w:rPr>
                          <w:del w:id="947" w:author="2023 Revisions to CCBHC Cost Report Instructions" w:date="2023-12-07T15:54:00Z"/>
                          <w:sz w:val="20"/>
                        </w:rPr>
                      </w:pPr>
                      <w:del w:id="948" w:author="2023 Revisions to CCBHC Cost Report Instructions" w:date="2023-12-07T15:54:00Z">
                        <w:r>
                          <w:rPr>
                            <w:spacing w:val="-5"/>
                            <w:sz w:val="20"/>
                          </w:rPr>
                          <w:fldChar w:fldCharType="begin"/>
                        </w:r>
                        <w:r>
                          <w:rPr>
                            <w:spacing w:val="-5"/>
                            <w:sz w:val="20"/>
                          </w:rPr>
                          <w:delInstrText xml:space="preserve"> PAGE </w:delInstrText>
                        </w:r>
                        <w:r>
                          <w:rPr>
                            <w:spacing w:val="-5"/>
                            <w:sz w:val="20"/>
                          </w:rPr>
                          <w:fldChar w:fldCharType="separate"/>
                        </w:r>
                        <w:r>
                          <w:rPr>
                            <w:spacing w:val="-5"/>
                            <w:sz w:val="20"/>
                          </w:rPr>
                          <w:delText>10</w:delText>
                        </w:r>
                        <w:r>
                          <w:rPr>
                            <w:spacing w:val="-5"/>
                            <w:sz w:val="20"/>
                          </w:rPr>
                          <w:fldChar w:fldCharType="end"/>
                        </w:r>
                      </w:del>
                    </w:p>
                  </w:txbxContent>
                </v:textbox>
                <w10:wrap anchorx="page" anchory="page"/>
              </v:shape>
            </w:pict>
          </mc:Fallback>
        </mc:AlternateContent>
      </w:r>
    </w:del>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01703" w14:textId="3F43EAF2" w:rsidR="00D20756" w:rsidRDefault="00025E08">
    <w:pPr>
      <w:tabs>
        <w:tab w:val="right" w:pos="10080"/>
      </w:tabs>
      <w:spacing w:after="0" w:line="259" w:lineRule="auto"/>
      <w:ind w:left="0" w:right="0" w:firstLine="0"/>
      <w:pPrChange w:id="7077" w:author="2023 Revisions to CCBHC Cost Report Instructions" w:date="2023-12-07T15:54:00Z">
        <w:pPr>
          <w:pStyle w:val="Footer"/>
        </w:pPr>
      </w:pPrChange>
    </w:pPr>
    <w:bookmarkStart w:id="7078" w:name="OLE_LINK32"/>
    <w:bookmarkStart w:id="7079" w:name="OLE_LINK33"/>
    <w:bookmarkStart w:id="7080" w:name="_Hlk148437443"/>
    <w:ins w:id="7081" w:author="2023 Revisions to CCBHC Cost Report Instructions" w:date="2023-12-07T15:54:00Z">
      <w:r>
        <w:rPr>
          <w:sz w:val="16"/>
        </w:rPr>
        <w:t xml:space="preserve"> </w:t>
      </w:r>
      <w:r>
        <w:rPr>
          <w:sz w:val="16"/>
        </w:rPr>
        <w:tab/>
      </w:r>
      <w:r>
        <w:fldChar w:fldCharType="begin"/>
      </w:r>
      <w:r>
        <w:instrText xml:space="preserve"> PAGE   \* MERGEFORMAT </w:instrText>
      </w:r>
      <w:r>
        <w:fldChar w:fldCharType="separate"/>
      </w:r>
      <w:r>
        <w:rPr>
          <w:sz w:val="20"/>
        </w:rPr>
        <w:t>1</w:t>
      </w:r>
      <w:r>
        <w:rPr>
          <w:sz w:val="20"/>
        </w:rPr>
        <w:fldChar w:fldCharType="end"/>
      </w:r>
    </w:ins>
    <w:bookmarkEnd w:id="7078"/>
    <w:bookmarkEnd w:id="7079"/>
    <w:bookmarkEnd w:id="7080"/>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73BFE" w14:textId="77777777" w:rsidR="00942D5E" w:rsidRDefault="00025E08">
    <w:pPr>
      <w:tabs>
        <w:tab w:val="right" w:pos="9543"/>
      </w:tabs>
      <w:spacing w:after="0" w:line="259" w:lineRule="auto"/>
      <w:ind w:left="0" w:right="-179" w:firstLine="0"/>
      <w:rPr>
        <w:ins w:id="7086" w:author="2023 Revisions to CCBHC Cost Report Instructions" w:date="2023-12-07T15:54:00Z"/>
      </w:rPr>
    </w:pPr>
    <w:ins w:id="7087" w:author="2023 Revisions to CCBHC Cost Report Instructions" w:date="2023-12-07T15:54:00Z">
      <w:r>
        <w:rPr>
          <w:sz w:val="16"/>
        </w:rPr>
        <w:t xml:space="preserve"> </w:t>
      </w:r>
      <w:r>
        <w:rPr>
          <w:sz w:val="16"/>
        </w:rPr>
        <w:tab/>
      </w:r>
      <w:r>
        <w:fldChar w:fldCharType="begin"/>
      </w:r>
      <w:r>
        <w:instrText xml:space="preserve"> PAGE   \* MERGEFORMAT </w:instrText>
      </w:r>
      <w:r>
        <w:fldChar w:fldCharType="separate"/>
      </w:r>
      <w:r>
        <w:rPr>
          <w:sz w:val="20"/>
        </w:rPr>
        <w:t>1</w:t>
      </w:r>
      <w:r>
        <w:rPr>
          <w:sz w:val="20"/>
        </w:rPr>
        <w:fldChar w:fldCharType="end"/>
      </w:r>
    </w:ins>
  </w:p>
  <w:p w14:paraId="08056747" w14:textId="77777777" w:rsidR="00942D5E" w:rsidRDefault="00025E08">
    <w:pPr>
      <w:spacing w:after="81" w:line="259" w:lineRule="auto"/>
      <w:ind w:left="108" w:right="0" w:firstLine="0"/>
      <w:rPr>
        <w:ins w:id="7088" w:author="2023 Revisions to CCBHC Cost Report Instructions" w:date="2023-12-07T15:54:00Z"/>
      </w:rPr>
    </w:pPr>
    <w:ins w:id="7089" w:author="2023 Revisions to CCBHC Cost Report Instructions" w:date="2023-12-07T15:54:00Z">
      <w:r>
        <w:rPr>
          <w:sz w:val="12"/>
        </w:rPr>
        <w:t xml:space="preserve"> </w:t>
      </w:r>
    </w:ins>
  </w:p>
  <w:p w14:paraId="5257C6C3" w14:textId="77777777" w:rsidR="00942D5E" w:rsidRDefault="00025E08">
    <w:pPr>
      <w:spacing w:after="0" w:line="259" w:lineRule="auto"/>
      <w:ind w:left="108" w:right="0" w:firstLine="0"/>
      <w:rPr>
        <w:ins w:id="7090" w:author="2023 Revisions to CCBHC Cost Report Instructions" w:date="2023-12-07T15:54:00Z"/>
      </w:rPr>
    </w:pPr>
    <w:ins w:id="7091" w:author="2023 Revisions to CCBHC Cost Report Instructions" w:date="2023-12-07T15:54:00Z">
      <w:r>
        <w:rPr>
          <w:sz w:val="12"/>
        </w:rPr>
        <w:t xml:space="preserve"> </w:t>
      </w:r>
    </w:ins>
  </w:p>
  <w:p w14:paraId="1848E155" w14:textId="0C711AFB" w:rsidR="00D20756" w:rsidRDefault="00025E08">
    <w:pPr>
      <w:spacing w:after="0" w:line="259" w:lineRule="auto"/>
      <w:ind w:left="0" w:right="0" w:firstLine="0"/>
      <w:pPrChange w:id="7092" w:author="2023 Revisions to CCBHC Cost Report Instructions" w:date="2023-12-07T15:54:00Z">
        <w:pPr>
          <w:pStyle w:val="Footer"/>
        </w:pPr>
      </w:pPrChange>
    </w:pPr>
    <w:ins w:id="7093" w:author="2023 Revisions to CCBHC Cost Report Instructions" w:date="2023-12-07T15:54:00Z">
      <w:r>
        <w:rPr>
          <w:sz w:val="12"/>
        </w:rPr>
        <w:t xml:space="preserve"> </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18E39" w14:textId="77777777" w:rsidR="009F076F" w:rsidRDefault="009F076F">
      <w:pPr>
        <w:spacing w:after="0" w:line="316" w:lineRule="auto"/>
        <w:ind w:left="0" w:right="0" w:firstLine="0"/>
        <w:pPrChange w:id="24" w:author="2023 Revisions to CCBHC Cost Report Instructions" w:date="2023-12-07T15:54:00Z">
          <w:pPr/>
        </w:pPrChange>
      </w:pPr>
      <w:r>
        <w:separator/>
      </w:r>
    </w:p>
  </w:footnote>
  <w:footnote w:type="continuationSeparator" w:id="0">
    <w:p w14:paraId="0C68FCE9" w14:textId="77777777" w:rsidR="009F076F" w:rsidRDefault="009F076F">
      <w:pPr>
        <w:spacing w:after="0" w:line="316" w:lineRule="auto"/>
        <w:ind w:left="0" w:right="0" w:firstLine="0"/>
        <w:pPrChange w:id="25" w:author="2023 Revisions to CCBHC Cost Report Instructions" w:date="2023-12-07T15:54:00Z">
          <w:pPr/>
        </w:pPrChange>
      </w:pPr>
      <w:r>
        <w:continuationSeparator/>
      </w:r>
    </w:p>
  </w:footnote>
  <w:footnote w:type="continuationNotice" w:id="1">
    <w:p w14:paraId="51A7B4CB" w14:textId="77777777" w:rsidR="009F076F" w:rsidRDefault="009F076F" w:rsidP="00D20756">
      <w:pPr>
        <w:spacing w:after="0" w:line="240" w:lineRule="auto"/>
      </w:pPr>
    </w:p>
  </w:footnote>
  <w:footnote w:id="2">
    <w:p w14:paraId="79F1B813" w14:textId="77777777" w:rsidR="00802B4C" w:rsidRPr="009A1A3E" w:rsidRDefault="00802B4C" w:rsidP="009A1A3E">
      <w:pPr>
        <w:pStyle w:val="FootnoteText"/>
        <w:rPr>
          <w:sz w:val="18"/>
          <w:szCs w:val="18"/>
        </w:rPr>
      </w:pPr>
      <w:ins w:id="1470" w:author="2023 Revisions to CCBHC Cost Report Instructions" w:date="2023-12-07T15:54:00Z">
        <w:r w:rsidRPr="009A1A3E">
          <w:rPr>
            <w:rStyle w:val="FootnoteReference"/>
            <w:sz w:val="18"/>
            <w:szCs w:val="18"/>
          </w:rPr>
          <w:footnoteRef/>
        </w:r>
        <w:r w:rsidRPr="009A1A3E">
          <w:rPr>
            <w:sz w:val="18"/>
            <w:szCs w:val="18"/>
          </w:rPr>
          <w:t xml:space="preserve"> </w:t>
        </w:r>
        <w:r w:rsidR="00005A6C" w:rsidRPr="009A1A3E">
          <w:rPr>
            <w:sz w:val="18"/>
            <w:szCs w:val="18"/>
          </w:rPr>
          <w:t>2 CFR 200.413(a)</w:t>
        </w:r>
      </w:ins>
    </w:p>
  </w:footnote>
  <w:footnote w:id="3">
    <w:p w14:paraId="52EFB5A5" w14:textId="77777777" w:rsidR="001F4032" w:rsidRDefault="001F4032" w:rsidP="000A15B0">
      <w:pPr>
        <w:pStyle w:val="footnotedescription"/>
        <w:spacing w:line="240" w:lineRule="auto"/>
        <w:rPr>
          <w:szCs w:val="18"/>
        </w:rPr>
      </w:pPr>
      <w:ins w:id="4281" w:author="2023 Revisions to CCBHC Cost Report Instructions" w:date="2023-12-07T15:54:00Z">
        <w:r>
          <w:rPr>
            <w:rStyle w:val="footnotemark"/>
            <w:szCs w:val="18"/>
          </w:rPr>
          <w:footnoteRef/>
        </w:r>
        <w:r>
          <w:rPr>
            <w:szCs w:val="18"/>
          </w:rPr>
          <w:t xml:space="preserve"> Additionally, non-profits that receive pass through funds may use a 10% rate in lieu of negotiating an indirect cost rate with the pass through entity.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76CB" w14:textId="77777777" w:rsidR="00172046" w:rsidRDefault="00172046" w:rsidP="00D20756">
    <w:pPr>
      <w:tabs>
        <w:tab w:val="center" w:pos="4861"/>
        <w:tab w:val="right" w:pos="10080"/>
      </w:tabs>
      <w:spacing w:after="40" w:line="240" w:lineRule="auto"/>
      <w:ind w:left="0" w:right="0" w:firstLine="0"/>
      <w:jc w:val="right"/>
    </w:pPr>
    <w:r>
      <w:rPr>
        <w:sz w:val="16"/>
      </w:rPr>
      <w:t xml:space="preserve">CCBHC COST REPORT INSTRUCTIONS </w:t>
    </w:r>
    <w:r>
      <w:rPr>
        <w:sz w:val="16"/>
      </w:rPr>
      <w:tab/>
      <w:t xml:space="preserve"> </w:t>
    </w:r>
    <w:r>
      <w:rPr>
        <w:sz w:val="16"/>
      </w:rPr>
      <w:tab/>
      <w:t>OMB #0398-1148</w:t>
    </w:r>
  </w:p>
  <w:p w14:paraId="2679FFEC" w14:textId="77777777" w:rsidR="00942D5E" w:rsidRPr="00172046" w:rsidRDefault="00172046" w:rsidP="00D20756">
    <w:pPr>
      <w:spacing w:after="0" w:line="240" w:lineRule="auto"/>
      <w:ind w:left="0" w:right="0" w:firstLine="0"/>
      <w:jc w:val="right"/>
    </w:pPr>
    <w:r>
      <w:rPr>
        <w:sz w:val="16"/>
      </w:rPr>
      <w:t>CMS-10398 (#43)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57B2" w14:textId="77777777" w:rsidR="00172046" w:rsidRDefault="00172046" w:rsidP="00D20756">
    <w:pPr>
      <w:tabs>
        <w:tab w:val="center" w:pos="4861"/>
        <w:tab w:val="right" w:pos="10080"/>
      </w:tabs>
      <w:spacing w:after="40" w:line="240" w:lineRule="auto"/>
      <w:ind w:left="0" w:right="0" w:firstLine="0"/>
      <w:jc w:val="right"/>
    </w:pPr>
    <w:bookmarkStart w:id="272" w:name="OLE_LINK3"/>
    <w:bookmarkStart w:id="273" w:name="OLE_LINK4"/>
    <w:bookmarkStart w:id="274" w:name="_Hlk148083097"/>
    <w:r>
      <w:rPr>
        <w:sz w:val="16"/>
      </w:rPr>
      <w:t xml:space="preserve">CCBHC COST REPORT INSTRUCTIONS </w:t>
    </w:r>
    <w:r>
      <w:rPr>
        <w:sz w:val="16"/>
      </w:rPr>
      <w:tab/>
      <w:t xml:space="preserve"> </w:t>
    </w:r>
    <w:r>
      <w:rPr>
        <w:sz w:val="16"/>
      </w:rPr>
      <w:tab/>
      <w:t>OMB #0398-1148</w:t>
    </w:r>
  </w:p>
  <w:p w14:paraId="3D19FD03" w14:textId="77777777" w:rsidR="00942D5E" w:rsidRPr="00172046" w:rsidRDefault="00172046" w:rsidP="00D20756">
    <w:pPr>
      <w:spacing w:after="0" w:line="240" w:lineRule="auto"/>
      <w:ind w:left="0" w:right="0" w:firstLine="0"/>
      <w:jc w:val="right"/>
    </w:pPr>
    <w:r>
      <w:rPr>
        <w:sz w:val="16"/>
      </w:rPr>
      <w:t>CMS-10398 (#43)</w:t>
    </w:r>
    <w:bookmarkEnd w:id="272"/>
    <w:bookmarkEnd w:id="273"/>
    <w:bookmarkEnd w:id="27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92B2" w14:textId="77777777" w:rsidR="00942D5E" w:rsidRDefault="00942D5E" w:rsidP="00D20756">
    <w:pPr>
      <w:spacing w:after="160" w:line="259"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173" w14:textId="77777777" w:rsidR="0059672E" w:rsidRDefault="0050054D">
    <w:pPr>
      <w:pStyle w:val="BodyText"/>
      <w:spacing w:line="14" w:lineRule="auto"/>
      <w:rPr>
        <w:sz w:val="20"/>
      </w:rPr>
    </w:pPr>
    <w:r>
      <w:rPr>
        <w:noProof/>
      </w:rPr>
      <mc:AlternateContent>
        <mc:Choice Requires="wps">
          <w:drawing>
            <wp:anchor distT="0" distB="0" distL="0" distR="0" simplePos="0" relativeHeight="487008256" behindDoc="1" locked="0" layoutInCell="1" allowOverlap="1">
              <wp:simplePos x="0" y="0"/>
              <wp:positionH relativeFrom="page">
                <wp:posOffset>901700</wp:posOffset>
              </wp:positionH>
              <wp:positionV relativeFrom="page">
                <wp:posOffset>344444</wp:posOffset>
              </wp:positionV>
              <wp:extent cx="1939925"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925" cy="139700"/>
                      </a:xfrm>
                      <a:prstGeom prst="rect">
                        <a:avLst/>
                      </a:prstGeom>
                    </wps:spPr>
                    <wps:txbx>
                      <w:txbxContent>
                        <w:p w14:paraId="5ACD1787" w14:textId="77777777" w:rsidR="0059672E" w:rsidRDefault="0050054D">
                          <w:pPr>
                            <w:spacing w:before="15"/>
                            <w:ind w:left="20"/>
                            <w:rPr>
                              <w:sz w:val="16"/>
                            </w:rPr>
                          </w:pPr>
                          <w:r>
                            <w:rPr>
                              <w:sz w:val="16"/>
                            </w:rPr>
                            <w:t>CCBHC</w:t>
                          </w:r>
                          <w:r>
                            <w:rPr>
                              <w:spacing w:val="-4"/>
                              <w:sz w:val="16"/>
                            </w:rPr>
                            <w:t xml:space="preserve"> </w:t>
                          </w:r>
                          <w:r>
                            <w:rPr>
                              <w:sz w:val="16"/>
                            </w:rPr>
                            <w:t>COST</w:t>
                          </w:r>
                          <w:r>
                            <w:rPr>
                              <w:spacing w:val="-5"/>
                              <w:sz w:val="16"/>
                            </w:rPr>
                            <w:t xml:space="preserve"> </w:t>
                          </w:r>
                          <w:r>
                            <w:rPr>
                              <w:sz w:val="16"/>
                            </w:rPr>
                            <w:t>REPORT</w:t>
                          </w:r>
                          <w:r>
                            <w:rPr>
                              <w:spacing w:val="-5"/>
                              <w:sz w:val="16"/>
                            </w:rPr>
                            <w:t xml:space="preserve"> </w:t>
                          </w:r>
                          <w:r>
                            <w:rPr>
                              <w:spacing w:val="-2"/>
                              <w:sz w:val="16"/>
                            </w:rPr>
                            <w:t>INSTRUCTIONS</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27.1pt;width:152.75pt;height:11pt;z-index:-16308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" filled="f" stroked="f">
              <v:textbox inset="0,0,0,0">
                <w:txbxContent>
                  <w:p w14:paraId="5ACD1787" w14:textId="77777777" w:rsidR="0059672E" w:rsidRDefault="0050054D">
                    <w:pPr>
                      <w:spacing w:before="15"/>
                      <w:ind w:left="20"/>
                      <w:rPr>
                        <w:sz w:val="16"/>
                      </w:rPr>
                    </w:pPr>
                    <w:r>
                      <w:rPr>
                        <w:sz w:val="16"/>
                      </w:rPr>
                      <w:t>CCBHC</w:t>
                    </w:r>
                    <w:r>
                      <w:rPr>
                        <w:spacing w:val="-4"/>
                        <w:sz w:val="16"/>
                      </w:rPr>
                      <w:t xml:space="preserve"> </w:t>
                    </w:r>
                    <w:r>
                      <w:rPr>
                        <w:sz w:val="16"/>
                      </w:rPr>
                      <w:t>COST</w:t>
                    </w:r>
                    <w:r>
                      <w:rPr>
                        <w:spacing w:val="-5"/>
                        <w:sz w:val="16"/>
                      </w:rPr>
                      <w:t xml:space="preserve"> </w:t>
                    </w:r>
                    <w:r>
                      <w:rPr>
                        <w:sz w:val="16"/>
                      </w:rPr>
                      <w:t>REPORT</w:t>
                    </w:r>
                    <w:r>
                      <w:rPr>
                        <w:spacing w:val="-5"/>
                        <w:sz w:val="16"/>
                      </w:rPr>
                      <w:t xml:space="preserve"> </w:t>
                    </w:r>
                    <w:r>
                      <w:rPr>
                        <w:spacing w:val="-2"/>
                        <w:sz w:val="16"/>
                      </w:rPr>
                      <w:t>INSTRUCTIONS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11B4" w14:textId="77777777" w:rsidR="00EB641D" w:rsidRDefault="00EB641D" w:rsidP="00EB641D">
    <w:pPr>
      <w:tabs>
        <w:tab w:val="center" w:pos="4861"/>
        <w:tab w:val="right" w:pos="10080"/>
      </w:tabs>
      <w:spacing w:after="40" w:line="240" w:lineRule="auto"/>
      <w:ind w:left="0" w:right="0" w:firstLine="0"/>
      <w:jc w:val="right"/>
      <w:rPr>
        <w:ins w:id="931" w:author="2023 Revisions to CCBHC Cost Report Instructions" w:date="2023-12-07T15:54:00Z"/>
      </w:rPr>
    </w:pPr>
    <w:ins w:id="932" w:author="2023 Revisions to CCBHC Cost Report Instructions" w:date="2023-12-07T15:54:00Z">
      <w:r>
        <w:rPr>
          <w:sz w:val="16"/>
        </w:rPr>
        <w:t xml:space="preserve">CCBHC COST REPORT INSTRUCTIONS </w:t>
      </w:r>
      <w:r>
        <w:rPr>
          <w:sz w:val="16"/>
        </w:rPr>
        <w:tab/>
        <w:t xml:space="preserve"> </w:t>
      </w:r>
      <w:r>
        <w:rPr>
          <w:sz w:val="16"/>
        </w:rPr>
        <w:tab/>
        <w:t>OMB #0398-1148</w:t>
      </w:r>
    </w:ins>
  </w:p>
  <w:p w14:paraId="3077D683" w14:textId="1C6BF571" w:rsidR="0059672E" w:rsidRDefault="00EB641D">
    <w:pPr>
      <w:spacing w:after="0" w:line="240" w:lineRule="auto"/>
      <w:ind w:left="0" w:right="0" w:firstLine="0"/>
      <w:jc w:val="right"/>
      <w:rPr>
        <w:rPrChange w:id="933" w:author="2023 Revisions to CCBHC Cost Report Instructions" w:date="2023-12-07T15:54:00Z">
          <w:rPr>
            <w:sz w:val="20"/>
          </w:rPr>
        </w:rPrChange>
      </w:rPr>
      <w:pPrChange w:id="934" w:author="2023 Revisions to CCBHC Cost Report Instructions" w:date="2023-12-07T15:54:00Z">
        <w:pPr>
          <w:pStyle w:val="BodyText"/>
          <w:spacing w:line="14" w:lineRule="auto"/>
        </w:pPr>
      </w:pPrChange>
    </w:pPr>
    <w:ins w:id="935" w:author="2023 Revisions to CCBHC Cost Report Instructions" w:date="2023-12-07T15:54:00Z">
      <w:r>
        <w:rPr>
          <w:sz w:val="16"/>
        </w:rPr>
        <w:t>CMS-10398 (#43)</w:t>
      </w:r>
    </w:ins>
    <w:del w:id="936" w:author="2023 Revisions to CCBHC Cost Report Instructions" w:date="2023-12-07T15:54:00Z">
      <w:r>
        <w:rPr>
          <w:noProof/>
        </w:rPr>
        <mc:AlternateContent>
          <mc:Choice Requires="wps">
            <w:drawing>
              <wp:anchor distT="0" distB="0" distL="0" distR="0" simplePos="0" relativeHeight="487009280" behindDoc="1" locked="0" layoutInCell="1" allowOverlap="1">
                <wp:simplePos x="0" y="0"/>
                <wp:positionH relativeFrom="page">
                  <wp:posOffset>901700</wp:posOffset>
                </wp:positionH>
                <wp:positionV relativeFrom="page">
                  <wp:posOffset>344444</wp:posOffset>
                </wp:positionV>
                <wp:extent cx="193992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925" cy="139700"/>
                        </a:xfrm>
                        <a:prstGeom prst="rect">
                          <a:avLst/>
                        </a:prstGeom>
                      </wps:spPr>
                      <wps:txbx>
                        <w:txbxContent>
                          <w:p w14:paraId="00AA09A8" w14:textId="77777777" w:rsidR="0059672E" w:rsidRDefault="0050054D">
                            <w:pPr>
                              <w:spacing w:before="15"/>
                              <w:ind w:left="20"/>
                              <w:rPr>
                                <w:del w:id="937" w:author="2023 Revisions to CCBHC Cost Report Instructions" w:date="2023-12-07T15:54:00Z"/>
                                <w:sz w:val="16"/>
                              </w:rPr>
                            </w:pPr>
                            <w:del w:id="938" w:author="2023 Revisions to CCBHC Cost Report Instructions" w:date="2023-12-07T15:54:00Z">
                              <w:r>
                                <w:rPr>
                                  <w:sz w:val="16"/>
                                </w:rPr>
                                <w:delText>CCBHC</w:delText>
                              </w:r>
                              <w:r>
                                <w:rPr>
                                  <w:spacing w:val="-4"/>
                                  <w:sz w:val="16"/>
                                </w:rPr>
                                <w:delText xml:space="preserve"> </w:delText>
                              </w:r>
                              <w:r>
                                <w:rPr>
                                  <w:sz w:val="16"/>
                                </w:rPr>
                                <w:delText>COST</w:delText>
                              </w:r>
                              <w:r>
                                <w:rPr>
                                  <w:spacing w:val="-5"/>
                                  <w:sz w:val="16"/>
                                </w:rPr>
                                <w:delText xml:space="preserve"> </w:delText>
                              </w:r>
                              <w:r>
                                <w:rPr>
                                  <w:sz w:val="16"/>
                                </w:rPr>
                                <w:delText>REPORT</w:delText>
                              </w:r>
                              <w:r>
                                <w:rPr>
                                  <w:spacing w:val="-5"/>
                                  <w:sz w:val="16"/>
                                </w:rPr>
                                <w:delText xml:space="preserve"> </w:delText>
                              </w:r>
                              <w:r>
                                <w:rPr>
                                  <w:spacing w:val="-2"/>
                                  <w:sz w:val="16"/>
                                </w:rPr>
                                <w:delText>INSTRUCTIONS</w:delText>
                              </w:r>
                            </w:del>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8" type="#_x0000_t202" style="position:absolute;left:0;text-align:left;margin-left:71pt;margin-top:27.1pt;width:152.75pt;height:11pt;z-index:-16307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" filled="f" stroked="f">
                <v:textbox inset="0,0,0,0">
                  <w:txbxContent>
                    <w:p w14:paraId="00AA09A8" w14:textId="77777777" w:rsidR="0059672E" w:rsidRDefault="0050054D">
                      <w:pPr>
                        <w:spacing w:before="15"/>
                        <w:ind w:left="20"/>
                        <w:rPr>
                          <w:del w:id="939" w:author="2023 Revisions to CCBHC Cost Report Instructions" w:date="2023-12-07T15:54:00Z"/>
                          <w:sz w:val="16"/>
                        </w:rPr>
                      </w:pPr>
                      <w:del w:id="940" w:author="2023 Revisions to CCBHC Cost Report Instructions" w:date="2023-12-07T15:54:00Z">
                        <w:r>
                          <w:rPr>
                            <w:sz w:val="16"/>
                          </w:rPr>
                          <w:delText>CCBHC</w:delText>
                        </w:r>
                        <w:r>
                          <w:rPr>
                            <w:spacing w:val="-4"/>
                            <w:sz w:val="16"/>
                          </w:rPr>
                          <w:delText xml:space="preserve"> </w:delText>
                        </w:r>
                        <w:r>
                          <w:rPr>
                            <w:sz w:val="16"/>
                          </w:rPr>
                          <w:delText>COST</w:delText>
                        </w:r>
                        <w:r>
                          <w:rPr>
                            <w:spacing w:val="-5"/>
                            <w:sz w:val="16"/>
                          </w:rPr>
                          <w:delText xml:space="preserve"> </w:delText>
                        </w:r>
                        <w:r>
                          <w:rPr>
                            <w:sz w:val="16"/>
                          </w:rPr>
                          <w:delText>REPORT</w:delText>
                        </w:r>
                        <w:r>
                          <w:rPr>
                            <w:spacing w:val="-5"/>
                            <w:sz w:val="16"/>
                          </w:rPr>
                          <w:delText xml:space="preserve"> </w:delText>
                        </w:r>
                        <w:r>
                          <w:rPr>
                            <w:spacing w:val="-2"/>
                            <w:sz w:val="16"/>
                          </w:rPr>
                          <w:delText>INSTRUCTIONS</w:delText>
                        </w:r>
                      </w:del>
                    </w:p>
                  </w:txbxContent>
                </v:textbox>
                <w10:wrap anchorx="page" anchory="page"/>
              </v:shape>
            </w:pict>
          </mc:Fallback>
        </mc:AlternateContent>
      </w:r>
    </w:del>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948EE" w14:textId="77777777" w:rsidR="00A03AF3" w:rsidRDefault="00A03AF3" w:rsidP="00A03AF3">
    <w:pPr>
      <w:tabs>
        <w:tab w:val="center" w:pos="4861"/>
        <w:tab w:val="right" w:pos="10080"/>
      </w:tabs>
      <w:spacing w:after="40" w:line="240" w:lineRule="auto"/>
      <w:ind w:left="0" w:right="0" w:firstLine="0"/>
      <w:jc w:val="right"/>
      <w:rPr>
        <w:ins w:id="7073" w:author="2023 Revisions to CCBHC Cost Report Instructions" w:date="2023-12-07T15:54:00Z"/>
      </w:rPr>
    </w:pPr>
    <w:ins w:id="7074" w:author="2023 Revisions to CCBHC Cost Report Instructions" w:date="2023-12-07T15:54:00Z">
      <w:r>
        <w:rPr>
          <w:sz w:val="16"/>
        </w:rPr>
        <w:t xml:space="preserve">CCBHC COST REPORT INSTRUCTIONS </w:t>
      </w:r>
      <w:r>
        <w:rPr>
          <w:sz w:val="16"/>
        </w:rPr>
        <w:tab/>
        <w:t xml:space="preserve"> </w:t>
      </w:r>
      <w:r>
        <w:rPr>
          <w:sz w:val="16"/>
        </w:rPr>
        <w:tab/>
        <w:t>OMB #0398-1148</w:t>
      </w:r>
    </w:ins>
  </w:p>
  <w:p w14:paraId="2AD5F68A" w14:textId="7C6F9E23" w:rsidR="00D20756" w:rsidRDefault="00A03AF3">
    <w:pPr>
      <w:spacing w:after="0" w:line="240" w:lineRule="auto"/>
      <w:ind w:left="0" w:right="0" w:firstLine="0"/>
      <w:jc w:val="right"/>
      <w:pPrChange w:id="7075" w:author="2023 Revisions to CCBHC Cost Report Instructions" w:date="2023-12-07T15:54:00Z">
        <w:pPr>
          <w:pStyle w:val="Header"/>
        </w:pPr>
      </w:pPrChange>
    </w:pPr>
    <w:ins w:id="7076" w:author="2023 Revisions to CCBHC Cost Report Instructions" w:date="2023-12-07T15:54:00Z">
      <w:r>
        <w:rPr>
          <w:sz w:val="16"/>
        </w:rPr>
        <w:t>CMS-10398 (#43)</w: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F97D" w14:textId="77777777" w:rsidR="00942D5E" w:rsidRDefault="00025E08">
    <w:pPr>
      <w:tabs>
        <w:tab w:val="center" w:pos="4861"/>
        <w:tab w:val="right" w:pos="9543"/>
      </w:tabs>
      <w:spacing w:after="98" w:line="259" w:lineRule="auto"/>
      <w:ind w:left="0" w:right="-179" w:firstLine="0"/>
      <w:rPr>
        <w:ins w:id="7082" w:author="2023 Revisions to CCBHC Cost Report Instructions" w:date="2023-12-07T15:54:00Z"/>
      </w:rPr>
    </w:pPr>
    <w:ins w:id="7083" w:author="2023 Revisions to CCBHC Cost Report Instructions" w:date="2023-12-07T15:54:00Z">
      <w:r>
        <w:rPr>
          <w:sz w:val="16"/>
        </w:rPr>
        <w:t xml:space="preserve">CCBHC COST REPORT INSTRUCTIONS </w:t>
      </w:r>
      <w:r>
        <w:rPr>
          <w:sz w:val="16"/>
        </w:rPr>
        <w:tab/>
        <w:t xml:space="preserve"> </w:t>
      </w:r>
      <w:r>
        <w:rPr>
          <w:sz w:val="16"/>
        </w:rPr>
        <w:tab/>
        <w:t xml:space="preserve">OMB #0398-1148 </w:t>
      </w:r>
    </w:ins>
  </w:p>
  <w:p w14:paraId="3A00DB62" w14:textId="4CF5F74B" w:rsidR="00D20756" w:rsidRDefault="00025E08">
    <w:pPr>
      <w:spacing w:after="0" w:line="259" w:lineRule="auto"/>
      <w:ind w:left="0" w:right="-179" w:firstLine="0"/>
      <w:jc w:val="right"/>
      <w:pPrChange w:id="7084" w:author="2023 Revisions to CCBHC Cost Report Instructions" w:date="2023-12-07T15:54:00Z">
        <w:pPr>
          <w:pStyle w:val="Header"/>
        </w:pPr>
      </w:pPrChange>
    </w:pPr>
    <w:ins w:id="7085" w:author="2023 Revisions to CCBHC Cost Report Instructions" w:date="2023-12-07T15:54:00Z">
      <w:r>
        <w:rPr>
          <w:sz w:val="16"/>
        </w:rPr>
        <w:t xml:space="preserve"> CMS-10398 (#43)</w:t>
      </w:r>
      <w:r>
        <w:rPr>
          <w:color w:val="44546A"/>
          <w:sz w:val="20"/>
        </w:rPr>
        <w:t xml:space="preserve"> </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B50DCB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E5E6E1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3"/>
    <w:multiLevelType w:val="singleLevel"/>
    <w:tmpl w:val="60CCE6B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EC81C5A"/>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3E2706E"/>
    <w:multiLevelType w:val="hybridMultilevel"/>
    <w:tmpl w:val="053E87F8"/>
    <w:lvl w:ilvl="0" w:tplc="D104468E">
      <w:start w:val="1"/>
      <w:numFmt w:val="decimal"/>
      <w:lvlText w:val="%1."/>
      <w:lvlJc w:val="left"/>
      <w:pPr>
        <w:ind w:left="559" w:hanging="360"/>
        <w:jc w:val="left"/>
      </w:pPr>
      <w:rPr>
        <w:rFonts w:ascii="Arial" w:eastAsia="Arial" w:hAnsi="Arial" w:cs="Arial" w:hint="default"/>
        <w:b w:val="0"/>
        <w:bCs w:val="0"/>
        <w:i w:val="0"/>
        <w:iCs w:val="0"/>
        <w:spacing w:val="-1"/>
        <w:w w:val="100"/>
        <w:sz w:val="22"/>
        <w:szCs w:val="22"/>
        <w:lang w:val="en-US" w:eastAsia="en-US" w:bidi="ar-SA"/>
      </w:rPr>
    </w:lvl>
    <w:lvl w:ilvl="1" w:tplc="2B142742">
      <w:numFmt w:val="bullet"/>
      <w:lvlText w:val="•"/>
      <w:lvlJc w:val="left"/>
      <w:pPr>
        <w:ind w:left="1006" w:hanging="274"/>
      </w:pPr>
      <w:rPr>
        <w:rFonts w:ascii="Arial" w:eastAsia="Arial" w:hAnsi="Arial" w:cs="Arial" w:hint="default"/>
        <w:b w:val="0"/>
        <w:bCs w:val="0"/>
        <w:i w:val="0"/>
        <w:iCs w:val="0"/>
        <w:spacing w:val="0"/>
        <w:w w:val="100"/>
        <w:sz w:val="22"/>
        <w:szCs w:val="22"/>
        <w:lang w:val="en-US" w:eastAsia="en-US" w:bidi="ar-SA"/>
      </w:rPr>
    </w:lvl>
    <w:lvl w:ilvl="2" w:tplc="937EB1C6">
      <w:numFmt w:val="bullet"/>
      <w:lvlText w:val="•"/>
      <w:lvlJc w:val="left"/>
      <w:pPr>
        <w:ind w:left="1000" w:hanging="274"/>
      </w:pPr>
      <w:rPr>
        <w:rFonts w:hint="default"/>
        <w:lang w:val="en-US" w:eastAsia="en-US" w:bidi="ar-SA"/>
      </w:rPr>
    </w:lvl>
    <w:lvl w:ilvl="3" w:tplc="9AA63EAE">
      <w:numFmt w:val="bullet"/>
      <w:lvlText w:val="•"/>
      <w:lvlJc w:val="left"/>
      <w:pPr>
        <w:ind w:left="2132" w:hanging="274"/>
      </w:pPr>
      <w:rPr>
        <w:rFonts w:hint="default"/>
        <w:lang w:val="en-US" w:eastAsia="en-US" w:bidi="ar-SA"/>
      </w:rPr>
    </w:lvl>
    <w:lvl w:ilvl="4" w:tplc="E6D07396">
      <w:numFmt w:val="bullet"/>
      <w:lvlText w:val="•"/>
      <w:lvlJc w:val="left"/>
      <w:pPr>
        <w:ind w:left="3265" w:hanging="274"/>
      </w:pPr>
      <w:rPr>
        <w:rFonts w:hint="default"/>
        <w:lang w:val="en-US" w:eastAsia="en-US" w:bidi="ar-SA"/>
      </w:rPr>
    </w:lvl>
    <w:lvl w:ilvl="5" w:tplc="CC127262">
      <w:numFmt w:val="bullet"/>
      <w:lvlText w:val="•"/>
      <w:lvlJc w:val="left"/>
      <w:pPr>
        <w:ind w:left="4397" w:hanging="274"/>
      </w:pPr>
      <w:rPr>
        <w:rFonts w:hint="default"/>
        <w:lang w:val="en-US" w:eastAsia="en-US" w:bidi="ar-SA"/>
      </w:rPr>
    </w:lvl>
    <w:lvl w:ilvl="6" w:tplc="9918D93C">
      <w:numFmt w:val="bullet"/>
      <w:lvlText w:val="•"/>
      <w:lvlJc w:val="left"/>
      <w:pPr>
        <w:ind w:left="5530" w:hanging="274"/>
      </w:pPr>
      <w:rPr>
        <w:rFonts w:hint="default"/>
        <w:lang w:val="en-US" w:eastAsia="en-US" w:bidi="ar-SA"/>
      </w:rPr>
    </w:lvl>
    <w:lvl w:ilvl="7" w:tplc="8CF63EBE">
      <w:numFmt w:val="bullet"/>
      <w:lvlText w:val="•"/>
      <w:lvlJc w:val="left"/>
      <w:pPr>
        <w:ind w:left="6662" w:hanging="274"/>
      </w:pPr>
      <w:rPr>
        <w:rFonts w:hint="default"/>
        <w:lang w:val="en-US" w:eastAsia="en-US" w:bidi="ar-SA"/>
      </w:rPr>
    </w:lvl>
    <w:lvl w:ilvl="8" w:tplc="89E4750E">
      <w:numFmt w:val="bullet"/>
      <w:lvlText w:val="•"/>
      <w:lvlJc w:val="left"/>
      <w:pPr>
        <w:ind w:left="7795" w:hanging="274"/>
      </w:pPr>
      <w:rPr>
        <w:rFonts w:hint="default"/>
        <w:lang w:val="en-US" w:eastAsia="en-US" w:bidi="ar-SA"/>
      </w:rPr>
    </w:lvl>
  </w:abstractNum>
  <w:abstractNum w:abstractNumId="5" w15:restartNumberingAfterBreak="0">
    <w:nsid w:val="25D47C55"/>
    <w:multiLevelType w:val="hybridMultilevel"/>
    <w:tmpl w:val="99665032"/>
    <w:lvl w:ilvl="0" w:tplc="04090001">
      <w:start w:val="1"/>
      <w:numFmt w:val="bullet"/>
      <w:lvlText w:val=""/>
      <w:lvlJc w:val="left"/>
      <w:pPr>
        <w:ind w:left="2510" w:hanging="360"/>
      </w:pPr>
      <w:rPr>
        <w:rFonts w:ascii="Symbol" w:hAnsi="Symbol" w:hint="default"/>
      </w:rPr>
    </w:lvl>
    <w:lvl w:ilvl="1" w:tplc="04090003" w:tentative="1">
      <w:start w:val="1"/>
      <w:numFmt w:val="bullet"/>
      <w:lvlText w:val="o"/>
      <w:lvlJc w:val="left"/>
      <w:pPr>
        <w:ind w:left="3230" w:hanging="360"/>
      </w:pPr>
      <w:rPr>
        <w:rFonts w:ascii="Courier New" w:hAnsi="Courier New" w:cs="Courier New" w:hint="default"/>
      </w:rPr>
    </w:lvl>
    <w:lvl w:ilvl="2" w:tplc="04090005" w:tentative="1">
      <w:start w:val="1"/>
      <w:numFmt w:val="bullet"/>
      <w:lvlText w:val=""/>
      <w:lvlJc w:val="left"/>
      <w:pPr>
        <w:ind w:left="3950" w:hanging="360"/>
      </w:pPr>
      <w:rPr>
        <w:rFonts w:ascii="Wingdings" w:hAnsi="Wingdings" w:hint="default"/>
      </w:rPr>
    </w:lvl>
    <w:lvl w:ilvl="3" w:tplc="04090001" w:tentative="1">
      <w:start w:val="1"/>
      <w:numFmt w:val="bullet"/>
      <w:lvlText w:val=""/>
      <w:lvlJc w:val="left"/>
      <w:pPr>
        <w:ind w:left="4670" w:hanging="360"/>
      </w:pPr>
      <w:rPr>
        <w:rFonts w:ascii="Symbol" w:hAnsi="Symbol" w:hint="default"/>
      </w:rPr>
    </w:lvl>
    <w:lvl w:ilvl="4" w:tplc="04090003" w:tentative="1">
      <w:start w:val="1"/>
      <w:numFmt w:val="bullet"/>
      <w:lvlText w:val="o"/>
      <w:lvlJc w:val="left"/>
      <w:pPr>
        <w:ind w:left="5390" w:hanging="360"/>
      </w:pPr>
      <w:rPr>
        <w:rFonts w:ascii="Courier New" w:hAnsi="Courier New" w:cs="Courier New" w:hint="default"/>
      </w:rPr>
    </w:lvl>
    <w:lvl w:ilvl="5" w:tplc="04090005" w:tentative="1">
      <w:start w:val="1"/>
      <w:numFmt w:val="bullet"/>
      <w:lvlText w:val=""/>
      <w:lvlJc w:val="left"/>
      <w:pPr>
        <w:ind w:left="6110" w:hanging="360"/>
      </w:pPr>
      <w:rPr>
        <w:rFonts w:ascii="Wingdings" w:hAnsi="Wingdings" w:hint="default"/>
      </w:rPr>
    </w:lvl>
    <w:lvl w:ilvl="6" w:tplc="04090001" w:tentative="1">
      <w:start w:val="1"/>
      <w:numFmt w:val="bullet"/>
      <w:lvlText w:val=""/>
      <w:lvlJc w:val="left"/>
      <w:pPr>
        <w:ind w:left="6830" w:hanging="360"/>
      </w:pPr>
      <w:rPr>
        <w:rFonts w:ascii="Symbol" w:hAnsi="Symbol" w:hint="default"/>
      </w:rPr>
    </w:lvl>
    <w:lvl w:ilvl="7" w:tplc="04090003" w:tentative="1">
      <w:start w:val="1"/>
      <w:numFmt w:val="bullet"/>
      <w:lvlText w:val="o"/>
      <w:lvlJc w:val="left"/>
      <w:pPr>
        <w:ind w:left="7550" w:hanging="360"/>
      </w:pPr>
      <w:rPr>
        <w:rFonts w:ascii="Courier New" w:hAnsi="Courier New" w:cs="Courier New" w:hint="default"/>
      </w:rPr>
    </w:lvl>
    <w:lvl w:ilvl="8" w:tplc="04090005" w:tentative="1">
      <w:start w:val="1"/>
      <w:numFmt w:val="bullet"/>
      <w:lvlText w:val=""/>
      <w:lvlJc w:val="left"/>
      <w:pPr>
        <w:ind w:left="8270" w:hanging="360"/>
      </w:pPr>
      <w:rPr>
        <w:rFonts w:ascii="Wingdings" w:hAnsi="Wingdings" w:hint="default"/>
      </w:rPr>
    </w:lvl>
  </w:abstractNum>
  <w:abstractNum w:abstractNumId="6" w15:restartNumberingAfterBreak="0">
    <w:nsid w:val="29696B13"/>
    <w:multiLevelType w:val="hybridMultilevel"/>
    <w:tmpl w:val="2EAA81FC"/>
    <w:lvl w:ilvl="0" w:tplc="017060F0">
      <w:numFmt w:val="bullet"/>
      <w:lvlText w:val=""/>
      <w:lvlJc w:val="left"/>
      <w:pPr>
        <w:ind w:left="2000" w:hanging="361"/>
      </w:pPr>
      <w:rPr>
        <w:rFonts w:ascii="Symbol" w:eastAsia="Symbol" w:hAnsi="Symbol" w:cs="Symbol" w:hint="default"/>
        <w:b w:val="0"/>
        <w:bCs w:val="0"/>
        <w:i w:val="0"/>
        <w:iCs w:val="0"/>
        <w:spacing w:val="0"/>
        <w:w w:val="100"/>
        <w:sz w:val="22"/>
        <w:szCs w:val="22"/>
        <w:lang w:val="en-US" w:eastAsia="en-US" w:bidi="ar-SA"/>
      </w:rPr>
    </w:lvl>
    <w:lvl w:ilvl="1" w:tplc="4E2AFB9A">
      <w:numFmt w:val="bullet"/>
      <w:lvlText w:val="•"/>
      <w:lvlJc w:val="left"/>
      <w:pPr>
        <w:ind w:left="2806" w:hanging="361"/>
      </w:pPr>
      <w:rPr>
        <w:rFonts w:hint="default"/>
        <w:lang w:val="en-US" w:eastAsia="en-US" w:bidi="ar-SA"/>
      </w:rPr>
    </w:lvl>
    <w:lvl w:ilvl="2" w:tplc="F020BFFA">
      <w:numFmt w:val="bullet"/>
      <w:lvlText w:val="•"/>
      <w:lvlJc w:val="left"/>
      <w:pPr>
        <w:ind w:left="3612" w:hanging="361"/>
      </w:pPr>
      <w:rPr>
        <w:rFonts w:hint="default"/>
        <w:lang w:val="en-US" w:eastAsia="en-US" w:bidi="ar-SA"/>
      </w:rPr>
    </w:lvl>
    <w:lvl w:ilvl="3" w:tplc="5B180422">
      <w:numFmt w:val="bullet"/>
      <w:lvlText w:val="•"/>
      <w:lvlJc w:val="left"/>
      <w:pPr>
        <w:ind w:left="4418" w:hanging="361"/>
      </w:pPr>
      <w:rPr>
        <w:rFonts w:hint="default"/>
        <w:lang w:val="en-US" w:eastAsia="en-US" w:bidi="ar-SA"/>
      </w:rPr>
    </w:lvl>
    <w:lvl w:ilvl="4" w:tplc="D3A29C6A">
      <w:numFmt w:val="bullet"/>
      <w:lvlText w:val="•"/>
      <w:lvlJc w:val="left"/>
      <w:pPr>
        <w:ind w:left="5224" w:hanging="361"/>
      </w:pPr>
      <w:rPr>
        <w:rFonts w:hint="default"/>
        <w:lang w:val="en-US" w:eastAsia="en-US" w:bidi="ar-SA"/>
      </w:rPr>
    </w:lvl>
    <w:lvl w:ilvl="5" w:tplc="1FD81CE2">
      <w:numFmt w:val="bullet"/>
      <w:lvlText w:val="•"/>
      <w:lvlJc w:val="left"/>
      <w:pPr>
        <w:ind w:left="6030" w:hanging="361"/>
      </w:pPr>
      <w:rPr>
        <w:rFonts w:hint="default"/>
        <w:lang w:val="en-US" w:eastAsia="en-US" w:bidi="ar-SA"/>
      </w:rPr>
    </w:lvl>
    <w:lvl w:ilvl="6" w:tplc="8D520D18">
      <w:numFmt w:val="bullet"/>
      <w:lvlText w:val="•"/>
      <w:lvlJc w:val="left"/>
      <w:pPr>
        <w:ind w:left="6836" w:hanging="361"/>
      </w:pPr>
      <w:rPr>
        <w:rFonts w:hint="default"/>
        <w:lang w:val="en-US" w:eastAsia="en-US" w:bidi="ar-SA"/>
      </w:rPr>
    </w:lvl>
    <w:lvl w:ilvl="7" w:tplc="9E5CCB6A">
      <w:numFmt w:val="bullet"/>
      <w:lvlText w:val="•"/>
      <w:lvlJc w:val="left"/>
      <w:pPr>
        <w:ind w:left="7642" w:hanging="361"/>
      </w:pPr>
      <w:rPr>
        <w:rFonts w:hint="default"/>
        <w:lang w:val="en-US" w:eastAsia="en-US" w:bidi="ar-SA"/>
      </w:rPr>
    </w:lvl>
    <w:lvl w:ilvl="8" w:tplc="46CA0A8A">
      <w:numFmt w:val="bullet"/>
      <w:lvlText w:val="•"/>
      <w:lvlJc w:val="left"/>
      <w:pPr>
        <w:ind w:left="8448" w:hanging="361"/>
      </w:pPr>
      <w:rPr>
        <w:rFonts w:hint="default"/>
        <w:lang w:val="en-US" w:eastAsia="en-US" w:bidi="ar-SA"/>
      </w:rPr>
    </w:lvl>
  </w:abstractNum>
  <w:abstractNum w:abstractNumId="7" w15:restartNumberingAfterBreak="0">
    <w:nsid w:val="368D0221"/>
    <w:multiLevelType w:val="hybridMultilevel"/>
    <w:tmpl w:val="C03652F4"/>
    <w:lvl w:ilvl="0" w:tplc="04090001">
      <w:start w:val="1"/>
      <w:numFmt w:val="bullet"/>
      <w:lvlText w:val=""/>
      <w:lvlJc w:val="left"/>
      <w:pPr>
        <w:ind w:left="705" w:hanging="360"/>
      </w:pPr>
      <w:rPr>
        <w:rFonts w:ascii="Symbol" w:hAnsi="Symbol" w:hint="default"/>
      </w:rPr>
    </w:lvl>
    <w:lvl w:ilvl="1" w:tplc="F0D0EC46">
      <w:start w:val="1"/>
      <w:numFmt w:val="bullet"/>
      <w:pStyle w:val="ListBullet2"/>
      <w:lvlText w:val="o"/>
      <w:lvlJc w:val="left"/>
      <w:pPr>
        <w:ind w:left="1425" w:hanging="360"/>
      </w:pPr>
      <w:rPr>
        <w:rFonts w:ascii="Courier New" w:hAnsi="Courier New" w:cs="Courier New" w:hint="default"/>
      </w:rPr>
    </w:lvl>
    <w:lvl w:ilvl="2" w:tplc="04090005">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8" w15:restartNumberingAfterBreak="0">
    <w:nsid w:val="43501255"/>
    <w:multiLevelType w:val="hybridMultilevel"/>
    <w:tmpl w:val="DBC484C2"/>
    <w:lvl w:ilvl="0" w:tplc="31CA5B6E">
      <w:start w:val="10"/>
      <w:numFmt w:val="decimal"/>
      <w:lvlText w:val="%1"/>
      <w:lvlJc w:val="left"/>
      <w:pPr>
        <w:ind w:left="0"/>
      </w:pPr>
      <w:rPr>
        <w:rFonts w:ascii="Arial" w:eastAsia="Arial" w:hAnsi="Arial" w:cs="Arial" w:hint="default"/>
        <w:b w:val="0"/>
        <w:i w:val="0"/>
        <w:strike w:val="0"/>
        <w:dstrike w:val="0"/>
        <w:color w:val="000000"/>
        <w:sz w:val="72"/>
        <w:szCs w:val="72"/>
        <w:u w:val="none" w:color="000000"/>
        <w:bdr w:val="none" w:sz="0" w:space="0" w:color="auto"/>
        <w:shd w:val="clear" w:color="auto" w:fill="auto"/>
        <w:vertAlign w:val="baseline"/>
      </w:rPr>
    </w:lvl>
    <w:lvl w:ilvl="1" w:tplc="C3984E46">
      <w:start w:val="1"/>
      <w:numFmt w:val="lowerLetter"/>
      <w:lvlText w:val="%2"/>
      <w:lvlJc w:val="left"/>
      <w:pPr>
        <w:ind w:left="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2" w:tplc="49C8E420">
      <w:start w:val="1"/>
      <w:numFmt w:val="lowerRoman"/>
      <w:lvlText w:val="%3"/>
      <w:lvlJc w:val="left"/>
      <w:pPr>
        <w:ind w:left="72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3" w:tplc="60E81B34">
      <w:start w:val="1"/>
      <w:numFmt w:val="decimal"/>
      <w:lvlText w:val="%4"/>
      <w:lvlJc w:val="left"/>
      <w:pPr>
        <w:ind w:left="144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4" w:tplc="DD50DA84">
      <w:start w:val="1"/>
      <w:numFmt w:val="lowerLetter"/>
      <w:lvlText w:val="%5"/>
      <w:lvlJc w:val="left"/>
      <w:pPr>
        <w:ind w:left="216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5" w:tplc="B9A0AC08">
      <w:start w:val="1"/>
      <w:numFmt w:val="lowerRoman"/>
      <w:lvlText w:val="%6"/>
      <w:lvlJc w:val="left"/>
      <w:pPr>
        <w:ind w:left="288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6" w:tplc="1C265B02">
      <w:start w:val="1"/>
      <w:numFmt w:val="decimal"/>
      <w:lvlText w:val="%7"/>
      <w:lvlJc w:val="left"/>
      <w:pPr>
        <w:ind w:left="360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7" w:tplc="D03ABE30">
      <w:start w:val="1"/>
      <w:numFmt w:val="lowerLetter"/>
      <w:lvlText w:val="%8"/>
      <w:lvlJc w:val="left"/>
      <w:pPr>
        <w:ind w:left="432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lvl w:ilvl="8" w:tplc="C3203030">
      <w:start w:val="1"/>
      <w:numFmt w:val="lowerRoman"/>
      <w:lvlText w:val="%9"/>
      <w:lvlJc w:val="left"/>
      <w:pPr>
        <w:ind w:left="5040"/>
      </w:pPr>
      <w:rPr>
        <w:rFonts w:ascii="Arial" w:eastAsia="Arial" w:hAnsi="Arial" w:cs="Arial"/>
        <w:b w:val="0"/>
        <w:i w:val="0"/>
        <w:strike w:val="0"/>
        <w:dstrike w:val="0"/>
        <w:color w:val="000000"/>
        <w:sz w:val="72"/>
        <w:szCs w:val="72"/>
        <w:u w:val="none" w:color="000000"/>
        <w:bdr w:val="none" w:sz="0" w:space="0" w:color="auto"/>
        <w:shd w:val="clear" w:color="auto" w:fill="auto"/>
        <w:vertAlign w:val="baseline"/>
      </w:rPr>
    </w:lvl>
  </w:abstractNum>
  <w:abstractNum w:abstractNumId="9" w15:restartNumberingAfterBreak="0">
    <w:nsid w:val="62E70B71"/>
    <w:multiLevelType w:val="hybridMultilevel"/>
    <w:tmpl w:val="65526CA2"/>
    <w:lvl w:ilvl="0" w:tplc="F4C48C3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A48B8A">
      <w:start w:val="1"/>
      <w:numFmt w:val="bullet"/>
      <w:lvlText w:val="o"/>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BE4B62">
      <w:start w:val="1"/>
      <w:numFmt w:val="bullet"/>
      <w:lvlText w:val="▪"/>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6EB01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881B7E">
      <w:start w:val="1"/>
      <w:numFmt w:val="bullet"/>
      <w:lvlText w:val="o"/>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EC2598">
      <w:start w:val="1"/>
      <w:numFmt w:val="bullet"/>
      <w:lvlText w:val="▪"/>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C873D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0A07CC">
      <w:start w:val="1"/>
      <w:numFmt w:val="bullet"/>
      <w:lvlText w:val="o"/>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3C2E780">
      <w:start w:val="1"/>
      <w:numFmt w:val="bullet"/>
      <w:lvlText w:val="▪"/>
      <w:lvlJc w:val="left"/>
      <w:pPr>
        <w:ind w:left="75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87178E8"/>
    <w:multiLevelType w:val="hybridMultilevel"/>
    <w:tmpl w:val="5690410A"/>
    <w:lvl w:ilvl="0" w:tplc="04090001">
      <w:start w:val="1"/>
      <w:numFmt w:val="bullet"/>
      <w:lvlText w:val=""/>
      <w:lvlJc w:val="left"/>
      <w:pPr>
        <w:ind w:left="2510" w:hanging="360"/>
      </w:pPr>
      <w:rPr>
        <w:rFonts w:ascii="Symbol" w:hAnsi="Symbol" w:hint="default"/>
      </w:rPr>
    </w:lvl>
    <w:lvl w:ilvl="1" w:tplc="04090003" w:tentative="1">
      <w:start w:val="1"/>
      <w:numFmt w:val="bullet"/>
      <w:lvlText w:val="o"/>
      <w:lvlJc w:val="left"/>
      <w:pPr>
        <w:ind w:left="3230" w:hanging="360"/>
      </w:pPr>
      <w:rPr>
        <w:rFonts w:ascii="Courier New" w:hAnsi="Courier New" w:cs="Courier New" w:hint="default"/>
      </w:rPr>
    </w:lvl>
    <w:lvl w:ilvl="2" w:tplc="04090005" w:tentative="1">
      <w:start w:val="1"/>
      <w:numFmt w:val="bullet"/>
      <w:lvlText w:val=""/>
      <w:lvlJc w:val="left"/>
      <w:pPr>
        <w:ind w:left="3950" w:hanging="360"/>
      </w:pPr>
      <w:rPr>
        <w:rFonts w:ascii="Wingdings" w:hAnsi="Wingdings" w:hint="default"/>
      </w:rPr>
    </w:lvl>
    <w:lvl w:ilvl="3" w:tplc="04090001" w:tentative="1">
      <w:start w:val="1"/>
      <w:numFmt w:val="bullet"/>
      <w:lvlText w:val=""/>
      <w:lvlJc w:val="left"/>
      <w:pPr>
        <w:ind w:left="4670" w:hanging="360"/>
      </w:pPr>
      <w:rPr>
        <w:rFonts w:ascii="Symbol" w:hAnsi="Symbol" w:hint="default"/>
      </w:rPr>
    </w:lvl>
    <w:lvl w:ilvl="4" w:tplc="04090003" w:tentative="1">
      <w:start w:val="1"/>
      <w:numFmt w:val="bullet"/>
      <w:lvlText w:val="o"/>
      <w:lvlJc w:val="left"/>
      <w:pPr>
        <w:ind w:left="5390" w:hanging="360"/>
      </w:pPr>
      <w:rPr>
        <w:rFonts w:ascii="Courier New" w:hAnsi="Courier New" w:cs="Courier New" w:hint="default"/>
      </w:rPr>
    </w:lvl>
    <w:lvl w:ilvl="5" w:tplc="04090005" w:tentative="1">
      <w:start w:val="1"/>
      <w:numFmt w:val="bullet"/>
      <w:lvlText w:val=""/>
      <w:lvlJc w:val="left"/>
      <w:pPr>
        <w:ind w:left="6110" w:hanging="360"/>
      </w:pPr>
      <w:rPr>
        <w:rFonts w:ascii="Wingdings" w:hAnsi="Wingdings" w:hint="default"/>
      </w:rPr>
    </w:lvl>
    <w:lvl w:ilvl="6" w:tplc="04090001" w:tentative="1">
      <w:start w:val="1"/>
      <w:numFmt w:val="bullet"/>
      <w:lvlText w:val=""/>
      <w:lvlJc w:val="left"/>
      <w:pPr>
        <w:ind w:left="6830" w:hanging="360"/>
      </w:pPr>
      <w:rPr>
        <w:rFonts w:ascii="Symbol" w:hAnsi="Symbol" w:hint="default"/>
      </w:rPr>
    </w:lvl>
    <w:lvl w:ilvl="7" w:tplc="04090003" w:tentative="1">
      <w:start w:val="1"/>
      <w:numFmt w:val="bullet"/>
      <w:lvlText w:val="o"/>
      <w:lvlJc w:val="left"/>
      <w:pPr>
        <w:ind w:left="7550" w:hanging="360"/>
      </w:pPr>
      <w:rPr>
        <w:rFonts w:ascii="Courier New" w:hAnsi="Courier New" w:cs="Courier New" w:hint="default"/>
      </w:rPr>
    </w:lvl>
    <w:lvl w:ilvl="8" w:tplc="04090005" w:tentative="1">
      <w:start w:val="1"/>
      <w:numFmt w:val="bullet"/>
      <w:lvlText w:val=""/>
      <w:lvlJc w:val="left"/>
      <w:pPr>
        <w:ind w:left="8270" w:hanging="360"/>
      </w:pPr>
      <w:rPr>
        <w:rFonts w:ascii="Wingdings" w:hAnsi="Wingdings" w:hint="default"/>
      </w:rPr>
    </w:lvl>
  </w:abstractNum>
  <w:abstractNum w:abstractNumId="11" w15:restartNumberingAfterBreak="0">
    <w:nsid w:val="722B1FC3"/>
    <w:multiLevelType w:val="hybridMultilevel"/>
    <w:tmpl w:val="432A392E"/>
    <w:lvl w:ilvl="0" w:tplc="ED64B01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C8A95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06953C">
      <w:start w:val="1"/>
      <w:numFmt w:val="bullet"/>
      <w:lvlText w:val="▪"/>
      <w:lvlJc w:val="left"/>
      <w:pPr>
        <w:ind w:left="1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DAEC22">
      <w:start w:val="1"/>
      <w:numFmt w:val="bullet"/>
      <w:lvlText w:val="•"/>
      <w:lvlJc w:val="left"/>
      <w:pPr>
        <w:ind w:left="2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0461F0">
      <w:start w:val="1"/>
      <w:numFmt w:val="bullet"/>
      <w:lvlText w:val="o"/>
      <w:lvlJc w:val="left"/>
      <w:pPr>
        <w:ind w:left="2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FAA9AE">
      <w:start w:val="1"/>
      <w:numFmt w:val="bullet"/>
      <w:lvlText w:val="▪"/>
      <w:lvlJc w:val="left"/>
      <w:pPr>
        <w:ind w:left="3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C098CC">
      <w:start w:val="1"/>
      <w:numFmt w:val="bullet"/>
      <w:lvlText w:val="•"/>
      <w:lvlJc w:val="left"/>
      <w:pPr>
        <w:ind w:left="44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F6B738">
      <w:start w:val="1"/>
      <w:numFmt w:val="bullet"/>
      <w:lvlText w:val="o"/>
      <w:lvlJc w:val="left"/>
      <w:pPr>
        <w:ind w:left="51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269334">
      <w:start w:val="1"/>
      <w:numFmt w:val="bullet"/>
      <w:lvlText w:val="▪"/>
      <w:lvlJc w:val="left"/>
      <w:pPr>
        <w:ind w:left="5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246954368">
    <w:abstractNumId w:val="6"/>
  </w:num>
  <w:num w:numId="2" w16cid:durableId="1700813243">
    <w:abstractNumId w:val="4"/>
  </w:num>
  <w:num w:numId="3" w16cid:durableId="989673388">
    <w:abstractNumId w:val="11"/>
  </w:num>
  <w:num w:numId="4" w16cid:durableId="1340740506">
    <w:abstractNumId w:val="9"/>
  </w:num>
  <w:num w:numId="5" w16cid:durableId="966157598">
    <w:abstractNumId w:val="8"/>
  </w:num>
  <w:num w:numId="6" w16cid:durableId="1040518439">
    <w:abstractNumId w:val="7"/>
  </w:num>
  <w:num w:numId="7" w16cid:durableId="763957995">
    <w:abstractNumId w:val="10"/>
  </w:num>
  <w:num w:numId="8" w16cid:durableId="226694756">
    <w:abstractNumId w:val="5"/>
  </w:num>
  <w:num w:numId="9" w16cid:durableId="1167398703">
    <w:abstractNumId w:val="3"/>
  </w:num>
  <w:num w:numId="10" w16cid:durableId="2057315711">
    <w:abstractNumId w:val="2"/>
  </w:num>
  <w:num w:numId="11" w16cid:durableId="2055276225">
    <w:abstractNumId w:val="1"/>
  </w:num>
  <w:num w:numId="12" w16cid:durableId="1745762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footnotePr>
    <w:numRestart w:val="eachPage"/>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72E"/>
    <w:rsid w:val="00000B0F"/>
    <w:rsid w:val="00004101"/>
    <w:rsid w:val="00005A6C"/>
    <w:rsid w:val="00006C46"/>
    <w:rsid w:val="0001303B"/>
    <w:rsid w:val="00022C23"/>
    <w:rsid w:val="00025E08"/>
    <w:rsid w:val="000266EF"/>
    <w:rsid w:val="00026CAE"/>
    <w:rsid w:val="000272CA"/>
    <w:rsid w:val="00034382"/>
    <w:rsid w:val="00034FBE"/>
    <w:rsid w:val="00036063"/>
    <w:rsid w:val="00036731"/>
    <w:rsid w:val="000508D7"/>
    <w:rsid w:val="00051AEC"/>
    <w:rsid w:val="00056360"/>
    <w:rsid w:val="00056B5A"/>
    <w:rsid w:val="00057A46"/>
    <w:rsid w:val="00057F7B"/>
    <w:rsid w:val="00063083"/>
    <w:rsid w:val="00063770"/>
    <w:rsid w:val="00063953"/>
    <w:rsid w:val="0006587F"/>
    <w:rsid w:val="000663E8"/>
    <w:rsid w:val="00077D0C"/>
    <w:rsid w:val="00090E88"/>
    <w:rsid w:val="00092C08"/>
    <w:rsid w:val="0009320D"/>
    <w:rsid w:val="00094422"/>
    <w:rsid w:val="0009625E"/>
    <w:rsid w:val="000A15B0"/>
    <w:rsid w:val="000A663F"/>
    <w:rsid w:val="000A74C1"/>
    <w:rsid w:val="000B4F00"/>
    <w:rsid w:val="000C06B4"/>
    <w:rsid w:val="000C42EC"/>
    <w:rsid w:val="000C6E40"/>
    <w:rsid w:val="000D33F7"/>
    <w:rsid w:val="000D404D"/>
    <w:rsid w:val="000D4689"/>
    <w:rsid w:val="000D6ABA"/>
    <w:rsid w:val="000D6EAF"/>
    <w:rsid w:val="000F2600"/>
    <w:rsid w:val="000F38DA"/>
    <w:rsid w:val="000F4562"/>
    <w:rsid w:val="000F497F"/>
    <w:rsid w:val="000F58CA"/>
    <w:rsid w:val="001017A8"/>
    <w:rsid w:val="0010621D"/>
    <w:rsid w:val="00111AF2"/>
    <w:rsid w:val="0011406F"/>
    <w:rsid w:val="00114402"/>
    <w:rsid w:val="00114E45"/>
    <w:rsid w:val="00120CC9"/>
    <w:rsid w:val="001215D2"/>
    <w:rsid w:val="0012650C"/>
    <w:rsid w:val="001269BB"/>
    <w:rsid w:val="001328EB"/>
    <w:rsid w:val="00132C0B"/>
    <w:rsid w:val="001334E6"/>
    <w:rsid w:val="001363E8"/>
    <w:rsid w:val="001377A6"/>
    <w:rsid w:val="0014022D"/>
    <w:rsid w:val="00141C01"/>
    <w:rsid w:val="001436AE"/>
    <w:rsid w:val="00143807"/>
    <w:rsid w:val="0014463C"/>
    <w:rsid w:val="00145D83"/>
    <w:rsid w:val="00145E2D"/>
    <w:rsid w:val="001470B7"/>
    <w:rsid w:val="00153054"/>
    <w:rsid w:val="001547AF"/>
    <w:rsid w:val="00155FBC"/>
    <w:rsid w:val="001615F3"/>
    <w:rsid w:val="00162DEC"/>
    <w:rsid w:val="00171E2A"/>
    <w:rsid w:val="00172046"/>
    <w:rsid w:val="00173169"/>
    <w:rsid w:val="001733E1"/>
    <w:rsid w:val="0017550F"/>
    <w:rsid w:val="0018148C"/>
    <w:rsid w:val="00181ADA"/>
    <w:rsid w:val="00196FD3"/>
    <w:rsid w:val="001970A6"/>
    <w:rsid w:val="00197656"/>
    <w:rsid w:val="00197752"/>
    <w:rsid w:val="001B66DF"/>
    <w:rsid w:val="001B6EED"/>
    <w:rsid w:val="001C0F93"/>
    <w:rsid w:val="001C7896"/>
    <w:rsid w:val="001D26DB"/>
    <w:rsid w:val="001D5CE7"/>
    <w:rsid w:val="001E282D"/>
    <w:rsid w:val="001E47A7"/>
    <w:rsid w:val="001F029D"/>
    <w:rsid w:val="001F1591"/>
    <w:rsid w:val="001F3CF3"/>
    <w:rsid w:val="001F4032"/>
    <w:rsid w:val="001F71E3"/>
    <w:rsid w:val="00202EB4"/>
    <w:rsid w:val="002038D8"/>
    <w:rsid w:val="00231D41"/>
    <w:rsid w:val="0023316E"/>
    <w:rsid w:val="00234F1A"/>
    <w:rsid w:val="0023717D"/>
    <w:rsid w:val="00237928"/>
    <w:rsid w:val="00237DF3"/>
    <w:rsid w:val="002425E2"/>
    <w:rsid w:val="00242DCE"/>
    <w:rsid w:val="002444C7"/>
    <w:rsid w:val="00250E8D"/>
    <w:rsid w:val="00252C0E"/>
    <w:rsid w:val="00256CCB"/>
    <w:rsid w:val="0025736F"/>
    <w:rsid w:val="00257401"/>
    <w:rsid w:val="00260DBE"/>
    <w:rsid w:val="002662A8"/>
    <w:rsid w:val="00267067"/>
    <w:rsid w:val="002701F7"/>
    <w:rsid w:val="00270E1B"/>
    <w:rsid w:val="00273FEA"/>
    <w:rsid w:val="00275404"/>
    <w:rsid w:val="00277FE2"/>
    <w:rsid w:val="00286FB0"/>
    <w:rsid w:val="00287E86"/>
    <w:rsid w:val="00292C58"/>
    <w:rsid w:val="00294BED"/>
    <w:rsid w:val="0029794F"/>
    <w:rsid w:val="00297A7F"/>
    <w:rsid w:val="002A06D6"/>
    <w:rsid w:val="002A43AD"/>
    <w:rsid w:val="002A75BC"/>
    <w:rsid w:val="002B088D"/>
    <w:rsid w:val="002B5C55"/>
    <w:rsid w:val="002B7477"/>
    <w:rsid w:val="002D08F9"/>
    <w:rsid w:val="002D2AFF"/>
    <w:rsid w:val="002D7DE7"/>
    <w:rsid w:val="002E5807"/>
    <w:rsid w:val="002F138B"/>
    <w:rsid w:val="002F13BD"/>
    <w:rsid w:val="002F5571"/>
    <w:rsid w:val="002F6E0C"/>
    <w:rsid w:val="0030283A"/>
    <w:rsid w:val="00311207"/>
    <w:rsid w:val="00314141"/>
    <w:rsid w:val="00316610"/>
    <w:rsid w:val="00322B9B"/>
    <w:rsid w:val="003245BC"/>
    <w:rsid w:val="0033133F"/>
    <w:rsid w:val="00332DCE"/>
    <w:rsid w:val="00332E5A"/>
    <w:rsid w:val="00333F04"/>
    <w:rsid w:val="003357FD"/>
    <w:rsid w:val="00337E4E"/>
    <w:rsid w:val="00344F56"/>
    <w:rsid w:val="003459ED"/>
    <w:rsid w:val="00346111"/>
    <w:rsid w:val="003523E1"/>
    <w:rsid w:val="00352FC3"/>
    <w:rsid w:val="003552D0"/>
    <w:rsid w:val="003634FC"/>
    <w:rsid w:val="00364BB7"/>
    <w:rsid w:val="00365709"/>
    <w:rsid w:val="00372F51"/>
    <w:rsid w:val="00373192"/>
    <w:rsid w:val="0037427B"/>
    <w:rsid w:val="003750A6"/>
    <w:rsid w:val="00377564"/>
    <w:rsid w:val="00384272"/>
    <w:rsid w:val="0038498B"/>
    <w:rsid w:val="00385AA3"/>
    <w:rsid w:val="00392FE1"/>
    <w:rsid w:val="00394013"/>
    <w:rsid w:val="003953D9"/>
    <w:rsid w:val="003975E9"/>
    <w:rsid w:val="003A7CB0"/>
    <w:rsid w:val="003C3F99"/>
    <w:rsid w:val="003C65FC"/>
    <w:rsid w:val="003D0CA4"/>
    <w:rsid w:val="003D3EA2"/>
    <w:rsid w:val="003D52A5"/>
    <w:rsid w:val="003E55CF"/>
    <w:rsid w:val="003F0847"/>
    <w:rsid w:val="00401B1C"/>
    <w:rsid w:val="00401CD9"/>
    <w:rsid w:val="004057C6"/>
    <w:rsid w:val="0040736F"/>
    <w:rsid w:val="00407D34"/>
    <w:rsid w:val="004100E3"/>
    <w:rsid w:val="0041148E"/>
    <w:rsid w:val="004123CC"/>
    <w:rsid w:val="0041297F"/>
    <w:rsid w:val="0042013F"/>
    <w:rsid w:val="00421336"/>
    <w:rsid w:val="00421505"/>
    <w:rsid w:val="0042375C"/>
    <w:rsid w:val="00423BFD"/>
    <w:rsid w:val="00423D35"/>
    <w:rsid w:val="004277D5"/>
    <w:rsid w:val="00430CE4"/>
    <w:rsid w:val="004313B6"/>
    <w:rsid w:val="00440BA0"/>
    <w:rsid w:val="00444AA8"/>
    <w:rsid w:val="004463A9"/>
    <w:rsid w:val="00446494"/>
    <w:rsid w:val="00447A68"/>
    <w:rsid w:val="004508F5"/>
    <w:rsid w:val="00450BA1"/>
    <w:rsid w:val="0045450F"/>
    <w:rsid w:val="00461071"/>
    <w:rsid w:val="0046131C"/>
    <w:rsid w:val="00472D72"/>
    <w:rsid w:val="00473849"/>
    <w:rsid w:val="00475DD3"/>
    <w:rsid w:val="00477D0A"/>
    <w:rsid w:val="004809C1"/>
    <w:rsid w:val="00481786"/>
    <w:rsid w:val="004865A3"/>
    <w:rsid w:val="0049450C"/>
    <w:rsid w:val="0049471D"/>
    <w:rsid w:val="0049666A"/>
    <w:rsid w:val="00496CCD"/>
    <w:rsid w:val="004A3DEF"/>
    <w:rsid w:val="004A59B8"/>
    <w:rsid w:val="004A76E5"/>
    <w:rsid w:val="004B0309"/>
    <w:rsid w:val="004B2737"/>
    <w:rsid w:val="004C1388"/>
    <w:rsid w:val="004C2B0E"/>
    <w:rsid w:val="004C6BFF"/>
    <w:rsid w:val="004D0B43"/>
    <w:rsid w:val="004D4143"/>
    <w:rsid w:val="004E6F46"/>
    <w:rsid w:val="004F0847"/>
    <w:rsid w:val="004F0E12"/>
    <w:rsid w:val="004F1075"/>
    <w:rsid w:val="004F2A8A"/>
    <w:rsid w:val="0050054D"/>
    <w:rsid w:val="00502054"/>
    <w:rsid w:val="00502701"/>
    <w:rsid w:val="00506A92"/>
    <w:rsid w:val="00511E7B"/>
    <w:rsid w:val="00515587"/>
    <w:rsid w:val="0052578F"/>
    <w:rsid w:val="0052607C"/>
    <w:rsid w:val="00526B4A"/>
    <w:rsid w:val="00531594"/>
    <w:rsid w:val="00531B76"/>
    <w:rsid w:val="0053567E"/>
    <w:rsid w:val="00541A28"/>
    <w:rsid w:val="00542A33"/>
    <w:rsid w:val="00545721"/>
    <w:rsid w:val="00545997"/>
    <w:rsid w:val="00547F2E"/>
    <w:rsid w:val="00552C5F"/>
    <w:rsid w:val="00563E43"/>
    <w:rsid w:val="00564B7A"/>
    <w:rsid w:val="00566170"/>
    <w:rsid w:val="005703EA"/>
    <w:rsid w:val="00571EEF"/>
    <w:rsid w:val="005728BA"/>
    <w:rsid w:val="005738F0"/>
    <w:rsid w:val="00576F6F"/>
    <w:rsid w:val="00580075"/>
    <w:rsid w:val="00592810"/>
    <w:rsid w:val="00592935"/>
    <w:rsid w:val="005959CD"/>
    <w:rsid w:val="0059672E"/>
    <w:rsid w:val="005A13C2"/>
    <w:rsid w:val="005A1744"/>
    <w:rsid w:val="005A205C"/>
    <w:rsid w:val="005A3148"/>
    <w:rsid w:val="005A4AB1"/>
    <w:rsid w:val="005B0013"/>
    <w:rsid w:val="005B157F"/>
    <w:rsid w:val="005B3779"/>
    <w:rsid w:val="005B5B92"/>
    <w:rsid w:val="005C4E61"/>
    <w:rsid w:val="005C7850"/>
    <w:rsid w:val="005E502F"/>
    <w:rsid w:val="005E793F"/>
    <w:rsid w:val="005F0946"/>
    <w:rsid w:val="005F5DDA"/>
    <w:rsid w:val="00600AB3"/>
    <w:rsid w:val="006021D2"/>
    <w:rsid w:val="006033AC"/>
    <w:rsid w:val="006038D8"/>
    <w:rsid w:val="00603F9F"/>
    <w:rsid w:val="00605F7E"/>
    <w:rsid w:val="0060644B"/>
    <w:rsid w:val="00616434"/>
    <w:rsid w:val="00616BFC"/>
    <w:rsid w:val="00621C59"/>
    <w:rsid w:val="00623BFB"/>
    <w:rsid w:val="0062501E"/>
    <w:rsid w:val="00626BFD"/>
    <w:rsid w:val="00627FB9"/>
    <w:rsid w:val="00632120"/>
    <w:rsid w:val="00633292"/>
    <w:rsid w:val="006333FA"/>
    <w:rsid w:val="0063451F"/>
    <w:rsid w:val="00634591"/>
    <w:rsid w:val="00634958"/>
    <w:rsid w:val="00636CCC"/>
    <w:rsid w:val="006370DF"/>
    <w:rsid w:val="006372C3"/>
    <w:rsid w:val="00641E43"/>
    <w:rsid w:val="00642D3B"/>
    <w:rsid w:val="006529C3"/>
    <w:rsid w:val="006529F5"/>
    <w:rsid w:val="00653FFC"/>
    <w:rsid w:val="00662C6D"/>
    <w:rsid w:val="00664954"/>
    <w:rsid w:val="00672739"/>
    <w:rsid w:val="006745DA"/>
    <w:rsid w:val="00677571"/>
    <w:rsid w:val="006917EF"/>
    <w:rsid w:val="0069454E"/>
    <w:rsid w:val="006A0EB7"/>
    <w:rsid w:val="006A53ED"/>
    <w:rsid w:val="006A7790"/>
    <w:rsid w:val="006B6226"/>
    <w:rsid w:val="006B787D"/>
    <w:rsid w:val="006C2110"/>
    <w:rsid w:val="006D28B7"/>
    <w:rsid w:val="006D66BF"/>
    <w:rsid w:val="006D7ADB"/>
    <w:rsid w:val="006E1AF1"/>
    <w:rsid w:val="006E2AF4"/>
    <w:rsid w:val="006E2C58"/>
    <w:rsid w:val="006E30F8"/>
    <w:rsid w:val="006E4A1A"/>
    <w:rsid w:val="006F1CC3"/>
    <w:rsid w:val="006F746B"/>
    <w:rsid w:val="00702B44"/>
    <w:rsid w:val="00702DAF"/>
    <w:rsid w:val="00703708"/>
    <w:rsid w:val="00704861"/>
    <w:rsid w:val="00707AF1"/>
    <w:rsid w:val="0071189B"/>
    <w:rsid w:val="007224D7"/>
    <w:rsid w:val="00725064"/>
    <w:rsid w:val="0072511C"/>
    <w:rsid w:val="00726BFD"/>
    <w:rsid w:val="007273E2"/>
    <w:rsid w:val="00727436"/>
    <w:rsid w:val="00732A74"/>
    <w:rsid w:val="007400C0"/>
    <w:rsid w:val="007414D8"/>
    <w:rsid w:val="007430F5"/>
    <w:rsid w:val="00746D07"/>
    <w:rsid w:val="0075140F"/>
    <w:rsid w:val="00752E1B"/>
    <w:rsid w:val="0075332D"/>
    <w:rsid w:val="0076027C"/>
    <w:rsid w:val="007605B7"/>
    <w:rsid w:val="00761BB7"/>
    <w:rsid w:val="00763626"/>
    <w:rsid w:val="007651C2"/>
    <w:rsid w:val="00767242"/>
    <w:rsid w:val="007748FA"/>
    <w:rsid w:val="00777420"/>
    <w:rsid w:val="00785134"/>
    <w:rsid w:val="007919F2"/>
    <w:rsid w:val="007945D2"/>
    <w:rsid w:val="00796C69"/>
    <w:rsid w:val="007A058F"/>
    <w:rsid w:val="007B2CDD"/>
    <w:rsid w:val="007B3CB0"/>
    <w:rsid w:val="007B733A"/>
    <w:rsid w:val="007C1314"/>
    <w:rsid w:val="007C1BA8"/>
    <w:rsid w:val="007C351C"/>
    <w:rsid w:val="007C3629"/>
    <w:rsid w:val="007C5933"/>
    <w:rsid w:val="007D18B8"/>
    <w:rsid w:val="007E220A"/>
    <w:rsid w:val="007E7BED"/>
    <w:rsid w:val="008001B1"/>
    <w:rsid w:val="00802B4C"/>
    <w:rsid w:val="00802C6C"/>
    <w:rsid w:val="00802E1E"/>
    <w:rsid w:val="00805B3F"/>
    <w:rsid w:val="00814D32"/>
    <w:rsid w:val="00816823"/>
    <w:rsid w:val="00820775"/>
    <w:rsid w:val="0082412A"/>
    <w:rsid w:val="008249BF"/>
    <w:rsid w:val="00825836"/>
    <w:rsid w:val="008329AB"/>
    <w:rsid w:val="0084031D"/>
    <w:rsid w:val="00841A65"/>
    <w:rsid w:val="0084389B"/>
    <w:rsid w:val="00845FBE"/>
    <w:rsid w:val="00850809"/>
    <w:rsid w:val="00853462"/>
    <w:rsid w:val="00853E8C"/>
    <w:rsid w:val="00856030"/>
    <w:rsid w:val="00860E55"/>
    <w:rsid w:val="008635EF"/>
    <w:rsid w:val="00865A00"/>
    <w:rsid w:val="00867CDD"/>
    <w:rsid w:val="00874942"/>
    <w:rsid w:val="00890100"/>
    <w:rsid w:val="00893C57"/>
    <w:rsid w:val="00897C49"/>
    <w:rsid w:val="008A3798"/>
    <w:rsid w:val="008A6597"/>
    <w:rsid w:val="008B1736"/>
    <w:rsid w:val="008B3670"/>
    <w:rsid w:val="008B381A"/>
    <w:rsid w:val="008B6B18"/>
    <w:rsid w:val="008C157F"/>
    <w:rsid w:val="008C1B72"/>
    <w:rsid w:val="008C5636"/>
    <w:rsid w:val="008D294E"/>
    <w:rsid w:val="008D3BAC"/>
    <w:rsid w:val="008D3EDE"/>
    <w:rsid w:val="008D4BDA"/>
    <w:rsid w:val="008D4C42"/>
    <w:rsid w:val="008E08EB"/>
    <w:rsid w:val="008E1549"/>
    <w:rsid w:val="008F7D9C"/>
    <w:rsid w:val="0090145C"/>
    <w:rsid w:val="00902658"/>
    <w:rsid w:val="00905727"/>
    <w:rsid w:val="009120FE"/>
    <w:rsid w:val="00912A43"/>
    <w:rsid w:val="009209C2"/>
    <w:rsid w:val="0092717C"/>
    <w:rsid w:val="009274F2"/>
    <w:rsid w:val="00930A7A"/>
    <w:rsid w:val="009310C0"/>
    <w:rsid w:val="009349FD"/>
    <w:rsid w:val="00935394"/>
    <w:rsid w:val="00935AB6"/>
    <w:rsid w:val="00936913"/>
    <w:rsid w:val="00942345"/>
    <w:rsid w:val="00942D5E"/>
    <w:rsid w:val="00942E27"/>
    <w:rsid w:val="00945907"/>
    <w:rsid w:val="00957AF9"/>
    <w:rsid w:val="00963B40"/>
    <w:rsid w:val="0096697D"/>
    <w:rsid w:val="009700E3"/>
    <w:rsid w:val="00970B8D"/>
    <w:rsid w:val="009711ED"/>
    <w:rsid w:val="00972024"/>
    <w:rsid w:val="009972F1"/>
    <w:rsid w:val="00997C72"/>
    <w:rsid w:val="009A1962"/>
    <w:rsid w:val="009A1A3E"/>
    <w:rsid w:val="009A1DF5"/>
    <w:rsid w:val="009A2838"/>
    <w:rsid w:val="009B6511"/>
    <w:rsid w:val="009B777B"/>
    <w:rsid w:val="009C6F03"/>
    <w:rsid w:val="009C74A6"/>
    <w:rsid w:val="009D0447"/>
    <w:rsid w:val="009D2C52"/>
    <w:rsid w:val="009D5F44"/>
    <w:rsid w:val="009E2AED"/>
    <w:rsid w:val="009E3E16"/>
    <w:rsid w:val="009F076F"/>
    <w:rsid w:val="009F28AB"/>
    <w:rsid w:val="00A00274"/>
    <w:rsid w:val="00A03AF3"/>
    <w:rsid w:val="00A04AF3"/>
    <w:rsid w:val="00A05CEB"/>
    <w:rsid w:val="00A114BB"/>
    <w:rsid w:val="00A12BD7"/>
    <w:rsid w:val="00A130FC"/>
    <w:rsid w:val="00A152FC"/>
    <w:rsid w:val="00A1673C"/>
    <w:rsid w:val="00A239FD"/>
    <w:rsid w:val="00A32296"/>
    <w:rsid w:val="00A327B4"/>
    <w:rsid w:val="00A32B98"/>
    <w:rsid w:val="00A513BD"/>
    <w:rsid w:val="00A52807"/>
    <w:rsid w:val="00A536BB"/>
    <w:rsid w:val="00A55C08"/>
    <w:rsid w:val="00A5787E"/>
    <w:rsid w:val="00A62DC7"/>
    <w:rsid w:val="00A63064"/>
    <w:rsid w:val="00A630DA"/>
    <w:rsid w:val="00A636B7"/>
    <w:rsid w:val="00A746C5"/>
    <w:rsid w:val="00A758EB"/>
    <w:rsid w:val="00A75ADB"/>
    <w:rsid w:val="00A82A64"/>
    <w:rsid w:val="00A83E51"/>
    <w:rsid w:val="00A844D9"/>
    <w:rsid w:val="00A84934"/>
    <w:rsid w:val="00A87165"/>
    <w:rsid w:val="00A95B18"/>
    <w:rsid w:val="00A9768B"/>
    <w:rsid w:val="00AB0A5D"/>
    <w:rsid w:val="00AB39E0"/>
    <w:rsid w:val="00AB51CB"/>
    <w:rsid w:val="00AC0374"/>
    <w:rsid w:val="00AC09E0"/>
    <w:rsid w:val="00AC4E86"/>
    <w:rsid w:val="00AD0153"/>
    <w:rsid w:val="00AD08F5"/>
    <w:rsid w:val="00AD3C07"/>
    <w:rsid w:val="00AD4840"/>
    <w:rsid w:val="00AD5999"/>
    <w:rsid w:val="00AE45F5"/>
    <w:rsid w:val="00AE481D"/>
    <w:rsid w:val="00AF1048"/>
    <w:rsid w:val="00AF1847"/>
    <w:rsid w:val="00AF1F75"/>
    <w:rsid w:val="00AF5B26"/>
    <w:rsid w:val="00AF6928"/>
    <w:rsid w:val="00AF7190"/>
    <w:rsid w:val="00AF7C47"/>
    <w:rsid w:val="00B01828"/>
    <w:rsid w:val="00B068A4"/>
    <w:rsid w:val="00B10B37"/>
    <w:rsid w:val="00B133C5"/>
    <w:rsid w:val="00B174D3"/>
    <w:rsid w:val="00B25709"/>
    <w:rsid w:val="00B25956"/>
    <w:rsid w:val="00B27521"/>
    <w:rsid w:val="00B32D5F"/>
    <w:rsid w:val="00B34E07"/>
    <w:rsid w:val="00B52F92"/>
    <w:rsid w:val="00B5426D"/>
    <w:rsid w:val="00B6077A"/>
    <w:rsid w:val="00B6233B"/>
    <w:rsid w:val="00B6750E"/>
    <w:rsid w:val="00B7013E"/>
    <w:rsid w:val="00B707A8"/>
    <w:rsid w:val="00B70A76"/>
    <w:rsid w:val="00B71AC8"/>
    <w:rsid w:val="00B7517F"/>
    <w:rsid w:val="00B80BB6"/>
    <w:rsid w:val="00B84493"/>
    <w:rsid w:val="00B84558"/>
    <w:rsid w:val="00B86774"/>
    <w:rsid w:val="00B9395B"/>
    <w:rsid w:val="00B94579"/>
    <w:rsid w:val="00BA44BC"/>
    <w:rsid w:val="00BA630D"/>
    <w:rsid w:val="00BB2393"/>
    <w:rsid w:val="00BC0F5D"/>
    <w:rsid w:val="00BC2738"/>
    <w:rsid w:val="00BC2D6E"/>
    <w:rsid w:val="00BC402E"/>
    <w:rsid w:val="00BD228B"/>
    <w:rsid w:val="00BD5522"/>
    <w:rsid w:val="00BD7D3F"/>
    <w:rsid w:val="00BE1CE2"/>
    <w:rsid w:val="00BE6C7C"/>
    <w:rsid w:val="00C0001C"/>
    <w:rsid w:val="00C00267"/>
    <w:rsid w:val="00C00322"/>
    <w:rsid w:val="00C004D4"/>
    <w:rsid w:val="00C00C3D"/>
    <w:rsid w:val="00C0207B"/>
    <w:rsid w:val="00C02F57"/>
    <w:rsid w:val="00C0417C"/>
    <w:rsid w:val="00C053DD"/>
    <w:rsid w:val="00C13F0D"/>
    <w:rsid w:val="00C17E35"/>
    <w:rsid w:val="00C2433B"/>
    <w:rsid w:val="00C26570"/>
    <w:rsid w:val="00C273AA"/>
    <w:rsid w:val="00C36ACA"/>
    <w:rsid w:val="00C42C78"/>
    <w:rsid w:val="00C43794"/>
    <w:rsid w:val="00C43F52"/>
    <w:rsid w:val="00C44B89"/>
    <w:rsid w:val="00C474EB"/>
    <w:rsid w:val="00C51921"/>
    <w:rsid w:val="00C53B65"/>
    <w:rsid w:val="00C61D62"/>
    <w:rsid w:val="00C63A0C"/>
    <w:rsid w:val="00C716D8"/>
    <w:rsid w:val="00C825B8"/>
    <w:rsid w:val="00C82A5B"/>
    <w:rsid w:val="00C82B60"/>
    <w:rsid w:val="00C84B6A"/>
    <w:rsid w:val="00C870C5"/>
    <w:rsid w:val="00C90090"/>
    <w:rsid w:val="00C908ED"/>
    <w:rsid w:val="00C9218E"/>
    <w:rsid w:val="00C92ADA"/>
    <w:rsid w:val="00C93F77"/>
    <w:rsid w:val="00C95475"/>
    <w:rsid w:val="00C958A2"/>
    <w:rsid w:val="00C97088"/>
    <w:rsid w:val="00CA4294"/>
    <w:rsid w:val="00CA72A3"/>
    <w:rsid w:val="00CB22E5"/>
    <w:rsid w:val="00CB6ACD"/>
    <w:rsid w:val="00CC1590"/>
    <w:rsid w:val="00CC17B4"/>
    <w:rsid w:val="00CC27FB"/>
    <w:rsid w:val="00CC31A0"/>
    <w:rsid w:val="00CC4091"/>
    <w:rsid w:val="00CC5FB5"/>
    <w:rsid w:val="00CC7135"/>
    <w:rsid w:val="00CD4D79"/>
    <w:rsid w:val="00CD6AA2"/>
    <w:rsid w:val="00CE1B23"/>
    <w:rsid w:val="00CF256E"/>
    <w:rsid w:val="00CF3911"/>
    <w:rsid w:val="00D07D0E"/>
    <w:rsid w:val="00D14461"/>
    <w:rsid w:val="00D17F1C"/>
    <w:rsid w:val="00D20756"/>
    <w:rsid w:val="00D22F74"/>
    <w:rsid w:val="00D24E88"/>
    <w:rsid w:val="00D260E1"/>
    <w:rsid w:val="00D31E28"/>
    <w:rsid w:val="00D35BF8"/>
    <w:rsid w:val="00D37C4D"/>
    <w:rsid w:val="00D523AE"/>
    <w:rsid w:val="00D54551"/>
    <w:rsid w:val="00D55AEE"/>
    <w:rsid w:val="00D57037"/>
    <w:rsid w:val="00D6393D"/>
    <w:rsid w:val="00D63DF5"/>
    <w:rsid w:val="00D64376"/>
    <w:rsid w:val="00D65DA1"/>
    <w:rsid w:val="00D66DE9"/>
    <w:rsid w:val="00D67E6E"/>
    <w:rsid w:val="00D752A3"/>
    <w:rsid w:val="00D76742"/>
    <w:rsid w:val="00D7693C"/>
    <w:rsid w:val="00D773AA"/>
    <w:rsid w:val="00D77BD8"/>
    <w:rsid w:val="00D8350D"/>
    <w:rsid w:val="00D8432E"/>
    <w:rsid w:val="00D85C09"/>
    <w:rsid w:val="00D94AE2"/>
    <w:rsid w:val="00DA0C0E"/>
    <w:rsid w:val="00DA2D62"/>
    <w:rsid w:val="00DB0A3F"/>
    <w:rsid w:val="00DB165B"/>
    <w:rsid w:val="00DC2BC9"/>
    <w:rsid w:val="00DC6818"/>
    <w:rsid w:val="00DD37E8"/>
    <w:rsid w:val="00DE18A5"/>
    <w:rsid w:val="00DF1852"/>
    <w:rsid w:val="00DF3780"/>
    <w:rsid w:val="00DF44EF"/>
    <w:rsid w:val="00DF5EBC"/>
    <w:rsid w:val="00E01ED8"/>
    <w:rsid w:val="00E0302E"/>
    <w:rsid w:val="00E0770B"/>
    <w:rsid w:val="00E11678"/>
    <w:rsid w:val="00E132F3"/>
    <w:rsid w:val="00E13752"/>
    <w:rsid w:val="00E228DE"/>
    <w:rsid w:val="00E23327"/>
    <w:rsid w:val="00E30E46"/>
    <w:rsid w:val="00E325E2"/>
    <w:rsid w:val="00E34F41"/>
    <w:rsid w:val="00E360BF"/>
    <w:rsid w:val="00E40518"/>
    <w:rsid w:val="00E409F7"/>
    <w:rsid w:val="00E4332F"/>
    <w:rsid w:val="00E470D8"/>
    <w:rsid w:val="00E51F09"/>
    <w:rsid w:val="00E56A0E"/>
    <w:rsid w:val="00E628BD"/>
    <w:rsid w:val="00E65DB2"/>
    <w:rsid w:val="00E70B23"/>
    <w:rsid w:val="00E714B3"/>
    <w:rsid w:val="00E75A08"/>
    <w:rsid w:val="00E76BA3"/>
    <w:rsid w:val="00E826DF"/>
    <w:rsid w:val="00E82D2E"/>
    <w:rsid w:val="00E83771"/>
    <w:rsid w:val="00E86FE1"/>
    <w:rsid w:val="00E930EE"/>
    <w:rsid w:val="00EA6B34"/>
    <w:rsid w:val="00EA7D93"/>
    <w:rsid w:val="00EB1CAD"/>
    <w:rsid w:val="00EB1FE4"/>
    <w:rsid w:val="00EB56DD"/>
    <w:rsid w:val="00EB641D"/>
    <w:rsid w:val="00EB71E6"/>
    <w:rsid w:val="00EB7CDF"/>
    <w:rsid w:val="00ED2090"/>
    <w:rsid w:val="00ED5961"/>
    <w:rsid w:val="00ED70D0"/>
    <w:rsid w:val="00EF4CFF"/>
    <w:rsid w:val="00EF670B"/>
    <w:rsid w:val="00F14C9D"/>
    <w:rsid w:val="00F14DBB"/>
    <w:rsid w:val="00F267F2"/>
    <w:rsid w:val="00F304CB"/>
    <w:rsid w:val="00F30ACB"/>
    <w:rsid w:val="00F337FA"/>
    <w:rsid w:val="00F41E84"/>
    <w:rsid w:val="00F42F98"/>
    <w:rsid w:val="00F44BEA"/>
    <w:rsid w:val="00F45C4F"/>
    <w:rsid w:val="00F46EE9"/>
    <w:rsid w:val="00F5005E"/>
    <w:rsid w:val="00F52D08"/>
    <w:rsid w:val="00F56B65"/>
    <w:rsid w:val="00F633C8"/>
    <w:rsid w:val="00F7699D"/>
    <w:rsid w:val="00F77979"/>
    <w:rsid w:val="00F82781"/>
    <w:rsid w:val="00F8630F"/>
    <w:rsid w:val="00F9035A"/>
    <w:rsid w:val="00F90D79"/>
    <w:rsid w:val="00F91C2C"/>
    <w:rsid w:val="00F96A4F"/>
    <w:rsid w:val="00FA21B6"/>
    <w:rsid w:val="00FA2EBD"/>
    <w:rsid w:val="00FA32BB"/>
    <w:rsid w:val="00FA34B7"/>
    <w:rsid w:val="00FA6F3C"/>
    <w:rsid w:val="00FB0410"/>
    <w:rsid w:val="00FB483D"/>
    <w:rsid w:val="00FB70E4"/>
    <w:rsid w:val="00FB7C94"/>
    <w:rsid w:val="00FB7D2F"/>
    <w:rsid w:val="00FC0BEB"/>
    <w:rsid w:val="00FC2F0B"/>
    <w:rsid w:val="00FC6374"/>
    <w:rsid w:val="00FC7110"/>
    <w:rsid w:val="00FD1475"/>
    <w:rsid w:val="00FD23C9"/>
    <w:rsid w:val="00FD666C"/>
    <w:rsid w:val="00FD69D8"/>
    <w:rsid w:val="00FE2B71"/>
    <w:rsid w:val="00FE3498"/>
    <w:rsid w:val="00FE368F"/>
    <w:rsid w:val="00FE7AF5"/>
    <w:rsid w:val="00FF0BE1"/>
    <w:rsid w:val="00FF3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8EA0"/>
  <w15:docId w15:val="{7DEA4B94-7A4F-4850-8D2E-2B7F23577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B76"/>
    <w:pPr>
      <w:widowControl/>
      <w:autoSpaceDE/>
      <w:autoSpaceDN/>
      <w:spacing w:after="32" w:line="249" w:lineRule="auto"/>
      <w:ind w:left="10" w:right="512" w:hanging="10"/>
      <w:pPrChange w:id="0" w:author="2023 Revisions to CCBHC Cost Report Instructions" w:date="2023-12-07T15:54:00Z">
        <w:pPr>
          <w:widowControl w:val="0"/>
          <w:autoSpaceDE w:val="0"/>
          <w:autoSpaceDN w:val="0"/>
        </w:pPr>
      </w:pPrChange>
    </w:pPr>
    <w:rPr>
      <w:rFonts w:ascii="Arial" w:eastAsia="Arial" w:hAnsi="Arial" w:cs="Arial"/>
      <w:color w:val="000000"/>
      <w:lang w:eastAsia="zh-CN"/>
      <w:rPrChange w:id="0" w:author="2023 Revisions to CCBHC Cost Report Instructions" w:date="2023-12-07T15:54:00Z">
        <w:rPr>
          <w:rFonts w:ascii="Arial" w:eastAsia="Arial" w:hAnsi="Arial" w:cs="Arial"/>
          <w:sz w:val="22"/>
          <w:szCs w:val="22"/>
          <w:lang w:val="en-US" w:eastAsia="en-US" w:bidi="ar-SA"/>
        </w:rPr>
      </w:rPrChange>
    </w:rPr>
  </w:style>
  <w:style w:type="paragraph" w:styleId="Heading1">
    <w:name w:val="heading 1"/>
    <w:next w:val="Normal"/>
    <w:link w:val="Heading1Char"/>
    <w:uiPriority w:val="9"/>
    <w:qFormat/>
    <w:rsid w:val="00057F7B"/>
    <w:pPr>
      <w:keepNext/>
      <w:keepLines/>
      <w:widowControl/>
      <w:pBdr>
        <w:top w:val="single" w:sz="4" w:space="6" w:color="auto"/>
      </w:pBdr>
      <w:autoSpaceDE/>
      <w:autoSpaceDN/>
      <w:spacing w:before="120" w:after="120" w:line="259" w:lineRule="auto"/>
      <w:outlineLvl w:val="0"/>
      <w:pPrChange w:id="1" w:author="2023 Revisions to CCBHC Cost Report Instructions" w:date="2023-12-07T15:54:00Z">
        <w:pPr>
          <w:spacing w:before="80" w:after="32" w:line="249" w:lineRule="auto"/>
          <w:ind w:left="200" w:right="512" w:hanging="10"/>
          <w:outlineLvl w:val="0"/>
        </w:pPr>
      </w:pPrChange>
    </w:pPr>
    <w:rPr>
      <w:rFonts w:ascii="Arial" w:eastAsia="Arial" w:hAnsi="Arial" w:cs="Arial"/>
      <w:color w:val="000000"/>
      <w:sz w:val="36"/>
      <w:lang w:eastAsia="zh-CN"/>
      <w:rPrChange w:id="1" w:author="2023 Revisions to CCBHC Cost Report Instructions" w:date="2023-12-07T15:54:00Z">
        <w:rPr>
          <w:rFonts w:ascii="Arial" w:eastAsia="Arial" w:hAnsi="Arial" w:cs="Arial"/>
          <w:color w:val="000000"/>
          <w:sz w:val="72"/>
          <w:szCs w:val="72"/>
          <w:u w:val="single" w:color="000000"/>
          <w:lang w:val="en-US" w:eastAsia="en-US" w:bidi="ar-SA"/>
        </w:rPr>
      </w:rPrChange>
    </w:rPr>
  </w:style>
  <w:style w:type="paragraph" w:styleId="Heading2">
    <w:name w:val="heading 2"/>
    <w:next w:val="Normal"/>
    <w:link w:val="Heading2Char"/>
    <w:uiPriority w:val="9"/>
    <w:unhideWhenUsed/>
    <w:qFormat/>
    <w:rsid w:val="00A82A64"/>
    <w:pPr>
      <w:keepNext/>
      <w:keepLines/>
      <w:widowControl/>
      <w:autoSpaceDE/>
      <w:autoSpaceDN/>
      <w:spacing w:before="240" w:after="120" w:line="264" w:lineRule="auto"/>
      <w:outlineLvl w:val="1"/>
      <w:pPrChange w:id="2" w:author="2023 Revisions to CCBHC Cost Report Instructions" w:date="2023-12-07T15:54:00Z">
        <w:pPr>
          <w:spacing w:before="167" w:after="32" w:line="249" w:lineRule="auto"/>
          <w:ind w:left="200" w:right="512" w:hanging="10"/>
          <w:outlineLvl w:val="1"/>
        </w:pPr>
      </w:pPrChange>
    </w:pPr>
    <w:rPr>
      <w:rFonts w:ascii="Arial" w:eastAsia="Arial" w:hAnsi="Arial" w:cs="Arial"/>
      <w:b/>
      <w:i/>
      <w:color w:val="000000"/>
      <w:sz w:val="28"/>
      <w:lang w:eastAsia="zh-CN"/>
      <w:rPrChange w:id="2" w:author="2023 Revisions to CCBHC Cost Report Instructions" w:date="2023-12-07T15:54:00Z">
        <w:rPr>
          <w:rFonts w:ascii="Arial" w:eastAsia="Arial" w:hAnsi="Arial" w:cs="Arial"/>
          <w:color w:val="000000"/>
          <w:sz w:val="36"/>
          <w:szCs w:val="36"/>
          <w:lang w:val="en-US" w:eastAsia="en-US" w:bidi="ar-SA"/>
        </w:rPr>
      </w:rPrChange>
    </w:rPr>
  </w:style>
  <w:style w:type="paragraph" w:styleId="Heading3">
    <w:name w:val="heading 3"/>
    <w:next w:val="Normal"/>
    <w:link w:val="Heading3Char"/>
    <w:uiPriority w:val="9"/>
    <w:unhideWhenUsed/>
    <w:qFormat/>
    <w:rsid w:val="009A1A3E"/>
    <w:pPr>
      <w:keepNext/>
      <w:keepLines/>
      <w:widowControl/>
      <w:autoSpaceDE/>
      <w:autoSpaceDN/>
      <w:spacing w:before="120" w:after="120"/>
      <w:outlineLvl w:val="2"/>
      <w:pPrChange w:id="3" w:author="2023 Revisions to CCBHC Cost Report Instructions" w:date="2023-12-07T15:54:00Z">
        <w:pPr>
          <w:spacing w:after="32" w:line="249" w:lineRule="auto"/>
          <w:ind w:left="200" w:right="512" w:hanging="10"/>
          <w:outlineLvl w:val="2"/>
        </w:pPr>
      </w:pPrChange>
    </w:pPr>
    <w:rPr>
      <w:rFonts w:ascii="Arial" w:eastAsia="Arial" w:hAnsi="Arial" w:cs="Arial"/>
      <w:b/>
      <w:i/>
      <w:color w:val="000000"/>
      <w:lang w:eastAsia="zh-CN"/>
      <w:rPrChange w:id="3" w:author="2023 Revisions to CCBHC Cost Report Instructions" w:date="2023-12-07T15:54:00Z">
        <w:rPr>
          <w:rFonts w:ascii="Arial" w:eastAsia="Arial" w:hAnsi="Arial" w:cs="Arial"/>
          <w:b/>
          <w:bCs/>
          <w:color w:val="000000"/>
          <w:sz w:val="22"/>
          <w:szCs w:val="22"/>
          <w:lang w:val="en-US" w:eastAsia="en-US" w:bidi="ar-SA"/>
        </w:rPr>
      </w:rPrChange>
    </w:rPr>
  </w:style>
  <w:style w:type="paragraph" w:styleId="Heading4">
    <w:name w:val="heading 4"/>
    <w:next w:val="Normal"/>
    <w:link w:val="Heading4Char"/>
    <w:uiPriority w:val="9"/>
    <w:unhideWhenUsed/>
    <w:qFormat/>
    <w:pPr>
      <w:keepNext/>
      <w:keepLines/>
      <w:widowControl/>
      <w:autoSpaceDE/>
      <w:autoSpaceDN/>
      <w:spacing w:after="105" w:line="259" w:lineRule="auto"/>
      <w:ind w:left="10" w:hanging="10"/>
      <w:outlineLvl w:val="3"/>
      <w:pPrChange w:id="4" w:author="2023 Revisions to CCBHC Cost Report Instructions" w:date="2023-12-07T15:54:00Z">
        <w:pPr>
          <w:spacing w:before="182" w:after="32" w:line="249" w:lineRule="auto"/>
          <w:ind w:left="200" w:right="512" w:hanging="10"/>
          <w:outlineLvl w:val="3"/>
        </w:pPr>
      </w:pPrChange>
    </w:pPr>
    <w:rPr>
      <w:rFonts w:ascii="Arial" w:eastAsia="Arial" w:hAnsi="Arial" w:cs="Arial"/>
      <w:b/>
      <w:color w:val="000000"/>
      <w:lang w:eastAsia="zh-CN"/>
      <w:rPrChange w:id="4" w:author="2023 Revisions to CCBHC Cost Report Instructions" w:date="2023-12-07T15:54:00Z">
        <w:rPr>
          <w:rFonts w:ascii="Arial" w:eastAsia="Arial" w:hAnsi="Arial" w:cs="Arial"/>
          <w:b/>
          <w:bCs/>
          <w:i/>
          <w:iCs/>
          <w:color w:val="000000"/>
          <w:sz w:val="22"/>
          <w:szCs w:val="22"/>
          <w:lang w:val="en-US" w:eastAsia="en-US" w:bidi="ar-SA"/>
        </w:rPr>
      </w:rPrChange>
    </w:rPr>
  </w:style>
  <w:style w:type="paragraph" w:styleId="Heading5">
    <w:name w:val="heading 5"/>
    <w:basedOn w:val="Normal"/>
    <w:uiPriority w:val="9"/>
    <w:unhideWhenUsed/>
    <w:qFormat/>
    <w:pPr>
      <w:spacing w:before="177"/>
      <w:ind w:left="200"/>
      <w:outlineLvl w:val="4"/>
    </w:pPr>
    <w:rPr>
      <w:b/>
      <w:bCs/>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172046"/>
    <w:pPr>
      <w:tabs>
        <w:tab w:val="right" w:leader="dot" w:pos="10080"/>
      </w:tabs>
      <w:spacing w:after="100"/>
      <w:ind w:left="0" w:right="0"/>
      <w:pPrChange w:id="5" w:author="2023 Revisions to CCBHC Cost Report Instructions" w:date="2023-12-07T15:54:00Z">
        <w:pPr>
          <w:spacing w:before="347" w:after="32" w:line="249" w:lineRule="auto"/>
          <w:ind w:left="557" w:right="512" w:hanging="358"/>
        </w:pPr>
      </w:pPrChange>
    </w:pPr>
    <w:rPr>
      <w:rPrChange w:id="5" w:author="2023 Revisions to CCBHC Cost Report Instructions" w:date="2023-12-07T15:54:00Z">
        <w:rPr>
          <w:rFonts w:ascii="Arial" w:eastAsia="Arial" w:hAnsi="Arial" w:cs="Arial"/>
          <w:color w:val="000000"/>
          <w:sz w:val="22"/>
          <w:szCs w:val="22"/>
          <w:lang w:val="en-US" w:eastAsia="en-US" w:bidi="ar-SA"/>
        </w:rPr>
      </w:rPrChange>
    </w:rPr>
  </w:style>
  <w:style w:type="paragraph" w:styleId="TOC2">
    <w:name w:val="toc 2"/>
    <w:basedOn w:val="Normal"/>
    <w:next w:val="Normal"/>
    <w:autoRedefine/>
    <w:uiPriority w:val="39"/>
    <w:unhideWhenUsed/>
    <w:rsid w:val="00172046"/>
    <w:pPr>
      <w:tabs>
        <w:tab w:val="right" w:leader="dot" w:pos="10080"/>
      </w:tabs>
      <w:spacing w:after="100"/>
      <w:ind w:left="220" w:right="0"/>
      <w:pPrChange w:id="6" w:author="2023 Revisions to CCBHC Cost Report Instructions" w:date="2023-12-07T15:54:00Z">
        <w:pPr>
          <w:spacing w:before="47" w:after="32" w:line="249" w:lineRule="auto"/>
          <w:ind w:left="917" w:right="512" w:hanging="272"/>
        </w:pPr>
      </w:pPrChange>
    </w:pPr>
    <w:rPr>
      <w:rPrChange w:id="6" w:author="2023 Revisions to CCBHC Cost Report Instructions" w:date="2023-12-07T15:54:00Z">
        <w:rPr>
          <w:rFonts w:ascii="Arial" w:eastAsia="Arial" w:hAnsi="Arial" w:cs="Arial"/>
          <w:color w:val="000000"/>
          <w:sz w:val="22"/>
          <w:szCs w:val="22"/>
          <w:lang w:val="en-US" w:eastAsia="en-US" w:bidi="ar-SA"/>
        </w:rPr>
      </w:rPrChange>
    </w:rPr>
  </w:style>
  <w:style w:type="paragraph" w:styleId="TOC3">
    <w:name w:val="toc 3"/>
    <w:basedOn w:val="Normal"/>
    <w:next w:val="Normal"/>
    <w:autoRedefine/>
    <w:uiPriority w:val="39"/>
    <w:unhideWhenUsed/>
    <w:rsid w:val="00172046"/>
    <w:pPr>
      <w:tabs>
        <w:tab w:val="right" w:leader="dot" w:pos="10080"/>
      </w:tabs>
      <w:spacing w:after="100"/>
      <w:ind w:left="440" w:right="0"/>
      <w:pPrChange w:id="7" w:author="2023 Revisions to CCBHC Cost Report Instructions" w:date="2023-12-07T15:54:00Z">
        <w:pPr>
          <w:spacing w:before="47" w:after="32" w:line="249" w:lineRule="auto"/>
          <w:ind w:left="1106" w:right="512" w:hanging="10"/>
        </w:pPr>
      </w:pPrChange>
    </w:pPr>
    <w:rPr>
      <w:rPrChange w:id="7" w:author="2023 Revisions to CCBHC Cost Report Instructions" w:date="2023-12-07T15:54:00Z">
        <w:rPr>
          <w:rFonts w:ascii="Arial" w:eastAsia="Arial" w:hAnsi="Arial" w:cs="Arial"/>
          <w:color w:val="000000"/>
          <w:sz w:val="22"/>
          <w:szCs w:val="22"/>
          <w:lang w:val="en-US" w:eastAsia="en-US" w:bidi="ar-SA"/>
        </w:rPr>
      </w:rPrChange>
    </w:rPr>
  </w:style>
  <w:style w:type="paragraph" w:styleId="BodyText">
    <w:name w:val="Body Text"/>
    <w:basedOn w:val="Normal"/>
    <w:link w:val="BodyTextChar"/>
    <w:uiPriority w:val="99"/>
    <w:unhideWhenUsed/>
    <w:rsid w:val="00057F7B"/>
    <w:pPr>
      <w:spacing w:before="120" w:after="180" w:line="264" w:lineRule="auto"/>
      <w:ind w:left="0" w:right="0" w:firstLine="0"/>
      <w:pPrChange w:id="8" w:author="2023 Revisions to CCBHC Cost Report Instructions" w:date="2023-12-07T15:54:00Z">
        <w:pPr>
          <w:spacing w:after="32" w:line="249" w:lineRule="auto"/>
          <w:ind w:left="10" w:right="512" w:hanging="10"/>
        </w:pPr>
      </w:pPrChange>
    </w:pPr>
    <w:rPr>
      <w:rPrChange w:id="8" w:author="2023 Revisions to CCBHC Cost Report Instructions" w:date="2023-12-07T15:54:00Z">
        <w:rPr>
          <w:rFonts w:ascii="Arial" w:eastAsia="Arial" w:hAnsi="Arial" w:cs="Arial"/>
          <w:color w:val="000000"/>
          <w:sz w:val="22"/>
          <w:szCs w:val="22"/>
          <w:lang w:val="en-US" w:eastAsia="en-US" w:bidi="ar-SA"/>
        </w:rPr>
      </w:rPrChange>
    </w:rPr>
  </w:style>
  <w:style w:type="paragraph" w:styleId="ListParagraph">
    <w:name w:val="List Paragraph"/>
    <w:basedOn w:val="Normal"/>
    <w:uiPriority w:val="34"/>
    <w:qFormat/>
    <w:rsid w:val="00197752"/>
    <w:pPr>
      <w:ind w:left="720"/>
      <w:contextualSpacing/>
      <w:pPrChange w:id="9" w:author="2023 Revisions to CCBHC Cost Report Instructions" w:date="2023-12-07T15:54:00Z">
        <w:pPr>
          <w:spacing w:before="347" w:after="32" w:line="249" w:lineRule="auto"/>
          <w:ind w:left="558" w:right="512" w:hanging="358"/>
        </w:pPr>
      </w:pPrChange>
    </w:pPr>
    <w:rPr>
      <w:rPrChange w:id="9" w:author="2023 Revisions to CCBHC Cost Report Instructions" w:date="2023-12-07T15:54:00Z">
        <w:rPr>
          <w:rFonts w:ascii="Arial" w:eastAsia="Arial" w:hAnsi="Arial" w:cs="Arial"/>
          <w:color w:val="000000"/>
          <w:sz w:val="22"/>
          <w:szCs w:val="22"/>
          <w:lang w:val="en-US" w:eastAsia="en-US" w:bidi="ar-SA"/>
        </w:rPr>
      </w:rPrChange>
    </w:rPr>
  </w:style>
  <w:style w:type="paragraph" w:customStyle="1" w:styleId="TableParagraph">
    <w:name w:val="Table Paragraph"/>
    <w:basedOn w:val="Normal"/>
    <w:uiPriority w:val="1"/>
    <w:qFormat/>
    <w:pPr>
      <w:spacing w:before="91"/>
      <w:ind w:left="115"/>
    </w:pPr>
    <w:rPr>
      <w:lang w:eastAsia="en-US"/>
    </w:rPr>
  </w:style>
  <w:style w:type="character" w:customStyle="1" w:styleId="Heading2Char">
    <w:name w:val="Heading 2 Char"/>
    <w:link w:val="Heading2"/>
    <w:uiPriority w:val="9"/>
    <w:rsid w:val="00D20756"/>
    <w:rPr>
      <w:rFonts w:ascii="Arial" w:eastAsia="Arial" w:hAnsi="Arial" w:cs="Arial"/>
      <w:b/>
      <w:i/>
      <w:color w:val="000000"/>
      <w:sz w:val="28"/>
      <w:lang w:eastAsia="zh-CN"/>
    </w:rPr>
  </w:style>
  <w:style w:type="character" w:customStyle="1" w:styleId="Heading1Char">
    <w:name w:val="Heading 1 Char"/>
    <w:link w:val="Heading1"/>
    <w:uiPriority w:val="9"/>
    <w:rsid w:val="00D20756"/>
    <w:rPr>
      <w:rFonts w:ascii="Arial" w:eastAsia="Arial" w:hAnsi="Arial" w:cs="Arial"/>
      <w:color w:val="000000"/>
      <w:sz w:val="36"/>
      <w:lang w:eastAsia="zh-CN"/>
    </w:rPr>
  </w:style>
  <w:style w:type="paragraph" w:customStyle="1" w:styleId="footnotedescription">
    <w:name w:val="footnote description"/>
    <w:next w:val="Normal"/>
    <w:link w:val="footnotedescriptionChar"/>
    <w:hidden/>
    <w:pPr>
      <w:widowControl/>
      <w:autoSpaceDE/>
      <w:autoSpaceDN/>
      <w:spacing w:line="316" w:lineRule="auto"/>
      <w:pPrChange w:id="10" w:author="2023 Revisions to CCBHC Cost Report Instructions" w:date="2023-12-07T15:54:00Z">
        <w:pPr>
          <w:spacing w:line="316" w:lineRule="auto"/>
        </w:pPr>
      </w:pPrChange>
    </w:pPr>
    <w:rPr>
      <w:rFonts w:ascii="Arial" w:eastAsia="Arial" w:hAnsi="Arial" w:cs="Arial"/>
      <w:color w:val="000000"/>
      <w:sz w:val="18"/>
      <w:lang w:eastAsia="zh-CN"/>
      <w:rPrChange w:id="10" w:author="2023 Revisions to CCBHC Cost Report Instructions" w:date="2023-12-07T15:54:00Z">
        <w:rPr>
          <w:rFonts w:ascii="Arial" w:eastAsia="Arial" w:hAnsi="Arial" w:cs="Arial"/>
          <w:color w:val="000000"/>
          <w:sz w:val="18"/>
          <w:szCs w:val="22"/>
          <w:lang w:val="en-US" w:eastAsia="zh-CN" w:bidi="ar-SA"/>
        </w:rPr>
      </w:rPrChange>
    </w:rPr>
  </w:style>
  <w:style w:type="character" w:customStyle="1" w:styleId="footnotedescriptionChar">
    <w:name w:val="footnote description Char"/>
    <w:link w:val="footnotedescription"/>
    <w:rsid w:val="00D20756"/>
    <w:rPr>
      <w:rFonts w:ascii="Arial" w:eastAsia="Arial" w:hAnsi="Arial" w:cs="Arial"/>
      <w:color w:val="000000"/>
      <w:sz w:val="18"/>
      <w:lang w:eastAsia="zh-CN"/>
    </w:rPr>
  </w:style>
  <w:style w:type="character" w:customStyle="1" w:styleId="Heading4Char">
    <w:name w:val="Heading 4 Char"/>
    <w:link w:val="Heading4"/>
    <w:uiPriority w:val="9"/>
    <w:rsid w:val="00D20756"/>
    <w:rPr>
      <w:rFonts w:ascii="Arial" w:eastAsia="Arial" w:hAnsi="Arial" w:cs="Arial"/>
      <w:b/>
      <w:color w:val="000000"/>
      <w:lang w:eastAsia="zh-CN"/>
    </w:rPr>
  </w:style>
  <w:style w:type="character" w:customStyle="1" w:styleId="Heading3Char">
    <w:name w:val="Heading 3 Char"/>
    <w:link w:val="Heading3"/>
    <w:uiPriority w:val="9"/>
    <w:rsid w:val="00D20756"/>
    <w:rPr>
      <w:rFonts w:ascii="Arial" w:eastAsia="Arial" w:hAnsi="Arial" w:cs="Arial"/>
      <w:b/>
      <w:i/>
      <w:color w:val="000000"/>
      <w:lang w:eastAsia="zh-CN"/>
    </w:rPr>
  </w:style>
  <w:style w:type="character" w:customStyle="1" w:styleId="footnotemark">
    <w:name w:val="footnote mark"/>
    <w:hidden/>
    <w:rsid w:val="00D20756"/>
    <w:rPr>
      <w:rFonts w:ascii="Arial" w:eastAsia="Arial" w:hAnsi="Arial" w:cs="Arial"/>
      <w:color w:val="000000"/>
      <w:sz w:val="18"/>
      <w:vertAlign w:val="superscript"/>
    </w:rPr>
  </w:style>
  <w:style w:type="table" w:customStyle="1" w:styleId="TableGrid">
    <w:name w:val="TableGrid"/>
    <w:rsid w:val="00D20756"/>
    <w:pPr>
      <w:widowControl/>
      <w:autoSpaceDE/>
      <w:autoSpaceDN/>
    </w:pPr>
    <w:rPr>
      <w:rFonts w:eastAsiaTheme="minorEastAsia"/>
      <w:lang w:eastAsia="zh-CN"/>
    </w:rPr>
    <w:tblPr>
      <w:tblCellMar>
        <w:top w:w="0" w:type="dxa"/>
        <w:left w:w="0" w:type="dxa"/>
        <w:bottom w:w="0" w:type="dxa"/>
        <w:right w:w="0" w:type="dxa"/>
      </w:tblCellMar>
    </w:tblPr>
  </w:style>
  <w:style w:type="paragraph" w:styleId="Revision">
    <w:name w:val="Revision"/>
    <w:hidden/>
    <w:uiPriority w:val="99"/>
    <w:semiHidden/>
    <w:rsid w:val="00270E1B"/>
    <w:pPr>
      <w:widowControl/>
      <w:autoSpaceDE/>
      <w:autoSpaceDN/>
      <w:pPrChange w:id="11" w:author="2023 Revisions to CCBHC Cost Report Instructions" w:date="2023-12-07T15:54:00Z">
        <w:pPr/>
      </w:pPrChange>
    </w:pPr>
    <w:rPr>
      <w:rFonts w:ascii="Arial" w:eastAsia="Arial" w:hAnsi="Arial" w:cs="Arial"/>
      <w:color w:val="000000"/>
      <w:lang w:eastAsia="zh-CN"/>
      <w:rPrChange w:id="11" w:author="2023 Revisions to CCBHC Cost Report Instructions" w:date="2023-12-07T15:54:00Z">
        <w:rPr>
          <w:rFonts w:ascii="Arial" w:eastAsia="Arial" w:hAnsi="Arial" w:cs="Arial"/>
          <w:color w:val="000000"/>
          <w:sz w:val="22"/>
          <w:szCs w:val="22"/>
          <w:lang w:val="en-US" w:eastAsia="zh-CN" w:bidi="ar-SA"/>
        </w:rPr>
      </w:rPrChange>
    </w:rPr>
  </w:style>
  <w:style w:type="character" w:styleId="CommentReference">
    <w:name w:val="annotation reference"/>
    <w:basedOn w:val="DefaultParagraphFont"/>
    <w:uiPriority w:val="99"/>
    <w:semiHidden/>
    <w:unhideWhenUsed/>
    <w:rsid w:val="00D20756"/>
    <w:rPr>
      <w:sz w:val="16"/>
      <w:szCs w:val="16"/>
    </w:rPr>
  </w:style>
  <w:style w:type="paragraph" w:styleId="CommentText">
    <w:name w:val="annotation text"/>
    <w:basedOn w:val="Normal"/>
    <w:link w:val="CommentTextChar"/>
    <w:uiPriority w:val="99"/>
    <w:unhideWhenUsed/>
    <w:rsid w:val="00270E1B"/>
    <w:pPr>
      <w:spacing w:line="240" w:lineRule="auto"/>
      <w:pPrChange w:id="12" w:author="2023 Revisions to CCBHC Cost Report Instructions" w:date="2023-12-07T15:54:00Z">
        <w:pPr>
          <w:spacing w:after="32" w:line="249" w:lineRule="auto"/>
          <w:ind w:left="10" w:right="512" w:hanging="10"/>
        </w:pPr>
      </w:pPrChange>
    </w:pPr>
    <w:rPr>
      <w:sz w:val="20"/>
      <w:szCs w:val="20"/>
      <w:rPrChange w:id="12" w:author="2023 Revisions to CCBHC Cost Report Instructions" w:date="2023-12-07T15:54:00Z">
        <w:rPr>
          <w:rFonts w:ascii="Arial" w:eastAsia="Arial" w:hAnsi="Arial" w:cs="Arial"/>
          <w:color w:val="000000"/>
          <w:lang w:val="en-US" w:eastAsia="zh-CN" w:bidi="ar-SA"/>
        </w:rPr>
      </w:rPrChange>
    </w:rPr>
  </w:style>
  <w:style w:type="character" w:customStyle="1" w:styleId="CommentTextChar">
    <w:name w:val="Comment Text Char"/>
    <w:basedOn w:val="DefaultParagraphFont"/>
    <w:link w:val="CommentText"/>
    <w:uiPriority w:val="99"/>
    <w:rsid w:val="00D20756"/>
    <w:rPr>
      <w:rFonts w:ascii="Arial" w:eastAsia="Arial" w:hAnsi="Arial" w:cs="Arial"/>
      <w:color w:val="000000"/>
      <w:sz w:val="20"/>
      <w:szCs w:val="20"/>
      <w:lang w:eastAsia="zh-CN"/>
    </w:rPr>
  </w:style>
  <w:style w:type="paragraph" w:styleId="CommentSubject">
    <w:name w:val="annotation subject"/>
    <w:basedOn w:val="CommentText"/>
    <w:next w:val="CommentText"/>
    <w:link w:val="CommentSubjectChar"/>
    <w:uiPriority w:val="99"/>
    <w:semiHidden/>
    <w:unhideWhenUsed/>
    <w:rsid w:val="00D20756"/>
    <w:rPr>
      <w:b/>
      <w:bCs/>
    </w:rPr>
  </w:style>
  <w:style w:type="character" w:customStyle="1" w:styleId="CommentSubjectChar">
    <w:name w:val="Comment Subject Char"/>
    <w:basedOn w:val="CommentTextChar"/>
    <w:link w:val="CommentSubject"/>
    <w:uiPriority w:val="99"/>
    <w:semiHidden/>
    <w:rsid w:val="00D20756"/>
    <w:rPr>
      <w:rFonts w:ascii="Arial" w:eastAsia="Arial" w:hAnsi="Arial" w:cs="Arial"/>
      <w:b/>
      <w:bCs/>
      <w:color w:val="000000"/>
      <w:sz w:val="20"/>
      <w:szCs w:val="20"/>
      <w:lang w:eastAsia="zh-CN"/>
    </w:rPr>
  </w:style>
  <w:style w:type="paragraph" w:styleId="TOCHeading">
    <w:name w:val="TOC Heading"/>
    <w:basedOn w:val="Heading1"/>
    <w:next w:val="Normal"/>
    <w:uiPriority w:val="39"/>
    <w:unhideWhenUsed/>
    <w:qFormat/>
    <w:rsid w:val="00F77979"/>
    <w:pPr>
      <w:spacing w:before="240"/>
      <w:outlineLvl w:val="9"/>
      <w:pPrChange w:id="13" w:author="2023 Revisions to CCBHC Cost Report Instructions" w:date="2023-12-07T15:54:00Z">
        <w:pPr>
          <w:keepNext/>
          <w:keepLines/>
          <w:pBdr>
            <w:top w:val="single" w:sz="4" w:space="6" w:color="auto"/>
          </w:pBdr>
          <w:spacing w:before="240" w:after="120" w:line="259" w:lineRule="auto"/>
        </w:pPr>
      </w:pPrChange>
    </w:pPr>
    <w:rPr>
      <w:rFonts w:asciiTheme="majorHAnsi" w:eastAsiaTheme="majorEastAsia" w:hAnsiTheme="majorHAnsi" w:cstheme="majorBidi"/>
      <w:color w:val="365F91" w:themeColor="accent1" w:themeShade="BF"/>
      <w:sz w:val="32"/>
      <w:szCs w:val="32"/>
      <w:lang w:eastAsia="en-US"/>
      <w:rPrChange w:id="13" w:author="2023 Revisions to CCBHC Cost Report Instructions" w:date="2023-12-07T15:54:00Z">
        <w:rPr>
          <w:rFonts w:asciiTheme="majorHAnsi" w:eastAsiaTheme="majorEastAsia" w:hAnsiTheme="majorHAnsi" w:cstheme="majorBidi"/>
          <w:color w:val="365F91" w:themeColor="accent1" w:themeShade="BF"/>
          <w:sz w:val="32"/>
          <w:szCs w:val="32"/>
          <w:lang w:val="en-US" w:eastAsia="zh-CN" w:bidi="ar-SA"/>
        </w:rPr>
      </w:rPrChange>
    </w:rPr>
  </w:style>
  <w:style w:type="character" w:styleId="Hyperlink">
    <w:name w:val="Hyperlink"/>
    <w:basedOn w:val="DefaultParagraphFont"/>
    <w:uiPriority w:val="99"/>
    <w:unhideWhenUsed/>
    <w:rsid w:val="00D20756"/>
    <w:rPr>
      <w:color w:val="0000FF" w:themeColor="hyperlink"/>
      <w:u w:val="single"/>
    </w:rPr>
  </w:style>
  <w:style w:type="paragraph" w:styleId="Header">
    <w:name w:val="header"/>
    <w:basedOn w:val="Normal"/>
    <w:link w:val="HeaderChar"/>
    <w:uiPriority w:val="99"/>
    <w:unhideWhenUsed/>
    <w:rsid w:val="00B32D5F"/>
    <w:pPr>
      <w:tabs>
        <w:tab w:val="center" w:pos="4680"/>
        <w:tab w:val="right" w:pos="9360"/>
      </w:tabs>
      <w:spacing w:after="0" w:line="240" w:lineRule="auto"/>
      <w:pPrChange w:id="14" w:author="2023 Revisions to CCBHC Cost Report Instructions" w:date="2023-12-07T15:54:00Z">
        <w:pPr>
          <w:tabs>
            <w:tab w:val="center" w:pos="4680"/>
            <w:tab w:val="right" w:pos="9360"/>
          </w:tabs>
          <w:spacing w:after="32" w:line="249" w:lineRule="auto"/>
          <w:ind w:left="10" w:right="512" w:hanging="10"/>
        </w:pPr>
      </w:pPrChange>
    </w:pPr>
    <w:rPr>
      <w:rPrChange w:id="14" w:author="2023 Revisions to CCBHC Cost Report Instructions" w:date="2023-12-07T15:54:00Z">
        <w:rPr>
          <w:rFonts w:ascii="Arial" w:eastAsia="Arial" w:hAnsi="Arial" w:cs="Arial"/>
          <w:color w:val="000000"/>
          <w:sz w:val="22"/>
          <w:szCs w:val="22"/>
          <w:lang w:val="en-US" w:eastAsia="zh-CN" w:bidi="ar-SA"/>
        </w:rPr>
      </w:rPrChange>
    </w:rPr>
  </w:style>
  <w:style w:type="character" w:customStyle="1" w:styleId="HeaderChar">
    <w:name w:val="Header Char"/>
    <w:basedOn w:val="DefaultParagraphFont"/>
    <w:link w:val="Header"/>
    <w:uiPriority w:val="99"/>
    <w:rsid w:val="00D20756"/>
    <w:rPr>
      <w:rFonts w:ascii="Arial" w:eastAsia="Arial" w:hAnsi="Arial" w:cs="Arial"/>
      <w:color w:val="000000"/>
      <w:lang w:eastAsia="zh-CN"/>
    </w:rPr>
  </w:style>
  <w:style w:type="paragraph" w:styleId="Footer">
    <w:name w:val="footer"/>
    <w:basedOn w:val="Normal"/>
    <w:link w:val="FooterChar"/>
    <w:uiPriority w:val="99"/>
    <w:semiHidden/>
    <w:unhideWhenUsed/>
    <w:rsid w:val="00B32D5F"/>
    <w:pPr>
      <w:tabs>
        <w:tab w:val="center" w:pos="4680"/>
        <w:tab w:val="right" w:pos="9360"/>
      </w:tabs>
      <w:spacing w:after="0" w:line="240" w:lineRule="auto"/>
      <w:pPrChange w:id="15" w:author="2023 Revisions to CCBHC Cost Report Instructions" w:date="2023-12-07T15:54:00Z">
        <w:pPr>
          <w:tabs>
            <w:tab w:val="center" w:pos="4680"/>
            <w:tab w:val="right" w:pos="9360"/>
          </w:tabs>
          <w:spacing w:after="32" w:line="249" w:lineRule="auto"/>
          <w:ind w:left="10" w:right="512" w:hanging="10"/>
        </w:pPr>
      </w:pPrChange>
    </w:pPr>
    <w:rPr>
      <w:rPrChange w:id="15" w:author="2023 Revisions to CCBHC Cost Report Instructions" w:date="2023-12-07T15:54:00Z">
        <w:rPr>
          <w:rFonts w:ascii="Arial" w:eastAsia="Arial" w:hAnsi="Arial" w:cs="Arial"/>
          <w:color w:val="000000"/>
          <w:sz w:val="22"/>
          <w:szCs w:val="22"/>
          <w:lang w:val="en-US" w:eastAsia="zh-CN" w:bidi="ar-SA"/>
        </w:rPr>
      </w:rPrChange>
    </w:rPr>
  </w:style>
  <w:style w:type="character" w:customStyle="1" w:styleId="FooterChar">
    <w:name w:val="Footer Char"/>
    <w:basedOn w:val="DefaultParagraphFont"/>
    <w:link w:val="Footer"/>
    <w:uiPriority w:val="99"/>
    <w:rsid w:val="00D20756"/>
    <w:rPr>
      <w:rFonts w:ascii="Arial" w:eastAsia="Arial" w:hAnsi="Arial" w:cs="Arial"/>
      <w:color w:val="000000"/>
      <w:lang w:eastAsia="zh-CN"/>
    </w:rPr>
  </w:style>
  <w:style w:type="character" w:styleId="UnresolvedMention">
    <w:name w:val="Unresolved Mention"/>
    <w:basedOn w:val="DefaultParagraphFont"/>
    <w:uiPriority w:val="99"/>
    <w:semiHidden/>
    <w:unhideWhenUsed/>
    <w:rsid w:val="00D20756"/>
    <w:rPr>
      <w:color w:val="605E5C"/>
      <w:shd w:val="clear" w:color="auto" w:fill="E1DFDD"/>
    </w:rPr>
  </w:style>
  <w:style w:type="character" w:styleId="Mention">
    <w:name w:val="Mention"/>
    <w:basedOn w:val="DefaultParagraphFont"/>
    <w:uiPriority w:val="99"/>
    <w:unhideWhenUsed/>
    <w:rsid w:val="00D20756"/>
    <w:rPr>
      <w:color w:val="2B579A"/>
      <w:shd w:val="clear" w:color="auto" w:fill="E1DFDD"/>
    </w:rPr>
  </w:style>
  <w:style w:type="paragraph" w:styleId="FootnoteText">
    <w:name w:val="footnote text"/>
    <w:basedOn w:val="Normal"/>
    <w:link w:val="FootnoteTextChar"/>
    <w:uiPriority w:val="99"/>
    <w:semiHidden/>
    <w:unhideWhenUsed/>
    <w:rsid w:val="00802B4C"/>
    <w:pPr>
      <w:spacing w:after="0" w:line="240" w:lineRule="auto"/>
      <w:pPrChange w:id="16" w:author="2023 Revisions to CCBHC Cost Report Instructions" w:date="2023-12-07T15:54:00Z">
        <w:pPr>
          <w:spacing w:after="32" w:line="249" w:lineRule="auto"/>
          <w:ind w:left="10" w:right="512" w:hanging="10"/>
        </w:pPr>
      </w:pPrChange>
    </w:pPr>
    <w:rPr>
      <w:sz w:val="20"/>
      <w:szCs w:val="20"/>
      <w:rPrChange w:id="16" w:author="2023 Revisions to CCBHC Cost Report Instructions" w:date="2023-12-07T15:54:00Z">
        <w:rPr>
          <w:rFonts w:ascii="Arial" w:eastAsia="Arial" w:hAnsi="Arial" w:cs="Arial"/>
          <w:color w:val="000000"/>
          <w:lang w:val="en-US" w:eastAsia="zh-CN" w:bidi="ar-SA"/>
        </w:rPr>
      </w:rPrChange>
    </w:rPr>
  </w:style>
  <w:style w:type="character" w:customStyle="1" w:styleId="FootnoteTextChar">
    <w:name w:val="Footnote Text Char"/>
    <w:basedOn w:val="DefaultParagraphFont"/>
    <w:link w:val="FootnoteText"/>
    <w:uiPriority w:val="99"/>
    <w:semiHidden/>
    <w:rsid w:val="00D20756"/>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D20756"/>
    <w:rPr>
      <w:vertAlign w:val="superscript"/>
    </w:rPr>
  </w:style>
  <w:style w:type="table" w:styleId="TableGrid0">
    <w:name w:val="Table Grid"/>
    <w:basedOn w:val="TableNormal"/>
    <w:uiPriority w:val="39"/>
    <w:rsid w:val="00D20756"/>
    <w:pPr>
      <w:widowControl/>
      <w:autoSpaceDE/>
      <w:autoSpaceDN/>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D20756"/>
    <w:rPr>
      <w:rFonts w:ascii="Arial" w:eastAsia="Arial" w:hAnsi="Arial" w:cs="Arial"/>
      <w:color w:val="000000"/>
      <w:lang w:eastAsia="zh-CN"/>
    </w:rPr>
  </w:style>
  <w:style w:type="paragraph" w:styleId="Caption">
    <w:name w:val="caption"/>
    <w:basedOn w:val="Normal"/>
    <w:next w:val="Normal"/>
    <w:uiPriority w:val="35"/>
    <w:unhideWhenUsed/>
    <w:qFormat/>
    <w:rsid w:val="00B6750E"/>
    <w:pPr>
      <w:keepNext/>
      <w:spacing w:before="120" w:after="120" w:line="240" w:lineRule="auto"/>
      <w:ind w:left="0" w:right="0" w:firstLine="0"/>
      <w:pPrChange w:id="17" w:author="2023 Revisions to CCBHC Cost Report Instructions" w:date="2023-12-07T15:54:00Z">
        <w:pPr>
          <w:keepNext/>
          <w:spacing w:before="120" w:after="120" w:line="249" w:lineRule="auto"/>
          <w:ind w:left="10" w:right="512" w:hanging="10"/>
        </w:pPr>
      </w:pPrChange>
    </w:pPr>
    <w:rPr>
      <w:b/>
      <w:iCs/>
      <w:color w:val="auto"/>
      <w:szCs w:val="18"/>
      <w:rPrChange w:id="17" w:author="2023 Revisions to CCBHC Cost Report Instructions" w:date="2023-12-07T15:54:00Z">
        <w:rPr>
          <w:rFonts w:ascii="Arial" w:eastAsia="Arial" w:hAnsi="Arial" w:cs="Arial"/>
          <w:b/>
          <w:iCs/>
          <w:color w:val="000000"/>
          <w:sz w:val="22"/>
          <w:szCs w:val="18"/>
          <w:lang w:val="en-US" w:eastAsia="zh-CN" w:bidi="ar-SA"/>
        </w:rPr>
      </w:rPrChange>
    </w:rPr>
  </w:style>
  <w:style w:type="paragraph" w:customStyle="1" w:styleId="Note">
    <w:name w:val="Note"/>
    <w:basedOn w:val="Normal"/>
    <w:qFormat/>
    <w:rsid w:val="00502701"/>
    <w:pPr>
      <w:spacing w:before="40" w:after="240" w:line="240" w:lineRule="auto"/>
      <w:ind w:left="0" w:right="0" w:firstLine="0"/>
      <w:contextualSpacing/>
      <w:pPrChange w:id="18" w:author="2023 Revisions to CCBHC Cost Report Instructions" w:date="2023-12-07T15:54:00Z">
        <w:pPr>
          <w:spacing w:before="40" w:after="240" w:line="249" w:lineRule="auto"/>
          <w:ind w:left="10" w:right="512" w:hanging="10"/>
          <w:contextualSpacing/>
        </w:pPr>
      </w:pPrChange>
    </w:pPr>
    <w:rPr>
      <w:sz w:val="20"/>
      <w:rPrChange w:id="18" w:author="2023 Revisions to CCBHC Cost Report Instructions" w:date="2023-12-07T15:54:00Z">
        <w:rPr>
          <w:rFonts w:ascii="Arial" w:eastAsia="Arial" w:hAnsi="Arial" w:cs="Arial"/>
          <w:color w:val="000000"/>
          <w:szCs w:val="22"/>
          <w:lang w:val="en-US" w:eastAsia="zh-CN" w:bidi="ar-SA"/>
        </w:rPr>
      </w:rPrChange>
    </w:rPr>
  </w:style>
  <w:style w:type="paragraph" w:customStyle="1" w:styleId="Hangingtext">
    <w:name w:val="Hanging text"/>
    <w:basedOn w:val="Normal"/>
    <w:qFormat/>
    <w:rsid w:val="001F4032"/>
    <w:pPr>
      <w:tabs>
        <w:tab w:val="left" w:pos="1620"/>
      </w:tabs>
      <w:spacing w:before="120" w:after="120" w:line="240" w:lineRule="auto"/>
      <w:ind w:left="1627" w:right="0" w:hanging="1627"/>
      <w:pPrChange w:id="19" w:author="2023 Revisions to CCBHC Cost Report Instructions" w:date="2023-12-07T15:54:00Z">
        <w:pPr>
          <w:tabs>
            <w:tab w:val="left" w:pos="1620"/>
          </w:tabs>
          <w:spacing w:before="120" w:after="120" w:line="249" w:lineRule="auto"/>
          <w:ind w:left="1627" w:right="512" w:hanging="1627"/>
        </w:pPr>
      </w:pPrChange>
    </w:pPr>
    <w:rPr>
      <w:rPrChange w:id="19" w:author="2023 Revisions to CCBHC Cost Report Instructions" w:date="2023-12-07T15:54:00Z">
        <w:rPr>
          <w:rFonts w:ascii="Arial" w:eastAsia="Arial" w:hAnsi="Arial" w:cs="Arial"/>
          <w:color w:val="000000"/>
          <w:sz w:val="22"/>
          <w:szCs w:val="22"/>
          <w:lang w:val="en-US" w:eastAsia="zh-CN" w:bidi="ar-SA"/>
        </w:rPr>
      </w:rPrChange>
    </w:rPr>
  </w:style>
  <w:style w:type="paragraph" w:styleId="ListBullet">
    <w:name w:val="List Bullet"/>
    <w:basedOn w:val="Normal"/>
    <w:uiPriority w:val="99"/>
    <w:unhideWhenUsed/>
    <w:rsid w:val="00531B76"/>
    <w:pPr>
      <w:numPr>
        <w:numId w:val="9"/>
      </w:numPr>
      <w:spacing w:line="259" w:lineRule="auto"/>
      <w:ind w:left="720" w:right="0"/>
      <w:contextualSpacing/>
      <w:pPrChange w:id="20" w:author="2023 Revisions to CCBHC Cost Report Instructions" w:date="2023-12-07T15:54:00Z">
        <w:pPr>
          <w:numPr>
            <w:numId w:val="9"/>
          </w:numPr>
          <w:tabs>
            <w:tab w:val="num" w:pos="360"/>
          </w:tabs>
          <w:spacing w:after="32" w:line="259" w:lineRule="auto"/>
          <w:ind w:left="360" w:right="512" w:hanging="360"/>
          <w:contextualSpacing/>
        </w:pPr>
      </w:pPrChange>
    </w:pPr>
    <w:rPr>
      <w:rPrChange w:id="20" w:author="2023 Revisions to CCBHC Cost Report Instructions" w:date="2023-12-07T15:54:00Z">
        <w:rPr>
          <w:rFonts w:ascii="Arial" w:eastAsia="Arial" w:hAnsi="Arial" w:cs="Arial"/>
          <w:color w:val="000000"/>
          <w:sz w:val="22"/>
          <w:szCs w:val="22"/>
          <w:lang w:val="en-US" w:eastAsia="zh-CN" w:bidi="ar-SA"/>
        </w:rPr>
      </w:rPrChange>
    </w:rPr>
  </w:style>
  <w:style w:type="paragraph" w:styleId="ListBullet2">
    <w:name w:val="List Bullet 2"/>
    <w:basedOn w:val="ListParagraph"/>
    <w:uiPriority w:val="99"/>
    <w:unhideWhenUsed/>
    <w:rsid w:val="00531B76"/>
    <w:pPr>
      <w:numPr>
        <w:ilvl w:val="1"/>
        <w:numId w:val="6"/>
      </w:numPr>
      <w:spacing w:after="0"/>
      <w:ind w:right="0"/>
      <w:pPrChange w:id="21" w:author="2023 Revisions to CCBHC Cost Report Instructions" w:date="2023-12-07T15:54:00Z">
        <w:pPr>
          <w:numPr>
            <w:ilvl w:val="1"/>
            <w:numId w:val="6"/>
          </w:numPr>
          <w:spacing w:after="32" w:line="249" w:lineRule="auto"/>
          <w:ind w:left="1425" w:right="512" w:hanging="360"/>
          <w:contextualSpacing/>
        </w:pPr>
      </w:pPrChange>
    </w:pPr>
    <w:rPr>
      <w:rPrChange w:id="21" w:author="2023 Revisions to CCBHC Cost Report Instructions" w:date="2023-12-07T15:54:00Z">
        <w:rPr>
          <w:rFonts w:ascii="Arial" w:eastAsia="Arial" w:hAnsi="Arial" w:cs="Arial"/>
          <w:color w:val="000000"/>
          <w:sz w:val="22"/>
          <w:szCs w:val="22"/>
          <w:lang w:val="en-US" w:eastAsia="zh-CN" w:bidi="ar-SA"/>
        </w:rPr>
      </w:rPrChange>
    </w:rPr>
  </w:style>
  <w:style w:type="paragraph" w:styleId="ListBullet4">
    <w:name w:val="List Bullet 4"/>
    <w:basedOn w:val="Normal"/>
    <w:uiPriority w:val="99"/>
    <w:unhideWhenUsed/>
    <w:rsid w:val="00531B76"/>
    <w:pPr>
      <w:numPr>
        <w:numId w:val="11"/>
      </w:numPr>
      <w:contextualSpacing/>
      <w:pPrChange w:id="22" w:author="2023 Revisions to CCBHC Cost Report Instructions" w:date="2023-12-07T15:54:00Z">
        <w:pPr>
          <w:numPr>
            <w:numId w:val="11"/>
          </w:numPr>
          <w:tabs>
            <w:tab w:val="num" w:pos="1440"/>
          </w:tabs>
          <w:spacing w:after="32" w:line="249" w:lineRule="auto"/>
          <w:ind w:left="1440" w:right="512" w:hanging="360"/>
          <w:contextualSpacing/>
        </w:pPr>
      </w:pPrChange>
    </w:pPr>
    <w:rPr>
      <w:rPrChange w:id="22" w:author="2023 Revisions to CCBHC Cost Report Instructions" w:date="2023-12-07T15:54:00Z">
        <w:rPr>
          <w:rFonts w:ascii="Arial" w:eastAsia="Arial" w:hAnsi="Arial" w:cs="Arial"/>
          <w:color w:val="000000"/>
          <w:sz w:val="22"/>
          <w:szCs w:val="22"/>
          <w:lang w:val="en-US" w:eastAsia="zh-CN" w:bidi="ar-SA"/>
        </w:rPr>
      </w:rPrChange>
    </w:rPr>
  </w:style>
  <w:style w:type="paragraph" w:styleId="ListBullet5">
    <w:name w:val="List Bullet 5"/>
    <w:basedOn w:val="Normal"/>
    <w:uiPriority w:val="99"/>
    <w:unhideWhenUsed/>
    <w:rsid w:val="00531B76"/>
    <w:pPr>
      <w:numPr>
        <w:numId w:val="12"/>
      </w:numPr>
      <w:spacing w:line="259" w:lineRule="auto"/>
      <w:ind w:left="1987" w:right="0"/>
      <w:contextualSpacing/>
      <w:pPrChange w:id="23" w:author="2023 Revisions to CCBHC Cost Report Instructions" w:date="2023-12-07T15:54:00Z">
        <w:pPr>
          <w:numPr>
            <w:numId w:val="12"/>
          </w:numPr>
          <w:tabs>
            <w:tab w:val="num" w:pos="1800"/>
          </w:tabs>
          <w:spacing w:after="32" w:line="259" w:lineRule="auto"/>
          <w:ind w:left="1800" w:right="512" w:hanging="360"/>
          <w:contextualSpacing/>
        </w:pPr>
      </w:pPrChange>
    </w:pPr>
    <w:rPr>
      <w:rPrChange w:id="23" w:author="2023 Revisions to CCBHC Cost Report Instructions" w:date="2023-12-07T15:54:00Z">
        <w:rPr>
          <w:rFonts w:ascii="Arial" w:eastAsia="Arial" w:hAnsi="Arial" w:cs="Arial"/>
          <w:color w:val="000000"/>
          <w:sz w:val="22"/>
          <w:szCs w:val="22"/>
          <w:lang w:val="en-US" w:eastAsia="zh-CN"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26979">
      <w:bodyDiv w:val="1"/>
      <w:marLeft w:val="0"/>
      <w:marRight w:val="0"/>
      <w:marTop w:val="0"/>
      <w:marBottom w:val="0"/>
      <w:divBdr>
        <w:top w:val="none" w:sz="0" w:space="0" w:color="auto"/>
        <w:left w:val="none" w:sz="0" w:space="0" w:color="auto"/>
        <w:bottom w:val="none" w:sz="0" w:space="0" w:color="auto"/>
        <w:right w:val="none" w:sz="0" w:space="0" w:color="auto"/>
      </w:divBdr>
    </w:div>
    <w:div w:id="636834173">
      <w:bodyDiv w:val="1"/>
      <w:marLeft w:val="0"/>
      <w:marRight w:val="0"/>
      <w:marTop w:val="0"/>
      <w:marBottom w:val="0"/>
      <w:divBdr>
        <w:top w:val="none" w:sz="0" w:space="0" w:color="auto"/>
        <w:left w:val="none" w:sz="0" w:space="0" w:color="auto"/>
        <w:bottom w:val="none" w:sz="0" w:space="0" w:color="auto"/>
        <w:right w:val="none" w:sz="0" w:space="0" w:color="auto"/>
      </w:divBdr>
    </w:div>
    <w:div w:id="639843530">
      <w:bodyDiv w:val="1"/>
      <w:marLeft w:val="0"/>
      <w:marRight w:val="0"/>
      <w:marTop w:val="0"/>
      <w:marBottom w:val="0"/>
      <w:divBdr>
        <w:top w:val="none" w:sz="0" w:space="0" w:color="auto"/>
        <w:left w:val="none" w:sz="0" w:space="0" w:color="auto"/>
        <w:bottom w:val="none" w:sz="0" w:space="0" w:color="auto"/>
        <w:right w:val="none" w:sz="0" w:space="0" w:color="auto"/>
      </w:divBdr>
    </w:div>
    <w:div w:id="725228298">
      <w:bodyDiv w:val="1"/>
      <w:marLeft w:val="0"/>
      <w:marRight w:val="0"/>
      <w:marTop w:val="0"/>
      <w:marBottom w:val="0"/>
      <w:divBdr>
        <w:top w:val="none" w:sz="0" w:space="0" w:color="auto"/>
        <w:left w:val="none" w:sz="0" w:space="0" w:color="auto"/>
        <w:bottom w:val="none" w:sz="0" w:space="0" w:color="auto"/>
        <w:right w:val="none" w:sz="0" w:space="0" w:color="auto"/>
      </w:divBdr>
    </w:div>
    <w:div w:id="792209524">
      <w:bodyDiv w:val="1"/>
      <w:marLeft w:val="0"/>
      <w:marRight w:val="0"/>
      <w:marTop w:val="0"/>
      <w:marBottom w:val="0"/>
      <w:divBdr>
        <w:top w:val="none" w:sz="0" w:space="0" w:color="auto"/>
        <w:left w:val="none" w:sz="0" w:space="0" w:color="auto"/>
        <w:bottom w:val="none" w:sz="0" w:space="0" w:color="auto"/>
        <w:right w:val="none" w:sz="0" w:space="0" w:color="auto"/>
      </w:divBdr>
    </w:div>
    <w:div w:id="805121074">
      <w:bodyDiv w:val="1"/>
      <w:marLeft w:val="0"/>
      <w:marRight w:val="0"/>
      <w:marTop w:val="0"/>
      <w:marBottom w:val="0"/>
      <w:divBdr>
        <w:top w:val="none" w:sz="0" w:space="0" w:color="auto"/>
        <w:left w:val="none" w:sz="0" w:space="0" w:color="auto"/>
        <w:bottom w:val="none" w:sz="0" w:space="0" w:color="auto"/>
        <w:right w:val="none" w:sz="0" w:space="0" w:color="auto"/>
      </w:divBdr>
    </w:div>
    <w:div w:id="907766905">
      <w:bodyDiv w:val="1"/>
      <w:marLeft w:val="0"/>
      <w:marRight w:val="0"/>
      <w:marTop w:val="0"/>
      <w:marBottom w:val="0"/>
      <w:divBdr>
        <w:top w:val="none" w:sz="0" w:space="0" w:color="auto"/>
        <w:left w:val="none" w:sz="0" w:space="0" w:color="auto"/>
        <w:bottom w:val="none" w:sz="0" w:space="0" w:color="auto"/>
        <w:right w:val="none" w:sz="0" w:space="0" w:color="auto"/>
      </w:divBdr>
    </w:div>
    <w:div w:id="946158963">
      <w:bodyDiv w:val="1"/>
      <w:marLeft w:val="0"/>
      <w:marRight w:val="0"/>
      <w:marTop w:val="0"/>
      <w:marBottom w:val="0"/>
      <w:divBdr>
        <w:top w:val="none" w:sz="0" w:space="0" w:color="auto"/>
        <w:left w:val="none" w:sz="0" w:space="0" w:color="auto"/>
        <w:bottom w:val="none" w:sz="0" w:space="0" w:color="auto"/>
        <w:right w:val="none" w:sz="0" w:space="0" w:color="auto"/>
      </w:divBdr>
    </w:div>
    <w:div w:id="1012027112">
      <w:bodyDiv w:val="1"/>
      <w:marLeft w:val="0"/>
      <w:marRight w:val="0"/>
      <w:marTop w:val="0"/>
      <w:marBottom w:val="0"/>
      <w:divBdr>
        <w:top w:val="none" w:sz="0" w:space="0" w:color="auto"/>
        <w:left w:val="none" w:sz="0" w:space="0" w:color="auto"/>
        <w:bottom w:val="none" w:sz="0" w:space="0" w:color="auto"/>
        <w:right w:val="none" w:sz="0" w:space="0" w:color="auto"/>
      </w:divBdr>
    </w:div>
    <w:div w:id="1322464855">
      <w:bodyDiv w:val="1"/>
      <w:marLeft w:val="0"/>
      <w:marRight w:val="0"/>
      <w:marTop w:val="0"/>
      <w:marBottom w:val="0"/>
      <w:divBdr>
        <w:top w:val="none" w:sz="0" w:space="0" w:color="auto"/>
        <w:left w:val="none" w:sz="0" w:space="0" w:color="auto"/>
        <w:bottom w:val="none" w:sz="0" w:space="0" w:color="auto"/>
        <w:right w:val="none" w:sz="0" w:space="0" w:color="auto"/>
      </w:divBdr>
    </w:div>
    <w:div w:id="1559440149">
      <w:bodyDiv w:val="1"/>
      <w:marLeft w:val="0"/>
      <w:marRight w:val="0"/>
      <w:marTop w:val="0"/>
      <w:marBottom w:val="0"/>
      <w:divBdr>
        <w:top w:val="none" w:sz="0" w:space="0" w:color="auto"/>
        <w:left w:val="none" w:sz="0" w:space="0" w:color="auto"/>
        <w:bottom w:val="none" w:sz="0" w:space="0" w:color="auto"/>
        <w:right w:val="none" w:sz="0" w:space="0" w:color="auto"/>
      </w:divBdr>
    </w:div>
    <w:div w:id="1654290438">
      <w:bodyDiv w:val="1"/>
      <w:marLeft w:val="0"/>
      <w:marRight w:val="0"/>
      <w:marTop w:val="0"/>
      <w:marBottom w:val="0"/>
      <w:divBdr>
        <w:top w:val="none" w:sz="0" w:space="0" w:color="auto"/>
        <w:left w:val="none" w:sz="0" w:space="0" w:color="auto"/>
        <w:bottom w:val="none" w:sz="0" w:space="0" w:color="auto"/>
        <w:right w:val="none" w:sz="0" w:space="0" w:color="auto"/>
      </w:divBdr>
    </w:div>
    <w:div w:id="1915242298">
      <w:bodyDiv w:val="1"/>
      <w:marLeft w:val="0"/>
      <w:marRight w:val="0"/>
      <w:marTop w:val="0"/>
      <w:marBottom w:val="0"/>
      <w:divBdr>
        <w:top w:val="none" w:sz="0" w:space="0" w:color="auto"/>
        <w:left w:val="none" w:sz="0" w:space="0" w:color="auto"/>
        <w:bottom w:val="none" w:sz="0" w:space="0" w:color="auto"/>
        <w:right w:val="none" w:sz="0" w:space="0" w:color="auto"/>
      </w:divBdr>
    </w:div>
    <w:div w:id="2116366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2.tmp"/><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1.tmp"/><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5A141BA02C7F40BADECCF9FCC4F8D3" ma:contentTypeVersion="21" ma:contentTypeDescription="Create a new document." ma:contentTypeScope="" ma:versionID="8d18f6b5644b2d68331f821bbf781fc4">
  <xsd:schema xmlns:xsd="http://www.w3.org/2001/XMLSchema" xmlns:xs="http://www.w3.org/2001/XMLSchema" xmlns:p="http://schemas.microsoft.com/office/2006/metadata/properties" xmlns:ns2="144ea41b-304c-4c03-99c4-debb02094f92" targetNamespace="http://schemas.microsoft.com/office/2006/metadata/properties" ma:root="true" ma:fieldsID="89afa3c289cd08f75dd1ce58481a3855"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144ea41b-304c-4c03-99c4-debb02094f92">CMCS-965263950-2033</_dlc_DocId>
    <_dlc_DocIdUrl xmlns="144ea41b-304c-4c03-99c4-debb02094f92">
      <Url>https://share.cms.gov/center/CMCS/FMG/DSRF/CCBHCPPS/_layouts/15/DocIdRedir.aspx?ID=CMCS-965263950-2033</Url>
      <Description>CMCS-965263950-2033</Description>
    </_dlc_DocIdUrl>
  </documentManagement>
</p:properties>
</file>

<file path=customXml/itemProps1.xml><?xml version="1.0" encoding="utf-8"?>
<ds:datastoreItem xmlns:ds="http://schemas.openxmlformats.org/officeDocument/2006/customXml" ds:itemID="{0163E40E-AB81-46FB-9F03-14A8829C23F5}">
  <ds:schemaRefs>
    <ds:schemaRef ds:uri="http://schemas.microsoft.com/sharepoint/v3/contenttype/forms"/>
  </ds:schemaRefs>
</ds:datastoreItem>
</file>

<file path=customXml/itemProps2.xml><?xml version="1.0" encoding="utf-8"?>
<ds:datastoreItem xmlns:ds="http://schemas.openxmlformats.org/officeDocument/2006/customXml" ds:itemID="{F95D8A24-16ED-4A70-BD31-EAE8A4239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BED15-ADDD-4028-8B00-CE502D8B13E9}">
  <ds:schemaRefs>
    <ds:schemaRef ds:uri="http://schemas.openxmlformats.org/officeDocument/2006/bibliography"/>
  </ds:schemaRefs>
</ds:datastoreItem>
</file>

<file path=customXml/itemProps4.xml><?xml version="1.0" encoding="utf-8"?>
<ds:datastoreItem xmlns:ds="http://schemas.openxmlformats.org/officeDocument/2006/customXml" ds:itemID="{A2FD34CB-073F-4F98-86F1-00C030786AC4}">
  <ds:schemaRefs>
    <ds:schemaRef ds:uri="Microsoft.SharePoint.Taxonomy.ContentTypeSync"/>
  </ds:schemaRefs>
</ds:datastoreItem>
</file>

<file path=customXml/itemProps5.xml><?xml version="1.0" encoding="utf-8"?>
<ds:datastoreItem xmlns:ds="http://schemas.openxmlformats.org/officeDocument/2006/customXml" ds:itemID="{62DA1F1A-3F7F-479B-8085-139A88857512}">
  <ds:schemaRefs>
    <ds:schemaRef ds:uri="http://schemas.microsoft.com/sharepoint/events"/>
  </ds:schemaRefs>
</ds:datastoreItem>
</file>

<file path=customXml/itemProps6.xml><?xml version="1.0" encoding="utf-8"?>
<ds:datastoreItem xmlns:ds="http://schemas.openxmlformats.org/officeDocument/2006/customXml" ds:itemID="{6C75BDE9-ABAB-443D-9A72-B81BB1CAFD7F}">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144ea41b-304c-4c03-99c4-debb02094f92"/>
    <ds:schemaRef ds:uri="http://schemas.microsoft.com/office/2006/metadata/properti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16489</Words>
  <Characters>93990</Characters>
  <Application>Microsoft Office Word</Application>
  <DocSecurity>0</DocSecurity>
  <Lines>783</Lines>
  <Paragraphs>220</Paragraphs>
  <ScaleCrop>false</ScaleCrop>
  <Company>CMS</Company>
  <LinksUpToDate>false</LinksUpToDate>
  <CharactersWithSpaces>110259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Community Behavioral Health Clinic Cost Report Instructions</dc:title>
  <dc:subject>CMS Cost Report Instructions for Certified Community Behavioral Health Centers (CCBHC)</dc:subject>
  <dc:creator>Centers for Medicare &amp; Medicaid Services (CMS)</dc:creator>
  <cp:keywords>CMS, CCBHC, Cost Report, 508</cp:keywords>
  <cp:lastModifiedBy>Beverly Boston</cp:lastModifiedBy>
  <cp:revision>2</cp:revision>
  <dcterms:created xsi:type="dcterms:W3CDTF">2023-12-11T14:11:00Z</dcterms:created>
  <dcterms:modified xsi:type="dcterms:W3CDTF">2023-12-11T14:11:00Z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CCompanyAbbreviatedNameNo1">
    <vt:lpwstr>Mercer</vt:lpwstr>
  </property>
  <property fmtid="{D5CDD505-2E9C-101B-9397-08002B2CF9AE}" pid="3" name="BICCompanyAbbreviatedNameNo2">
    <vt:lpwstr> </vt:lpwstr>
  </property>
  <property fmtid="{D5CDD505-2E9C-101B-9397-08002B2CF9AE}" pid="4" name="BICCompanyAbbreviatedNameNo3">
    <vt:lpwstr> </vt:lpwstr>
  </property>
  <property fmtid="{D5CDD505-2E9C-101B-9397-08002B2CF9AE}" pid="5" name="BICCompanyAbbreviatedNameNo4">
    <vt:lpwstr> </vt:lpwstr>
  </property>
  <property fmtid="{D5CDD505-2E9C-101B-9397-08002B2CF9AE}" pid="6" name="BICCompanyAbbreviationNo1">
    <vt:lpwstr>MER</vt:lpwstr>
  </property>
  <property fmtid="{D5CDD505-2E9C-101B-9397-08002B2CF9AE}" pid="7" name="BICCompanyAbbreviationNo2">
    <vt:lpwstr> </vt:lpwstr>
  </property>
  <property fmtid="{D5CDD505-2E9C-101B-9397-08002B2CF9AE}" pid="8" name="BICCompanyAbbreviationNo3">
    <vt:lpwstr> </vt:lpwstr>
  </property>
  <property fmtid="{D5CDD505-2E9C-101B-9397-08002B2CF9AE}" pid="9" name="BICCompanyAbbreviationNo4">
    <vt:lpwstr> </vt:lpwstr>
  </property>
  <property fmtid="{D5CDD505-2E9C-101B-9397-08002B2CF9AE}" pid="10" name="BICCompanyAddressNo1">
    <vt:lpwstr>333 South 7th Street, Suite 1400  Minneapolis, MN 55402</vt:lpwstr>
  </property>
  <property fmtid="{D5CDD505-2E9C-101B-9397-08002B2CF9AE}" pid="11" name="BICCompanyAddressNo2">
    <vt:lpwstr> </vt:lpwstr>
  </property>
  <property fmtid="{D5CDD505-2E9C-101B-9397-08002B2CF9AE}" pid="12" name="BICCompanyAddressNo3">
    <vt:lpwstr> </vt:lpwstr>
  </property>
  <property fmtid="{D5CDD505-2E9C-101B-9397-08002B2CF9AE}" pid="13" name="BICCompanyAddressNo4">
    <vt:lpwstr> </vt:lpwstr>
  </property>
  <property fmtid="{D5CDD505-2E9C-101B-9397-08002B2CF9AE}" pid="14" name="BICCompanyNameNo1">
    <vt:lpwstr>Mercer (US) Inc.</vt:lpwstr>
  </property>
  <property fmtid="{D5CDD505-2E9C-101B-9397-08002B2CF9AE}" pid="15" name="BICCompanyNameNo2">
    <vt:lpwstr> </vt:lpwstr>
  </property>
  <property fmtid="{D5CDD505-2E9C-101B-9397-08002B2CF9AE}" pid="16" name="BICCompanyNameNo3">
    <vt:lpwstr> </vt:lpwstr>
  </property>
  <property fmtid="{D5CDD505-2E9C-101B-9397-08002B2CF9AE}" pid="17" name="BICCompanyNameNo4">
    <vt:lpwstr> </vt:lpwstr>
  </property>
  <property fmtid="{D5CDD505-2E9C-101B-9397-08002B2CF9AE}" pid="18" name="BICCompanyPhoneNo1">
    <vt:lpwstr>+1 612 642 8600</vt:lpwstr>
  </property>
  <property fmtid="{D5CDD505-2E9C-101B-9397-08002B2CF9AE}" pid="19" name="BICCompanyPhoneNo2">
    <vt:lpwstr> </vt:lpwstr>
  </property>
  <property fmtid="{D5CDD505-2E9C-101B-9397-08002B2CF9AE}" pid="20" name="BICCompanyPhoneNo3">
    <vt:lpwstr> </vt:lpwstr>
  </property>
  <property fmtid="{D5CDD505-2E9C-101B-9397-08002B2CF9AE}" pid="21" name="BICCompanyPhoneNo4">
    <vt:lpwstr> </vt:lpwstr>
  </property>
  <property fmtid="{D5CDD505-2E9C-101B-9397-08002B2CF9AE}" pid="22" name="ContentTypeId">
    <vt:lpwstr>0x010100C05A141BA02C7F40BADECCF9FCC4F8D3</vt:lpwstr>
  </property>
  <property fmtid="{D5CDD505-2E9C-101B-9397-08002B2CF9AE}" pid="23" name="Created">
    <vt:filetime>2015-11-10T00:00:00Z</vt:filetime>
  </property>
  <property fmtid="{D5CDD505-2E9C-101B-9397-08002B2CF9AE}" pid="24" name="Creator">
    <vt:lpwstr>Acrobat PDFMaker 11 for Word</vt:lpwstr>
  </property>
  <property fmtid="{D5CDD505-2E9C-101B-9397-08002B2CF9AE}" pid="25" name="LastSaved">
    <vt:filetime>2023-12-07T00:00:00Z</vt:filetime>
  </property>
  <property fmtid="{D5CDD505-2E9C-101B-9397-08002B2CF9AE}" pid="26" name="LogoBICPosition">
    <vt:lpwstr>1,2</vt:lpwstr>
  </property>
  <property fmtid="{D5CDD505-2E9C-101B-9397-08002B2CF9AE}" pid="27" name="MMCOA_BIC">
    <vt:lpwstr>1</vt:lpwstr>
  </property>
  <property fmtid="{D5CDD505-2E9C-101B-9397-08002B2CF9AE}" pid="28" name="MMCOA_BaseStyle">
    <vt:lpwstr>Base</vt:lpwstr>
  </property>
  <property fmtid="{D5CDD505-2E9C-101B-9397-08002B2CF9AE}" pid="29" name="MMCOA_CompanyOption">
    <vt:lpwstr>79</vt:lpwstr>
  </property>
  <property fmtid="{D5CDD505-2E9C-101B-9397-08002B2CF9AE}" pid="30" name="MMCOA_CoverColour">
    <vt:lpwstr>MMC_NoCover</vt:lpwstr>
  </property>
  <property fmtid="{D5CDD505-2E9C-101B-9397-08002B2CF9AE}" pid="31" name="MMCOA_CurrentPaperSetup">
    <vt:lpwstr>USLetter</vt:lpwstr>
  </property>
  <property fmtid="{D5CDD505-2E9C-101B-9397-08002B2CF9AE}" pid="32" name="MMCOA_Date">
    <vt:lpwstr>October 27, 2015</vt:lpwstr>
  </property>
  <property fmtid="{D5CDD505-2E9C-101B-9397-08002B2CF9AE}" pid="33" name="MMCOA_Language">
    <vt:lpwstr>en-US</vt:lpwstr>
  </property>
  <property fmtid="{D5CDD505-2E9C-101B-9397-08002B2CF9AE}" pid="34" name="MMCOA_LanguageDateFormat">
    <vt:lpwstr>MMMM d, yyyy</vt:lpwstr>
  </property>
  <property fmtid="{D5CDD505-2E9C-101B-9397-08002B2CF9AE}" pid="35" name="MMCOA_PaperOrientation">
    <vt:lpwstr/>
  </property>
  <property fmtid="{D5CDD505-2E9C-101B-9397-08002B2CF9AE}" pid="36" name="MMCOA_PaperResize">
    <vt:lpwstr>StdAndCustom</vt:lpwstr>
  </property>
  <property fmtid="{D5CDD505-2E9C-101B-9397-08002B2CF9AE}" pid="37" name="MMCOA_Redate">
    <vt:lpwstr>Date;</vt:lpwstr>
  </property>
  <property fmtid="{D5CDD505-2E9C-101B-9397-08002B2CF9AE}" pid="38" name="MMCOA_SectionNewPage">
    <vt:lpwstr>Yes</vt:lpwstr>
  </property>
  <property fmtid="{D5CDD505-2E9C-101B-9397-08002B2CF9AE}" pid="39" name="MMCOA_StyleKeyBindings">
    <vt:lpwstr>NormalþHeading 1þHeading 2þHeading 3þList BulletþList Bullet 2þList Bullet 3þList Bullet 4þList NumberþList Number 2þList Number 3þList Number 4þNormal Indent 1þNormal Indent 2þNormal Indent 3þNormal </vt:lpwstr>
  </property>
  <property fmtid="{D5CDD505-2E9C-101B-9397-08002B2CF9AE}" pid="40" name="MMCOA_StyleKeyBindings2">
    <vt:lpwstr>Indent 4þHeading 1þHeading 2þHeading 3þHeading 5þList BulletþList Bullet 2þList Bullet 3þList Bullet 4</vt:lpwstr>
  </property>
  <property fmtid="{D5CDD505-2E9C-101B-9397-08002B2CF9AE}" pid="41" name="MMCOA_StyleKeyBindingsKeys">
    <vt:lpwstr>846þ1585þ1586þ1587þ1590þ1591þ1592þ1593þ1648þ1649þ1650þ1651þ1653þ1654þ1655þ1656þ1585þ1586þ1587þ1589þ1590þ1591þ1592þ1593</vt:lpwstr>
  </property>
  <property fmtid="{D5CDD505-2E9C-101B-9397-08002B2CF9AE}" pid="42" name="MMCOA_StyleMap">
    <vt:lpwstr>UnNumbered</vt:lpwstr>
  </property>
  <property fmtid="{D5CDD505-2E9C-101B-9397-08002B2CF9AE}" pid="43" name="MMCOA_SuppressLogo">
    <vt:lpwstr>Logo Hide;Logo Hide 2;</vt:lpwstr>
  </property>
  <property fmtid="{D5CDD505-2E9C-101B-9397-08002B2CF9AE}" pid="44" name="MMCOA_SuppressLogoAddress">
    <vt:lpwstr>Logo Hide;Logo Hide 2;Text Hide;</vt:lpwstr>
  </property>
  <property fmtid="{D5CDD505-2E9C-101B-9397-08002B2CF9AE}" pid="45" name="MMCOA_TOCStyles">
    <vt:lpwstr>Appendix Heading 1,9</vt:lpwstr>
  </property>
  <property fmtid="{D5CDD505-2E9C-101B-9397-08002B2CF9AE}" pid="46" name="MMCOA_TableStyles">
    <vt:lpwstr>Table Heading Text;Table Text</vt:lpwstr>
  </property>
  <property fmtid="{D5CDD505-2E9C-101B-9397-08002B2CF9AE}" pid="47" name="MMCOA_Template">
    <vt:lpwstr>ReportVertical.dot</vt:lpwstr>
  </property>
  <property fmtid="{D5CDD505-2E9C-101B-9397-08002B2CF9AE}" pid="48" name="MMCOA_TemplateVersion">
    <vt:lpwstr>5.1</vt:lpwstr>
  </property>
  <property fmtid="{D5CDD505-2E9C-101B-9397-08002B2CF9AE}" pid="49" name="MMCOA_UI_Language">
    <vt:lpwstr>en-US</vt:lpwstr>
  </property>
  <property fmtid="{D5CDD505-2E9C-101B-9397-08002B2CF9AE}" pid="50" name="MMCOA_UseBlackHeadings">
    <vt:lpwstr>Yes</vt:lpwstr>
  </property>
  <property fmtid="{D5CDD505-2E9C-101B-9397-08002B2CF9AE}" pid="51" name="MPR_DocID">
    <vt:lpwstr>613a0d80addd4d68849d6ecb59032689</vt:lpwstr>
  </property>
  <property fmtid="{D5CDD505-2E9C-101B-9397-08002B2CF9AE}" pid="52" name="Producer">
    <vt:lpwstr>Adobe PDF Library 11.0</vt:lpwstr>
  </property>
  <property fmtid="{D5CDD505-2E9C-101B-9397-08002B2CF9AE}" pid="53" name="SourceModified">
    <vt:lpwstr>D:20151110194632</vt:lpwstr>
  </property>
  <property fmtid="{D5CDD505-2E9C-101B-9397-08002B2CF9AE}" pid="54" name="_NewReviewCycle">
    <vt:lpwstr/>
  </property>
  <property fmtid="{D5CDD505-2E9C-101B-9397-08002B2CF9AE}" pid="55" name="_dlc_DocIdItemGuid">
    <vt:lpwstr>05be898e-b5ef-4493-907d-2f14112446dd</vt:lpwstr>
  </property>
</Properties>
</file>